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431C" w:rsidRPr="00862C5D" w:rsidRDefault="001D431C" w:rsidP="001D431C">
      <w:pPr>
        <w:pStyle w:val="TOC1"/>
      </w:pPr>
      <w:bookmarkStart w:id="0" w:name="_GoBack"/>
      <w:bookmarkStart w:id="1" w:name="_Toc159867248"/>
      <w:bookmarkStart w:id="2" w:name="_Toc168385332"/>
      <w:bookmarkStart w:id="3" w:name="_Toc122080870"/>
      <w:bookmarkStart w:id="4" w:name="_Toc120453610"/>
      <w:bookmarkEnd w:id="0"/>
    </w:p>
    <w:p w:rsidR="001D431C" w:rsidRPr="00862C5D" w:rsidRDefault="001D431C">
      <w:pPr>
        <w:pStyle w:val="TOC1"/>
        <w:rPr>
          <w:sz w:val="36"/>
          <w:szCs w:val="36"/>
        </w:rPr>
      </w:pPr>
      <w:r w:rsidRPr="00862C5D">
        <w:rPr>
          <w:sz w:val="36"/>
          <w:szCs w:val="36"/>
        </w:rPr>
        <w:t>Trading and Settlement Code Part B</w:t>
      </w:r>
      <w:r w:rsidR="0092397A" w:rsidRPr="00862C5D">
        <w:rPr>
          <w:sz w:val="36"/>
          <w:szCs w:val="36"/>
        </w:rPr>
        <w:t xml:space="preserve"> </w:t>
      </w:r>
      <w:r w:rsidR="009D4671">
        <w:rPr>
          <w:sz w:val="36"/>
          <w:szCs w:val="36"/>
        </w:rPr>
        <w:t>v1.0</w:t>
      </w:r>
      <w:r w:rsidRPr="00862C5D">
        <w:rPr>
          <w:sz w:val="36"/>
          <w:szCs w:val="36"/>
        </w:rPr>
        <w:t xml:space="preserve"> Appendices</w:t>
      </w:r>
    </w:p>
    <w:p w:rsidR="001D431C" w:rsidRPr="00862C5D" w:rsidRDefault="001D431C" w:rsidP="005A4AB2"/>
    <w:p w:rsidR="001D431C" w:rsidRPr="00862C5D" w:rsidRDefault="001D431C" w:rsidP="005A4AB2"/>
    <w:p w:rsidR="009D4671" w:rsidRDefault="00E179D6">
      <w:pPr>
        <w:pStyle w:val="TOC1"/>
        <w:rPr>
          <w:rFonts w:asciiTheme="minorHAnsi" w:eastAsiaTheme="minorEastAsia" w:hAnsiTheme="minorHAnsi" w:cstheme="minorBidi"/>
          <w:b w:val="0"/>
          <w:bCs w:val="0"/>
          <w:sz w:val="22"/>
          <w:szCs w:val="22"/>
          <w:lang w:eastAsia="en-IE"/>
        </w:rPr>
      </w:pPr>
      <w:r w:rsidRPr="00E179D6">
        <w:fldChar w:fldCharType="begin"/>
      </w:r>
      <w:r w:rsidR="0056780F" w:rsidRPr="00862C5D">
        <w:instrText xml:space="preserve"> TOC \o "1-3" \h \z \u </w:instrText>
      </w:r>
      <w:r w:rsidRPr="00E179D6">
        <w:fldChar w:fldCharType="separate"/>
      </w:r>
      <w:hyperlink w:anchor="_Toc477458007" w:history="1">
        <w:r w:rsidR="009D4671" w:rsidRPr="00D01C0F">
          <w:rPr>
            <w:rStyle w:val="Hyperlink"/>
          </w:rPr>
          <w:t>APPENDIX A: Standard Letter of Credit</w:t>
        </w:r>
        <w:r w:rsidR="009D4671">
          <w:rPr>
            <w:webHidden/>
          </w:rPr>
          <w:tab/>
        </w:r>
        <w:r>
          <w:rPr>
            <w:webHidden/>
          </w:rPr>
          <w:fldChar w:fldCharType="begin"/>
        </w:r>
        <w:r w:rsidR="009D4671">
          <w:rPr>
            <w:webHidden/>
          </w:rPr>
          <w:instrText xml:space="preserve"> PAGEREF _Toc477458007 \h </w:instrText>
        </w:r>
        <w:r>
          <w:rPr>
            <w:webHidden/>
          </w:rPr>
        </w:r>
        <w:r>
          <w:rPr>
            <w:webHidden/>
          </w:rPr>
          <w:fldChar w:fldCharType="separate"/>
        </w:r>
        <w:r w:rsidR="00F263FA">
          <w:rPr>
            <w:webHidden/>
          </w:rPr>
          <w:t>1</w:t>
        </w:r>
        <w:r>
          <w:rPr>
            <w:webHidden/>
          </w:rPr>
          <w:fldChar w:fldCharType="end"/>
        </w:r>
      </w:hyperlink>
    </w:p>
    <w:p w:rsidR="009D4671" w:rsidRDefault="00E179D6">
      <w:pPr>
        <w:pStyle w:val="TOC2"/>
        <w:rPr>
          <w:rFonts w:asciiTheme="minorHAnsi" w:eastAsiaTheme="minorEastAsia" w:hAnsiTheme="minorHAnsi" w:cstheme="minorBidi"/>
          <w:szCs w:val="22"/>
          <w:lang w:eastAsia="en-IE"/>
        </w:rPr>
      </w:pPr>
      <w:hyperlink w:anchor="_Toc477458008" w:history="1">
        <w:r w:rsidR="009D4671" w:rsidRPr="00D01C0F">
          <w:rPr>
            <w:rStyle w:val="Hyperlink"/>
          </w:rPr>
          <w:t>Template for Standard Letter of Credit</w:t>
        </w:r>
        <w:r w:rsidR="009D4671">
          <w:rPr>
            <w:webHidden/>
          </w:rPr>
          <w:tab/>
        </w:r>
        <w:r>
          <w:rPr>
            <w:webHidden/>
          </w:rPr>
          <w:fldChar w:fldCharType="begin"/>
        </w:r>
        <w:r w:rsidR="009D4671">
          <w:rPr>
            <w:webHidden/>
          </w:rPr>
          <w:instrText xml:space="preserve"> PAGEREF _Toc477458008 \h </w:instrText>
        </w:r>
        <w:r>
          <w:rPr>
            <w:webHidden/>
          </w:rPr>
        </w:r>
        <w:r>
          <w:rPr>
            <w:webHidden/>
          </w:rPr>
          <w:fldChar w:fldCharType="separate"/>
        </w:r>
        <w:r w:rsidR="00F263FA">
          <w:rPr>
            <w:webHidden/>
          </w:rPr>
          <w:t>1</w:t>
        </w:r>
        <w:r>
          <w:rPr>
            <w:webHidden/>
          </w:rPr>
          <w:fldChar w:fldCharType="end"/>
        </w:r>
      </w:hyperlink>
    </w:p>
    <w:p w:rsidR="009D4671" w:rsidRDefault="00E179D6">
      <w:pPr>
        <w:pStyle w:val="TOC1"/>
        <w:rPr>
          <w:rFonts w:asciiTheme="minorHAnsi" w:eastAsiaTheme="minorEastAsia" w:hAnsiTheme="minorHAnsi" w:cstheme="minorBidi"/>
          <w:b w:val="0"/>
          <w:bCs w:val="0"/>
          <w:sz w:val="22"/>
          <w:szCs w:val="22"/>
          <w:lang w:eastAsia="en-IE"/>
        </w:rPr>
      </w:pPr>
      <w:hyperlink w:anchor="_Toc477458009" w:history="1">
        <w:r w:rsidR="009D4671" w:rsidRPr="00D01C0F">
          <w:rPr>
            <w:rStyle w:val="Hyperlink"/>
          </w:rPr>
          <w:t>APPENDIX B: Dispute Resolution Agreement</w:t>
        </w:r>
        <w:r w:rsidR="009D4671">
          <w:rPr>
            <w:webHidden/>
          </w:rPr>
          <w:tab/>
        </w:r>
        <w:r>
          <w:rPr>
            <w:webHidden/>
          </w:rPr>
          <w:fldChar w:fldCharType="begin"/>
        </w:r>
        <w:r w:rsidR="009D4671">
          <w:rPr>
            <w:webHidden/>
          </w:rPr>
          <w:instrText xml:space="preserve"> PAGEREF _Toc477458009 \h </w:instrText>
        </w:r>
        <w:r>
          <w:rPr>
            <w:webHidden/>
          </w:rPr>
        </w:r>
        <w:r>
          <w:rPr>
            <w:webHidden/>
          </w:rPr>
          <w:fldChar w:fldCharType="separate"/>
        </w:r>
        <w:r w:rsidR="00F263FA">
          <w:rPr>
            <w:webHidden/>
          </w:rPr>
          <w:t>4</w:t>
        </w:r>
        <w:r>
          <w:rPr>
            <w:webHidden/>
          </w:rPr>
          <w:fldChar w:fldCharType="end"/>
        </w:r>
      </w:hyperlink>
    </w:p>
    <w:p w:rsidR="009D4671" w:rsidRDefault="00E179D6">
      <w:pPr>
        <w:pStyle w:val="TOC2"/>
        <w:rPr>
          <w:rFonts w:asciiTheme="minorHAnsi" w:eastAsiaTheme="minorEastAsia" w:hAnsiTheme="minorHAnsi" w:cstheme="minorBidi"/>
          <w:szCs w:val="22"/>
          <w:lang w:eastAsia="en-IE"/>
        </w:rPr>
      </w:pPr>
      <w:hyperlink w:anchor="_Toc477458010" w:history="1">
        <w:r w:rsidR="009D4671" w:rsidRPr="00D01C0F">
          <w:rPr>
            <w:rStyle w:val="Hyperlink"/>
          </w:rPr>
          <w:t>Template for Dispute Resolution Agreement</w:t>
        </w:r>
        <w:r w:rsidR="009D4671">
          <w:rPr>
            <w:webHidden/>
          </w:rPr>
          <w:tab/>
        </w:r>
        <w:r>
          <w:rPr>
            <w:webHidden/>
          </w:rPr>
          <w:fldChar w:fldCharType="begin"/>
        </w:r>
        <w:r w:rsidR="009D4671">
          <w:rPr>
            <w:webHidden/>
          </w:rPr>
          <w:instrText xml:space="preserve"> PAGEREF _Toc477458010 \h </w:instrText>
        </w:r>
        <w:r>
          <w:rPr>
            <w:webHidden/>
          </w:rPr>
        </w:r>
        <w:r>
          <w:rPr>
            <w:webHidden/>
          </w:rPr>
          <w:fldChar w:fldCharType="separate"/>
        </w:r>
        <w:r w:rsidR="00F263FA">
          <w:rPr>
            <w:webHidden/>
          </w:rPr>
          <w:t>4</w:t>
        </w:r>
        <w:r>
          <w:rPr>
            <w:webHidden/>
          </w:rPr>
          <w:fldChar w:fldCharType="end"/>
        </w:r>
      </w:hyperlink>
    </w:p>
    <w:p w:rsidR="009D4671" w:rsidRDefault="00E179D6">
      <w:pPr>
        <w:pStyle w:val="TOC1"/>
        <w:rPr>
          <w:rFonts w:asciiTheme="minorHAnsi" w:eastAsiaTheme="minorEastAsia" w:hAnsiTheme="minorHAnsi" w:cstheme="minorBidi"/>
          <w:b w:val="0"/>
          <w:bCs w:val="0"/>
          <w:sz w:val="22"/>
          <w:szCs w:val="22"/>
          <w:lang w:eastAsia="en-IE"/>
        </w:rPr>
      </w:pPr>
      <w:hyperlink w:anchor="_Toc477458011" w:history="1">
        <w:r w:rsidR="009D4671" w:rsidRPr="00D01C0F">
          <w:rPr>
            <w:rStyle w:val="Hyperlink"/>
          </w:rPr>
          <w:t>APPENDIX C: Form of Authority</w:t>
        </w:r>
        <w:r w:rsidR="009D4671">
          <w:rPr>
            <w:webHidden/>
          </w:rPr>
          <w:tab/>
        </w:r>
        <w:r>
          <w:rPr>
            <w:webHidden/>
          </w:rPr>
          <w:fldChar w:fldCharType="begin"/>
        </w:r>
        <w:r w:rsidR="009D4671">
          <w:rPr>
            <w:webHidden/>
          </w:rPr>
          <w:instrText xml:space="preserve"> PAGEREF _Toc477458011 \h </w:instrText>
        </w:r>
        <w:r>
          <w:rPr>
            <w:webHidden/>
          </w:rPr>
        </w:r>
        <w:r>
          <w:rPr>
            <w:webHidden/>
          </w:rPr>
          <w:fldChar w:fldCharType="separate"/>
        </w:r>
        <w:r w:rsidR="00F263FA">
          <w:rPr>
            <w:webHidden/>
          </w:rPr>
          <w:t>10</w:t>
        </w:r>
        <w:r>
          <w:rPr>
            <w:webHidden/>
          </w:rPr>
          <w:fldChar w:fldCharType="end"/>
        </w:r>
      </w:hyperlink>
    </w:p>
    <w:p w:rsidR="009D4671" w:rsidRDefault="00E179D6">
      <w:pPr>
        <w:pStyle w:val="TOC2"/>
        <w:rPr>
          <w:rFonts w:asciiTheme="minorHAnsi" w:eastAsiaTheme="minorEastAsia" w:hAnsiTheme="minorHAnsi" w:cstheme="minorBidi"/>
          <w:szCs w:val="22"/>
          <w:lang w:eastAsia="en-IE"/>
        </w:rPr>
      </w:pPr>
      <w:hyperlink w:anchor="_Toc477458012" w:history="1">
        <w:r w:rsidR="009D4671" w:rsidRPr="00D01C0F">
          <w:rPr>
            <w:rStyle w:val="Hyperlink"/>
          </w:rPr>
          <w:t>Template for Form of Authority for Appointment of an Intermediary</w:t>
        </w:r>
        <w:r w:rsidR="009D4671">
          <w:rPr>
            <w:webHidden/>
          </w:rPr>
          <w:tab/>
        </w:r>
        <w:r>
          <w:rPr>
            <w:webHidden/>
          </w:rPr>
          <w:fldChar w:fldCharType="begin"/>
        </w:r>
        <w:r w:rsidR="009D4671">
          <w:rPr>
            <w:webHidden/>
          </w:rPr>
          <w:instrText xml:space="preserve"> PAGEREF _Toc477458012 \h </w:instrText>
        </w:r>
        <w:r>
          <w:rPr>
            <w:webHidden/>
          </w:rPr>
        </w:r>
        <w:r>
          <w:rPr>
            <w:webHidden/>
          </w:rPr>
          <w:fldChar w:fldCharType="separate"/>
        </w:r>
        <w:r w:rsidR="00F263FA">
          <w:rPr>
            <w:webHidden/>
          </w:rPr>
          <w:t>10</w:t>
        </w:r>
        <w:r>
          <w:rPr>
            <w:webHidden/>
          </w:rPr>
          <w:fldChar w:fldCharType="end"/>
        </w:r>
      </w:hyperlink>
    </w:p>
    <w:p w:rsidR="009D4671" w:rsidRDefault="00E179D6">
      <w:pPr>
        <w:pStyle w:val="TOC1"/>
        <w:rPr>
          <w:rFonts w:asciiTheme="minorHAnsi" w:eastAsiaTheme="minorEastAsia" w:hAnsiTheme="minorHAnsi" w:cstheme="minorBidi"/>
          <w:b w:val="0"/>
          <w:bCs w:val="0"/>
          <w:sz w:val="22"/>
          <w:szCs w:val="22"/>
          <w:lang w:eastAsia="en-IE"/>
        </w:rPr>
      </w:pPr>
      <w:hyperlink w:anchor="_Toc477458013" w:history="1">
        <w:r w:rsidR="009D4671" w:rsidRPr="00D01C0F">
          <w:rPr>
            <w:rStyle w:val="Hyperlink"/>
          </w:rPr>
          <w:t>APPENDIX D: List of Agreed Procedures</w:t>
        </w:r>
        <w:r w:rsidR="009D4671">
          <w:rPr>
            <w:webHidden/>
          </w:rPr>
          <w:tab/>
        </w:r>
        <w:r>
          <w:rPr>
            <w:webHidden/>
          </w:rPr>
          <w:fldChar w:fldCharType="begin"/>
        </w:r>
        <w:r w:rsidR="009D4671">
          <w:rPr>
            <w:webHidden/>
          </w:rPr>
          <w:instrText xml:space="preserve"> PAGEREF _Toc477458013 \h </w:instrText>
        </w:r>
        <w:r>
          <w:rPr>
            <w:webHidden/>
          </w:rPr>
        </w:r>
        <w:r>
          <w:rPr>
            <w:webHidden/>
          </w:rPr>
          <w:fldChar w:fldCharType="separate"/>
        </w:r>
        <w:r w:rsidR="00F263FA">
          <w:rPr>
            <w:webHidden/>
          </w:rPr>
          <w:t>14</w:t>
        </w:r>
        <w:r>
          <w:rPr>
            <w:webHidden/>
          </w:rPr>
          <w:fldChar w:fldCharType="end"/>
        </w:r>
      </w:hyperlink>
    </w:p>
    <w:p w:rsidR="009D4671" w:rsidRDefault="00E179D6">
      <w:pPr>
        <w:pStyle w:val="TOC1"/>
        <w:rPr>
          <w:rFonts w:asciiTheme="minorHAnsi" w:eastAsiaTheme="minorEastAsia" w:hAnsiTheme="minorHAnsi" w:cstheme="minorBidi"/>
          <w:b w:val="0"/>
          <w:bCs w:val="0"/>
          <w:sz w:val="22"/>
          <w:szCs w:val="22"/>
          <w:lang w:eastAsia="en-IE"/>
        </w:rPr>
      </w:pPr>
      <w:hyperlink w:anchor="_Toc477458014" w:history="1">
        <w:r w:rsidR="009D4671" w:rsidRPr="00D01C0F">
          <w:rPr>
            <w:rStyle w:val="Hyperlink"/>
          </w:rPr>
          <w:t>APPENDIX E: Data Publication</w:t>
        </w:r>
        <w:r w:rsidR="009D4671">
          <w:rPr>
            <w:webHidden/>
          </w:rPr>
          <w:tab/>
        </w:r>
        <w:r>
          <w:rPr>
            <w:webHidden/>
          </w:rPr>
          <w:fldChar w:fldCharType="begin"/>
        </w:r>
        <w:r w:rsidR="009D4671">
          <w:rPr>
            <w:webHidden/>
          </w:rPr>
          <w:instrText xml:space="preserve"> PAGEREF _Toc477458014 \h </w:instrText>
        </w:r>
        <w:r>
          <w:rPr>
            <w:webHidden/>
          </w:rPr>
        </w:r>
        <w:r>
          <w:rPr>
            <w:webHidden/>
          </w:rPr>
          <w:fldChar w:fldCharType="separate"/>
        </w:r>
        <w:r w:rsidR="00F263FA">
          <w:rPr>
            <w:webHidden/>
          </w:rPr>
          <w:t>17</w:t>
        </w:r>
        <w:r>
          <w:rPr>
            <w:webHidden/>
          </w:rPr>
          <w:fldChar w:fldCharType="end"/>
        </w:r>
      </w:hyperlink>
    </w:p>
    <w:p w:rsidR="009D4671" w:rsidRDefault="00E179D6">
      <w:pPr>
        <w:pStyle w:val="TOC1"/>
        <w:rPr>
          <w:rFonts w:asciiTheme="minorHAnsi" w:eastAsiaTheme="minorEastAsia" w:hAnsiTheme="minorHAnsi" w:cstheme="minorBidi"/>
          <w:b w:val="0"/>
          <w:bCs w:val="0"/>
          <w:sz w:val="22"/>
          <w:szCs w:val="22"/>
          <w:lang w:eastAsia="en-IE"/>
        </w:rPr>
      </w:pPr>
      <w:hyperlink w:anchor="_Toc477458015" w:history="1">
        <w:r w:rsidR="009D4671" w:rsidRPr="00D01C0F">
          <w:rPr>
            <w:rStyle w:val="Hyperlink"/>
          </w:rPr>
          <w:t>APPENDIX F: Other Communications</w:t>
        </w:r>
        <w:r w:rsidR="009D4671">
          <w:rPr>
            <w:webHidden/>
          </w:rPr>
          <w:tab/>
        </w:r>
        <w:r>
          <w:rPr>
            <w:webHidden/>
          </w:rPr>
          <w:fldChar w:fldCharType="begin"/>
        </w:r>
        <w:r w:rsidR="009D4671">
          <w:rPr>
            <w:webHidden/>
          </w:rPr>
          <w:instrText xml:space="preserve"> PAGEREF _Toc477458015 \h </w:instrText>
        </w:r>
        <w:r>
          <w:rPr>
            <w:webHidden/>
          </w:rPr>
        </w:r>
        <w:r>
          <w:rPr>
            <w:webHidden/>
          </w:rPr>
          <w:fldChar w:fldCharType="separate"/>
        </w:r>
        <w:r w:rsidR="00F263FA">
          <w:rPr>
            <w:webHidden/>
          </w:rPr>
          <w:t>31</w:t>
        </w:r>
        <w:r>
          <w:rPr>
            <w:webHidden/>
          </w:rPr>
          <w:fldChar w:fldCharType="end"/>
        </w:r>
      </w:hyperlink>
    </w:p>
    <w:p w:rsidR="009D4671" w:rsidRDefault="00E179D6">
      <w:pPr>
        <w:pStyle w:val="TOC2"/>
        <w:rPr>
          <w:rFonts w:asciiTheme="minorHAnsi" w:eastAsiaTheme="minorEastAsia" w:hAnsiTheme="minorHAnsi" w:cstheme="minorBidi"/>
          <w:szCs w:val="22"/>
          <w:lang w:eastAsia="en-IE"/>
        </w:rPr>
      </w:pPr>
      <w:hyperlink w:anchor="_Toc477458016" w:history="1">
        <w:r w:rsidR="009D4671" w:rsidRPr="00D01C0F">
          <w:rPr>
            <w:rStyle w:val="Hyperlink"/>
          </w:rPr>
          <w:t>Introduction</w:t>
        </w:r>
        <w:r w:rsidR="009D4671">
          <w:rPr>
            <w:webHidden/>
          </w:rPr>
          <w:tab/>
        </w:r>
        <w:r>
          <w:rPr>
            <w:webHidden/>
          </w:rPr>
          <w:fldChar w:fldCharType="begin"/>
        </w:r>
        <w:r w:rsidR="009D4671">
          <w:rPr>
            <w:webHidden/>
          </w:rPr>
          <w:instrText xml:space="preserve"> PAGEREF _Toc477458016 \h </w:instrText>
        </w:r>
        <w:r>
          <w:rPr>
            <w:webHidden/>
          </w:rPr>
        </w:r>
        <w:r>
          <w:rPr>
            <w:webHidden/>
          </w:rPr>
          <w:fldChar w:fldCharType="separate"/>
        </w:r>
        <w:r w:rsidR="00F263FA">
          <w:rPr>
            <w:webHidden/>
          </w:rPr>
          <w:t>31</w:t>
        </w:r>
        <w:r>
          <w:rPr>
            <w:webHidden/>
          </w:rPr>
          <w:fldChar w:fldCharType="end"/>
        </w:r>
      </w:hyperlink>
    </w:p>
    <w:p w:rsidR="009D4671" w:rsidRDefault="00E179D6">
      <w:pPr>
        <w:pStyle w:val="TOC3"/>
        <w:rPr>
          <w:rFonts w:asciiTheme="minorHAnsi" w:eastAsiaTheme="minorEastAsia" w:hAnsiTheme="minorHAnsi" w:cstheme="minorBidi"/>
          <w:lang w:eastAsia="en-IE"/>
        </w:rPr>
      </w:pPr>
      <w:hyperlink w:anchor="_Toc477458017" w:history="1">
        <w:r w:rsidR="009D4671" w:rsidRPr="00D01C0F">
          <w:rPr>
            <w:rStyle w:val="Hyperlink"/>
          </w:rPr>
          <w:t>Generator Unit Under Test Notice</w:t>
        </w:r>
        <w:r w:rsidR="009D4671">
          <w:rPr>
            <w:webHidden/>
          </w:rPr>
          <w:tab/>
        </w:r>
        <w:r>
          <w:rPr>
            <w:webHidden/>
          </w:rPr>
          <w:fldChar w:fldCharType="begin"/>
        </w:r>
        <w:r w:rsidR="009D4671">
          <w:rPr>
            <w:webHidden/>
          </w:rPr>
          <w:instrText xml:space="preserve"> PAGEREF _Toc477458017 \h </w:instrText>
        </w:r>
        <w:r>
          <w:rPr>
            <w:webHidden/>
          </w:rPr>
        </w:r>
        <w:r>
          <w:rPr>
            <w:webHidden/>
          </w:rPr>
          <w:fldChar w:fldCharType="separate"/>
        </w:r>
        <w:r w:rsidR="00F263FA">
          <w:rPr>
            <w:webHidden/>
          </w:rPr>
          <w:t>31</w:t>
        </w:r>
        <w:r>
          <w:rPr>
            <w:webHidden/>
          </w:rPr>
          <w:fldChar w:fldCharType="end"/>
        </w:r>
      </w:hyperlink>
    </w:p>
    <w:p w:rsidR="009D4671" w:rsidRDefault="00E179D6">
      <w:pPr>
        <w:pStyle w:val="TOC3"/>
        <w:rPr>
          <w:rFonts w:asciiTheme="minorHAnsi" w:eastAsiaTheme="minorEastAsia" w:hAnsiTheme="minorHAnsi" w:cstheme="minorBidi"/>
          <w:lang w:eastAsia="en-IE"/>
        </w:rPr>
      </w:pPr>
      <w:hyperlink w:anchor="_Toc477458018" w:history="1">
        <w:r w:rsidR="009D4671" w:rsidRPr="00D01C0F">
          <w:rPr>
            <w:rStyle w:val="Hyperlink"/>
          </w:rPr>
          <w:t>Maintenance Schedules Data Transactions</w:t>
        </w:r>
        <w:r w:rsidR="009D4671">
          <w:rPr>
            <w:webHidden/>
          </w:rPr>
          <w:tab/>
        </w:r>
        <w:r>
          <w:rPr>
            <w:webHidden/>
          </w:rPr>
          <w:fldChar w:fldCharType="begin"/>
        </w:r>
        <w:r w:rsidR="009D4671">
          <w:rPr>
            <w:webHidden/>
          </w:rPr>
          <w:instrText xml:space="preserve"> PAGEREF _Toc477458018 \h </w:instrText>
        </w:r>
        <w:r>
          <w:rPr>
            <w:webHidden/>
          </w:rPr>
        </w:r>
        <w:r>
          <w:rPr>
            <w:webHidden/>
          </w:rPr>
          <w:fldChar w:fldCharType="separate"/>
        </w:r>
        <w:r w:rsidR="00F263FA">
          <w:rPr>
            <w:webHidden/>
          </w:rPr>
          <w:t>31</w:t>
        </w:r>
        <w:r>
          <w:rPr>
            <w:webHidden/>
          </w:rPr>
          <w:fldChar w:fldCharType="end"/>
        </w:r>
      </w:hyperlink>
    </w:p>
    <w:p w:rsidR="009D4671" w:rsidRDefault="00E179D6">
      <w:pPr>
        <w:pStyle w:val="TOC1"/>
        <w:rPr>
          <w:rFonts w:asciiTheme="minorHAnsi" w:eastAsiaTheme="minorEastAsia" w:hAnsiTheme="minorHAnsi" w:cstheme="minorBidi"/>
          <w:b w:val="0"/>
          <w:bCs w:val="0"/>
          <w:sz w:val="22"/>
          <w:szCs w:val="22"/>
          <w:lang w:eastAsia="en-IE"/>
        </w:rPr>
      </w:pPr>
      <w:hyperlink w:anchor="_Toc477458019" w:history="1">
        <w:r w:rsidR="009D4671" w:rsidRPr="00D01C0F">
          <w:rPr>
            <w:rStyle w:val="Hyperlink"/>
          </w:rPr>
          <w:t>APPENDIX G: Settlement Statements, Settlement Reports and Settlement Documents</w:t>
        </w:r>
        <w:r w:rsidR="009D4671">
          <w:rPr>
            <w:webHidden/>
          </w:rPr>
          <w:tab/>
        </w:r>
        <w:r>
          <w:rPr>
            <w:webHidden/>
          </w:rPr>
          <w:fldChar w:fldCharType="begin"/>
        </w:r>
        <w:r w:rsidR="009D4671">
          <w:rPr>
            <w:webHidden/>
          </w:rPr>
          <w:instrText xml:space="preserve"> PAGEREF _Toc477458019 \h </w:instrText>
        </w:r>
        <w:r>
          <w:rPr>
            <w:webHidden/>
          </w:rPr>
        </w:r>
        <w:r>
          <w:rPr>
            <w:webHidden/>
          </w:rPr>
          <w:fldChar w:fldCharType="separate"/>
        </w:r>
        <w:r w:rsidR="00F263FA">
          <w:rPr>
            <w:webHidden/>
          </w:rPr>
          <w:t>33</w:t>
        </w:r>
        <w:r>
          <w:rPr>
            <w:webHidden/>
          </w:rPr>
          <w:fldChar w:fldCharType="end"/>
        </w:r>
      </w:hyperlink>
    </w:p>
    <w:p w:rsidR="009D4671" w:rsidRDefault="00E179D6">
      <w:pPr>
        <w:pStyle w:val="TOC1"/>
        <w:rPr>
          <w:rFonts w:asciiTheme="minorHAnsi" w:eastAsiaTheme="minorEastAsia" w:hAnsiTheme="minorHAnsi" w:cstheme="minorBidi"/>
          <w:b w:val="0"/>
          <w:bCs w:val="0"/>
          <w:sz w:val="22"/>
          <w:szCs w:val="22"/>
          <w:lang w:eastAsia="en-IE"/>
        </w:rPr>
      </w:pPr>
      <w:hyperlink w:anchor="_Toc477458020" w:history="1">
        <w:r w:rsidR="009D4671" w:rsidRPr="00D01C0F">
          <w:rPr>
            <w:rStyle w:val="Hyperlink"/>
          </w:rPr>
          <w:t>APPENDIX H: Data Requirements for Registration</w:t>
        </w:r>
        <w:r w:rsidR="009D4671">
          <w:rPr>
            <w:webHidden/>
          </w:rPr>
          <w:tab/>
        </w:r>
        <w:r>
          <w:rPr>
            <w:webHidden/>
          </w:rPr>
          <w:fldChar w:fldCharType="begin"/>
        </w:r>
        <w:r w:rsidR="009D4671">
          <w:rPr>
            <w:webHidden/>
          </w:rPr>
          <w:instrText xml:space="preserve"> PAGEREF _Toc477458020 \h </w:instrText>
        </w:r>
        <w:r>
          <w:rPr>
            <w:webHidden/>
          </w:rPr>
        </w:r>
        <w:r>
          <w:rPr>
            <w:webHidden/>
          </w:rPr>
          <w:fldChar w:fldCharType="separate"/>
        </w:r>
        <w:r w:rsidR="00F263FA">
          <w:rPr>
            <w:webHidden/>
          </w:rPr>
          <w:t>40</w:t>
        </w:r>
        <w:r>
          <w:rPr>
            <w:webHidden/>
          </w:rPr>
          <w:fldChar w:fldCharType="end"/>
        </w:r>
      </w:hyperlink>
    </w:p>
    <w:p w:rsidR="009D4671" w:rsidRDefault="00E179D6">
      <w:pPr>
        <w:pStyle w:val="TOC2"/>
        <w:rPr>
          <w:rFonts w:asciiTheme="minorHAnsi" w:eastAsiaTheme="minorEastAsia" w:hAnsiTheme="minorHAnsi" w:cstheme="minorBidi"/>
          <w:szCs w:val="22"/>
          <w:lang w:eastAsia="en-IE"/>
        </w:rPr>
      </w:pPr>
      <w:hyperlink w:anchor="_Toc477458021" w:history="1">
        <w:r w:rsidR="009D4671" w:rsidRPr="00D01C0F">
          <w:rPr>
            <w:rStyle w:val="Hyperlink"/>
          </w:rPr>
          <w:t>Introduction</w:t>
        </w:r>
        <w:r w:rsidR="009D4671">
          <w:rPr>
            <w:webHidden/>
          </w:rPr>
          <w:tab/>
        </w:r>
        <w:r>
          <w:rPr>
            <w:webHidden/>
          </w:rPr>
          <w:fldChar w:fldCharType="begin"/>
        </w:r>
        <w:r w:rsidR="009D4671">
          <w:rPr>
            <w:webHidden/>
          </w:rPr>
          <w:instrText xml:space="preserve"> PAGEREF _Toc477458021 \h </w:instrText>
        </w:r>
        <w:r>
          <w:rPr>
            <w:webHidden/>
          </w:rPr>
        </w:r>
        <w:r>
          <w:rPr>
            <w:webHidden/>
          </w:rPr>
          <w:fldChar w:fldCharType="separate"/>
        </w:r>
        <w:r w:rsidR="00F263FA">
          <w:rPr>
            <w:webHidden/>
          </w:rPr>
          <w:t>40</w:t>
        </w:r>
        <w:r>
          <w:rPr>
            <w:webHidden/>
          </w:rPr>
          <w:fldChar w:fldCharType="end"/>
        </w:r>
      </w:hyperlink>
    </w:p>
    <w:p w:rsidR="009D4671" w:rsidRDefault="00E179D6">
      <w:pPr>
        <w:pStyle w:val="TOC2"/>
        <w:rPr>
          <w:rFonts w:asciiTheme="minorHAnsi" w:eastAsiaTheme="minorEastAsia" w:hAnsiTheme="minorHAnsi" w:cstheme="minorBidi"/>
          <w:szCs w:val="22"/>
          <w:lang w:eastAsia="en-IE"/>
        </w:rPr>
      </w:pPr>
      <w:hyperlink w:anchor="_Toc477458022" w:history="1">
        <w:r w:rsidR="009D4671" w:rsidRPr="00D01C0F">
          <w:rPr>
            <w:rStyle w:val="Hyperlink"/>
          </w:rPr>
          <w:t>Participation Notice</w:t>
        </w:r>
        <w:r w:rsidR="009D4671">
          <w:rPr>
            <w:webHidden/>
          </w:rPr>
          <w:tab/>
        </w:r>
        <w:r>
          <w:rPr>
            <w:webHidden/>
          </w:rPr>
          <w:fldChar w:fldCharType="begin"/>
        </w:r>
        <w:r w:rsidR="009D4671">
          <w:rPr>
            <w:webHidden/>
          </w:rPr>
          <w:instrText xml:space="preserve"> PAGEREF _Toc477458022 \h </w:instrText>
        </w:r>
        <w:r>
          <w:rPr>
            <w:webHidden/>
          </w:rPr>
        </w:r>
        <w:r>
          <w:rPr>
            <w:webHidden/>
          </w:rPr>
          <w:fldChar w:fldCharType="separate"/>
        </w:r>
        <w:r w:rsidR="00F263FA">
          <w:rPr>
            <w:webHidden/>
          </w:rPr>
          <w:t>40</w:t>
        </w:r>
        <w:r>
          <w:rPr>
            <w:webHidden/>
          </w:rPr>
          <w:fldChar w:fldCharType="end"/>
        </w:r>
      </w:hyperlink>
    </w:p>
    <w:p w:rsidR="009D4671" w:rsidRDefault="00E179D6">
      <w:pPr>
        <w:pStyle w:val="TOC2"/>
        <w:rPr>
          <w:rFonts w:asciiTheme="minorHAnsi" w:eastAsiaTheme="minorEastAsia" w:hAnsiTheme="minorHAnsi" w:cstheme="minorBidi"/>
          <w:szCs w:val="22"/>
          <w:lang w:eastAsia="en-IE"/>
        </w:rPr>
      </w:pPr>
      <w:hyperlink w:anchor="_Toc477458023" w:history="1">
        <w:r w:rsidR="009D4671" w:rsidRPr="00D01C0F">
          <w:rPr>
            <w:rStyle w:val="Hyperlink"/>
          </w:rPr>
          <w:t>Agreed Procedure</w:t>
        </w:r>
        <w:r w:rsidR="009D4671">
          <w:rPr>
            <w:webHidden/>
          </w:rPr>
          <w:tab/>
        </w:r>
        <w:r>
          <w:rPr>
            <w:webHidden/>
          </w:rPr>
          <w:fldChar w:fldCharType="begin"/>
        </w:r>
        <w:r w:rsidR="009D4671">
          <w:rPr>
            <w:webHidden/>
          </w:rPr>
          <w:instrText xml:space="preserve"> PAGEREF _Toc477458023 \h </w:instrText>
        </w:r>
        <w:r>
          <w:rPr>
            <w:webHidden/>
          </w:rPr>
        </w:r>
        <w:r>
          <w:rPr>
            <w:webHidden/>
          </w:rPr>
          <w:fldChar w:fldCharType="separate"/>
        </w:r>
        <w:r w:rsidR="00F263FA">
          <w:rPr>
            <w:webHidden/>
          </w:rPr>
          <w:t>44</w:t>
        </w:r>
        <w:r>
          <w:rPr>
            <w:webHidden/>
          </w:rPr>
          <w:fldChar w:fldCharType="end"/>
        </w:r>
      </w:hyperlink>
    </w:p>
    <w:p w:rsidR="009D4671" w:rsidRDefault="00E179D6">
      <w:pPr>
        <w:pStyle w:val="TOC2"/>
        <w:rPr>
          <w:rFonts w:asciiTheme="minorHAnsi" w:eastAsiaTheme="minorEastAsia" w:hAnsiTheme="minorHAnsi" w:cstheme="minorBidi"/>
          <w:szCs w:val="22"/>
          <w:lang w:eastAsia="en-IE"/>
        </w:rPr>
      </w:pPr>
      <w:hyperlink w:anchor="_Toc477458024" w:history="1">
        <w:r w:rsidR="009D4671" w:rsidRPr="00D01C0F">
          <w:rPr>
            <w:rStyle w:val="Hyperlink"/>
          </w:rPr>
          <w:t>Currency</w:t>
        </w:r>
        <w:r w:rsidR="009D4671">
          <w:rPr>
            <w:webHidden/>
          </w:rPr>
          <w:tab/>
        </w:r>
        <w:r>
          <w:rPr>
            <w:webHidden/>
          </w:rPr>
          <w:fldChar w:fldCharType="begin"/>
        </w:r>
        <w:r w:rsidR="009D4671">
          <w:rPr>
            <w:webHidden/>
          </w:rPr>
          <w:instrText xml:space="preserve"> PAGEREF _Toc477458024 \h </w:instrText>
        </w:r>
        <w:r>
          <w:rPr>
            <w:webHidden/>
          </w:rPr>
        </w:r>
        <w:r>
          <w:rPr>
            <w:webHidden/>
          </w:rPr>
          <w:fldChar w:fldCharType="separate"/>
        </w:r>
        <w:r w:rsidR="00F263FA">
          <w:rPr>
            <w:webHidden/>
          </w:rPr>
          <w:t>44</w:t>
        </w:r>
        <w:r>
          <w:rPr>
            <w:webHidden/>
          </w:rPr>
          <w:fldChar w:fldCharType="end"/>
        </w:r>
      </w:hyperlink>
    </w:p>
    <w:p w:rsidR="009D4671" w:rsidRDefault="00E179D6">
      <w:pPr>
        <w:pStyle w:val="TOC2"/>
        <w:rPr>
          <w:rFonts w:asciiTheme="minorHAnsi" w:eastAsiaTheme="minorEastAsia" w:hAnsiTheme="minorHAnsi" w:cstheme="minorBidi"/>
          <w:szCs w:val="22"/>
          <w:lang w:eastAsia="en-IE"/>
        </w:rPr>
      </w:pPr>
      <w:hyperlink w:anchor="_Toc477458025" w:history="1">
        <w:r w:rsidR="009D4671" w:rsidRPr="00D01C0F">
          <w:rPr>
            <w:rStyle w:val="Hyperlink"/>
          </w:rPr>
          <w:t>Missing Data</w:t>
        </w:r>
        <w:r w:rsidR="009D4671">
          <w:rPr>
            <w:webHidden/>
          </w:rPr>
          <w:tab/>
        </w:r>
        <w:r>
          <w:rPr>
            <w:webHidden/>
          </w:rPr>
          <w:fldChar w:fldCharType="begin"/>
        </w:r>
        <w:r w:rsidR="009D4671">
          <w:rPr>
            <w:webHidden/>
          </w:rPr>
          <w:instrText xml:space="preserve"> PAGEREF _Toc477458025 \h </w:instrText>
        </w:r>
        <w:r>
          <w:rPr>
            <w:webHidden/>
          </w:rPr>
        </w:r>
        <w:r>
          <w:rPr>
            <w:webHidden/>
          </w:rPr>
          <w:fldChar w:fldCharType="separate"/>
        </w:r>
        <w:r w:rsidR="00F263FA">
          <w:rPr>
            <w:webHidden/>
          </w:rPr>
          <w:t>44</w:t>
        </w:r>
        <w:r>
          <w:rPr>
            <w:webHidden/>
          </w:rPr>
          <w:fldChar w:fldCharType="end"/>
        </w:r>
      </w:hyperlink>
    </w:p>
    <w:p w:rsidR="009D4671" w:rsidRDefault="00E179D6">
      <w:pPr>
        <w:pStyle w:val="TOC2"/>
        <w:rPr>
          <w:rFonts w:asciiTheme="minorHAnsi" w:eastAsiaTheme="minorEastAsia" w:hAnsiTheme="minorHAnsi" w:cstheme="minorBidi"/>
          <w:szCs w:val="22"/>
          <w:lang w:eastAsia="en-IE"/>
        </w:rPr>
      </w:pPr>
      <w:hyperlink w:anchor="_Toc477458026" w:history="1">
        <w:r w:rsidR="009D4671" w:rsidRPr="00D01C0F">
          <w:rPr>
            <w:rStyle w:val="Hyperlink"/>
          </w:rPr>
          <w:t>Communications Channels</w:t>
        </w:r>
        <w:r w:rsidR="009D4671">
          <w:rPr>
            <w:webHidden/>
          </w:rPr>
          <w:tab/>
        </w:r>
        <w:r>
          <w:rPr>
            <w:webHidden/>
          </w:rPr>
          <w:fldChar w:fldCharType="begin"/>
        </w:r>
        <w:r w:rsidR="009D4671">
          <w:rPr>
            <w:webHidden/>
          </w:rPr>
          <w:instrText xml:space="preserve"> PAGEREF _Toc477458026 \h </w:instrText>
        </w:r>
        <w:r>
          <w:rPr>
            <w:webHidden/>
          </w:rPr>
        </w:r>
        <w:r>
          <w:rPr>
            <w:webHidden/>
          </w:rPr>
          <w:fldChar w:fldCharType="separate"/>
        </w:r>
        <w:r w:rsidR="00F263FA">
          <w:rPr>
            <w:webHidden/>
          </w:rPr>
          <w:t>44</w:t>
        </w:r>
        <w:r>
          <w:rPr>
            <w:webHidden/>
          </w:rPr>
          <w:fldChar w:fldCharType="end"/>
        </w:r>
      </w:hyperlink>
    </w:p>
    <w:p w:rsidR="009D4671" w:rsidRDefault="00E179D6">
      <w:pPr>
        <w:pStyle w:val="TOC2"/>
        <w:rPr>
          <w:rFonts w:asciiTheme="minorHAnsi" w:eastAsiaTheme="minorEastAsia" w:hAnsiTheme="minorHAnsi" w:cstheme="minorBidi"/>
          <w:szCs w:val="22"/>
          <w:lang w:eastAsia="en-IE"/>
        </w:rPr>
      </w:pPr>
      <w:hyperlink w:anchor="_Toc477458027" w:history="1">
        <w:r w:rsidR="009D4671" w:rsidRPr="00D01C0F">
          <w:rPr>
            <w:rStyle w:val="Hyperlink"/>
          </w:rPr>
          <w:t>Registration Withdrawal</w:t>
        </w:r>
        <w:r w:rsidR="009D4671">
          <w:rPr>
            <w:webHidden/>
          </w:rPr>
          <w:tab/>
        </w:r>
        <w:r>
          <w:rPr>
            <w:webHidden/>
          </w:rPr>
          <w:fldChar w:fldCharType="begin"/>
        </w:r>
        <w:r w:rsidR="009D4671">
          <w:rPr>
            <w:webHidden/>
          </w:rPr>
          <w:instrText xml:space="preserve"> PAGEREF _Toc477458027 \h </w:instrText>
        </w:r>
        <w:r>
          <w:rPr>
            <w:webHidden/>
          </w:rPr>
        </w:r>
        <w:r>
          <w:rPr>
            <w:webHidden/>
          </w:rPr>
          <w:fldChar w:fldCharType="separate"/>
        </w:r>
        <w:r w:rsidR="00F263FA">
          <w:rPr>
            <w:webHidden/>
          </w:rPr>
          <w:t>44</w:t>
        </w:r>
        <w:r>
          <w:rPr>
            <w:webHidden/>
          </w:rPr>
          <w:fldChar w:fldCharType="end"/>
        </w:r>
      </w:hyperlink>
    </w:p>
    <w:p w:rsidR="009D4671" w:rsidRDefault="00E179D6">
      <w:pPr>
        <w:pStyle w:val="TOC1"/>
        <w:rPr>
          <w:rFonts w:asciiTheme="minorHAnsi" w:eastAsiaTheme="minorEastAsia" w:hAnsiTheme="minorHAnsi" w:cstheme="minorBidi"/>
          <w:b w:val="0"/>
          <w:bCs w:val="0"/>
          <w:sz w:val="22"/>
          <w:szCs w:val="22"/>
          <w:lang w:eastAsia="en-IE"/>
        </w:rPr>
      </w:pPr>
      <w:hyperlink w:anchor="_Toc477458028" w:history="1">
        <w:r w:rsidR="009D4671" w:rsidRPr="00D01C0F">
          <w:rPr>
            <w:rStyle w:val="Hyperlink"/>
          </w:rPr>
          <w:t>APPENDIX I: Offer Data</w:t>
        </w:r>
        <w:r w:rsidR="009D4671">
          <w:rPr>
            <w:webHidden/>
          </w:rPr>
          <w:tab/>
        </w:r>
        <w:r>
          <w:rPr>
            <w:webHidden/>
          </w:rPr>
          <w:fldChar w:fldCharType="begin"/>
        </w:r>
        <w:r w:rsidR="009D4671">
          <w:rPr>
            <w:webHidden/>
          </w:rPr>
          <w:instrText xml:space="preserve"> PAGEREF _Toc477458028 \h </w:instrText>
        </w:r>
        <w:r>
          <w:rPr>
            <w:webHidden/>
          </w:rPr>
        </w:r>
        <w:r>
          <w:rPr>
            <w:webHidden/>
          </w:rPr>
          <w:fldChar w:fldCharType="separate"/>
        </w:r>
        <w:r w:rsidR="00F263FA">
          <w:rPr>
            <w:webHidden/>
          </w:rPr>
          <w:t>45</w:t>
        </w:r>
        <w:r>
          <w:rPr>
            <w:webHidden/>
          </w:rPr>
          <w:fldChar w:fldCharType="end"/>
        </w:r>
      </w:hyperlink>
    </w:p>
    <w:p w:rsidR="009D4671" w:rsidRDefault="00E179D6">
      <w:pPr>
        <w:pStyle w:val="TOC2"/>
        <w:rPr>
          <w:rFonts w:asciiTheme="minorHAnsi" w:eastAsiaTheme="minorEastAsia" w:hAnsiTheme="minorHAnsi" w:cstheme="minorBidi"/>
          <w:szCs w:val="22"/>
          <w:lang w:eastAsia="en-IE"/>
        </w:rPr>
      </w:pPr>
      <w:hyperlink w:anchor="_Toc477458029" w:history="1">
        <w:r w:rsidR="009D4671" w:rsidRPr="00D01C0F">
          <w:rPr>
            <w:rStyle w:val="Hyperlink"/>
          </w:rPr>
          <w:t>Introduction</w:t>
        </w:r>
        <w:r w:rsidR="009D4671">
          <w:rPr>
            <w:webHidden/>
          </w:rPr>
          <w:tab/>
        </w:r>
        <w:r>
          <w:rPr>
            <w:webHidden/>
          </w:rPr>
          <w:fldChar w:fldCharType="begin"/>
        </w:r>
        <w:r w:rsidR="009D4671">
          <w:rPr>
            <w:webHidden/>
          </w:rPr>
          <w:instrText xml:space="preserve"> PAGEREF _Toc477458029 \h </w:instrText>
        </w:r>
        <w:r>
          <w:rPr>
            <w:webHidden/>
          </w:rPr>
        </w:r>
        <w:r>
          <w:rPr>
            <w:webHidden/>
          </w:rPr>
          <w:fldChar w:fldCharType="separate"/>
        </w:r>
        <w:r w:rsidR="00F263FA">
          <w:rPr>
            <w:webHidden/>
          </w:rPr>
          <w:t>45</w:t>
        </w:r>
        <w:r>
          <w:rPr>
            <w:webHidden/>
          </w:rPr>
          <w:fldChar w:fldCharType="end"/>
        </w:r>
      </w:hyperlink>
    </w:p>
    <w:p w:rsidR="009D4671" w:rsidRDefault="00E179D6">
      <w:pPr>
        <w:pStyle w:val="TOC2"/>
        <w:rPr>
          <w:rFonts w:asciiTheme="minorHAnsi" w:eastAsiaTheme="minorEastAsia" w:hAnsiTheme="minorHAnsi" w:cstheme="minorBidi"/>
          <w:szCs w:val="22"/>
          <w:lang w:eastAsia="en-IE"/>
        </w:rPr>
      </w:pPr>
      <w:hyperlink w:anchor="_Toc477458030" w:history="1">
        <w:r w:rsidR="009D4671" w:rsidRPr="00D01C0F">
          <w:rPr>
            <w:rStyle w:val="Hyperlink"/>
          </w:rPr>
          <w:t>Commercial Offer Data</w:t>
        </w:r>
        <w:r w:rsidR="009D4671">
          <w:rPr>
            <w:webHidden/>
          </w:rPr>
          <w:tab/>
        </w:r>
        <w:r>
          <w:rPr>
            <w:webHidden/>
          </w:rPr>
          <w:fldChar w:fldCharType="begin"/>
        </w:r>
        <w:r w:rsidR="009D4671">
          <w:rPr>
            <w:webHidden/>
          </w:rPr>
          <w:instrText xml:space="preserve"> PAGEREF _Toc477458030 \h </w:instrText>
        </w:r>
        <w:r>
          <w:rPr>
            <w:webHidden/>
          </w:rPr>
        </w:r>
        <w:r>
          <w:rPr>
            <w:webHidden/>
          </w:rPr>
          <w:fldChar w:fldCharType="separate"/>
        </w:r>
        <w:r w:rsidR="00F263FA">
          <w:rPr>
            <w:webHidden/>
          </w:rPr>
          <w:t>45</w:t>
        </w:r>
        <w:r>
          <w:rPr>
            <w:webHidden/>
          </w:rPr>
          <w:fldChar w:fldCharType="end"/>
        </w:r>
      </w:hyperlink>
    </w:p>
    <w:p w:rsidR="009D4671" w:rsidRDefault="00E179D6">
      <w:pPr>
        <w:pStyle w:val="TOC3"/>
        <w:rPr>
          <w:rFonts w:asciiTheme="minorHAnsi" w:eastAsiaTheme="minorEastAsia" w:hAnsiTheme="minorHAnsi" w:cstheme="minorBidi"/>
          <w:lang w:eastAsia="en-IE"/>
        </w:rPr>
      </w:pPr>
      <w:hyperlink w:anchor="_Toc477458031" w:history="1">
        <w:r w:rsidR="009D4671" w:rsidRPr="00D01C0F">
          <w:rPr>
            <w:rStyle w:val="Hyperlink"/>
          </w:rPr>
          <w:t>Commercial Offer Data Elements</w:t>
        </w:r>
        <w:r w:rsidR="009D4671">
          <w:rPr>
            <w:webHidden/>
          </w:rPr>
          <w:tab/>
        </w:r>
        <w:r>
          <w:rPr>
            <w:webHidden/>
          </w:rPr>
          <w:fldChar w:fldCharType="begin"/>
        </w:r>
        <w:r w:rsidR="009D4671">
          <w:rPr>
            <w:webHidden/>
          </w:rPr>
          <w:instrText xml:space="preserve"> PAGEREF _Toc477458031 \h </w:instrText>
        </w:r>
        <w:r>
          <w:rPr>
            <w:webHidden/>
          </w:rPr>
        </w:r>
        <w:r>
          <w:rPr>
            <w:webHidden/>
          </w:rPr>
          <w:fldChar w:fldCharType="separate"/>
        </w:r>
        <w:r w:rsidR="00F263FA">
          <w:rPr>
            <w:webHidden/>
          </w:rPr>
          <w:t>45</w:t>
        </w:r>
        <w:r>
          <w:rPr>
            <w:webHidden/>
          </w:rPr>
          <w:fldChar w:fldCharType="end"/>
        </w:r>
      </w:hyperlink>
    </w:p>
    <w:p w:rsidR="009D4671" w:rsidRDefault="00E179D6">
      <w:pPr>
        <w:pStyle w:val="TOC3"/>
        <w:rPr>
          <w:rFonts w:asciiTheme="minorHAnsi" w:eastAsiaTheme="minorEastAsia" w:hAnsiTheme="minorHAnsi" w:cstheme="minorBidi"/>
          <w:lang w:eastAsia="en-IE"/>
        </w:rPr>
      </w:pPr>
      <w:hyperlink w:anchor="_Toc477458032" w:history="1">
        <w:r w:rsidR="009D4671" w:rsidRPr="00D01C0F">
          <w:rPr>
            <w:rStyle w:val="Hyperlink"/>
          </w:rPr>
          <w:t>Commercial Offer Data Submission</w:t>
        </w:r>
        <w:r w:rsidR="009D4671">
          <w:rPr>
            <w:webHidden/>
          </w:rPr>
          <w:tab/>
        </w:r>
        <w:r>
          <w:rPr>
            <w:webHidden/>
          </w:rPr>
          <w:fldChar w:fldCharType="begin"/>
        </w:r>
        <w:r w:rsidR="009D4671">
          <w:rPr>
            <w:webHidden/>
          </w:rPr>
          <w:instrText xml:space="preserve"> PAGEREF _Toc477458032 \h </w:instrText>
        </w:r>
        <w:r>
          <w:rPr>
            <w:webHidden/>
          </w:rPr>
        </w:r>
        <w:r>
          <w:rPr>
            <w:webHidden/>
          </w:rPr>
          <w:fldChar w:fldCharType="separate"/>
        </w:r>
        <w:r w:rsidR="00F263FA">
          <w:rPr>
            <w:webHidden/>
          </w:rPr>
          <w:t>45</w:t>
        </w:r>
        <w:r>
          <w:rPr>
            <w:webHidden/>
          </w:rPr>
          <w:fldChar w:fldCharType="end"/>
        </w:r>
      </w:hyperlink>
    </w:p>
    <w:p w:rsidR="009D4671" w:rsidRDefault="00E179D6">
      <w:pPr>
        <w:pStyle w:val="TOC3"/>
        <w:rPr>
          <w:rFonts w:asciiTheme="minorHAnsi" w:eastAsiaTheme="minorEastAsia" w:hAnsiTheme="minorHAnsi" w:cstheme="minorBidi"/>
          <w:lang w:eastAsia="en-IE"/>
        </w:rPr>
      </w:pPr>
      <w:hyperlink w:anchor="_Toc477458033" w:history="1">
        <w:r w:rsidR="009D4671" w:rsidRPr="00D01C0F">
          <w:rPr>
            <w:rStyle w:val="Hyperlink"/>
          </w:rPr>
          <w:t>Commercial Offer Data for Generator Units</w:t>
        </w:r>
        <w:r w:rsidR="009D4671">
          <w:rPr>
            <w:webHidden/>
          </w:rPr>
          <w:tab/>
        </w:r>
        <w:r>
          <w:rPr>
            <w:webHidden/>
          </w:rPr>
          <w:fldChar w:fldCharType="begin"/>
        </w:r>
        <w:r w:rsidR="009D4671">
          <w:rPr>
            <w:webHidden/>
          </w:rPr>
          <w:instrText xml:space="preserve"> PAGEREF _Toc477458033 \h </w:instrText>
        </w:r>
        <w:r>
          <w:rPr>
            <w:webHidden/>
          </w:rPr>
        </w:r>
        <w:r>
          <w:rPr>
            <w:webHidden/>
          </w:rPr>
          <w:fldChar w:fldCharType="separate"/>
        </w:r>
        <w:r w:rsidR="00F263FA">
          <w:rPr>
            <w:webHidden/>
          </w:rPr>
          <w:t>45</w:t>
        </w:r>
        <w:r>
          <w:rPr>
            <w:webHidden/>
          </w:rPr>
          <w:fldChar w:fldCharType="end"/>
        </w:r>
      </w:hyperlink>
    </w:p>
    <w:p w:rsidR="009D4671" w:rsidRDefault="00E179D6">
      <w:pPr>
        <w:pStyle w:val="TOC2"/>
        <w:rPr>
          <w:rFonts w:asciiTheme="minorHAnsi" w:eastAsiaTheme="minorEastAsia" w:hAnsiTheme="minorHAnsi" w:cstheme="minorBidi"/>
          <w:szCs w:val="22"/>
          <w:lang w:eastAsia="en-IE"/>
        </w:rPr>
      </w:pPr>
      <w:hyperlink w:anchor="_Toc477458034" w:history="1">
        <w:r w:rsidR="009D4671" w:rsidRPr="00D01C0F">
          <w:rPr>
            <w:rStyle w:val="Hyperlink"/>
          </w:rPr>
          <w:t>Technical Offer Data</w:t>
        </w:r>
        <w:r w:rsidR="009D4671">
          <w:rPr>
            <w:webHidden/>
          </w:rPr>
          <w:tab/>
        </w:r>
        <w:r>
          <w:rPr>
            <w:webHidden/>
          </w:rPr>
          <w:fldChar w:fldCharType="begin"/>
        </w:r>
        <w:r w:rsidR="009D4671">
          <w:rPr>
            <w:webHidden/>
          </w:rPr>
          <w:instrText xml:space="preserve"> PAGEREF _Toc477458034 \h </w:instrText>
        </w:r>
        <w:r>
          <w:rPr>
            <w:webHidden/>
          </w:rPr>
        </w:r>
        <w:r>
          <w:rPr>
            <w:webHidden/>
          </w:rPr>
          <w:fldChar w:fldCharType="separate"/>
        </w:r>
        <w:r w:rsidR="00F263FA">
          <w:rPr>
            <w:webHidden/>
          </w:rPr>
          <w:t>46</w:t>
        </w:r>
        <w:r>
          <w:rPr>
            <w:webHidden/>
          </w:rPr>
          <w:fldChar w:fldCharType="end"/>
        </w:r>
      </w:hyperlink>
    </w:p>
    <w:p w:rsidR="009D4671" w:rsidRDefault="00E179D6">
      <w:pPr>
        <w:pStyle w:val="TOC3"/>
        <w:rPr>
          <w:rFonts w:asciiTheme="minorHAnsi" w:eastAsiaTheme="minorEastAsia" w:hAnsiTheme="minorHAnsi" w:cstheme="minorBidi"/>
          <w:lang w:eastAsia="en-IE"/>
        </w:rPr>
      </w:pPr>
      <w:hyperlink w:anchor="_Toc477458035" w:history="1">
        <w:r w:rsidR="009D4671" w:rsidRPr="00D01C0F">
          <w:rPr>
            <w:rStyle w:val="Hyperlink"/>
          </w:rPr>
          <w:t>Technical Offer Data Submission</w:t>
        </w:r>
        <w:r w:rsidR="009D4671">
          <w:rPr>
            <w:webHidden/>
          </w:rPr>
          <w:tab/>
        </w:r>
        <w:r>
          <w:rPr>
            <w:webHidden/>
          </w:rPr>
          <w:fldChar w:fldCharType="begin"/>
        </w:r>
        <w:r w:rsidR="009D4671">
          <w:rPr>
            <w:webHidden/>
          </w:rPr>
          <w:instrText xml:space="preserve"> PAGEREF _Toc477458035 \h </w:instrText>
        </w:r>
        <w:r>
          <w:rPr>
            <w:webHidden/>
          </w:rPr>
        </w:r>
        <w:r>
          <w:rPr>
            <w:webHidden/>
          </w:rPr>
          <w:fldChar w:fldCharType="separate"/>
        </w:r>
        <w:r w:rsidR="00F263FA">
          <w:rPr>
            <w:webHidden/>
          </w:rPr>
          <w:t>47</w:t>
        </w:r>
        <w:r>
          <w:rPr>
            <w:webHidden/>
          </w:rPr>
          <w:fldChar w:fldCharType="end"/>
        </w:r>
      </w:hyperlink>
    </w:p>
    <w:p w:rsidR="009D4671" w:rsidRDefault="00E179D6">
      <w:pPr>
        <w:pStyle w:val="TOC3"/>
        <w:rPr>
          <w:rFonts w:asciiTheme="minorHAnsi" w:eastAsiaTheme="minorEastAsia" w:hAnsiTheme="minorHAnsi" w:cstheme="minorBidi"/>
          <w:lang w:eastAsia="en-IE"/>
        </w:rPr>
      </w:pPr>
      <w:hyperlink w:anchor="_Toc477458036" w:history="1">
        <w:r w:rsidR="009D4671" w:rsidRPr="00D01C0F">
          <w:rPr>
            <w:rStyle w:val="Hyperlink"/>
          </w:rPr>
          <w:t>Restrictions on Technical Offer Data Submission</w:t>
        </w:r>
        <w:r w:rsidR="009D4671">
          <w:rPr>
            <w:webHidden/>
          </w:rPr>
          <w:tab/>
        </w:r>
        <w:r>
          <w:rPr>
            <w:webHidden/>
          </w:rPr>
          <w:fldChar w:fldCharType="begin"/>
        </w:r>
        <w:r w:rsidR="009D4671">
          <w:rPr>
            <w:webHidden/>
          </w:rPr>
          <w:instrText xml:space="preserve"> PAGEREF _Toc477458036 \h </w:instrText>
        </w:r>
        <w:r>
          <w:rPr>
            <w:webHidden/>
          </w:rPr>
        </w:r>
        <w:r>
          <w:rPr>
            <w:webHidden/>
          </w:rPr>
          <w:fldChar w:fldCharType="separate"/>
        </w:r>
        <w:r w:rsidR="00F263FA">
          <w:rPr>
            <w:webHidden/>
          </w:rPr>
          <w:t>47</w:t>
        </w:r>
        <w:r>
          <w:rPr>
            <w:webHidden/>
          </w:rPr>
          <w:fldChar w:fldCharType="end"/>
        </w:r>
      </w:hyperlink>
    </w:p>
    <w:p w:rsidR="009D4671" w:rsidRDefault="00E179D6">
      <w:pPr>
        <w:pStyle w:val="TOC3"/>
        <w:rPr>
          <w:rFonts w:asciiTheme="minorHAnsi" w:eastAsiaTheme="minorEastAsia" w:hAnsiTheme="minorHAnsi" w:cstheme="minorBidi"/>
          <w:lang w:eastAsia="en-IE"/>
        </w:rPr>
      </w:pPr>
      <w:hyperlink w:anchor="_Toc477458037" w:history="1">
        <w:r w:rsidR="009D4671" w:rsidRPr="00D01C0F">
          <w:rPr>
            <w:rStyle w:val="Hyperlink"/>
          </w:rPr>
          <w:t>Technical Offer Data for Generator Units</w:t>
        </w:r>
        <w:r w:rsidR="009D4671">
          <w:rPr>
            <w:webHidden/>
          </w:rPr>
          <w:tab/>
        </w:r>
        <w:r>
          <w:rPr>
            <w:webHidden/>
          </w:rPr>
          <w:fldChar w:fldCharType="begin"/>
        </w:r>
        <w:r w:rsidR="009D4671">
          <w:rPr>
            <w:webHidden/>
          </w:rPr>
          <w:instrText xml:space="preserve"> PAGEREF _Toc477458037 \h </w:instrText>
        </w:r>
        <w:r>
          <w:rPr>
            <w:webHidden/>
          </w:rPr>
        </w:r>
        <w:r>
          <w:rPr>
            <w:webHidden/>
          </w:rPr>
          <w:fldChar w:fldCharType="separate"/>
        </w:r>
        <w:r w:rsidR="00F263FA">
          <w:rPr>
            <w:webHidden/>
          </w:rPr>
          <w:t>47</w:t>
        </w:r>
        <w:r>
          <w:rPr>
            <w:webHidden/>
          </w:rPr>
          <w:fldChar w:fldCharType="end"/>
        </w:r>
      </w:hyperlink>
    </w:p>
    <w:p w:rsidR="009D4671" w:rsidRDefault="00E179D6">
      <w:pPr>
        <w:pStyle w:val="TOC2"/>
        <w:rPr>
          <w:rFonts w:asciiTheme="minorHAnsi" w:eastAsiaTheme="minorEastAsia" w:hAnsiTheme="minorHAnsi" w:cstheme="minorBidi"/>
          <w:szCs w:val="22"/>
          <w:lang w:eastAsia="en-IE"/>
        </w:rPr>
      </w:pPr>
      <w:hyperlink w:anchor="_Toc477458038" w:history="1">
        <w:r w:rsidR="009D4671" w:rsidRPr="00D01C0F">
          <w:rPr>
            <w:rStyle w:val="Hyperlink"/>
          </w:rPr>
          <w:t>Physical Notification Data</w:t>
        </w:r>
        <w:r w:rsidR="009D4671">
          <w:rPr>
            <w:webHidden/>
          </w:rPr>
          <w:tab/>
        </w:r>
        <w:r>
          <w:rPr>
            <w:webHidden/>
          </w:rPr>
          <w:fldChar w:fldCharType="begin"/>
        </w:r>
        <w:r w:rsidR="009D4671">
          <w:rPr>
            <w:webHidden/>
          </w:rPr>
          <w:instrText xml:space="preserve"> PAGEREF _Toc477458038 \h </w:instrText>
        </w:r>
        <w:r>
          <w:rPr>
            <w:webHidden/>
          </w:rPr>
        </w:r>
        <w:r>
          <w:rPr>
            <w:webHidden/>
          </w:rPr>
          <w:fldChar w:fldCharType="separate"/>
        </w:r>
        <w:r w:rsidR="00F263FA">
          <w:rPr>
            <w:webHidden/>
          </w:rPr>
          <w:t>58</w:t>
        </w:r>
        <w:r>
          <w:rPr>
            <w:webHidden/>
          </w:rPr>
          <w:fldChar w:fldCharType="end"/>
        </w:r>
      </w:hyperlink>
    </w:p>
    <w:p w:rsidR="009D4671" w:rsidRDefault="00E179D6">
      <w:pPr>
        <w:pStyle w:val="TOC3"/>
        <w:rPr>
          <w:rFonts w:asciiTheme="minorHAnsi" w:eastAsiaTheme="minorEastAsia" w:hAnsiTheme="minorHAnsi" w:cstheme="minorBidi"/>
          <w:lang w:eastAsia="en-IE"/>
        </w:rPr>
      </w:pPr>
      <w:hyperlink w:anchor="_Toc477458039" w:history="1">
        <w:r w:rsidR="009D4671" w:rsidRPr="00D01C0F">
          <w:rPr>
            <w:rStyle w:val="Hyperlink"/>
          </w:rPr>
          <w:t>Physical Notification Data Elements</w:t>
        </w:r>
        <w:r w:rsidR="009D4671">
          <w:rPr>
            <w:webHidden/>
          </w:rPr>
          <w:tab/>
        </w:r>
        <w:r>
          <w:rPr>
            <w:webHidden/>
          </w:rPr>
          <w:fldChar w:fldCharType="begin"/>
        </w:r>
        <w:r w:rsidR="009D4671">
          <w:rPr>
            <w:webHidden/>
          </w:rPr>
          <w:instrText xml:space="preserve"> PAGEREF _Toc477458039 \h </w:instrText>
        </w:r>
        <w:r>
          <w:rPr>
            <w:webHidden/>
          </w:rPr>
        </w:r>
        <w:r>
          <w:rPr>
            <w:webHidden/>
          </w:rPr>
          <w:fldChar w:fldCharType="separate"/>
        </w:r>
        <w:r w:rsidR="00F263FA">
          <w:rPr>
            <w:webHidden/>
          </w:rPr>
          <w:t>58</w:t>
        </w:r>
        <w:r>
          <w:rPr>
            <w:webHidden/>
          </w:rPr>
          <w:fldChar w:fldCharType="end"/>
        </w:r>
      </w:hyperlink>
    </w:p>
    <w:p w:rsidR="009D4671" w:rsidRDefault="00E179D6">
      <w:pPr>
        <w:pStyle w:val="TOC3"/>
        <w:rPr>
          <w:rFonts w:asciiTheme="minorHAnsi" w:eastAsiaTheme="minorEastAsia" w:hAnsiTheme="minorHAnsi" w:cstheme="minorBidi"/>
          <w:lang w:eastAsia="en-IE"/>
        </w:rPr>
      </w:pPr>
      <w:hyperlink w:anchor="_Toc477458040" w:history="1">
        <w:r w:rsidR="009D4671" w:rsidRPr="00D01C0F">
          <w:rPr>
            <w:rStyle w:val="Hyperlink"/>
          </w:rPr>
          <w:t>Physical Notification Data Submission</w:t>
        </w:r>
        <w:r w:rsidR="009D4671">
          <w:rPr>
            <w:webHidden/>
          </w:rPr>
          <w:tab/>
        </w:r>
        <w:r>
          <w:rPr>
            <w:webHidden/>
          </w:rPr>
          <w:fldChar w:fldCharType="begin"/>
        </w:r>
        <w:r w:rsidR="009D4671">
          <w:rPr>
            <w:webHidden/>
          </w:rPr>
          <w:instrText xml:space="preserve"> PAGEREF _Toc477458040 \h </w:instrText>
        </w:r>
        <w:r>
          <w:rPr>
            <w:webHidden/>
          </w:rPr>
        </w:r>
        <w:r>
          <w:rPr>
            <w:webHidden/>
          </w:rPr>
          <w:fldChar w:fldCharType="separate"/>
        </w:r>
        <w:r w:rsidR="00F263FA">
          <w:rPr>
            <w:webHidden/>
          </w:rPr>
          <w:t>58</w:t>
        </w:r>
        <w:r>
          <w:rPr>
            <w:webHidden/>
          </w:rPr>
          <w:fldChar w:fldCharType="end"/>
        </w:r>
      </w:hyperlink>
    </w:p>
    <w:p w:rsidR="009D4671" w:rsidRDefault="00E179D6">
      <w:pPr>
        <w:pStyle w:val="TOC3"/>
        <w:rPr>
          <w:rFonts w:asciiTheme="minorHAnsi" w:eastAsiaTheme="minorEastAsia" w:hAnsiTheme="minorHAnsi" w:cstheme="minorBidi"/>
          <w:lang w:eastAsia="en-IE"/>
        </w:rPr>
      </w:pPr>
      <w:hyperlink w:anchor="_Toc477458041" w:history="1">
        <w:r w:rsidR="009D4671" w:rsidRPr="00D01C0F">
          <w:rPr>
            <w:rStyle w:val="Hyperlink"/>
          </w:rPr>
          <w:t>Physical Notification Data for Generator Units and Supplier Units</w:t>
        </w:r>
        <w:r w:rsidR="009D4671">
          <w:rPr>
            <w:webHidden/>
          </w:rPr>
          <w:tab/>
        </w:r>
        <w:r>
          <w:rPr>
            <w:webHidden/>
          </w:rPr>
          <w:fldChar w:fldCharType="begin"/>
        </w:r>
        <w:r w:rsidR="009D4671">
          <w:rPr>
            <w:webHidden/>
          </w:rPr>
          <w:instrText xml:space="preserve"> PAGEREF _Toc477458041 \h </w:instrText>
        </w:r>
        <w:r>
          <w:rPr>
            <w:webHidden/>
          </w:rPr>
        </w:r>
        <w:r>
          <w:rPr>
            <w:webHidden/>
          </w:rPr>
          <w:fldChar w:fldCharType="separate"/>
        </w:r>
        <w:r w:rsidR="00F263FA">
          <w:rPr>
            <w:webHidden/>
          </w:rPr>
          <w:t>59</w:t>
        </w:r>
        <w:r>
          <w:rPr>
            <w:webHidden/>
          </w:rPr>
          <w:fldChar w:fldCharType="end"/>
        </w:r>
      </w:hyperlink>
    </w:p>
    <w:p w:rsidR="009D4671" w:rsidRDefault="00E179D6">
      <w:pPr>
        <w:pStyle w:val="TOC1"/>
        <w:rPr>
          <w:rFonts w:asciiTheme="minorHAnsi" w:eastAsiaTheme="minorEastAsia" w:hAnsiTheme="minorHAnsi" w:cstheme="minorBidi"/>
          <w:b w:val="0"/>
          <w:bCs w:val="0"/>
          <w:sz w:val="22"/>
          <w:szCs w:val="22"/>
          <w:lang w:eastAsia="en-IE"/>
        </w:rPr>
      </w:pPr>
      <w:hyperlink w:anchor="_Toc477458042" w:history="1">
        <w:r w:rsidR="009D4671" w:rsidRPr="00D01C0F">
          <w:rPr>
            <w:rStyle w:val="Hyperlink"/>
          </w:rPr>
          <w:t>APPENDIX J: Data Transactions from Market Operator to System Operator</w:t>
        </w:r>
        <w:r w:rsidR="009D4671">
          <w:rPr>
            <w:webHidden/>
          </w:rPr>
          <w:tab/>
        </w:r>
        <w:r>
          <w:rPr>
            <w:webHidden/>
          </w:rPr>
          <w:fldChar w:fldCharType="begin"/>
        </w:r>
        <w:r w:rsidR="009D4671">
          <w:rPr>
            <w:webHidden/>
          </w:rPr>
          <w:instrText xml:space="preserve"> PAGEREF _Toc477458042 \h </w:instrText>
        </w:r>
        <w:r>
          <w:rPr>
            <w:webHidden/>
          </w:rPr>
        </w:r>
        <w:r>
          <w:rPr>
            <w:webHidden/>
          </w:rPr>
          <w:fldChar w:fldCharType="separate"/>
        </w:r>
        <w:r w:rsidR="00F263FA">
          <w:rPr>
            <w:webHidden/>
          </w:rPr>
          <w:t>61</w:t>
        </w:r>
        <w:r>
          <w:rPr>
            <w:webHidden/>
          </w:rPr>
          <w:fldChar w:fldCharType="end"/>
        </w:r>
      </w:hyperlink>
    </w:p>
    <w:p w:rsidR="009D4671" w:rsidRDefault="00E179D6">
      <w:pPr>
        <w:pStyle w:val="TOC2"/>
        <w:rPr>
          <w:rFonts w:asciiTheme="minorHAnsi" w:eastAsiaTheme="minorEastAsia" w:hAnsiTheme="minorHAnsi" w:cstheme="minorBidi"/>
          <w:szCs w:val="22"/>
          <w:lang w:eastAsia="en-IE"/>
        </w:rPr>
      </w:pPr>
      <w:hyperlink w:anchor="_Toc477458043" w:history="1">
        <w:r w:rsidR="009D4671" w:rsidRPr="00D01C0F">
          <w:rPr>
            <w:rStyle w:val="Hyperlink"/>
          </w:rPr>
          <w:t>Registration Data</w:t>
        </w:r>
        <w:r w:rsidR="009D4671">
          <w:rPr>
            <w:webHidden/>
          </w:rPr>
          <w:tab/>
        </w:r>
        <w:r>
          <w:rPr>
            <w:webHidden/>
          </w:rPr>
          <w:fldChar w:fldCharType="begin"/>
        </w:r>
        <w:r w:rsidR="009D4671">
          <w:rPr>
            <w:webHidden/>
          </w:rPr>
          <w:instrText xml:space="preserve"> PAGEREF _Toc477458043 \h </w:instrText>
        </w:r>
        <w:r>
          <w:rPr>
            <w:webHidden/>
          </w:rPr>
        </w:r>
        <w:r>
          <w:rPr>
            <w:webHidden/>
          </w:rPr>
          <w:fldChar w:fldCharType="separate"/>
        </w:r>
        <w:r w:rsidR="00F263FA">
          <w:rPr>
            <w:webHidden/>
          </w:rPr>
          <w:t>61</w:t>
        </w:r>
        <w:r>
          <w:rPr>
            <w:webHidden/>
          </w:rPr>
          <w:fldChar w:fldCharType="end"/>
        </w:r>
      </w:hyperlink>
    </w:p>
    <w:p w:rsidR="009D4671" w:rsidRDefault="00E179D6">
      <w:pPr>
        <w:pStyle w:val="TOC2"/>
        <w:rPr>
          <w:rFonts w:asciiTheme="minorHAnsi" w:eastAsiaTheme="minorEastAsia" w:hAnsiTheme="minorHAnsi" w:cstheme="minorBidi"/>
          <w:szCs w:val="22"/>
          <w:lang w:eastAsia="en-IE"/>
        </w:rPr>
      </w:pPr>
      <w:hyperlink w:anchor="_Toc477458044" w:history="1">
        <w:r w:rsidR="009D4671" w:rsidRPr="00D01C0F">
          <w:rPr>
            <w:rStyle w:val="Hyperlink"/>
          </w:rPr>
          <w:t>Commercial Offer Data, Technical Offer Data and Physical Notifications</w:t>
        </w:r>
        <w:r w:rsidR="009D4671">
          <w:rPr>
            <w:webHidden/>
          </w:rPr>
          <w:tab/>
        </w:r>
        <w:r>
          <w:rPr>
            <w:webHidden/>
          </w:rPr>
          <w:fldChar w:fldCharType="begin"/>
        </w:r>
        <w:r w:rsidR="009D4671">
          <w:rPr>
            <w:webHidden/>
          </w:rPr>
          <w:instrText xml:space="preserve"> PAGEREF _Toc477458044 \h </w:instrText>
        </w:r>
        <w:r>
          <w:rPr>
            <w:webHidden/>
          </w:rPr>
        </w:r>
        <w:r>
          <w:rPr>
            <w:webHidden/>
          </w:rPr>
          <w:fldChar w:fldCharType="separate"/>
        </w:r>
        <w:r w:rsidR="00F263FA">
          <w:rPr>
            <w:webHidden/>
          </w:rPr>
          <w:t>61</w:t>
        </w:r>
        <w:r>
          <w:rPr>
            <w:webHidden/>
          </w:rPr>
          <w:fldChar w:fldCharType="end"/>
        </w:r>
      </w:hyperlink>
    </w:p>
    <w:p w:rsidR="009D4671" w:rsidRDefault="00E179D6">
      <w:pPr>
        <w:pStyle w:val="TOC2"/>
        <w:rPr>
          <w:rFonts w:asciiTheme="minorHAnsi" w:eastAsiaTheme="minorEastAsia" w:hAnsiTheme="minorHAnsi" w:cstheme="minorBidi"/>
          <w:szCs w:val="22"/>
          <w:lang w:eastAsia="en-IE"/>
        </w:rPr>
      </w:pPr>
      <w:hyperlink w:anchor="_Toc477458045" w:history="1">
        <w:r w:rsidR="009D4671" w:rsidRPr="00D01C0F">
          <w:rPr>
            <w:rStyle w:val="Hyperlink"/>
          </w:rPr>
          <w:t>Suspension Orders</w:t>
        </w:r>
        <w:r w:rsidR="009D4671">
          <w:rPr>
            <w:webHidden/>
          </w:rPr>
          <w:tab/>
        </w:r>
        <w:r>
          <w:rPr>
            <w:webHidden/>
          </w:rPr>
          <w:fldChar w:fldCharType="begin"/>
        </w:r>
        <w:r w:rsidR="009D4671">
          <w:rPr>
            <w:webHidden/>
          </w:rPr>
          <w:instrText xml:space="preserve"> PAGEREF _Toc477458045 \h </w:instrText>
        </w:r>
        <w:r>
          <w:rPr>
            <w:webHidden/>
          </w:rPr>
        </w:r>
        <w:r>
          <w:rPr>
            <w:webHidden/>
          </w:rPr>
          <w:fldChar w:fldCharType="separate"/>
        </w:r>
        <w:r w:rsidR="00F263FA">
          <w:rPr>
            <w:webHidden/>
          </w:rPr>
          <w:t>62</w:t>
        </w:r>
        <w:r>
          <w:rPr>
            <w:webHidden/>
          </w:rPr>
          <w:fldChar w:fldCharType="end"/>
        </w:r>
      </w:hyperlink>
    </w:p>
    <w:p w:rsidR="009D4671" w:rsidRDefault="00E179D6">
      <w:pPr>
        <w:pStyle w:val="TOC2"/>
        <w:rPr>
          <w:rFonts w:asciiTheme="minorHAnsi" w:eastAsiaTheme="minorEastAsia" w:hAnsiTheme="minorHAnsi" w:cstheme="minorBidi"/>
          <w:szCs w:val="22"/>
          <w:lang w:eastAsia="en-IE"/>
        </w:rPr>
      </w:pPr>
      <w:hyperlink w:anchor="_Toc477458046" w:history="1">
        <w:r w:rsidR="009D4671" w:rsidRPr="00D01C0F">
          <w:rPr>
            <w:rStyle w:val="Hyperlink"/>
          </w:rPr>
          <w:t>Commencement Notice</w:t>
        </w:r>
        <w:r w:rsidR="009D4671">
          <w:rPr>
            <w:webHidden/>
          </w:rPr>
          <w:tab/>
        </w:r>
        <w:r>
          <w:rPr>
            <w:webHidden/>
          </w:rPr>
          <w:fldChar w:fldCharType="begin"/>
        </w:r>
        <w:r w:rsidR="009D4671">
          <w:rPr>
            <w:webHidden/>
          </w:rPr>
          <w:instrText xml:space="preserve"> PAGEREF _Toc477458046 \h </w:instrText>
        </w:r>
        <w:r>
          <w:rPr>
            <w:webHidden/>
          </w:rPr>
        </w:r>
        <w:r>
          <w:rPr>
            <w:webHidden/>
          </w:rPr>
          <w:fldChar w:fldCharType="separate"/>
        </w:r>
        <w:r w:rsidR="00F263FA">
          <w:rPr>
            <w:webHidden/>
          </w:rPr>
          <w:t>62</w:t>
        </w:r>
        <w:r>
          <w:rPr>
            <w:webHidden/>
          </w:rPr>
          <w:fldChar w:fldCharType="end"/>
        </w:r>
      </w:hyperlink>
    </w:p>
    <w:p w:rsidR="009D4671" w:rsidRDefault="00E179D6">
      <w:pPr>
        <w:pStyle w:val="TOC2"/>
        <w:rPr>
          <w:rFonts w:asciiTheme="minorHAnsi" w:eastAsiaTheme="minorEastAsia" w:hAnsiTheme="minorHAnsi" w:cstheme="minorBidi"/>
          <w:szCs w:val="22"/>
          <w:lang w:eastAsia="en-IE"/>
        </w:rPr>
      </w:pPr>
      <w:hyperlink w:anchor="_Toc477458047" w:history="1">
        <w:r w:rsidR="009D4671" w:rsidRPr="00D01C0F">
          <w:rPr>
            <w:rStyle w:val="Hyperlink"/>
          </w:rPr>
          <w:t>Communication Channels</w:t>
        </w:r>
        <w:r w:rsidR="009D4671">
          <w:rPr>
            <w:webHidden/>
          </w:rPr>
          <w:tab/>
        </w:r>
        <w:r>
          <w:rPr>
            <w:webHidden/>
          </w:rPr>
          <w:fldChar w:fldCharType="begin"/>
        </w:r>
        <w:r w:rsidR="009D4671">
          <w:rPr>
            <w:webHidden/>
          </w:rPr>
          <w:instrText xml:space="preserve"> PAGEREF _Toc477458047 \h </w:instrText>
        </w:r>
        <w:r>
          <w:rPr>
            <w:webHidden/>
          </w:rPr>
        </w:r>
        <w:r>
          <w:rPr>
            <w:webHidden/>
          </w:rPr>
          <w:fldChar w:fldCharType="separate"/>
        </w:r>
        <w:r w:rsidR="00F263FA">
          <w:rPr>
            <w:webHidden/>
          </w:rPr>
          <w:t>62</w:t>
        </w:r>
        <w:r>
          <w:rPr>
            <w:webHidden/>
          </w:rPr>
          <w:fldChar w:fldCharType="end"/>
        </w:r>
      </w:hyperlink>
    </w:p>
    <w:p w:rsidR="009D4671" w:rsidRDefault="00E179D6">
      <w:pPr>
        <w:pStyle w:val="TOC1"/>
        <w:rPr>
          <w:rFonts w:asciiTheme="minorHAnsi" w:eastAsiaTheme="minorEastAsia" w:hAnsiTheme="minorHAnsi" w:cstheme="minorBidi"/>
          <w:b w:val="0"/>
          <w:bCs w:val="0"/>
          <w:sz w:val="22"/>
          <w:szCs w:val="22"/>
          <w:lang w:eastAsia="en-IE"/>
        </w:rPr>
      </w:pPr>
      <w:hyperlink w:anchor="_Toc477458048" w:history="1">
        <w:r w:rsidR="009D4671" w:rsidRPr="00D01C0F">
          <w:rPr>
            <w:rStyle w:val="Hyperlink"/>
          </w:rPr>
          <w:t>APPENDIX K: Other Market Data Transactions</w:t>
        </w:r>
        <w:r w:rsidR="009D4671">
          <w:rPr>
            <w:webHidden/>
          </w:rPr>
          <w:tab/>
        </w:r>
        <w:r>
          <w:rPr>
            <w:webHidden/>
          </w:rPr>
          <w:fldChar w:fldCharType="begin"/>
        </w:r>
        <w:r w:rsidR="009D4671">
          <w:rPr>
            <w:webHidden/>
          </w:rPr>
          <w:instrText xml:space="preserve"> PAGEREF _Toc477458048 \h </w:instrText>
        </w:r>
        <w:r>
          <w:rPr>
            <w:webHidden/>
          </w:rPr>
        </w:r>
        <w:r>
          <w:rPr>
            <w:webHidden/>
          </w:rPr>
          <w:fldChar w:fldCharType="separate"/>
        </w:r>
        <w:r w:rsidR="00F263FA">
          <w:rPr>
            <w:webHidden/>
          </w:rPr>
          <w:t>63</w:t>
        </w:r>
        <w:r>
          <w:rPr>
            <w:webHidden/>
          </w:rPr>
          <w:fldChar w:fldCharType="end"/>
        </w:r>
      </w:hyperlink>
    </w:p>
    <w:p w:rsidR="009D4671" w:rsidRDefault="00E179D6">
      <w:pPr>
        <w:pStyle w:val="TOC2"/>
        <w:rPr>
          <w:rFonts w:asciiTheme="minorHAnsi" w:eastAsiaTheme="minorEastAsia" w:hAnsiTheme="minorHAnsi" w:cstheme="minorBidi"/>
          <w:szCs w:val="22"/>
          <w:lang w:eastAsia="en-IE"/>
        </w:rPr>
      </w:pPr>
      <w:hyperlink w:anchor="_Toc477458049" w:history="1">
        <w:r w:rsidR="009D4671" w:rsidRPr="00D01C0F">
          <w:rPr>
            <w:rStyle w:val="Hyperlink"/>
          </w:rPr>
          <w:t>Introduction</w:t>
        </w:r>
        <w:r w:rsidR="009D4671">
          <w:rPr>
            <w:webHidden/>
          </w:rPr>
          <w:tab/>
        </w:r>
        <w:r>
          <w:rPr>
            <w:webHidden/>
          </w:rPr>
          <w:fldChar w:fldCharType="begin"/>
        </w:r>
        <w:r w:rsidR="009D4671">
          <w:rPr>
            <w:webHidden/>
          </w:rPr>
          <w:instrText xml:space="preserve"> PAGEREF _Toc477458049 \h </w:instrText>
        </w:r>
        <w:r>
          <w:rPr>
            <w:webHidden/>
          </w:rPr>
        </w:r>
        <w:r>
          <w:rPr>
            <w:webHidden/>
          </w:rPr>
          <w:fldChar w:fldCharType="separate"/>
        </w:r>
        <w:r w:rsidR="00F263FA">
          <w:rPr>
            <w:webHidden/>
          </w:rPr>
          <w:t>63</w:t>
        </w:r>
        <w:r>
          <w:rPr>
            <w:webHidden/>
          </w:rPr>
          <w:fldChar w:fldCharType="end"/>
        </w:r>
      </w:hyperlink>
    </w:p>
    <w:p w:rsidR="009D4671" w:rsidRDefault="00E179D6">
      <w:pPr>
        <w:pStyle w:val="TOC2"/>
        <w:rPr>
          <w:rFonts w:asciiTheme="minorHAnsi" w:eastAsiaTheme="minorEastAsia" w:hAnsiTheme="minorHAnsi" w:cstheme="minorBidi"/>
          <w:szCs w:val="22"/>
          <w:lang w:eastAsia="en-IE"/>
        </w:rPr>
      </w:pPr>
      <w:hyperlink w:anchor="_Toc477458050" w:history="1">
        <w:r w:rsidR="009D4671" w:rsidRPr="00D01C0F">
          <w:rPr>
            <w:rStyle w:val="Hyperlink"/>
          </w:rPr>
          <w:t>Data Transactions</w:t>
        </w:r>
        <w:r w:rsidR="009D4671">
          <w:rPr>
            <w:webHidden/>
          </w:rPr>
          <w:tab/>
        </w:r>
        <w:r>
          <w:rPr>
            <w:webHidden/>
          </w:rPr>
          <w:fldChar w:fldCharType="begin"/>
        </w:r>
        <w:r w:rsidR="009D4671">
          <w:rPr>
            <w:webHidden/>
          </w:rPr>
          <w:instrText xml:space="preserve"> PAGEREF _Toc477458050 \h </w:instrText>
        </w:r>
        <w:r>
          <w:rPr>
            <w:webHidden/>
          </w:rPr>
        </w:r>
        <w:r>
          <w:rPr>
            <w:webHidden/>
          </w:rPr>
          <w:fldChar w:fldCharType="separate"/>
        </w:r>
        <w:r w:rsidR="00F263FA">
          <w:rPr>
            <w:webHidden/>
          </w:rPr>
          <w:t>63</w:t>
        </w:r>
        <w:r>
          <w:rPr>
            <w:webHidden/>
          </w:rPr>
          <w:fldChar w:fldCharType="end"/>
        </w:r>
      </w:hyperlink>
    </w:p>
    <w:p w:rsidR="009D4671" w:rsidRDefault="00E179D6">
      <w:pPr>
        <w:pStyle w:val="TOC3"/>
        <w:rPr>
          <w:rFonts w:asciiTheme="minorHAnsi" w:eastAsiaTheme="minorEastAsia" w:hAnsiTheme="minorHAnsi" w:cstheme="minorBidi"/>
          <w:lang w:eastAsia="en-IE"/>
        </w:rPr>
      </w:pPr>
      <w:hyperlink w:anchor="_Toc477458051" w:history="1">
        <w:r w:rsidR="009D4671" w:rsidRPr="00D01C0F">
          <w:rPr>
            <w:rStyle w:val="Hyperlink"/>
          </w:rPr>
          <w:t>Data Transactions from System Operator to Market Operator</w:t>
        </w:r>
        <w:r w:rsidR="009D4671">
          <w:rPr>
            <w:webHidden/>
          </w:rPr>
          <w:tab/>
        </w:r>
        <w:r>
          <w:rPr>
            <w:webHidden/>
          </w:rPr>
          <w:fldChar w:fldCharType="begin"/>
        </w:r>
        <w:r w:rsidR="009D4671">
          <w:rPr>
            <w:webHidden/>
          </w:rPr>
          <w:instrText xml:space="preserve"> PAGEREF _Toc477458051 \h </w:instrText>
        </w:r>
        <w:r>
          <w:rPr>
            <w:webHidden/>
          </w:rPr>
        </w:r>
        <w:r>
          <w:rPr>
            <w:webHidden/>
          </w:rPr>
          <w:fldChar w:fldCharType="separate"/>
        </w:r>
        <w:r w:rsidR="00F263FA">
          <w:rPr>
            <w:webHidden/>
          </w:rPr>
          <w:t>63</w:t>
        </w:r>
        <w:r>
          <w:rPr>
            <w:webHidden/>
          </w:rPr>
          <w:fldChar w:fldCharType="end"/>
        </w:r>
      </w:hyperlink>
    </w:p>
    <w:p w:rsidR="009D4671" w:rsidRDefault="00E179D6">
      <w:pPr>
        <w:pStyle w:val="TOC3"/>
        <w:rPr>
          <w:rFonts w:asciiTheme="minorHAnsi" w:eastAsiaTheme="minorEastAsia" w:hAnsiTheme="minorHAnsi" w:cstheme="minorBidi"/>
          <w:lang w:eastAsia="en-IE"/>
        </w:rPr>
      </w:pPr>
      <w:hyperlink w:anchor="_Toc477458052" w:history="1">
        <w:r w:rsidR="009D4671" w:rsidRPr="00D01C0F">
          <w:rPr>
            <w:rStyle w:val="Hyperlink"/>
          </w:rPr>
          <w:t>Data Transactions from Interconnector Administrator to Market Operator</w:t>
        </w:r>
        <w:r w:rsidR="009D4671">
          <w:rPr>
            <w:webHidden/>
          </w:rPr>
          <w:tab/>
        </w:r>
        <w:r>
          <w:rPr>
            <w:webHidden/>
          </w:rPr>
          <w:fldChar w:fldCharType="begin"/>
        </w:r>
        <w:r w:rsidR="009D4671">
          <w:rPr>
            <w:webHidden/>
          </w:rPr>
          <w:instrText xml:space="preserve"> PAGEREF _Toc477458052 \h </w:instrText>
        </w:r>
        <w:r>
          <w:rPr>
            <w:webHidden/>
          </w:rPr>
        </w:r>
        <w:r>
          <w:rPr>
            <w:webHidden/>
          </w:rPr>
          <w:fldChar w:fldCharType="separate"/>
        </w:r>
        <w:r w:rsidR="00F263FA">
          <w:rPr>
            <w:webHidden/>
          </w:rPr>
          <w:t>63</w:t>
        </w:r>
        <w:r>
          <w:rPr>
            <w:webHidden/>
          </w:rPr>
          <w:fldChar w:fldCharType="end"/>
        </w:r>
      </w:hyperlink>
    </w:p>
    <w:p w:rsidR="009D4671" w:rsidRDefault="00E179D6">
      <w:pPr>
        <w:pStyle w:val="TOC2"/>
        <w:rPr>
          <w:rFonts w:asciiTheme="minorHAnsi" w:eastAsiaTheme="minorEastAsia" w:hAnsiTheme="minorHAnsi" w:cstheme="minorBidi"/>
          <w:szCs w:val="22"/>
          <w:lang w:eastAsia="en-IE"/>
        </w:rPr>
      </w:pPr>
      <w:hyperlink w:anchor="_Toc477458053" w:history="1">
        <w:r w:rsidR="009D4671" w:rsidRPr="00D01C0F">
          <w:rPr>
            <w:rStyle w:val="Hyperlink"/>
          </w:rPr>
          <w:t>Contingency Data</w:t>
        </w:r>
        <w:r w:rsidR="009D4671">
          <w:rPr>
            <w:webHidden/>
          </w:rPr>
          <w:tab/>
        </w:r>
        <w:r>
          <w:rPr>
            <w:webHidden/>
          </w:rPr>
          <w:fldChar w:fldCharType="begin"/>
        </w:r>
        <w:r w:rsidR="009D4671">
          <w:rPr>
            <w:webHidden/>
          </w:rPr>
          <w:instrText xml:space="preserve"> PAGEREF _Toc477458053 \h </w:instrText>
        </w:r>
        <w:r>
          <w:rPr>
            <w:webHidden/>
          </w:rPr>
        </w:r>
        <w:r>
          <w:rPr>
            <w:webHidden/>
          </w:rPr>
          <w:fldChar w:fldCharType="separate"/>
        </w:r>
        <w:r w:rsidR="00F263FA">
          <w:rPr>
            <w:webHidden/>
          </w:rPr>
          <w:t>63</w:t>
        </w:r>
        <w:r>
          <w:rPr>
            <w:webHidden/>
          </w:rPr>
          <w:fldChar w:fldCharType="end"/>
        </w:r>
      </w:hyperlink>
    </w:p>
    <w:p w:rsidR="009D4671" w:rsidRDefault="00E179D6">
      <w:pPr>
        <w:pStyle w:val="TOC3"/>
        <w:rPr>
          <w:rFonts w:asciiTheme="minorHAnsi" w:eastAsiaTheme="minorEastAsia" w:hAnsiTheme="minorHAnsi" w:cstheme="minorBidi"/>
          <w:lang w:eastAsia="en-IE"/>
        </w:rPr>
      </w:pPr>
      <w:hyperlink w:anchor="_Toc477458054" w:history="1">
        <w:r w:rsidR="009D4671" w:rsidRPr="00D01C0F">
          <w:rPr>
            <w:rStyle w:val="Hyperlink"/>
          </w:rPr>
          <w:t>Data Transactions from System Operator to Market Operator</w:t>
        </w:r>
        <w:r w:rsidR="009D4671">
          <w:rPr>
            <w:webHidden/>
          </w:rPr>
          <w:tab/>
        </w:r>
        <w:r>
          <w:rPr>
            <w:webHidden/>
          </w:rPr>
          <w:fldChar w:fldCharType="begin"/>
        </w:r>
        <w:r w:rsidR="009D4671">
          <w:rPr>
            <w:webHidden/>
          </w:rPr>
          <w:instrText xml:space="preserve"> PAGEREF _Toc477458054 \h </w:instrText>
        </w:r>
        <w:r>
          <w:rPr>
            <w:webHidden/>
          </w:rPr>
        </w:r>
        <w:r>
          <w:rPr>
            <w:webHidden/>
          </w:rPr>
          <w:fldChar w:fldCharType="separate"/>
        </w:r>
        <w:r w:rsidR="00F263FA">
          <w:rPr>
            <w:webHidden/>
          </w:rPr>
          <w:t>64</w:t>
        </w:r>
        <w:r>
          <w:rPr>
            <w:webHidden/>
          </w:rPr>
          <w:fldChar w:fldCharType="end"/>
        </w:r>
      </w:hyperlink>
    </w:p>
    <w:p w:rsidR="009D4671" w:rsidRDefault="00E179D6">
      <w:pPr>
        <w:pStyle w:val="TOC2"/>
        <w:rPr>
          <w:rFonts w:asciiTheme="minorHAnsi" w:eastAsiaTheme="minorEastAsia" w:hAnsiTheme="minorHAnsi" w:cstheme="minorBidi"/>
          <w:szCs w:val="22"/>
          <w:lang w:eastAsia="en-IE"/>
        </w:rPr>
      </w:pPr>
      <w:hyperlink w:anchor="_Toc477458055" w:history="1">
        <w:r w:rsidR="009D4671" w:rsidRPr="00D01C0F">
          <w:rPr>
            <w:rStyle w:val="Hyperlink"/>
          </w:rPr>
          <w:t>Data Transaction and Data Records</w:t>
        </w:r>
        <w:r w:rsidR="009D4671">
          <w:rPr>
            <w:webHidden/>
          </w:rPr>
          <w:tab/>
        </w:r>
        <w:r>
          <w:rPr>
            <w:webHidden/>
          </w:rPr>
          <w:fldChar w:fldCharType="begin"/>
        </w:r>
        <w:r w:rsidR="009D4671">
          <w:rPr>
            <w:webHidden/>
          </w:rPr>
          <w:instrText xml:space="preserve"> PAGEREF _Toc477458055 \h </w:instrText>
        </w:r>
        <w:r>
          <w:rPr>
            <w:webHidden/>
          </w:rPr>
        </w:r>
        <w:r>
          <w:rPr>
            <w:webHidden/>
          </w:rPr>
          <w:fldChar w:fldCharType="separate"/>
        </w:r>
        <w:r w:rsidR="00F263FA">
          <w:rPr>
            <w:webHidden/>
          </w:rPr>
          <w:t>64</w:t>
        </w:r>
        <w:r>
          <w:rPr>
            <w:webHidden/>
          </w:rPr>
          <w:fldChar w:fldCharType="end"/>
        </w:r>
      </w:hyperlink>
    </w:p>
    <w:p w:rsidR="009D4671" w:rsidRDefault="00E179D6">
      <w:pPr>
        <w:pStyle w:val="TOC3"/>
        <w:rPr>
          <w:rFonts w:asciiTheme="minorHAnsi" w:eastAsiaTheme="minorEastAsia" w:hAnsiTheme="minorHAnsi" w:cstheme="minorBidi"/>
          <w:lang w:eastAsia="en-IE"/>
        </w:rPr>
      </w:pPr>
      <w:hyperlink w:anchor="_Toc477458056" w:history="1">
        <w:r w:rsidR="009D4671" w:rsidRPr="00D01C0F">
          <w:rPr>
            <w:rStyle w:val="Hyperlink"/>
          </w:rPr>
          <w:t>System Parameters Data Transaction</w:t>
        </w:r>
        <w:r w:rsidR="009D4671">
          <w:rPr>
            <w:webHidden/>
          </w:rPr>
          <w:tab/>
        </w:r>
        <w:r>
          <w:rPr>
            <w:webHidden/>
          </w:rPr>
          <w:fldChar w:fldCharType="begin"/>
        </w:r>
        <w:r w:rsidR="009D4671">
          <w:rPr>
            <w:webHidden/>
          </w:rPr>
          <w:instrText xml:space="preserve"> PAGEREF _Toc477458056 \h </w:instrText>
        </w:r>
        <w:r>
          <w:rPr>
            <w:webHidden/>
          </w:rPr>
        </w:r>
        <w:r>
          <w:rPr>
            <w:webHidden/>
          </w:rPr>
          <w:fldChar w:fldCharType="separate"/>
        </w:r>
        <w:r w:rsidR="00F263FA">
          <w:rPr>
            <w:webHidden/>
          </w:rPr>
          <w:t>64</w:t>
        </w:r>
        <w:r>
          <w:rPr>
            <w:webHidden/>
          </w:rPr>
          <w:fldChar w:fldCharType="end"/>
        </w:r>
      </w:hyperlink>
    </w:p>
    <w:p w:rsidR="009D4671" w:rsidRDefault="00E179D6">
      <w:pPr>
        <w:pStyle w:val="TOC3"/>
        <w:rPr>
          <w:rFonts w:asciiTheme="minorHAnsi" w:eastAsiaTheme="minorEastAsia" w:hAnsiTheme="minorHAnsi" w:cstheme="minorBidi"/>
          <w:lang w:eastAsia="en-IE"/>
        </w:rPr>
      </w:pPr>
      <w:hyperlink w:anchor="_Toc477458057" w:history="1">
        <w:r w:rsidR="009D4671" w:rsidRPr="00D01C0F">
          <w:rPr>
            <w:rStyle w:val="Hyperlink"/>
          </w:rPr>
          <w:t>Generator Unit Technical Characteristics Data Transaction</w:t>
        </w:r>
        <w:r w:rsidR="009D4671">
          <w:rPr>
            <w:webHidden/>
          </w:rPr>
          <w:tab/>
        </w:r>
        <w:r>
          <w:rPr>
            <w:webHidden/>
          </w:rPr>
          <w:fldChar w:fldCharType="begin"/>
        </w:r>
        <w:r w:rsidR="009D4671">
          <w:rPr>
            <w:webHidden/>
          </w:rPr>
          <w:instrText xml:space="preserve"> PAGEREF _Toc477458057 \h </w:instrText>
        </w:r>
        <w:r>
          <w:rPr>
            <w:webHidden/>
          </w:rPr>
        </w:r>
        <w:r>
          <w:rPr>
            <w:webHidden/>
          </w:rPr>
          <w:fldChar w:fldCharType="separate"/>
        </w:r>
        <w:r w:rsidR="00F263FA">
          <w:rPr>
            <w:webHidden/>
          </w:rPr>
          <w:t>66</w:t>
        </w:r>
        <w:r>
          <w:rPr>
            <w:webHidden/>
          </w:rPr>
          <w:fldChar w:fldCharType="end"/>
        </w:r>
      </w:hyperlink>
    </w:p>
    <w:p w:rsidR="009D4671" w:rsidRDefault="00E179D6">
      <w:pPr>
        <w:pStyle w:val="TOC3"/>
        <w:rPr>
          <w:rFonts w:asciiTheme="minorHAnsi" w:eastAsiaTheme="minorEastAsia" w:hAnsiTheme="minorHAnsi" w:cstheme="minorBidi"/>
          <w:lang w:eastAsia="en-IE"/>
        </w:rPr>
      </w:pPr>
      <w:hyperlink w:anchor="_Toc477458058" w:history="1">
        <w:r w:rsidR="009D4671" w:rsidRPr="00D01C0F">
          <w:rPr>
            <w:rStyle w:val="Hyperlink"/>
          </w:rPr>
          <w:t>Short Term Reserve Data Transaction</w:t>
        </w:r>
        <w:r w:rsidR="009D4671">
          <w:rPr>
            <w:webHidden/>
          </w:rPr>
          <w:tab/>
        </w:r>
        <w:r>
          <w:rPr>
            <w:webHidden/>
          </w:rPr>
          <w:fldChar w:fldCharType="begin"/>
        </w:r>
        <w:r w:rsidR="009D4671">
          <w:rPr>
            <w:webHidden/>
          </w:rPr>
          <w:instrText xml:space="preserve"> PAGEREF _Toc477458058 \h </w:instrText>
        </w:r>
        <w:r>
          <w:rPr>
            <w:webHidden/>
          </w:rPr>
        </w:r>
        <w:r>
          <w:rPr>
            <w:webHidden/>
          </w:rPr>
          <w:fldChar w:fldCharType="separate"/>
        </w:r>
        <w:r w:rsidR="00F263FA">
          <w:rPr>
            <w:webHidden/>
          </w:rPr>
          <w:t>68</w:t>
        </w:r>
        <w:r>
          <w:rPr>
            <w:webHidden/>
          </w:rPr>
          <w:fldChar w:fldCharType="end"/>
        </w:r>
      </w:hyperlink>
    </w:p>
    <w:p w:rsidR="009D4671" w:rsidRDefault="00E179D6">
      <w:pPr>
        <w:pStyle w:val="TOC3"/>
        <w:rPr>
          <w:rFonts w:asciiTheme="minorHAnsi" w:eastAsiaTheme="minorEastAsia" w:hAnsiTheme="minorHAnsi" w:cstheme="minorBidi"/>
          <w:lang w:eastAsia="en-IE"/>
        </w:rPr>
      </w:pPr>
      <w:hyperlink w:anchor="_Toc477458059" w:history="1">
        <w:r w:rsidR="009D4671" w:rsidRPr="00D01C0F">
          <w:rPr>
            <w:rStyle w:val="Hyperlink"/>
          </w:rPr>
          <w:t>System Operator Flags Data Transaction</w:t>
        </w:r>
        <w:r w:rsidR="009D4671">
          <w:rPr>
            <w:webHidden/>
          </w:rPr>
          <w:tab/>
        </w:r>
        <w:r>
          <w:rPr>
            <w:webHidden/>
          </w:rPr>
          <w:fldChar w:fldCharType="begin"/>
        </w:r>
        <w:r w:rsidR="009D4671">
          <w:rPr>
            <w:webHidden/>
          </w:rPr>
          <w:instrText xml:space="preserve"> PAGEREF _Toc477458059 \h </w:instrText>
        </w:r>
        <w:r>
          <w:rPr>
            <w:webHidden/>
          </w:rPr>
        </w:r>
        <w:r>
          <w:rPr>
            <w:webHidden/>
          </w:rPr>
          <w:fldChar w:fldCharType="separate"/>
        </w:r>
        <w:r w:rsidR="00F263FA">
          <w:rPr>
            <w:webHidden/>
          </w:rPr>
          <w:t>69</w:t>
        </w:r>
        <w:r>
          <w:rPr>
            <w:webHidden/>
          </w:rPr>
          <w:fldChar w:fldCharType="end"/>
        </w:r>
      </w:hyperlink>
    </w:p>
    <w:p w:rsidR="009D4671" w:rsidRDefault="00E179D6">
      <w:pPr>
        <w:pStyle w:val="TOC3"/>
        <w:rPr>
          <w:rFonts w:asciiTheme="minorHAnsi" w:eastAsiaTheme="minorEastAsia" w:hAnsiTheme="minorHAnsi" w:cstheme="minorBidi"/>
          <w:lang w:eastAsia="en-IE"/>
        </w:rPr>
      </w:pPr>
      <w:hyperlink w:anchor="_Toc477458060" w:history="1">
        <w:r w:rsidR="009D4671" w:rsidRPr="00D01C0F">
          <w:rPr>
            <w:rStyle w:val="Hyperlink"/>
          </w:rPr>
          <w:t>Demand Control Data Transaction</w:t>
        </w:r>
        <w:r w:rsidR="009D4671">
          <w:rPr>
            <w:webHidden/>
          </w:rPr>
          <w:tab/>
        </w:r>
        <w:r>
          <w:rPr>
            <w:webHidden/>
          </w:rPr>
          <w:fldChar w:fldCharType="begin"/>
        </w:r>
        <w:r w:rsidR="009D4671">
          <w:rPr>
            <w:webHidden/>
          </w:rPr>
          <w:instrText xml:space="preserve"> PAGEREF _Toc477458060 \h </w:instrText>
        </w:r>
        <w:r>
          <w:rPr>
            <w:webHidden/>
          </w:rPr>
        </w:r>
        <w:r>
          <w:rPr>
            <w:webHidden/>
          </w:rPr>
          <w:fldChar w:fldCharType="separate"/>
        </w:r>
        <w:r w:rsidR="00F263FA">
          <w:rPr>
            <w:webHidden/>
          </w:rPr>
          <w:t>70</w:t>
        </w:r>
        <w:r>
          <w:rPr>
            <w:webHidden/>
          </w:rPr>
          <w:fldChar w:fldCharType="end"/>
        </w:r>
      </w:hyperlink>
    </w:p>
    <w:p w:rsidR="009D4671" w:rsidRDefault="00E179D6">
      <w:pPr>
        <w:pStyle w:val="TOC3"/>
        <w:rPr>
          <w:rFonts w:asciiTheme="minorHAnsi" w:eastAsiaTheme="minorEastAsia" w:hAnsiTheme="minorHAnsi" w:cstheme="minorBidi"/>
          <w:lang w:eastAsia="en-IE"/>
        </w:rPr>
      </w:pPr>
      <w:hyperlink w:anchor="_Toc477458061" w:history="1">
        <w:r w:rsidR="009D4671" w:rsidRPr="00D01C0F">
          <w:rPr>
            <w:rStyle w:val="Hyperlink"/>
          </w:rPr>
          <w:t>System Characteristics Data Transaction</w:t>
        </w:r>
        <w:r w:rsidR="009D4671">
          <w:rPr>
            <w:webHidden/>
          </w:rPr>
          <w:tab/>
        </w:r>
        <w:r>
          <w:rPr>
            <w:webHidden/>
          </w:rPr>
          <w:fldChar w:fldCharType="begin"/>
        </w:r>
        <w:r w:rsidR="009D4671">
          <w:rPr>
            <w:webHidden/>
          </w:rPr>
          <w:instrText xml:space="preserve"> PAGEREF _Toc477458061 \h </w:instrText>
        </w:r>
        <w:r>
          <w:rPr>
            <w:webHidden/>
          </w:rPr>
        </w:r>
        <w:r>
          <w:rPr>
            <w:webHidden/>
          </w:rPr>
          <w:fldChar w:fldCharType="separate"/>
        </w:r>
        <w:r w:rsidR="00F263FA">
          <w:rPr>
            <w:webHidden/>
          </w:rPr>
          <w:t>70</w:t>
        </w:r>
        <w:r>
          <w:rPr>
            <w:webHidden/>
          </w:rPr>
          <w:fldChar w:fldCharType="end"/>
        </w:r>
      </w:hyperlink>
    </w:p>
    <w:p w:rsidR="009D4671" w:rsidRDefault="00E179D6">
      <w:pPr>
        <w:pStyle w:val="TOC3"/>
        <w:rPr>
          <w:rFonts w:asciiTheme="minorHAnsi" w:eastAsiaTheme="minorEastAsia" w:hAnsiTheme="minorHAnsi" w:cstheme="minorBidi"/>
          <w:lang w:eastAsia="en-IE"/>
        </w:rPr>
      </w:pPr>
      <w:hyperlink w:anchor="_Toc477458062" w:history="1">
        <w:r w:rsidR="009D4671" w:rsidRPr="00D01C0F">
          <w:rPr>
            <w:rStyle w:val="Hyperlink"/>
          </w:rPr>
          <w:t>Dispatch Instruction Data Transaction</w:t>
        </w:r>
        <w:r w:rsidR="009D4671">
          <w:rPr>
            <w:webHidden/>
          </w:rPr>
          <w:tab/>
        </w:r>
        <w:r>
          <w:rPr>
            <w:webHidden/>
          </w:rPr>
          <w:fldChar w:fldCharType="begin"/>
        </w:r>
        <w:r w:rsidR="009D4671">
          <w:rPr>
            <w:webHidden/>
          </w:rPr>
          <w:instrText xml:space="preserve"> PAGEREF _Toc477458062 \h </w:instrText>
        </w:r>
        <w:r>
          <w:rPr>
            <w:webHidden/>
          </w:rPr>
        </w:r>
        <w:r>
          <w:rPr>
            <w:webHidden/>
          </w:rPr>
          <w:fldChar w:fldCharType="separate"/>
        </w:r>
        <w:r w:rsidR="00F263FA">
          <w:rPr>
            <w:webHidden/>
          </w:rPr>
          <w:t>71</w:t>
        </w:r>
        <w:r>
          <w:rPr>
            <w:webHidden/>
          </w:rPr>
          <w:fldChar w:fldCharType="end"/>
        </w:r>
      </w:hyperlink>
    </w:p>
    <w:p w:rsidR="009D4671" w:rsidRDefault="00E179D6">
      <w:pPr>
        <w:pStyle w:val="TOC3"/>
        <w:rPr>
          <w:rFonts w:asciiTheme="minorHAnsi" w:eastAsiaTheme="minorEastAsia" w:hAnsiTheme="minorHAnsi" w:cstheme="minorBidi"/>
          <w:lang w:eastAsia="en-IE"/>
        </w:rPr>
      </w:pPr>
      <w:hyperlink w:anchor="_Toc477458063" w:history="1">
        <w:r w:rsidR="009D4671" w:rsidRPr="00D01C0F">
          <w:rPr>
            <w:rStyle w:val="Hyperlink"/>
          </w:rPr>
          <w:t>SO Interconnector Trade Data Transaction</w:t>
        </w:r>
        <w:r w:rsidR="009D4671">
          <w:rPr>
            <w:webHidden/>
          </w:rPr>
          <w:tab/>
        </w:r>
        <w:r>
          <w:rPr>
            <w:webHidden/>
          </w:rPr>
          <w:fldChar w:fldCharType="begin"/>
        </w:r>
        <w:r w:rsidR="009D4671">
          <w:rPr>
            <w:webHidden/>
          </w:rPr>
          <w:instrText xml:space="preserve"> PAGEREF _Toc477458063 \h </w:instrText>
        </w:r>
        <w:r>
          <w:rPr>
            <w:webHidden/>
          </w:rPr>
        </w:r>
        <w:r>
          <w:rPr>
            <w:webHidden/>
          </w:rPr>
          <w:fldChar w:fldCharType="separate"/>
        </w:r>
        <w:r w:rsidR="00F263FA">
          <w:rPr>
            <w:webHidden/>
          </w:rPr>
          <w:t>73</w:t>
        </w:r>
        <w:r>
          <w:rPr>
            <w:webHidden/>
          </w:rPr>
          <w:fldChar w:fldCharType="end"/>
        </w:r>
      </w:hyperlink>
    </w:p>
    <w:p w:rsidR="009D4671" w:rsidRDefault="00E179D6">
      <w:pPr>
        <w:pStyle w:val="TOC3"/>
        <w:rPr>
          <w:rFonts w:asciiTheme="minorHAnsi" w:eastAsiaTheme="minorEastAsia" w:hAnsiTheme="minorHAnsi" w:cstheme="minorBidi"/>
          <w:lang w:eastAsia="en-IE"/>
        </w:rPr>
      </w:pPr>
      <w:hyperlink w:anchor="_Toc477458064" w:history="1">
        <w:r w:rsidR="009D4671" w:rsidRPr="00D01C0F">
          <w:rPr>
            <w:rStyle w:val="Hyperlink"/>
          </w:rPr>
          <w:t>SO Interconnector Physical Notifications Transaction for IRCU</w:t>
        </w:r>
        <w:r w:rsidR="009D4671">
          <w:rPr>
            <w:webHidden/>
          </w:rPr>
          <w:tab/>
        </w:r>
        <w:r>
          <w:rPr>
            <w:webHidden/>
          </w:rPr>
          <w:fldChar w:fldCharType="begin"/>
        </w:r>
        <w:r w:rsidR="009D4671">
          <w:rPr>
            <w:webHidden/>
          </w:rPr>
          <w:instrText xml:space="preserve"> PAGEREF _Toc477458064 \h </w:instrText>
        </w:r>
        <w:r>
          <w:rPr>
            <w:webHidden/>
          </w:rPr>
        </w:r>
        <w:r>
          <w:rPr>
            <w:webHidden/>
          </w:rPr>
          <w:fldChar w:fldCharType="separate"/>
        </w:r>
        <w:r w:rsidR="00F263FA">
          <w:rPr>
            <w:webHidden/>
          </w:rPr>
          <w:t>74</w:t>
        </w:r>
        <w:r>
          <w:rPr>
            <w:webHidden/>
          </w:rPr>
          <w:fldChar w:fldCharType="end"/>
        </w:r>
      </w:hyperlink>
    </w:p>
    <w:p w:rsidR="009D4671" w:rsidRDefault="00E179D6">
      <w:pPr>
        <w:pStyle w:val="TOC3"/>
        <w:rPr>
          <w:rFonts w:asciiTheme="minorHAnsi" w:eastAsiaTheme="minorEastAsia" w:hAnsiTheme="minorHAnsi" w:cstheme="minorBidi"/>
          <w:lang w:eastAsia="en-IE"/>
        </w:rPr>
      </w:pPr>
      <w:hyperlink w:anchor="_Toc477458065" w:history="1">
        <w:r w:rsidR="009D4671" w:rsidRPr="00D01C0F">
          <w:rPr>
            <w:rStyle w:val="Hyperlink"/>
          </w:rPr>
          <w:t>Annual Load Forecast Data Transaction</w:t>
        </w:r>
        <w:r w:rsidR="009D4671">
          <w:rPr>
            <w:webHidden/>
          </w:rPr>
          <w:tab/>
        </w:r>
        <w:r>
          <w:rPr>
            <w:webHidden/>
          </w:rPr>
          <w:fldChar w:fldCharType="begin"/>
        </w:r>
        <w:r w:rsidR="009D4671">
          <w:rPr>
            <w:webHidden/>
          </w:rPr>
          <w:instrText xml:space="preserve"> PAGEREF _Toc477458065 \h </w:instrText>
        </w:r>
        <w:r>
          <w:rPr>
            <w:webHidden/>
          </w:rPr>
        </w:r>
        <w:r>
          <w:rPr>
            <w:webHidden/>
          </w:rPr>
          <w:fldChar w:fldCharType="separate"/>
        </w:r>
        <w:r w:rsidR="00F263FA">
          <w:rPr>
            <w:webHidden/>
          </w:rPr>
          <w:t>75</w:t>
        </w:r>
        <w:r>
          <w:rPr>
            <w:webHidden/>
          </w:rPr>
          <w:fldChar w:fldCharType="end"/>
        </w:r>
      </w:hyperlink>
    </w:p>
    <w:p w:rsidR="009D4671" w:rsidRDefault="00E179D6">
      <w:pPr>
        <w:pStyle w:val="TOC3"/>
        <w:rPr>
          <w:rFonts w:asciiTheme="minorHAnsi" w:eastAsiaTheme="minorEastAsia" w:hAnsiTheme="minorHAnsi" w:cstheme="minorBidi"/>
          <w:lang w:eastAsia="en-IE"/>
        </w:rPr>
      </w:pPr>
      <w:hyperlink w:anchor="_Toc477458066" w:history="1">
        <w:r w:rsidR="009D4671" w:rsidRPr="00D01C0F">
          <w:rPr>
            <w:rStyle w:val="Hyperlink"/>
          </w:rPr>
          <w:t>Monthly Load Forecast Data Transaction</w:t>
        </w:r>
        <w:r w:rsidR="009D4671">
          <w:rPr>
            <w:webHidden/>
          </w:rPr>
          <w:tab/>
        </w:r>
        <w:r>
          <w:rPr>
            <w:webHidden/>
          </w:rPr>
          <w:fldChar w:fldCharType="begin"/>
        </w:r>
        <w:r w:rsidR="009D4671">
          <w:rPr>
            <w:webHidden/>
          </w:rPr>
          <w:instrText xml:space="preserve"> PAGEREF _Toc477458066 \h </w:instrText>
        </w:r>
        <w:r>
          <w:rPr>
            <w:webHidden/>
          </w:rPr>
        </w:r>
        <w:r>
          <w:rPr>
            <w:webHidden/>
          </w:rPr>
          <w:fldChar w:fldCharType="separate"/>
        </w:r>
        <w:r w:rsidR="00F263FA">
          <w:rPr>
            <w:webHidden/>
          </w:rPr>
          <w:t>76</w:t>
        </w:r>
        <w:r>
          <w:rPr>
            <w:webHidden/>
          </w:rPr>
          <w:fldChar w:fldCharType="end"/>
        </w:r>
      </w:hyperlink>
    </w:p>
    <w:p w:rsidR="009D4671" w:rsidRDefault="00E179D6">
      <w:pPr>
        <w:pStyle w:val="TOC3"/>
        <w:rPr>
          <w:rFonts w:asciiTheme="minorHAnsi" w:eastAsiaTheme="minorEastAsia" w:hAnsiTheme="minorHAnsi" w:cstheme="minorBidi"/>
          <w:lang w:eastAsia="en-IE"/>
        </w:rPr>
      </w:pPr>
      <w:hyperlink w:anchor="_Toc477458067" w:history="1">
        <w:r w:rsidR="009D4671" w:rsidRPr="00D01C0F">
          <w:rPr>
            <w:rStyle w:val="Hyperlink"/>
          </w:rPr>
          <w:t>Four Day Load Forecast Data Transaction</w:t>
        </w:r>
        <w:r w:rsidR="009D4671">
          <w:rPr>
            <w:webHidden/>
          </w:rPr>
          <w:tab/>
        </w:r>
        <w:r>
          <w:rPr>
            <w:webHidden/>
          </w:rPr>
          <w:fldChar w:fldCharType="begin"/>
        </w:r>
        <w:r w:rsidR="009D4671">
          <w:rPr>
            <w:webHidden/>
          </w:rPr>
          <w:instrText xml:space="preserve"> PAGEREF _Toc477458067 \h </w:instrText>
        </w:r>
        <w:r>
          <w:rPr>
            <w:webHidden/>
          </w:rPr>
        </w:r>
        <w:r>
          <w:rPr>
            <w:webHidden/>
          </w:rPr>
          <w:fldChar w:fldCharType="separate"/>
        </w:r>
        <w:r w:rsidR="00F263FA">
          <w:rPr>
            <w:webHidden/>
          </w:rPr>
          <w:t>77</w:t>
        </w:r>
        <w:r>
          <w:rPr>
            <w:webHidden/>
          </w:rPr>
          <w:fldChar w:fldCharType="end"/>
        </w:r>
      </w:hyperlink>
    </w:p>
    <w:p w:rsidR="009D4671" w:rsidRDefault="00E179D6">
      <w:pPr>
        <w:pStyle w:val="TOC3"/>
        <w:rPr>
          <w:rFonts w:asciiTheme="minorHAnsi" w:eastAsiaTheme="minorEastAsia" w:hAnsiTheme="minorHAnsi" w:cstheme="minorBidi"/>
          <w:lang w:eastAsia="en-IE"/>
        </w:rPr>
      </w:pPr>
      <w:hyperlink w:anchor="_Toc477458068" w:history="1">
        <w:r w:rsidR="009D4671" w:rsidRPr="00D01C0F">
          <w:rPr>
            <w:rStyle w:val="Hyperlink"/>
          </w:rPr>
          <w:t>Wind Power Unit Forecast Data Transaction</w:t>
        </w:r>
        <w:r w:rsidR="009D4671">
          <w:rPr>
            <w:webHidden/>
          </w:rPr>
          <w:tab/>
        </w:r>
        <w:r>
          <w:rPr>
            <w:webHidden/>
          </w:rPr>
          <w:fldChar w:fldCharType="begin"/>
        </w:r>
        <w:r w:rsidR="009D4671">
          <w:rPr>
            <w:webHidden/>
          </w:rPr>
          <w:instrText xml:space="preserve"> PAGEREF _Toc477458068 \h </w:instrText>
        </w:r>
        <w:r>
          <w:rPr>
            <w:webHidden/>
          </w:rPr>
        </w:r>
        <w:r>
          <w:rPr>
            <w:webHidden/>
          </w:rPr>
          <w:fldChar w:fldCharType="separate"/>
        </w:r>
        <w:r w:rsidR="00F263FA">
          <w:rPr>
            <w:webHidden/>
          </w:rPr>
          <w:t>78</w:t>
        </w:r>
        <w:r>
          <w:rPr>
            <w:webHidden/>
          </w:rPr>
          <w:fldChar w:fldCharType="end"/>
        </w:r>
      </w:hyperlink>
    </w:p>
    <w:p w:rsidR="009D4671" w:rsidRDefault="00E179D6">
      <w:pPr>
        <w:pStyle w:val="TOC3"/>
        <w:rPr>
          <w:rFonts w:asciiTheme="minorHAnsi" w:eastAsiaTheme="minorEastAsia" w:hAnsiTheme="minorHAnsi" w:cstheme="minorBidi"/>
          <w:lang w:eastAsia="en-IE"/>
        </w:rPr>
      </w:pPr>
      <w:hyperlink w:anchor="_Toc477458069" w:history="1">
        <w:r w:rsidR="009D4671" w:rsidRPr="00D01C0F">
          <w:rPr>
            <w:rStyle w:val="Hyperlink"/>
          </w:rPr>
          <w:t>Uninstructed Imbalance Parameter Data Transaction</w:t>
        </w:r>
        <w:r w:rsidR="009D4671">
          <w:rPr>
            <w:webHidden/>
          </w:rPr>
          <w:tab/>
        </w:r>
        <w:r>
          <w:rPr>
            <w:webHidden/>
          </w:rPr>
          <w:fldChar w:fldCharType="begin"/>
        </w:r>
        <w:r w:rsidR="009D4671">
          <w:rPr>
            <w:webHidden/>
          </w:rPr>
          <w:instrText xml:space="preserve"> PAGEREF _Toc477458069 \h </w:instrText>
        </w:r>
        <w:r>
          <w:rPr>
            <w:webHidden/>
          </w:rPr>
        </w:r>
        <w:r>
          <w:rPr>
            <w:webHidden/>
          </w:rPr>
          <w:fldChar w:fldCharType="separate"/>
        </w:r>
        <w:r w:rsidR="00F263FA">
          <w:rPr>
            <w:webHidden/>
          </w:rPr>
          <w:t>79</w:t>
        </w:r>
        <w:r>
          <w:rPr>
            <w:webHidden/>
          </w:rPr>
          <w:fldChar w:fldCharType="end"/>
        </w:r>
      </w:hyperlink>
    </w:p>
    <w:p w:rsidR="009D4671" w:rsidRDefault="00E179D6">
      <w:pPr>
        <w:pStyle w:val="TOC3"/>
        <w:rPr>
          <w:rFonts w:asciiTheme="minorHAnsi" w:eastAsiaTheme="minorEastAsia" w:hAnsiTheme="minorHAnsi" w:cstheme="minorBidi"/>
          <w:lang w:eastAsia="en-IE"/>
        </w:rPr>
      </w:pPr>
      <w:hyperlink w:anchor="_Toc477458070" w:history="1">
        <w:r w:rsidR="009D4671" w:rsidRPr="00D01C0F">
          <w:rPr>
            <w:rStyle w:val="Hyperlink"/>
          </w:rPr>
          <w:t>Testing Tariffs Data Transaction</w:t>
        </w:r>
        <w:r w:rsidR="009D4671">
          <w:rPr>
            <w:webHidden/>
          </w:rPr>
          <w:tab/>
        </w:r>
        <w:r>
          <w:rPr>
            <w:webHidden/>
          </w:rPr>
          <w:fldChar w:fldCharType="begin"/>
        </w:r>
        <w:r w:rsidR="009D4671">
          <w:rPr>
            <w:webHidden/>
          </w:rPr>
          <w:instrText xml:space="preserve"> PAGEREF _Toc477458070 \h </w:instrText>
        </w:r>
        <w:r>
          <w:rPr>
            <w:webHidden/>
          </w:rPr>
        </w:r>
        <w:r>
          <w:rPr>
            <w:webHidden/>
          </w:rPr>
          <w:fldChar w:fldCharType="separate"/>
        </w:r>
        <w:r w:rsidR="00F263FA">
          <w:rPr>
            <w:webHidden/>
          </w:rPr>
          <w:t>80</w:t>
        </w:r>
        <w:r>
          <w:rPr>
            <w:webHidden/>
          </w:rPr>
          <w:fldChar w:fldCharType="end"/>
        </w:r>
      </w:hyperlink>
    </w:p>
    <w:p w:rsidR="009D4671" w:rsidRDefault="00E179D6">
      <w:pPr>
        <w:pStyle w:val="TOC3"/>
        <w:rPr>
          <w:rFonts w:asciiTheme="minorHAnsi" w:eastAsiaTheme="minorEastAsia" w:hAnsiTheme="minorHAnsi" w:cstheme="minorBidi"/>
          <w:lang w:eastAsia="en-IE"/>
        </w:rPr>
      </w:pPr>
      <w:hyperlink w:anchor="_Toc477458071" w:history="1">
        <w:r w:rsidR="009D4671" w:rsidRPr="00D01C0F">
          <w:rPr>
            <w:rStyle w:val="Hyperlink"/>
          </w:rPr>
          <w:t>Strike Price Parameters Data Transaction</w:t>
        </w:r>
        <w:r w:rsidR="009D4671">
          <w:rPr>
            <w:webHidden/>
          </w:rPr>
          <w:tab/>
        </w:r>
        <w:r>
          <w:rPr>
            <w:webHidden/>
          </w:rPr>
          <w:fldChar w:fldCharType="begin"/>
        </w:r>
        <w:r w:rsidR="009D4671">
          <w:rPr>
            <w:webHidden/>
          </w:rPr>
          <w:instrText xml:space="preserve"> PAGEREF _Toc477458071 \h </w:instrText>
        </w:r>
        <w:r>
          <w:rPr>
            <w:webHidden/>
          </w:rPr>
        </w:r>
        <w:r>
          <w:rPr>
            <w:webHidden/>
          </w:rPr>
          <w:fldChar w:fldCharType="separate"/>
        </w:r>
        <w:r w:rsidR="00F263FA">
          <w:rPr>
            <w:webHidden/>
          </w:rPr>
          <w:t>81</w:t>
        </w:r>
        <w:r>
          <w:rPr>
            <w:webHidden/>
          </w:rPr>
          <w:fldChar w:fldCharType="end"/>
        </w:r>
      </w:hyperlink>
    </w:p>
    <w:p w:rsidR="009D4671" w:rsidRDefault="00E179D6">
      <w:pPr>
        <w:pStyle w:val="TOC3"/>
        <w:rPr>
          <w:rFonts w:asciiTheme="minorHAnsi" w:eastAsiaTheme="minorEastAsia" w:hAnsiTheme="minorHAnsi" w:cstheme="minorBidi"/>
          <w:lang w:eastAsia="en-IE"/>
        </w:rPr>
      </w:pPr>
      <w:hyperlink w:anchor="_Toc477458072" w:history="1">
        <w:r w:rsidR="009D4671" w:rsidRPr="00D01C0F">
          <w:rPr>
            <w:rStyle w:val="Hyperlink"/>
          </w:rPr>
          <w:t>Interconnector Capacity Market Availability Data Transaction</w:t>
        </w:r>
        <w:r w:rsidR="009D4671">
          <w:rPr>
            <w:webHidden/>
          </w:rPr>
          <w:tab/>
        </w:r>
        <w:r>
          <w:rPr>
            <w:webHidden/>
          </w:rPr>
          <w:fldChar w:fldCharType="begin"/>
        </w:r>
        <w:r w:rsidR="009D4671">
          <w:rPr>
            <w:webHidden/>
          </w:rPr>
          <w:instrText xml:space="preserve"> PAGEREF _Toc477458072 \h </w:instrText>
        </w:r>
        <w:r>
          <w:rPr>
            <w:webHidden/>
          </w:rPr>
        </w:r>
        <w:r>
          <w:rPr>
            <w:webHidden/>
          </w:rPr>
          <w:fldChar w:fldCharType="separate"/>
        </w:r>
        <w:r w:rsidR="00F263FA">
          <w:rPr>
            <w:webHidden/>
          </w:rPr>
          <w:t>82</w:t>
        </w:r>
        <w:r>
          <w:rPr>
            <w:webHidden/>
          </w:rPr>
          <w:fldChar w:fldCharType="end"/>
        </w:r>
      </w:hyperlink>
    </w:p>
    <w:p w:rsidR="009D4671" w:rsidRDefault="00E179D6">
      <w:pPr>
        <w:pStyle w:val="TOC1"/>
        <w:rPr>
          <w:rFonts w:asciiTheme="minorHAnsi" w:eastAsiaTheme="minorEastAsia" w:hAnsiTheme="minorHAnsi" w:cstheme="minorBidi"/>
          <w:b w:val="0"/>
          <w:bCs w:val="0"/>
          <w:sz w:val="22"/>
          <w:szCs w:val="22"/>
          <w:lang w:eastAsia="en-IE"/>
        </w:rPr>
      </w:pPr>
      <w:hyperlink w:anchor="_Toc477458073" w:history="1">
        <w:r w:rsidR="009D4671" w:rsidRPr="00D01C0F">
          <w:rPr>
            <w:rStyle w:val="Hyperlink"/>
          </w:rPr>
          <w:t>APPENDIX L: Meter Data Transactions</w:t>
        </w:r>
        <w:r w:rsidR="009D4671">
          <w:rPr>
            <w:webHidden/>
          </w:rPr>
          <w:tab/>
        </w:r>
        <w:r>
          <w:rPr>
            <w:webHidden/>
          </w:rPr>
          <w:fldChar w:fldCharType="begin"/>
        </w:r>
        <w:r w:rsidR="009D4671">
          <w:rPr>
            <w:webHidden/>
          </w:rPr>
          <w:instrText xml:space="preserve"> PAGEREF _Toc477458073 \h </w:instrText>
        </w:r>
        <w:r>
          <w:rPr>
            <w:webHidden/>
          </w:rPr>
        </w:r>
        <w:r>
          <w:rPr>
            <w:webHidden/>
          </w:rPr>
          <w:fldChar w:fldCharType="separate"/>
        </w:r>
        <w:r w:rsidR="00F263FA">
          <w:rPr>
            <w:webHidden/>
          </w:rPr>
          <w:t>84</w:t>
        </w:r>
        <w:r>
          <w:rPr>
            <w:webHidden/>
          </w:rPr>
          <w:fldChar w:fldCharType="end"/>
        </w:r>
      </w:hyperlink>
    </w:p>
    <w:p w:rsidR="009D4671" w:rsidRDefault="00E179D6">
      <w:pPr>
        <w:pStyle w:val="TOC1"/>
        <w:rPr>
          <w:rFonts w:asciiTheme="minorHAnsi" w:eastAsiaTheme="minorEastAsia" w:hAnsiTheme="minorHAnsi" w:cstheme="minorBidi"/>
          <w:b w:val="0"/>
          <w:bCs w:val="0"/>
          <w:sz w:val="22"/>
          <w:szCs w:val="22"/>
          <w:lang w:eastAsia="en-IE"/>
        </w:rPr>
      </w:pPr>
      <w:hyperlink w:anchor="_Toc477458074" w:history="1">
        <w:r w:rsidR="009D4671" w:rsidRPr="00D01C0F">
          <w:rPr>
            <w:rStyle w:val="Hyperlink"/>
          </w:rPr>
          <w:t>APPENDIX M: Capacity Market Data Transactions</w:t>
        </w:r>
        <w:r w:rsidR="009D4671">
          <w:rPr>
            <w:webHidden/>
          </w:rPr>
          <w:tab/>
        </w:r>
        <w:r>
          <w:rPr>
            <w:webHidden/>
          </w:rPr>
          <w:fldChar w:fldCharType="begin"/>
        </w:r>
        <w:r w:rsidR="009D4671">
          <w:rPr>
            <w:webHidden/>
          </w:rPr>
          <w:instrText xml:space="preserve"> PAGEREF _Toc477458074 \h </w:instrText>
        </w:r>
        <w:r>
          <w:rPr>
            <w:webHidden/>
          </w:rPr>
        </w:r>
        <w:r>
          <w:rPr>
            <w:webHidden/>
          </w:rPr>
          <w:fldChar w:fldCharType="separate"/>
        </w:r>
        <w:r w:rsidR="00F263FA">
          <w:rPr>
            <w:webHidden/>
          </w:rPr>
          <w:t>86</w:t>
        </w:r>
        <w:r>
          <w:rPr>
            <w:webHidden/>
          </w:rPr>
          <w:fldChar w:fldCharType="end"/>
        </w:r>
      </w:hyperlink>
    </w:p>
    <w:p w:rsidR="009D4671" w:rsidRDefault="00E179D6">
      <w:pPr>
        <w:pStyle w:val="TOC2"/>
        <w:rPr>
          <w:rFonts w:asciiTheme="minorHAnsi" w:eastAsiaTheme="minorEastAsia" w:hAnsiTheme="minorHAnsi" w:cstheme="minorBidi"/>
          <w:szCs w:val="22"/>
          <w:lang w:eastAsia="en-IE"/>
        </w:rPr>
      </w:pPr>
      <w:hyperlink w:anchor="_Toc477458075" w:history="1">
        <w:r w:rsidR="009D4671" w:rsidRPr="00D01C0F">
          <w:rPr>
            <w:rStyle w:val="Hyperlink"/>
          </w:rPr>
          <w:t>Introduction</w:t>
        </w:r>
        <w:r w:rsidR="009D4671">
          <w:rPr>
            <w:webHidden/>
          </w:rPr>
          <w:tab/>
        </w:r>
        <w:r>
          <w:rPr>
            <w:webHidden/>
          </w:rPr>
          <w:fldChar w:fldCharType="begin"/>
        </w:r>
        <w:r w:rsidR="009D4671">
          <w:rPr>
            <w:webHidden/>
          </w:rPr>
          <w:instrText xml:space="preserve"> PAGEREF _Toc477458075 \h </w:instrText>
        </w:r>
        <w:r>
          <w:rPr>
            <w:webHidden/>
          </w:rPr>
        </w:r>
        <w:r>
          <w:rPr>
            <w:webHidden/>
          </w:rPr>
          <w:fldChar w:fldCharType="separate"/>
        </w:r>
        <w:r w:rsidR="00F263FA">
          <w:rPr>
            <w:webHidden/>
          </w:rPr>
          <w:t>86</w:t>
        </w:r>
        <w:r>
          <w:rPr>
            <w:webHidden/>
          </w:rPr>
          <w:fldChar w:fldCharType="end"/>
        </w:r>
      </w:hyperlink>
    </w:p>
    <w:p w:rsidR="009D4671" w:rsidRDefault="00E179D6">
      <w:pPr>
        <w:pStyle w:val="TOC2"/>
        <w:rPr>
          <w:rFonts w:asciiTheme="minorHAnsi" w:eastAsiaTheme="minorEastAsia" w:hAnsiTheme="minorHAnsi" w:cstheme="minorBidi"/>
          <w:szCs w:val="22"/>
          <w:lang w:eastAsia="en-IE"/>
        </w:rPr>
      </w:pPr>
      <w:hyperlink w:anchor="_Toc477458076" w:history="1">
        <w:r w:rsidR="009D4671" w:rsidRPr="00D01C0F">
          <w:rPr>
            <w:rStyle w:val="Hyperlink"/>
          </w:rPr>
          <w:t>Data Transactions</w:t>
        </w:r>
        <w:r w:rsidR="009D4671">
          <w:rPr>
            <w:webHidden/>
          </w:rPr>
          <w:tab/>
        </w:r>
        <w:r>
          <w:rPr>
            <w:webHidden/>
          </w:rPr>
          <w:fldChar w:fldCharType="begin"/>
        </w:r>
        <w:r w:rsidR="009D4671">
          <w:rPr>
            <w:webHidden/>
          </w:rPr>
          <w:instrText xml:space="preserve"> PAGEREF _Toc477458076 \h </w:instrText>
        </w:r>
        <w:r>
          <w:rPr>
            <w:webHidden/>
          </w:rPr>
        </w:r>
        <w:r>
          <w:rPr>
            <w:webHidden/>
          </w:rPr>
          <w:fldChar w:fldCharType="separate"/>
        </w:r>
        <w:r w:rsidR="00F263FA">
          <w:rPr>
            <w:webHidden/>
          </w:rPr>
          <w:t>86</w:t>
        </w:r>
        <w:r>
          <w:rPr>
            <w:webHidden/>
          </w:rPr>
          <w:fldChar w:fldCharType="end"/>
        </w:r>
      </w:hyperlink>
    </w:p>
    <w:p w:rsidR="009D4671" w:rsidRDefault="00E179D6">
      <w:pPr>
        <w:pStyle w:val="TOC2"/>
        <w:rPr>
          <w:rFonts w:asciiTheme="minorHAnsi" w:eastAsiaTheme="minorEastAsia" w:hAnsiTheme="minorHAnsi" w:cstheme="minorBidi"/>
          <w:szCs w:val="22"/>
          <w:lang w:eastAsia="en-IE"/>
        </w:rPr>
      </w:pPr>
      <w:hyperlink w:anchor="_Toc477458077" w:history="1">
        <w:r w:rsidR="009D4671" w:rsidRPr="00D01C0F">
          <w:rPr>
            <w:rStyle w:val="Hyperlink"/>
          </w:rPr>
          <w:t>Data Transaction and Data Records</w:t>
        </w:r>
        <w:r w:rsidR="009D4671">
          <w:rPr>
            <w:webHidden/>
          </w:rPr>
          <w:tab/>
        </w:r>
        <w:r>
          <w:rPr>
            <w:webHidden/>
          </w:rPr>
          <w:fldChar w:fldCharType="begin"/>
        </w:r>
        <w:r w:rsidR="009D4671">
          <w:rPr>
            <w:webHidden/>
          </w:rPr>
          <w:instrText xml:space="preserve"> PAGEREF _Toc477458077 \h </w:instrText>
        </w:r>
        <w:r>
          <w:rPr>
            <w:webHidden/>
          </w:rPr>
        </w:r>
        <w:r>
          <w:rPr>
            <w:webHidden/>
          </w:rPr>
          <w:fldChar w:fldCharType="separate"/>
        </w:r>
        <w:r w:rsidR="00F263FA">
          <w:rPr>
            <w:webHidden/>
          </w:rPr>
          <w:t>86</w:t>
        </w:r>
        <w:r>
          <w:rPr>
            <w:webHidden/>
          </w:rPr>
          <w:fldChar w:fldCharType="end"/>
        </w:r>
      </w:hyperlink>
    </w:p>
    <w:p w:rsidR="009D4671" w:rsidRDefault="00E179D6">
      <w:pPr>
        <w:pStyle w:val="TOC3"/>
        <w:rPr>
          <w:rFonts w:asciiTheme="minorHAnsi" w:eastAsiaTheme="minorEastAsia" w:hAnsiTheme="minorHAnsi" w:cstheme="minorBidi"/>
          <w:lang w:eastAsia="en-IE"/>
        </w:rPr>
      </w:pPr>
      <w:hyperlink w:anchor="_Toc477458078" w:history="1">
        <w:r w:rsidR="009D4671" w:rsidRPr="00D01C0F">
          <w:rPr>
            <w:rStyle w:val="Hyperlink"/>
          </w:rPr>
          <w:t>Demand Side Non-Delivery Percentage Data Transaction</w:t>
        </w:r>
        <w:r w:rsidR="009D4671">
          <w:rPr>
            <w:webHidden/>
          </w:rPr>
          <w:tab/>
        </w:r>
        <w:r>
          <w:rPr>
            <w:webHidden/>
          </w:rPr>
          <w:fldChar w:fldCharType="begin"/>
        </w:r>
        <w:r w:rsidR="009D4671">
          <w:rPr>
            <w:webHidden/>
          </w:rPr>
          <w:instrText xml:space="preserve"> PAGEREF _Toc477458078 \h </w:instrText>
        </w:r>
        <w:r>
          <w:rPr>
            <w:webHidden/>
          </w:rPr>
        </w:r>
        <w:r>
          <w:rPr>
            <w:webHidden/>
          </w:rPr>
          <w:fldChar w:fldCharType="separate"/>
        </w:r>
        <w:r w:rsidR="00F263FA">
          <w:rPr>
            <w:webHidden/>
          </w:rPr>
          <w:t>86</w:t>
        </w:r>
        <w:r>
          <w:rPr>
            <w:webHidden/>
          </w:rPr>
          <w:fldChar w:fldCharType="end"/>
        </w:r>
      </w:hyperlink>
    </w:p>
    <w:p w:rsidR="009D4671" w:rsidRDefault="00E179D6">
      <w:pPr>
        <w:pStyle w:val="TOC3"/>
        <w:rPr>
          <w:rFonts w:asciiTheme="minorHAnsi" w:eastAsiaTheme="minorEastAsia" w:hAnsiTheme="minorHAnsi" w:cstheme="minorBidi"/>
          <w:lang w:eastAsia="en-IE"/>
        </w:rPr>
      </w:pPr>
      <w:hyperlink w:anchor="_Toc477458079" w:history="1">
        <w:r w:rsidR="009D4671" w:rsidRPr="00D01C0F">
          <w:rPr>
            <w:rStyle w:val="Hyperlink"/>
          </w:rPr>
          <w:t>Contract Register Data Transaction</w:t>
        </w:r>
        <w:r w:rsidR="009D4671">
          <w:rPr>
            <w:webHidden/>
          </w:rPr>
          <w:tab/>
        </w:r>
        <w:r>
          <w:rPr>
            <w:webHidden/>
          </w:rPr>
          <w:fldChar w:fldCharType="begin"/>
        </w:r>
        <w:r w:rsidR="009D4671">
          <w:rPr>
            <w:webHidden/>
          </w:rPr>
          <w:instrText xml:space="preserve"> PAGEREF _Toc477458079 \h </w:instrText>
        </w:r>
        <w:r>
          <w:rPr>
            <w:webHidden/>
          </w:rPr>
        </w:r>
        <w:r>
          <w:rPr>
            <w:webHidden/>
          </w:rPr>
          <w:fldChar w:fldCharType="separate"/>
        </w:r>
        <w:r w:rsidR="00F263FA">
          <w:rPr>
            <w:webHidden/>
          </w:rPr>
          <w:t>87</w:t>
        </w:r>
        <w:r>
          <w:rPr>
            <w:webHidden/>
          </w:rPr>
          <w:fldChar w:fldCharType="end"/>
        </w:r>
      </w:hyperlink>
    </w:p>
    <w:p w:rsidR="009D4671" w:rsidRDefault="00E179D6">
      <w:pPr>
        <w:pStyle w:val="TOC3"/>
        <w:rPr>
          <w:rFonts w:asciiTheme="minorHAnsi" w:eastAsiaTheme="minorEastAsia" w:hAnsiTheme="minorHAnsi" w:cstheme="minorBidi"/>
          <w:lang w:eastAsia="en-IE"/>
        </w:rPr>
      </w:pPr>
      <w:hyperlink w:anchor="_Toc477458080" w:history="1">
        <w:r w:rsidR="009D4671" w:rsidRPr="00D01C0F">
          <w:rPr>
            <w:rStyle w:val="Hyperlink"/>
          </w:rPr>
          <w:t>Commissioned Capacity Quantity Data Transaction</w:t>
        </w:r>
        <w:r w:rsidR="009D4671">
          <w:rPr>
            <w:webHidden/>
          </w:rPr>
          <w:tab/>
        </w:r>
        <w:r>
          <w:rPr>
            <w:webHidden/>
          </w:rPr>
          <w:fldChar w:fldCharType="begin"/>
        </w:r>
        <w:r w:rsidR="009D4671">
          <w:rPr>
            <w:webHidden/>
          </w:rPr>
          <w:instrText xml:space="preserve"> PAGEREF _Toc477458080 \h </w:instrText>
        </w:r>
        <w:r>
          <w:rPr>
            <w:webHidden/>
          </w:rPr>
        </w:r>
        <w:r>
          <w:rPr>
            <w:webHidden/>
          </w:rPr>
          <w:fldChar w:fldCharType="separate"/>
        </w:r>
        <w:r w:rsidR="00F263FA">
          <w:rPr>
            <w:webHidden/>
          </w:rPr>
          <w:t>89</w:t>
        </w:r>
        <w:r>
          <w:rPr>
            <w:webHidden/>
          </w:rPr>
          <w:fldChar w:fldCharType="end"/>
        </w:r>
      </w:hyperlink>
    </w:p>
    <w:p w:rsidR="009D4671" w:rsidRDefault="00E179D6">
      <w:pPr>
        <w:pStyle w:val="TOC3"/>
        <w:rPr>
          <w:rFonts w:asciiTheme="minorHAnsi" w:eastAsiaTheme="minorEastAsia" w:hAnsiTheme="minorHAnsi" w:cstheme="minorBidi"/>
          <w:lang w:eastAsia="en-IE"/>
        </w:rPr>
      </w:pPr>
      <w:hyperlink w:anchor="_Toc477458081" w:history="1">
        <w:r w:rsidR="009D4671" w:rsidRPr="00D01C0F">
          <w:rPr>
            <w:rStyle w:val="Hyperlink"/>
          </w:rPr>
          <w:t>De-Rating Factor Data Transaction</w:t>
        </w:r>
        <w:r w:rsidR="009D4671">
          <w:rPr>
            <w:webHidden/>
          </w:rPr>
          <w:tab/>
        </w:r>
        <w:r>
          <w:rPr>
            <w:webHidden/>
          </w:rPr>
          <w:fldChar w:fldCharType="begin"/>
        </w:r>
        <w:r w:rsidR="009D4671">
          <w:rPr>
            <w:webHidden/>
          </w:rPr>
          <w:instrText xml:space="preserve"> PAGEREF _Toc477458081 \h </w:instrText>
        </w:r>
        <w:r>
          <w:rPr>
            <w:webHidden/>
          </w:rPr>
        </w:r>
        <w:r>
          <w:rPr>
            <w:webHidden/>
          </w:rPr>
          <w:fldChar w:fldCharType="separate"/>
        </w:r>
        <w:r w:rsidR="00F263FA">
          <w:rPr>
            <w:webHidden/>
          </w:rPr>
          <w:t>90</w:t>
        </w:r>
        <w:r>
          <w:rPr>
            <w:webHidden/>
          </w:rPr>
          <w:fldChar w:fldCharType="end"/>
        </w:r>
      </w:hyperlink>
    </w:p>
    <w:p w:rsidR="009D4671" w:rsidRDefault="00E179D6">
      <w:pPr>
        <w:pStyle w:val="TOC3"/>
        <w:rPr>
          <w:rFonts w:asciiTheme="minorHAnsi" w:eastAsiaTheme="minorEastAsia" w:hAnsiTheme="minorHAnsi" w:cstheme="minorBidi"/>
          <w:lang w:eastAsia="en-IE"/>
        </w:rPr>
      </w:pPr>
      <w:hyperlink w:anchor="_Toc477458082" w:history="1">
        <w:r w:rsidR="009D4671" w:rsidRPr="00D01C0F">
          <w:rPr>
            <w:rStyle w:val="Hyperlink"/>
          </w:rPr>
          <w:t>Gross De-Rated Capacity Quantity Data Transaction</w:t>
        </w:r>
        <w:r w:rsidR="009D4671">
          <w:rPr>
            <w:webHidden/>
          </w:rPr>
          <w:tab/>
        </w:r>
        <w:r>
          <w:rPr>
            <w:webHidden/>
          </w:rPr>
          <w:fldChar w:fldCharType="begin"/>
        </w:r>
        <w:r w:rsidR="009D4671">
          <w:rPr>
            <w:webHidden/>
          </w:rPr>
          <w:instrText xml:space="preserve"> PAGEREF _Toc477458082 \h </w:instrText>
        </w:r>
        <w:r>
          <w:rPr>
            <w:webHidden/>
          </w:rPr>
        </w:r>
        <w:r>
          <w:rPr>
            <w:webHidden/>
          </w:rPr>
          <w:fldChar w:fldCharType="separate"/>
        </w:r>
        <w:r w:rsidR="00F263FA">
          <w:rPr>
            <w:webHidden/>
          </w:rPr>
          <w:t>91</w:t>
        </w:r>
        <w:r>
          <w:rPr>
            <w:webHidden/>
          </w:rPr>
          <w:fldChar w:fldCharType="end"/>
        </w:r>
      </w:hyperlink>
    </w:p>
    <w:p w:rsidR="009D4671" w:rsidRDefault="00E179D6">
      <w:pPr>
        <w:pStyle w:val="TOC1"/>
        <w:rPr>
          <w:rFonts w:asciiTheme="minorHAnsi" w:eastAsiaTheme="minorEastAsia" w:hAnsiTheme="minorHAnsi" w:cstheme="minorBidi"/>
          <w:b w:val="0"/>
          <w:bCs w:val="0"/>
          <w:sz w:val="22"/>
          <w:szCs w:val="22"/>
          <w:lang w:eastAsia="en-IE"/>
        </w:rPr>
      </w:pPr>
      <w:hyperlink w:anchor="_Toc477458083" w:history="1">
        <w:r w:rsidR="009D4671" w:rsidRPr="00D01C0F">
          <w:rPr>
            <w:rStyle w:val="Hyperlink"/>
          </w:rPr>
          <w:t>APPENDIX N: Flagging and Tagging</w:t>
        </w:r>
        <w:r w:rsidR="009D4671">
          <w:rPr>
            <w:webHidden/>
          </w:rPr>
          <w:tab/>
        </w:r>
        <w:r>
          <w:rPr>
            <w:webHidden/>
          </w:rPr>
          <w:fldChar w:fldCharType="begin"/>
        </w:r>
        <w:r w:rsidR="009D4671">
          <w:rPr>
            <w:webHidden/>
          </w:rPr>
          <w:instrText xml:space="preserve"> PAGEREF _Toc477458083 \h </w:instrText>
        </w:r>
        <w:r>
          <w:rPr>
            <w:webHidden/>
          </w:rPr>
        </w:r>
        <w:r>
          <w:rPr>
            <w:webHidden/>
          </w:rPr>
          <w:fldChar w:fldCharType="separate"/>
        </w:r>
        <w:r w:rsidR="00F263FA">
          <w:rPr>
            <w:webHidden/>
          </w:rPr>
          <w:t>93</w:t>
        </w:r>
        <w:r>
          <w:rPr>
            <w:webHidden/>
          </w:rPr>
          <w:fldChar w:fldCharType="end"/>
        </w:r>
      </w:hyperlink>
    </w:p>
    <w:p w:rsidR="009D4671" w:rsidRDefault="00E179D6">
      <w:pPr>
        <w:pStyle w:val="TOC2"/>
        <w:rPr>
          <w:rFonts w:asciiTheme="minorHAnsi" w:eastAsiaTheme="minorEastAsia" w:hAnsiTheme="minorHAnsi" w:cstheme="minorBidi"/>
          <w:szCs w:val="22"/>
          <w:lang w:eastAsia="en-IE"/>
        </w:rPr>
      </w:pPr>
      <w:hyperlink w:anchor="_Toc477458084" w:history="1">
        <w:r w:rsidR="009D4671" w:rsidRPr="00D01C0F">
          <w:rPr>
            <w:rStyle w:val="Hyperlink"/>
          </w:rPr>
          <w:t>System Operator and Non-Marginal Flagging</w:t>
        </w:r>
        <w:r w:rsidR="009D4671">
          <w:rPr>
            <w:webHidden/>
          </w:rPr>
          <w:tab/>
        </w:r>
        <w:r>
          <w:rPr>
            <w:webHidden/>
          </w:rPr>
          <w:fldChar w:fldCharType="begin"/>
        </w:r>
        <w:r w:rsidR="009D4671">
          <w:rPr>
            <w:webHidden/>
          </w:rPr>
          <w:instrText xml:space="preserve"> PAGEREF _Toc477458084 \h </w:instrText>
        </w:r>
        <w:r>
          <w:rPr>
            <w:webHidden/>
          </w:rPr>
        </w:r>
        <w:r>
          <w:rPr>
            <w:webHidden/>
          </w:rPr>
          <w:fldChar w:fldCharType="separate"/>
        </w:r>
        <w:r w:rsidR="00F263FA">
          <w:rPr>
            <w:webHidden/>
          </w:rPr>
          <w:t>93</w:t>
        </w:r>
        <w:r>
          <w:rPr>
            <w:webHidden/>
          </w:rPr>
          <w:fldChar w:fldCharType="end"/>
        </w:r>
      </w:hyperlink>
    </w:p>
    <w:p w:rsidR="009D4671" w:rsidRDefault="00E179D6">
      <w:pPr>
        <w:pStyle w:val="TOC2"/>
        <w:rPr>
          <w:rFonts w:asciiTheme="minorHAnsi" w:eastAsiaTheme="minorEastAsia" w:hAnsiTheme="minorHAnsi" w:cstheme="minorBidi"/>
          <w:szCs w:val="22"/>
          <w:lang w:eastAsia="en-IE"/>
        </w:rPr>
      </w:pPr>
      <w:hyperlink w:anchor="_Toc477458085" w:history="1">
        <w:r w:rsidR="009D4671" w:rsidRPr="00D01C0F">
          <w:rPr>
            <w:rStyle w:val="Hyperlink"/>
          </w:rPr>
          <w:t>Net Imbalance Volume Tagging</w:t>
        </w:r>
        <w:r w:rsidR="009D4671">
          <w:rPr>
            <w:webHidden/>
          </w:rPr>
          <w:tab/>
        </w:r>
        <w:r>
          <w:rPr>
            <w:webHidden/>
          </w:rPr>
          <w:fldChar w:fldCharType="begin"/>
        </w:r>
        <w:r w:rsidR="009D4671">
          <w:rPr>
            <w:webHidden/>
          </w:rPr>
          <w:instrText xml:space="preserve"> PAGEREF _Toc477458085 \h </w:instrText>
        </w:r>
        <w:r>
          <w:rPr>
            <w:webHidden/>
          </w:rPr>
        </w:r>
        <w:r>
          <w:rPr>
            <w:webHidden/>
          </w:rPr>
          <w:fldChar w:fldCharType="separate"/>
        </w:r>
        <w:r w:rsidR="00F263FA">
          <w:rPr>
            <w:webHidden/>
          </w:rPr>
          <w:t>94</w:t>
        </w:r>
        <w:r>
          <w:rPr>
            <w:webHidden/>
          </w:rPr>
          <w:fldChar w:fldCharType="end"/>
        </w:r>
      </w:hyperlink>
    </w:p>
    <w:p w:rsidR="009D4671" w:rsidRDefault="00E179D6">
      <w:pPr>
        <w:pStyle w:val="TOC3"/>
        <w:rPr>
          <w:rFonts w:asciiTheme="minorHAnsi" w:eastAsiaTheme="minorEastAsia" w:hAnsiTheme="minorHAnsi" w:cstheme="minorBidi"/>
          <w:lang w:eastAsia="en-IE"/>
        </w:rPr>
      </w:pPr>
      <w:hyperlink w:anchor="_Toc477458086" w:history="1">
        <w:r w:rsidR="009D4671" w:rsidRPr="00D01C0F">
          <w:rPr>
            <w:rStyle w:val="Hyperlink"/>
          </w:rPr>
          <w:t>Setting the Value of the Initial Net Imbalance Volume Tag</w:t>
        </w:r>
        <w:r w:rsidR="009D4671">
          <w:rPr>
            <w:webHidden/>
          </w:rPr>
          <w:tab/>
        </w:r>
        <w:r>
          <w:rPr>
            <w:webHidden/>
          </w:rPr>
          <w:fldChar w:fldCharType="begin"/>
        </w:r>
        <w:r w:rsidR="009D4671">
          <w:rPr>
            <w:webHidden/>
          </w:rPr>
          <w:instrText xml:space="preserve"> PAGEREF _Toc477458086 \h </w:instrText>
        </w:r>
        <w:r>
          <w:rPr>
            <w:webHidden/>
          </w:rPr>
        </w:r>
        <w:r>
          <w:rPr>
            <w:webHidden/>
          </w:rPr>
          <w:fldChar w:fldCharType="separate"/>
        </w:r>
        <w:r w:rsidR="00F263FA">
          <w:rPr>
            <w:webHidden/>
          </w:rPr>
          <w:t>94</w:t>
        </w:r>
        <w:r>
          <w:rPr>
            <w:webHidden/>
          </w:rPr>
          <w:fldChar w:fldCharType="end"/>
        </w:r>
      </w:hyperlink>
    </w:p>
    <w:p w:rsidR="009D4671" w:rsidRDefault="00E179D6">
      <w:pPr>
        <w:pStyle w:val="TOC3"/>
        <w:rPr>
          <w:rFonts w:asciiTheme="minorHAnsi" w:eastAsiaTheme="minorEastAsia" w:hAnsiTheme="minorHAnsi" w:cstheme="minorBidi"/>
          <w:lang w:eastAsia="en-IE"/>
        </w:rPr>
      </w:pPr>
      <w:hyperlink w:anchor="_Toc477458087" w:history="1">
        <w:r w:rsidR="009D4671" w:rsidRPr="00D01C0F">
          <w:rPr>
            <w:rStyle w:val="Hyperlink"/>
          </w:rPr>
          <w:t>Calculation of the Residual Tagged Quantity</w:t>
        </w:r>
        <w:r w:rsidR="009D4671">
          <w:rPr>
            <w:webHidden/>
          </w:rPr>
          <w:tab/>
        </w:r>
        <w:r>
          <w:rPr>
            <w:webHidden/>
          </w:rPr>
          <w:fldChar w:fldCharType="begin"/>
        </w:r>
        <w:r w:rsidR="009D4671">
          <w:rPr>
            <w:webHidden/>
          </w:rPr>
          <w:instrText xml:space="preserve"> PAGEREF _Toc477458087 \h </w:instrText>
        </w:r>
        <w:r>
          <w:rPr>
            <w:webHidden/>
          </w:rPr>
        </w:r>
        <w:r>
          <w:rPr>
            <w:webHidden/>
          </w:rPr>
          <w:fldChar w:fldCharType="separate"/>
        </w:r>
        <w:r w:rsidR="00F263FA">
          <w:rPr>
            <w:webHidden/>
          </w:rPr>
          <w:t>94</w:t>
        </w:r>
        <w:r>
          <w:rPr>
            <w:webHidden/>
          </w:rPr>
          <w:fldChar w:fldCharType="end"/>
        </w:r>
      </w:hyperlink>
    </w:p>
    <w:p w:rsidR="009D4671" w:rsidRDefault="00E179D6">
      <w:pPr>
        <w:pStyle w:val="TOC3"/>
        <w:rPr>
          <w:rFonts w:asciiTheme="minorHAnsi" w:eastAsiaTheme="minorEastAsia" w:hAnsiTheme="minorHAnsi" w:cstheme="minorBidi"/>
          <w:lang w:eastAsia="en-IE"/>
        </w:rPr>
      </w:pPr>
      <w:hyperlink w:anchor="_Toc477458088" w:history="1">
        <w:r w:rsidR="009D4671" w:rsidRPr="00D01C0F">
          <w:rPr>
            <w:rStyle w:val="Hyperlink"/>
          </w:rPr>
          <w:t>Setting the Net Imbalance Volume Tag in the Case of a Positive Net Imbalance Volume Quantity</w:t>
        </w:r>
        <w:r w:rsidR="009D4671">
          <w:rPr>
            <w:webHidden/>
          </w:rPr>
          <w:tab/>
        </w:r>
        <w:r>
          <w:rPr>
            <w:webHidden/>
          </w:rPr>
          <w:fldChar w:fldCharType="begin"/>
        </w:r>
        <w:r w:rsidR="009D4671">
          <w:rPr>
            <w:webHidden/>
          </w:rPr>
          <w:instrText xml:space="preserve"> PAGEREF _Toc477458088 \h </w:instrText>
        </w:r>
        <w:r>
          <w:rPr>
            <w:webHidden/>
          </w:rPr>
        </w:r>
        <w:r>
          <w:rPr>
            <w:webHidden/>
          </w:rPr>
          <w:fldChar w:fldCharType="separate"/>
        </w:r>
        <w:r w:rsidR="00F263FA">
          <w:rPr>
            <w:webHidden/>
          </w:rPr>
          <w:t>94</w:t>
        </w:r>
        <w:r>
          <w:rPr>
            <w:webHidden/>
          </w:rPr>
          <w:fldChar w:fldCharType="end"/>
        </w:r>
      </w:hyperlink>
    </w:p>
    <w:p w:rsidR="009D4671" w:rsidRDefault="00E179D6">
      <w:pPr>
        <w:pStyle w:val="TOC3"/>
        <w:rPr>
          <w:rFonts w:asciiTheme="minorHAnsi" w:eastAsiaTheme="minorEastAsia" w:hAnsiTheme="minorHAnsi" w:cstheme="minorBidi"/>
          <w:lang w:eastAsia="en-IE"/>
        </w:rPr>
      </w:pPr>
      <w:hyperlink w:anchor="_Toc477458089" w:history="1">
        <w:r w:rsidR="009D4671" w:rsidRPr="00D01C0F">
          <w:rPr>
            <w:rStyle w:val="Hyperlink"/>
          </w:rPr>
          <w:t>Setting the Net Imbalance Volume Tag in the Case of a Negative Net Imbalance Volume Quantity</w:t>
        </w:r>
        <w:r w:rsidR="009D4671">
          <w:rPr>
            <w:webHidden/>
          </w:rPr>
          <w:tab/>
        </w:r>
        <w:r>
          <w:rPr>
            <w:webHidden/>
          </w:rPr>
          <w:fldChar w:fldCharType="begin"/>
        </w:r>
        <w:r w:rsidR="009D4671">
          <w:rPr>
            <w:webHidden/>
          </w:rPr>
          <w:instrText xml:space="preserve"> PAGEREF _Toc477458089 \h </w:instrText>
        </w:r>
        <w:r>
          <w:rPr>
            <w:webHidden/>
          </w:rPr>
        </w:r>
        <w:r>
          <w:rPr>
            <w:webHidden/>
          </w:rPr>
          <w:fldChar w:fldCharType="separate"/>
        </w:r>
        <w:r w:rsidR="00F263FA">
          <w:rPr>
            <w:webHidden/>
          </w:rPr>
          <w:t>95</w:t>
        </w:r>
        <w:r>
          <w:rPr>
            <w:webHidden/>
          </w:rPr>
          <w:fldChar w:fldCharType="end"/>
        </w:r>
      </w:hyperlink>
    </w:p>
    <w:p w:rsidR="009D4671" w:rsidRDefault="00E179D6">
      <w:pPr>
        <w:pStyle w:val="TOC2"/>
        <w:rPr>
          <w:rFonts w:asciiTheme="minorHAnsi" w:eastAsiaTheme="minorEastAsia" w:hAnsiTheme="minorHAnsi" w:cstheme="minorBidi"/>
          <w:szCs w:val="22"/>
          <w:lang w:eastAsia="en-IE"/>
        </w:rPr>
      </w:pPr>
      <w:hyperlink w:anchor="_Toc477458090" w:history="1">
        <w:r w:rsidR="009D4671" w:rsidRPr="00D01C0F">
          <w:rPr>
            <w:rStyle w:val="Hyperlink"/>
          </w:rPr>
          <w:t>Price Average Reference Tagging</w:t>
        </w:r>
        <w:r w:rsidR="009D4671">
          <w:rPr>
            <w:webHidden/>
          </w:rPr>
          <w:tab/>
        </w:r>
        <w:r>
          <w:rPr>
            <w:webHidden/>
          </w:rPr>
          <w:fldChar w:fldCharType="begin"/>
        </w:r>
        <w:r w:rsidR="009D4671">
          <w:rPr>
            <w:webHidden/>
          </w:rPr>
          <w:instrText xml:space="preserve"> PAGEREF _Toc477458090 \h </w:instrText>
        </w:r>
        <w:r>
          <w:rPr>
            <w:webHidden/>
          </w:rPr>
        </w:r>
        <w:r>
          <w:rPr>
            <w:webHidden/>
          </w:rPr>
          <w:fldChar w:fldCharType="separate"/>
        </w:r>
        <w:r w:rsidR="00F263FA">
          <w:rPr>
            <w:webHidden/>
          </w:rPr>
          <w:t>96</w:t>
        </w:r>
        <w:r>
          <w:rPr>
            <w:webHidden/>
          </w:rPr>
          <w:fldChar w:fldCharType="end"/>
        </w:r>
      </w:hyperlink>
    </w:p>
    <w:p w:rsidR="009D4671" w:rsidRDefault="00E179D6">
      <w:pPr>
        <w:pStyle w:val="TOC3"/>
        <w:rPr>
          <w:rFonts w:asciiTheme="minorHAnsi" w:eastAsiaTheme="minorEastAsia" w:hAnsiTheme="minorHAnsi" w:cstheme="minorBidi"/>
          <w:lang w:eastAsia="en-IE"/>
        </w:rPr>
      </w:pPr>
      <w:hyperlink w:anchor="_Toc477458091" w:history="1">
        <w:r w:rsidR="009D4671" w:rsidRPr="00D01C0F">
          <w:rPr>
            <w:rStyle w:val="Hyperlink"/>
          </w:rPr>
          <w:t>Setting the Price Average Reference Tag if –QPAR ≤ QNIV</w:t>
        </w:r>
        <w:r w:rsidR="009D4671" w:rsidRPr="00D01C0F">
          <w:rPr>
            <w:rStyle w:val="Hyperlink"/>
            <w:vertAlign w:val="subscript"/>
          </w:rPr>
          <w:t>φ</w:t>
        </w:r>
        <w:r w:rsidR="009D4671" w:rsidRPr="00D01C0F">
          <w:rPr>
            <w:rStyle w:val="Hyperlink"/>
          </w:rPr>
          <w:t xml:space="preserve"> ≤ QPAR</w:t>
        </w:r>
        <w:r w:rsidR="009D4671">
          <w:rPr>
            <w:webHidden/>
          </w:rPr>
          <w:tab/>
        </w:r>
        <w:r>
          <w:rPr>
            <w:webHidden/>
          </w:rPr>
          <w:fldChar w:fldCharType="begin"/>
        </w:r>
        <w:r w:rsidR="009D4671">
          <w:rPr>
            <w:webHidden/>
          </w:rPr>
          <w:instrText xml:space="preserve"> PAGEREF _Toc477458091 \h </w:instrText>
        </w:r>
        <w:r>
          <w:rPr>
            <w:webHidden/>
          </w:rPr>
        </w:r>
        <w:r>
          <w:rPr>
            <w:webHidden/>
          </w:rPr>
          <w:fldChar w:fldCharType="separate"/>
        </w:r>
        <w:r w:rsidR="00F263FA">
          <w:rPr>
            <w:webHidden/>
          </w:rPr>
          <w:t>96</w:t>
        </w:r>
        <w:r>
          <w:rPr>
            <w:webHidden/>
          </w:rPr>
          <w:fldChar w:fldCharType="end"/>
        </w:r>
      </w:hyperlink>
    </w:p>
    <w:p w:rsidR="009D4671" w:rsidRDefault="00E179D6">
      <w:pPr>
        <w:pStyle w:val="TOC3"/>
        <w:rPr>
          <w:rFonts w:asciiTheme="minorHAnsi" w:eastAsiaTheme="minorEastAsia" w:hAnsiTheme="minorHAnsi" w:cstheme="minorBidi"/>
          <w:lang w:eastAsia="en-IE"/>
        </w:rPr>
      </w:pPr>
      <w:hyperlink w:anchor="_Toc477458092" w:history="1">
        <w:r w:rsidR="009D4671" w:rsidRPr="00D01C0F">
          <w:rPr>
            <w:rStyle w:val="Hyperlink"/>
          </w:rPr>
          <w:t>Setting the Price Average Reference Tag if QNIV</w:t>
        </w:r>
        <w:r w:rsidR="009D4671" w:rsidRPr="00D01C0F">
          <w:rPr>
            <w:rStyle w:val="Hyperlink"/>
            <w:vertAlign w:val="subscript"/>
          </w:rPr>
          <w:t>φ</w:t>
        </w:r>
        <w:r w:rsidR="009D4671" w:rsidRPr="00D01C0F">
          <w:rPr>
            <w:rStyle w:val="Hyperlink"/>
          </w:rPr>
          <w:t xml:space="preserve"> &gt; QPAR</w:t>
        </w:r>
        <w:r w:rsidR="009D4671">
          <w:rPr>
            <w:webHidden/>
          </w:rPr>
          <w:tab/>
        </w:r>
        <w:r>
          <w:rPr>
            <w:webHidden/>
          </w:rPr>
          <w:fldChar w:fldCharType="begin"/>
        </w:r>
        <w:r w:rsidR="009D4671">
          <w:rPr>
            <w:webHidden/>
          </w:rPr>
          <w:instrText xml:space="preserve"> PAGEREF _Toc477458092 \h </w:instrText>
        </w:r>
        <w:r>
          <w:rPr>
            <w:webHidden/>
          </w:rPr>
        </w:r>
        <w:r>
          <w:rPr>
            <w:webHidden/>
          </w:rPr>
          <w:fldChar w:fldCharType="separate"/>
        </w:r>
        <w:r w:rsidR="00F263FA">
          <w:rPr>
            <w:webHidden/>
          </w:rPr>
          <w:t>96</w:t>
        </w:r>
        <w:r>
          <w:rPr>
            <w:webHidden/>
          </w:rPr>
          <w:fldChar w:fldCharType="end"/>
        </w:r>
      </w:hyperlink>
    </w:p>
    <w:p w:rsidR="009D4671" w:rsidRDefault="00E179D6">
      <w:pPr>
        <w:pStyle w:val="TOC3"/>
        <w:rPr>
          <w:rFonts w:asciiTheme="minorHAnsi" w:eastAsiaTheme="minorEastAsia" w:hAnsiTheme="minorHAnsi" w:cstheme="minorBidi"/>
          <w:lang w:eastAsia="en-IE"/>
        </w:rPr>
      </w:pPr>
      <w:hyperlink w:anchor="_Toc477458093" w:history="1">
        <w:r w:rsidR="009D4671" w:rsidRPr="00D01C0F">
          <w:rPr>
            <w:rStyle w:val="Hyperlink"/>
          </w:rPr>
          <w:t>Setting the Price Average Reference Tag if QNIV</w:t>
        </w:r>
        <w:r w:rsidR="009D4671" w:rsidRPr="00D01C0F">
          <w:rPr>
            <w:rStyle w:val="Hyperlink"/>
            <w:vertAlign w:val="subscript"/>
          </w:rPr>
          <w:t>φ</w:t>
        </w:r>
        <w:r w:rsidR="009D4671" w:rsidRPr="00D01C0F">
          <w:rPr>
            <w:rStyle w:val="Hyperlink"/>
          </w:rPr>
          <w:t xml:space="preserve"> &lt; -QPAR</w:t>
        </w:r>
        <w:r w:rsidR="009D4671">
          <w:rPr>
            <w:webHidden/>
          </w:rPr>
          <w:tab/>
        </w:r>
        <w:r>
          <w:rPr>
            <w:webHidden/>
          </w:rPr>
          <w:fldChar w:fldCharType="begin"/>
        </w:r>
        <w:r w:rsidR="009D4671">
          <w:rPr>
            <w:webHidden/>
          </w:rPr>
          <w:instrText xml:space="preserve"> PAGEREF _Toc477458093 \h </w:instrText>
        </w:r>
        <w:r>
          <w:rPr>
            <w:webHidden/>
          </w:rPr>
        </w:r>
        <w:r>
          <w:rPr>
            <w:webHidden/>
          </w:rPr>
          <w:fldChar w:fldCharType="separate"/>
        </w:r>
        <w:r w:rsidR="00F263FA">
          <w:rPr>
            <w:webHidden/>
          </w:rPr>
          <w:t>97</w:t>
        </w:r>
        <w:r>
          <w:rPr>
            <w:webHidden/>
          </w:rPr>
          <w:fldChar w:fldCharType="end"/>
        </w:r>
      </w:hyperlink>
    </w:p>
    <w:p w:rsidR="009D4671" w:rsidRDefault="00E179D6">
      <w:pPr>
        <w:pStyle w:val="TOC1"/>
        <w:rPr>
          <w:rFonts w:asciiTheme="minorHAnsi" w:eastAsiaTheme="minorEastAsia" w:hAnsiTheme="minorHAnsi" w:cstheme="minorBidi"/>
          <w:b w:val="0"/>
          <w:bCs w:val="0"/>
          <w:sz w:val="22"/>
          <w:szCs w:val="22"/>
          <w:lang w:eastAsia="en-IE"/>
        </w:rPr>
      </w:pPr>
      <w:hyperlink w:anchor="_Toc477458094" w:history="1">
        <w:r w:rsidR="009D4671" w:rsidRPr="00D01C0F">
          <w:rPr>
            <w:rStyle w:val="Hyperlink"/>
          </w:rPr>
          <w:t>APPENDIX O: Instruction Profiling Calculations</w:t>
        </w:r>
        <w:r w:rsidR="009D4671">
          <w:rPr>
            <w:webHidden/>
          </w:rPr>
          <w:tab/>
        </w:r>
        <w:r>
          <w:rPr>
            <w:webHidden/>
          </w:rPr>
          <w:fldChar w:fldCharType="begin"/>
        </w:r>
        <w:r w:rsidR="009D4671">
          <w:rPr>
            <w:webHidden/>
          </w:rPr>
          <w:instrText xml:space="preserve"> PAGEREF _Toc477458094 \h </w:instrText>
        </w:r>
        <w:r>
          <w:rPr>
            <w:webHidden/>
          </w:rPr>
        </w:r>
        <w:r>
          <w:rPr>
            <w:webHidden/>
          </w:rPr>
          <w:fldChar w:fldCharType="separate"/>
        </w:r>
        <w:r w:rsidR="00F263FA">
          <w:rPr>
            <w:webHidden/>
          </w:rPr>
          <w:t>98</w:t>
        </w:r>
        <w:r>
          <w:rPr>
            <w:webHidden/>
          </w:rPr>
          <w:fldChar w:fldCharType="end"/>
        </w:r>
      </w:hyperlink>
    </w:p>
    <w:p w:rsidR="009D4671" w:rsidRDefault="00E179D6">
      <w:pPr>
        <w:pStyle w:val="TOC2"/>
        <w:rPr>
          <w:rFonts w:asciiTheme="minorHAnsi" w:eastAsiaTheme="minorEastAsia" w:hAnsiTheme="minorHAnsi" w:cstheme="minorBidi"/>
          <w:szCs w:val="22"/>
          <w:lang w:eastAsia="en-IE"/>
        </w:rPr>
      </w:pPr>
      <w:hyperlink w:anchor="_Toc477458095" w:history="1">
        <w:r w:rsidR="009D4671" w:rsidRPr="00D01C0F">
          <w:rPr>
            <w:rStyle w:val="Hyperlink"/>
          </w:rPr>
          <w:t>Capture Input Data</w:t>
        </w:r>
        <w:r w:rsidR="009D4671">
          <w:rPr>
            <w:webHidden/>
          </w:rPr>
          <w:tab/>
        </w:r>
        <w:r>
          <w:rPr>
            <w:webHidden/>
          </w:rPr>
          <w:fldChar w:fldCharType="begin"/>
        </w:r>
        <w:r w:rsidR="009D4671">
          <w:rPr>
            <w:webHidden/>
          </w:rPr>
          <w:instrText xml:space="preserve"> PAGEREF _Toc477458095 \h </w:instrText>
        </w:r>
        <w:r>
          <w:rPr>
            <w:webHidden/>
          </w:rPr>
        </w:r>
        <w:r>
          <w:rPr>
            <w:webHidden/>
          </w:rPr>
          <w:fldChar w:fldCharType="separate"/>
        </w:r>
        <w:r w:rsidR="00F263FA">
          <w:rPr>
            <w:webHidden/>
          </w:rPr>
          <w:t>99</w:t>
        </w:r>
        <w:r>
          <w:rPr>
            <w:webHidden/>
          </w:rPr>
          <w:fldChar w:fldCharType="end"/>
        </w:r>
      </w:hyperlink>
    </w:p>
    <w:p w:rsidR="009D4671" w:rsidRDefault="00E179D6">
      <w:pPr>
        <w:pStyle w:val="TOC2"/>
        <w:rPr>
          <w:rFonts w:asciiTheme="minorHAnsi" w:eastAsiaTheme="minorEastAsia" w:hAnsiTheme="minorHAnsi" w:cstheme="minorBidi"/>
          <w:szCs w:val="22"/>
          <w:lang w:eastAsia="en-IE"/>
        </w:rPr>
      </w:pPr>
      <w:hyperlink w:anchor="_Toc477458096" w:history="1">
        <w:r w:rsidR="009D4671" w:rsidRPr="00D01C0F">
          <w:rPr>
            <w:rStyle w:val="Hyperlink"/>
          </w:rPr>
          <w:t>Dispatch Instruction and Pseudo Dispatch Instruction Validation</w:t>
        </w:r>
        <w:r w:rsidR="009D4671">
          <w:rPr>
            <w:webHidden/>
          </w:rPr>
          <w:tab/>
        </w:r>
        <w:r>
          <w:rPr>
            <w:webHidden/>
          </w:rPr>
          <w:fldChar w:fldCharType="begin"/>
        </w:r>
        <w:r w:rsidR="009D4671">
          <w:rPr>
            <w:webHidden/>
          </w:rPr>
          <w:instrText xml:space="preserve"> PAGEREF _Toc477458096 \h </w:instrText>
        </w:r>
        <w:r>
          <w:rPr>
            <w:webHidden/>
          </w:rPr>
        </w:r>
        <w:r>
          <w:rPr>
            <w:webHidden/>
          </w:rPr>
          <w:fldChar w:fldCharType="separate"/>
        </w:r>
        <w:r w:rsidR="00F263FA">
          <w:rPr>
            <w:webHidden/>
          </w:rPr>
          <w:t>107</w:t>
        </w:r>
        <w:r>
          <w:rPr>
            <w:webHidden/>
          </w:rPr>
          <w:fldChar w:fldCharType="end"/>
        </w:r>
      </w:hyperlink>
    </w:p>
    <w:p w:rsidR="009D4671" w:rsidRDefault="00E179D6">
      <w:pPr>
        <w:pStyle w:val="TOC2"/>
        <w:rPr>
          <w:rFonts w:asciiTheme="minorHAnsi" w:eastAsiaTheme="minorEastAsia" w:hAnsiTheme="minorHAnsi" w:cstheme="minorBidi"/>
          <w:szCs w:val="22"/>
          <w:lang w:eastAsia="en-IE"/>
        </w:rPr>
      </w:pPr>
      <w:hyperlink w:anchor="_Toc477458097" w:history="1">
        <w:r w:rsidR="009D4671" w:rsidRPr="00D01C0F">
          <w:rPr>
            <w:rStyle w:val="Hyperlink"/>
          </w:rPr>
          <w:t>Profile Operating Modes</w:t>
        </w:r>
        <w:r w:rsidR="009D4671">
          <w:rPr>
            <w:webHidden/>
          </w:rPr>
          <w:tab/>
        </w:r>
        <w:r>
          <w:rPr>
            <w:webHidden/>
          </w:rPr>
          <w:fldChar w:fldCharType="begin"/>
        </w:r>
        <w:r w:rsidR="009D4671">
          <w:rPr>
            <w:webHidden/>
          </w:rPr>
          <w:instrText xml:space="preserve"> PAGEREF _Toc477458097 \h </w:instrText>
        </w:r>
        <w:r>
          <w:rPr>
            <w:webHidden/>
          </w:rPr>
        </w:r>
        <w:r>
          <w:rPr>
            <w:webHidden/>
          </w:rPr>
          <w:fldChar w:fldCharType="separate"/>
        </w:r>
        <w:r w:rsidR="00F263FA">
          <w:rPr>
            <w:webHidden/>
          </w:rPr>
          <w:t>111</w:t>
        </w:r>
        <w:r>
          <w:rPr>
            <w:webHidden/>
          </w:rPr>
          <w:fldChar w:fldCharType="end"/>
        </w:r>
      </w:hyperlink>
    </w:p>
    <w:p w:rsidR="009D4671" w:rsidRDefault="00E179D6">
      <w:pPr>
        <w:pStyle w:val="TOC2"/>
        <w:rPr>
          <w:rFonts w:asciiTheme="minorHAnsi" w:eastAsiaTheme="minorEastAsia" w:hAnsiTheme="minorHAnsi" w:cstheme="minorBidi"/>
          <w:szCs w:val="22"/>
          <w:lang w:eastAsia="en-IE"/>
        </w:rPr>
      </w:pPr>
      <w:hyperlink w:anchor="_Toc477458098" w:history="1">
        <w:r w:rsidR="009D4671" w:rsidRPr="00D01C0F">
          <w:rPr>
            <w:rStyle w:val="Hyperlink"/>
          </w:rPr>
          <w:t>Create Instruction Profiles</w:t>
        </w:r>
        <w:r w:rsidR="009D4671">
          <w:rPr>
            <w:webHidden/>
          </w:rPr>
          <w:tab/>
        </w:r>
        <w:r>
          <w:rPr>
            <w:webHidden/>
          </w:rPr>
          <w:fldChar w:fldCharType="begin"/>
        </w:r>
        <w:r w:rsidR="009D4671">
          <w:rPr>
            <w:webHidden/>
          </w:rPr>
          <w:instrText xml:space="preserve"> PAGEREF _Toc477458098 \h </w:instrText>
        </w:r>
        <w:r>
          <w:rPr>
            <w:webHidden/>
          </w:rPr>
        </w:r>
        <w:r>
          <w:rPr>
            <w:webHidden/>
          </w:rPr>
          <w:fldChar w:fldCharType="separate"/>
        </w:r>
        <w:r w:rsidR="00F263FA">
          <w:rPr>
            <w:webHidden/>
          </w:rPr>
          <w:t>113</w:t>
        </w:r>
        <w:r>
          <w:rPr>
            <w:webHidden/>
          </w:rPr>
          <w:fldChar w:fldCharType="end"/>
        </w:r>
      </w:hyperlink>
    </w:p>
    <w:p w:rsidR="009D4671" w:rsidRDefault="00E179D6">
      <w:pPr>
        <w:pStyle w:val="TOC2"/>
        <w:rPr>
          <w:rFonts w:asciiTheme="minorHAnsi" w:eastAsiaTheme="minorEastAsia" w:hAnsiTheme="minorHAnsi" w:cstheme="minorBidi"/>
          <w:szCs w:val="22"/>
          <w:lang w:eastAsia="en-IE"/>
        </w:rPr>
      </w:pPr>
      <w:hyperlink w:anchor="_Toc477458099" w:history="1">
        <w:r w:rsidR="009D4671" w:rsidRPr="00D01C0F">
          <w:rPr>
            <w:rStyle w:val="Hyperlink"/>
          </w:rPr>
          <w:t>Calculate Dispatch Quantity for Uninstructed Imbalance Calculation</w:t>
        </w:r>
        <w:r w:rsidR="009D4671">
          <w:rPr>
            <w:webHidden/>
          </w:rPr>
          <w:tab/>
        </w:r>
        <w:r>
          <w:rPr>
            <w:webHidden/>
          </w:rPr>
          <w:fldChar w:fldCharType="begin"/>
        </w:r>
        <w:r w:rsidR="009D4671">
          <w:rPr>
            <w:webHidden/>
          </w:rPr>
          <w:instrText xml:space="preserve"> PAGEREF _Toc477458099 \h </w:instrText>
        </w:r>
        <w:r>
          <w:rPr>
            <w:webHidden/>
          </w:rPr>
        </w:r>
        <w:r>
          <w:rPr>
            <w:webHidden/>
          </w:rPr>
          <w:fldChar w:fldCharType="separate"/>
        </w:r>
        <w:r w:rsidR="00F263FA">
          <w:rPr>
            <w:webHidden/>
          </w:rPr>
          <w:t>118</w:t>
        </w:r>
        <w:r>
          <w:rPr>
            <w:webHidden/>
          </w:rPr>
          <w:fldChar w:fldCharType="end"/>
        </w:r>
      </w:hyperlink>
    </w:p>
    <w:p w:rsidR="0056780F" w:rsidRPr="00862C5D" w:rsidRDefault="00E179D6" w:rsidP="0086053E">
      <w:pPr>
        <w:pStyle w:val="CERBODY"/>
        <w:rPr>
          <w:lang w:val="en-IE"/>
        </w:rPr>
        <w:sectPr w:rsidR="0056780F" w:rsidRPr="00862C5D" w:rsidSect="00700A32">
          <w:footerReference w:type="default" r:id="rId11"/>
          <w:pgSz w:w="11906" w:h="16838" w:code="9"/>
          <w:pgMar w:top="1440" w:right="1797" w:bottom="1440" w:left="1797" w:header="720" w:footer="720" w:gutter="0"/>
          <w:pgNumType w:start="1" w:chapSep="enDash"/>
          <w:cols w:space="720"/>
          <w:docGrid w:linePitch="360"/>
        </w:sectPr>
      </w:pPr>
      <w:r w:rsidRPr="00862C5D">
        <w:rPr>
          <w:lang w:val="en-IE"/>
        </w:rPr>
        <w:fldChar w:fldCharType="end"/>
      </w:r>
    </w:p>
    <w:p w:rsidR="00A81EA4" w:rsidRPr="00862C5D" w:rsidRDefault="00A3426E" w:rsidP="00533DC0">
      <w:pPr>
        <w:pStyle w:val="CERAPPENDIXLEVEL1"/>
        <w:rPr>
          <w:lang w:val="en-IE"/>
        </w:rPr>
      </w:pPr>
      <w:bookmarkStart w:id="5" w:name="_Toc477458007"/>
      <w:r w:rsidRPr="00862C5D">
        <w:rPr>
          <w:lang w:val="en-IE"/>
        </w:rPr>
        <w:lastRenderedPageBreak/>
        <w:t xml:space="preserve">Standard Letter of </w:t>
      </w:r>
      <w:r w:rsidR="00880BF3" w:rsidRPr="00862C5D">
        <w:rPr>
          <w:lang w:val="en-IE"/>
        </w:rPr>
        <w:t>C</w:t>
      </w:r>
      <w:r w:rsidRPr="00862C5D">
        <w:rPr>
          <w:lang w:val="en-IE"/>
        </w:rPr>
        <w:t>redit</w:t>
      </w:r>
      <w:bookmarkEnd w:id="1"/>
      <w:bookmarkEnd w:id="2"/>
      <w:bookmarkEnd w:id="5"/>
    </w:p>
    <w:p w:rsidR="00416B01" w:rsidRPr="00862C5D" w:rsidRDefault="00416B01" w:rsidP="009A7B0F">
      <w:pPr>
        <w:pStyle w:val="CERAPPENDIXLEVEL4"/>
        <w:rPr>
          <w:lang w:val="en-IE"/>
        </w:rPr>
      </w:pPr>
      <w:r w:rsidRPr="00862C5D">
        <w:rPr>
          <w:lang w:val="en-IE"/>
        </w:rPr>
        <w:t>This Appendix A contains a standard template for a Letter of Credit.</w:t>
      </w:r>
    </w:p>
    <w:p w:rsidR="00792484" w:rsidRPr="00862C5D" w:rsidRDefault="00792484" w:rsidP="00812400">
      <w:pPr>
        <w:pStyle w:val="CERAPPENDIXLEVEL2"/>
        <w:rPr>
          <w:lang w:val="en-IE"/>
        </w:rPr>
      </w:pPr>
      <w:bookmarkStart w:id="6" w:name="_Toc477458008"/>
      <w:r w:rsidRPr="00862C5D">
        <w:rPr>
          <w:lang w:val="en-IE"/>
        </w:rPr>
        <w:t>Template for Standard Letter of Credit</w:t>
      </w:r>
      <w:bookmarkEnd w:id="6"/>
    </w:p>
    <w:p w:rsidR="00416B01" w:rsidRPr="00862C5D" w:rsidRDefault="00416B01" w:rsidP="00A81EA4">
      <w:pPr>
        <w:pStyle w:val="CERBODY"/>
        <w:rPr>
          <w:lang w:val="en-IE"/>
        </w:rPr>
      </w:pPr>
      <w:r w:rsidRPr="00862C5D">
        <w:rPr>
          <w:lang w:val="en-IE"/>
        </w:rPr>
        <w:t>Form of Doc Credit: IRREVOCABLE STANDBY LETTER OF CREDIT</w:t>
      </w:r>
    </w:p>
    <w:p w:rsidR="00ED38E6" w:rsidRPr="00862C5D" w:rsidRDefault="00ED38E6" w:rsidP="00A81EA4">
      <w:pPr>
        <w:pStyle w:val="CERBODY"/>
        <w:rPr>
          <w:lang w:val="en-IE"/>
        </w:rPr>
      </w:pPr>
    </w:p>
    <w:p w:rsidR="00416B01" w:rsidRPr="00862C5D" w:rsidRDefault="00416B01" w:rsidP="00A81EA4">
      <w:pPr>
        <w:pStyle w:val="CERBODY"/>
        <w:rPr>
          <w:lang w:val="en-IE"/>
        </w:rPr>
      </w:pPr>
      <w:r w:rsidRPr="00862C5D">
        <w:rPr>
          <w:lang w:val="en-IE"/>
        </w:rPr>
        <w:t>Documentary Credit Number:</w:t>
      </w:r>
    </w:p>
    <w:p w:rsidR="00ED38E6" w:rsidRPr="00862C5D" w:rsidRDefault="00ED38E6" w:rsidP="00A81EA4">
      <w:pPr>
        <w:pStyle w:val="CERBODY"/>
        <w:rPr>
          <w:lang w:val="en-IE"/>
        </w:rPr>
      </w:pPr>
    </w:p>
    <w:p w:rsidR="00416B01" w:rsidRPr="00862C5D" w:rsidRDefault="00416B01" w:rsidP="00A81EA4">
      <w:pPr>
        <w:pStyle w:val="CERBODY"/>
        <w:rPr>
          <w:lang w:val="en-IE"/>
        </w:rPr>
      </w:pPr>
      <w:r w:rsidRPr="00862C5D">
        <w:rPr>
          <w:lang w:val="en-IE"/>
        </w:rPr>
        <w:t>Date of Issue:</w:t>
      </w:r>
    </w:p>
    <w:p w:rsidR="00ED38E6" w:rsidRPr="00862C5D" w:rsidRDefault="00ED38E6" w:rsidP="00A81EA4">
      <w:pPr>
        <w:pStyle w:val="CERBODY"/>
        <w:rPr>
          <w:lang w:val="en-IE"/>
        </w:rPr>
      </w:pPr>
    </w:p>
    <w:p w:rsidR="00416B01" w:rsidRPr="00862C5D" w:rsidRDefault="00416B01" w:rsidP="00A81EA4">
      <w:pPr>
        <w:pStyle w:val="CERBODY"/>
        <w:rPr>
          <w:lang w:val="en-IE"/>
        </w:rPr>
      </w:pPr>
      <w:r w:rsidRPr="00862C5D">
        <w:rPr>
          <w:lang w:val="en-IE"/>
        </w:rPr>
        <w:t>Applicable Rules: UCP [LATEST VERSION NO]</w:t>
      </w:r>
    </w:p>
    <w:p w:rsidR="00ED38E6" w:rsidRPr="00862C5D" w:rsidRDefault="00ED38E6" w:rsidP="00A81EA4">
      <w:pPr>
        <w:pStyle w:val="CERBODY"/>
        <w:rPr>
          <w:lang w:val="en-IE"/>
        </w:rPr>
      </w:pPr>
    </w:p>
    <w:p w:rsidR="00416B01" w:rsidRPr="00862C5D" w:rsidRDefault="00416B01" w:rsidP="00A81EA4">
      <w:pPr>
        <w:pStyle w:val="CERBODY"/>
        <w:rPr>
          <w:lang w:val="en-IE"/>
        </w:rPr>
      </w:pPr>
      <w:r w:rsidRPr="00862C5D">
        <w:rPr>
          <w:lang w:val="en-IE"/>
        </w:rPr>
        <w:t>Date and Place of Expiry:</w:t>
      </w:r>
    </w:p>
    <w:p w:rsidR="00ED38E6" w:rsidRPr="00862C5D" w:rsidRDefault="00ED38E6" w:rsidP="00A81EA4">
      <w:pPr>
        <w:pStyle w:val="CERBODY"/>
        <w:rPr>
          <w:lang w:val="en-IE"/>
        </w:rPr>
      </w:pPr>
    </w:p>
    <w:p w:rsidR="00416B01" w:rsidRPr="00862C5D" w:rsidRDefault="00416B01" w:rsidP="00A81EA4">
      <w:pPr>
        <w:pStyle w:val="CERBODY"/>
        <w:rPr>
          <w:rFonts w:cs="Arial"/>
          <w:lang w:val="en-IE"/>
        </w:rPr>
      </w:pPr>
      <w:r w:rsidRPr="00862C5D">
        <w:rPr>
          <w:lang w:val="en-IE"/>
        </w:rPr>
        <w:t xml:space="preserve">Applicant </w:t>
      </w:r>
      <w:r w:rsidR="00654E09" w:rsidRPr="00862C5D">
        <w:rPr>
          <w:rFonts w:cs="Arial"/>
          <w:lang w:val="en-IE"/>
        </w:rPr>
        <w:t>[insert Participant’s name] or [insert company name]</w:t>
      </w:r>
      <w:r w:rsidR="00BD6265" w:rsidRPr="00862C5D">
        <w:rPr>
          <w:rFonts w:cs="Arial"/>
          <w:lang w:val="en-IE"/>
        </w:rPr>
        <w:t xml:space="preserve"> </w:t>
      </w:r>
      <w:r w:rsidR="00654E09" w:rsidRPr="00862C5D">
        <w:rPr>
          <w:rFonts w:cs="Arial"/>
          <w:lang w:val="en-IE"/>
        </w:rPr>
        <w:t>on behalf of [insert Participant’s name]</w:t>
      </w:r>
    </w:p>
    <w:p w:rsidR="00ED38E6" w:rsidRPr="00862C5D" w:rsidRDefault="00ED38E6" w:rsidP="00A81EA4">
      <w:pPr>
        <w:pStyle w:val="CERBODY"/>
        <w:rPr>
          <w:lang w:val="en-IE"/>
        </w:rPr>
      </w:pPr>
    </w:p>
    <w:p w:rsidR="00416B01" w:rsidRPr="00862C5D" w:rsidRDefault="00416B01" w:rsidP="00A81EA4">
      <w:pPr>
        <w:pStyle w:val="CERBODY"/>
        <w:rPr>
          <w:lang w:val="en-IE"/>
        </w:rPr>
      </w:pPr>
      <w:r w:rsidRPr="00862C5D">
        <w:rPr>
          <w:lang w:val="en-IE"/>
        </w:rPr>
        <w:t xml:space="preserve">Beneficiary: </w:t>
      </w:r>
      <w:proofErr w:type="spellStart"/>
      <w:r w:rsidRPr="00862C5D">
        <w:rPr>
          <w:lang w:val="en-IE"/>
        </w:rPr>
        <w:t>EirGrid</w:t>
      </w:r>
      <w:proofErr w:type="spellEnd"/>
      <w:r w:rsidRPr="00862C5D">
        <w:rPr>
          <w:lang w:val="en-IE"/>
        </w:rPr>
        <w:t xml:space="preserve"> plc and SONI Limited, trading as </w:t>
      </w:r>
      <w:r w:rsidR="00BD6265" w:rsidRPr="00862C5D">
        <w:rPr>
          <w:lang w:val="en-IE"/>
        </w:rPr>
        <w:t>“</w:t>
      </w:r>
      <w:r w:rsidRPr="00862C5D">
        <w:rPr>
          <w:lang w:val="en-IE"/>
        </w:rPr>
        <w:t>SEMO”, being the Market Operator under the SEM Trading and Settlement Code. [address]</w:t>
      </w:r>
    </w:p>
    <w:p w:rsidR="00ED38E6" w:rsidRPr="00862C5D" w:rsidRDefault="00ED38E6" w:rsidP="00A81EA4">
      <w:pPr>
        <w:pStyle w:val="CERBODY"/>
        <w:rPr>
          <w:lang w:val="en-IE"/>
        </w:rPr>
      </w:pPr>
    </w:p>
    <w:p w:rsidR="00416B01" w:rsidRPr="00862C5D" w:rsidRDefault="00416B01" w:rsidP="00A81EA4">
      <w:pPr>
        <w:pStyle w:val="CERBODY"/>
        <w:rPr>
          <w:lang w:val="en-IE"/>
        </w:rPr>
      </w:pPr>
      <w:r w:rsidRPr="00862C5D">
        <w:rPr>
          <w:lang w:val="en-IE"/>
        </w:rPr>
        <w:t>Currency Code, Amount (Maximum total amount):</w:t>
      </w:r>
    </w:p>
    <w:p w:rsidR="00ED38E6" w:rsidRPr="00862C5D" w:rsidRDefault="00ED38E6" w:rsidP="00A81EA4">
      <w:pPr>
        <w:pStyle w:val="CERBODY"/>
        <w:rPr>
          <w:lang w:val="en-IE"/>
        </w:rPr>
      </w:pPr>
    </w:p>
    <w:p w:rsidR="00416B01" w:rsidRPr="00862C5D" w:rsidRDefault="00416B01" w:rsidP="00A81EA4">
      <w:pPr>
        <w:pStyle w:val="CERBODY"/>
        <w:rPr>
          <w:lang w:val="en-IE"/>
        </w:rPr>
      </w:pPr>
      <w:r w:rsidRPr="00862C5D">
        <w:rPr>
          <w:lang w:val="en-IE"/>
        </w:rPr>
        <w:t>Available With (ADVISING BANK IE SEMO'S BANK BY PAYMENT)</w:t>
      </w:r>
    </w:p>
    <w:p w:rsidR="00ED38E6" w:rsidRPr="00862C5D" w:rsidRDefault="00ED38E6" w:rsidP="00A81EA4">
      <w:pPr>
        <w:pStyle w:val="CERBODY"/>
        <w:rPr>
          <w:lang w:val="en-IE"/>
        </w:rPr>
      </w:pPr>
    </w:p>
    <w:p w:rsidR="00416B01" w:rsidRPr="00862C5D" w:rsidRDefault="00416B01" w:rsidP="00A81EA4">
      <w:pPr>
        <w:pStyle w:val="CERBODY"/>
        <w:rPr>
          <w:lang w:val="en-IE"/>
        </w:rPr>
      </w:pPr>
      <w:r w:rsidRPr="00862C5D">
        <w:rPr>
          <w:lang w:val="en-IE"/>
        </w:rPr>
        <w:t>Partial Shipments/Drawings: Allowed</w:t>
      </w:r>
    </w:p>
    <w:p w:rsidR="00ED38E6" w:rsidRPr="00862C5D" w:rsidRDefault="00ED38E6" w:rsidP="00A81EA4">
      <w:pPr>
        <w:pStyle w:val="CERBODY"/>
        <w:rPr>
          <w:lang w:val="en-IE"/>
        </w:rPr>
      </w:pPr>
    </w:p>
    <w:p w:rsidR="00416B01" w:rsidRPr="00862C5D" w:rsidRDefault="00416B01" w:rsidP="00A81EA4">
      <w:pPr>
        <w:pStyle w:val="CERBODY"/>
        <w:rPr>
          <w:lang w:val="en-IE"/>
        </w:rPr>
      </w:pPr>
      <w:r w:rsidRPr="00862C5D">
        <w:rPr>
          <w:lang w:val="en-IE"/>
        </w:rPr>
        <w:t>Documents required:</w:t>
      </w:r>
    </w:p>
    <w:p w:rsidR="00ED38E6" w:rsidRPr="00862C5D" w:rsidRDefault="00ED38E6" w:rsidP="00A81EA4">
      <w:pPr>
        <w:pStyle w:val="CERBODY"/>
        <w:rPr>
          <w:lang w:val="en-IE"/>
        </w:rPr>
      </w:pPr>
    </w:p>
    <w:p w:rsidR="00416B01" w:rsidRPr="00862C5D" w:rsidRDefault="00416B01" w:rsidP="00A81EA4">
      <w:pPr>
        <w:pStyle w:val="CERBODY"/>
        <w:rPr>
          <w:lang w:val="en-IE"/>
        </w:rPr>
      </w:pPr>
      <w:r w:rsidRPr="00862C5D">
        <w:rPr>
          <w:lang w:val="en-IE"/>
        </w:rPr>
        <w:t>Beneficiary Statement, as detailed below, must be on Market Operator letterhead</w:t>
      </w:r>
    </w:p>
    <w:p w:rsidR="00ED38E6" w:rsidRPr="00862C5D" w:rsidRDefault="00ED38E6" w:rsidP="00A81EA4">
      <w:pPr>
        <w:pStyle w:val="CERBODY"/>
        <w:rPr>
          <w:lang w:val="en-IE"/>
        </w:rPr>
      </w:pPr>
    </w:p>
    <w:p w:rsidR="00416B01" w:rsidRPr="00862C5D" w:rsidRDefault="00416B01" w:rsidP="00A81EA4">
      <w:pPr>
        <w:pStyle w:val="CERBODY"/>
        <w:rPr>
          <w:lang w:val="en-IE"/>
        </w:rPr>
      </w:pPr>
      <w:r w:rsidRPr="00862C5D">
        <w:rPr>
          <w:lang w:val="en-IE"/>
        </w:rPr>
        <w:t>QUOTE:</w:t>
      </w:r>
    </w:p>
    <w:p w:rsidR="00ED38E6" w:rsidRPr="00862C5D" w:rsidRDefault="00ED38E6" w:rsidP="00A81EA4">
      <w:pPr>
        <w:pStyle w:val="CERBODY"/>
        <w:rPr>
          <w:lang w:val="en-IE"/>
        </w:rPr>
      </w:pPr>
    </w:p>
    <w:p w:rsidR="00416B01" w:rsidRPr="00862C5D" w:rsidRDefault="00416B01" w:rsidP="00A81EA4">
      <w:pPr>
        <w:pStyle w:val="CERBODY"/>
        <w:rPr>
          <w:lang w:val="en-IE"/>
        </w:rPr>
      </w:pPr>
      <w:r w:rsidRPr="00862C5D">
        <w:rPr>
          <w:lang w:val="en-IE"/>
        </w:rPr>
        <w:t xml:space="preserve">"We, the Market Operator under the Trading and Settlement Code (the “Beneficiary”) hereby state that [insert </w:t>
      </w:r>
      <w:r w:rsidR="00654E09" w:rsidRPr="00862C5D">
        <w:rPr>
          <w:lang w:val="en-IE"/>
        </w:rPr>
        <w:t>Participant’s</w:t>
      </w:r>
      <w:r w:rsidRPr="00862C5D">
        <w:rPr>
          <w:lang w:val="en-IE"/>
        </w:rPr>
        <w:t xml:space="preserve"> name] is in default of its obligation to pay pursuant to the Trading and Settlement Code (to which the </w:t>
      </w:r>
      <w:r w:rsidR="00DF28D8" w:rsidRPr="00862C5D">
        <w:rPr>
          <w:lang w:val="en-IE"/>
        </w:rPr>
        <w:t>Participant</w:t>
      </w:r>
      <w:r w:rsidRPr="00862C5D">
        <w:rPr>
          <w:lang w:val="en-IE"/>
        </w:rPr>
        <w:t xml:space="preserve"> is a party) under paragraph [ insert details] and as a result we hereby demand …………..[insert amount being claimed] under Standby Letter of Credit number…….... issued by …………[insert name of Issuing Bank]. Payment in respect of this Beneficiary Statement shall be effected immediately to [insert relevant account details]. We confirm that the signatory(</w:t>
      </w:r>
      <w:proofErr w:type="spellStart"/>
      <w:r w:rsidRPr="00862C5D">
        <w:rPr>
          <w:lang w:val="en-IE"/>
        </w:rPr>
        <w:t>ies</w:t>
      </w:r>
      <w:proofErr w:type="spellEnd"/>
      <w:r w:rsidRPr="00862C5D">
        <w:rPr>
          <w:lang w:val="en-IE"/>
        </w:rPr>
        <w:t>) to this Beneficiary Statement are empowered to sign and make this Beneficiary Statement on behalf of the Beneficiary.</w:t>
      </w:r>
    </w:p>
    <w:p w:rsidR="00416B01" w:rsidRPr="00862C5D" w:rsidRDefault="00416B01" w:rsidP="00A81EA4">
      <w:pPr>
        <w:pStyle w:val="CERBODY"/>
        <w:rPr>
          <w:lang w:val="en-IE"/>
        </w:rPr>
      </w:pPr>
      <w:r w:rsidRPr="00862C5D">
        <w:rPr>
          <w:lang w:val="en-IE"/>
        </w:rPr>
        <w:lastRenderedPageBreak/>
        <w:t>Terms defined in the Standby Letter of Credit referred to above have the same meaning when used in this Beneficiary Statement."</w:t>
      </w:r>
    </w:p>
    <w:p w:rsidR="00ED38E6" w:rsidRPr="00862C5D" w:rsidRDefault="00ED38E6" w:rsidP="00A81EA4">
      <w:pPr>
        <w:pStyle w:val="CERBODY"/>
        <w:rPr>
          <w:lang w:val="en-IE"/>
        </w:rPr>
      </w:pPr>
    </w:p>
    <w:p w:rsidR="00416B01" w:rsidRPr="00862C5D" w:rsidRDefault="00416B01" w:rsidP="00A81EA4">
      <w:pPr>
        <w:pStyle w:val="CERBODY"/>
        <w:rPr>
          <w:lang w:val="en-IE"/>
        </w:rPr>
      </w:pPr>
      <w:r w:rsidRPr="00862C5D">
        <w:rPr>
          <w:lang w:val="en-IE"/>
        </w:rPr>
        <w:t>SIGNED FOR AND ON BEHALF OF THE MARKET OPERATOR.</w:t>
      </w:r>
    </w:p>
    <w:p w:rsidR="00416B01" w:rsidRPr="00862C5D" w:rsidRDefault="00416B01" w:rsidP="00A81EA4">
      <w:pPr>
        <w:pStyle w:val="CERBODY"/>
        <w:rPr>
          <w:lang w:val="en-IE"/>
        </w:rPr>
      </w:pPr>
      <w:r w:rsidRPr="00862C5D">
        <w:rPr>
          <w:lang w:val="en-IE"/>
        </w:rPr>
        <w:t>NAME...................... TITLE.............</w:t>
      </w:r>
    </w:p>
    <w:p w:rsidR="00ED38E6" w:rsidRPr="00862C5D" w:rsidRDefault="00ED38E6" w:rsidP="00A81EA4">
      <w:pPr>
        <w:pStyle w:val="CERBODY"/>
        <w:rPr>
          <w:lang w:val="en-IE"/>
        </w:rPr>
      </w:pPr>
    </w:p>
    <w:p w:rsidR="00416B01" w:rsidRPr="00862C5D" w:rsidRDefault="00416B01" w:rsidP="00A81EA4">
      <w:pPr>
        <w:pStyle w:val="CERBODY"/>
        <w:rPr>
          <w:lang w:val="en-IE"/>
        </w:rPr>
      </w:pPr>
      <w:r w:rsidRPr="00862C5D">
        <w:rPr>
          <w:lang w:val="en-IE"/>
        </w:rPr>
        <w:t>UNQUOTE</w:t>
      </w:r>
    </w:p>
    <w:p w:rsidR="00ED38E6" w:rsidRPr="00862C5D" w:rsidRDefault="00ED38E6" w:rsidP="00A81EA4">
      <w:pPr>
        <w:pStyle w:val="CERBODY"/>
        <w:rPr>
          <w:lang w:val="en-IE"/>
        </w:rPr>
      </w:pPr>
    </w:p>
    <w:p w:rsidR="00416B01" w:rsidRPr="00862C5D" w:rsidRDefault="00416B01" w:rsidP="00A81EA4">
      <w:pPr>
        <w:pStyle w:val="CERBODY"/>
        <w:rPr>
          <w:lang w:val="en-IE"/>
        </w:rPr>
      </w:pPr>
      <w:r w:rsidRPr="00862C5D">
        <w:rPr>
          <w:lang w:val="en-IE"/>
        </w:rPr>
        <w:t>Additional Conditions:</w:t>
      </w:r>
    </w:p>
    <w:p w:rsidR="00ED38E6" w:rsidRPr="00862C5D" w:rsidRDefault="00ED38E6" w:rsidP="00A81EA4">
      <w:pPr>
        <w:pStyle w:val="CERBODY"/>
        <w:rPr>
          <w:lang w:val="en-IE"/>
        </w:rPr>
      </w:pPr>
    </w:p>
    <w:p w:rsidR="00416B01" w:rsidRPr="00862C5D" w:rsidRDefault="00ED38E6" w:rsidP="00ED38E6">
      <w:pPr>
        <w:pStyle w:val="CERBODY"/>
        <w:ind w:left="851" w:hanging="851"/>
        <w:rPr>
          <w:lang w:val="en-IE"/>
        </w:rPr>
      </w:pPr>
      <w:r w:rsidRPr="00862C5D">
        <w:rPr>
          <w:lang w:val="en-IE"/>
        </w:rPr>
        <w:t>1.</w:t>
      </w:r>
      <w:r w:rsidRPr="00862C5D">
        <w:rPr>
          <w:lang w:val="en-IE"/>
        </w:rPr>
        <w:tab/>
      </w:r>
      <w:r w:rsidR="00792484" w:rsidRPr="00862C5D">
        <w:rPr>
          <w:lang w:val="en-IE"/>
        </w:rPr>
        <w:t xml:space="preserve">Not Used. </w:t>
      </w:r>
    </w:p>
    <w:p w:rsidR="00ED38E6" w:rsidRPr="00862C5D" w:rsidRDefault="00ED38E6" w:rsidP="00ED38E6">
      <w:pPr>
        <w:pStyle w:val="CERBODY"/>
        <w:ind w:left="851" w:hanging="851"/>
        <w:rPr>
          <w:lang w:val="en-IE"/>
        </w:rPr>
      </w:pPr>
    </w:p>
    <w:p w:rsidR="00416B01" w:rsidRPr="00862C5D" w:rsidRDefault="00ED38E6" w:rsidP="00CD4B79">
      <w:pPr>
        <w:pStyle w:val="CERBODY"/>
        <w:ind w:left="851" w:hanging="851"/>
        <w:rPr>
          <w:lang w:val="en-IE"/>
        </w:rPr>
      </w:pPr>
      <w:r w:rsidRPr="00862C5D">
        <w:rPr>
          <w:lang w:val="en-IE"/>
        </w:rPr>
        <w:t>2.</w:t>
      </w:r>
      <w:r w:rsidRPr="00862C5D">
        <w:rPr>
          <w:lang w:val="en-IE"/>
        </w:rPr>
        <w:tab/>
      </w:r>
      <w:r w:rsidR="00416B01" w:rsidRPr="00862C5D">
        <w:rPr>
          <w:lang w:val="en-IE"/>
        </w:rPr>
        <w:t>This irrevocable Standby Letter of Credit is available by payment at sight against presentation to the Advising Bank of a Beneficiary Statement as detailed in Documents required.</w:t>
      </w:r>
    </w:p>
    <w:p w:rsidR="00ED38E6" w:rsidRPr="00862C5D" w:rsidRDefault="00ED38E6" w:rsidP="00CD4B79">
      <w:pPr>
        <w:pStyle w:val="CERBODY"/>
        <w:rPr>
          <w:lang w:val="en-IE"/>
        </w:rPr>
      </w:pPr>
    </w:p>
    <w:p w:rsidR="00416B01" w:rsidRPr="00862C5D" w:rsidRDefault="00ED38E6" w:rsidP="00ED38E6">
      <w:pPr>
        <w:pStyle w:val="CERBODY"/>
        <w:ind w:left="851" w:hanging="851"/>
        <w:rPr>
          <w:lang w:val="en-IE"/>
        </w:rPr>
      </w:pPr>
      <w:r w:rsidRPr="00862C5D">
        <w:rPr>
          <w:lang w:val="en-IE"/>
        </w:rPr>
        <w:t>3.</w:t>
      </w:r>
      <w:r w:rsidRPr="00862C5D">
        <w:rPr>
          <w:lang w:val="en-IE"/>
        </w:rPr>
        <w:tab/>
      </w:r>
      <w:r w:rsidR="00416B01" w:rsidRPr="00862C5D">
        <w:rPr>
          <w:lang w:val="en-IE"/>
        </w:rPr>
        <w:t>The Beneficiary Statement must be made on original letterhead paper of the Beneficiary and signed on its behalf, and must be presented to the Advising Bank on or before the Expiry Date.</w:t>
      </w:r>
    </w:p>
    <w:p w:rsidR="00ED38E6" w:rsidRPr="00862C5D" w:rsidRDefault="00ED38E6" w:rsidP="00ED38E6">
      <w:pPr>
        <w:pStyle w:val="CERBODY"/>
        <w:ind w:left="851" w:hanging="851"/>
        <w:rPr>
          <w:lang w:val="en-IE"/>
        </w:rPr>
      </w:pPr>
    </w:p>
    <w:p w:rsidR="00416B01" w:rsidRPr="00862C5D" w:rsidRDefault="00ED38E6" w:rsidP="00ED38E6">
      <w:pPr>
        <w:pStyle w:val="CERBODY"/>
        <w:ind w:left="851" w:hanging="851"/>
        <w:rPr>
          <w:lang w:val="en-IE"/>
        </w:rPr>
      </w:pPr>
      <w:r w:rsidRPr="00862C5D">
        <w:rPr>
          <w:lang w:val="en-IE"/>
        </w:rPr>
        <w:t>4.</w:t>
      </w:r>
      <w:r w:rsidRPr="00862C5D">
        <w:rPr>
          <w:lang w:val="en-IE"/>
        </w:rPr>
        <w:tab/>
      </w:r>
      <w:r w:rsidR="00416B01" w:rsidRPr="00862C5D">
        <w:rPr>
          <w:lang w:val="en-IE"/>
        </w:rPr>
        <w:t>Upon receipt of a signed Beneficiary Statement in compliance with the above conditions the Advising Bank is required promptly to notify us by SWIFT of receipt of such Beneficiary Statement and inform us of the relevant details of such Beneficiary Statement. Provided such notification is received by us no later than 14:00 hrs on any weekday on which banks are open for business in Dublin and Belfast, we shall make payment under this Standby Letter of Credit for Same Day Value on that day or if received after 14.00hrs on the next such weekday in accordance with such notification and shall confirm payment by notifying the Advising Bank by SWIFT.</w:t>
      </w:r>
    </w:p>
    <w:p w:rsidR="00ED38E6" w:rsidRPr="00862C5D" w:rsidRDefault="00ED38E6" w:rsidP="00ED38E6">
      <w:pPr>
        <w:pStyle w:val="CERBODY"/>
        <w:ind w:left="851" w:hanging="851"/>
        <w:rPr>
          <w:lang w:val="en-IE"/>
        </w:rPr>
      </w:pPr>
    </w:p>
    <w:p w:rsidR="00416B01" w:rsidRPr="00862C5D" w:rsidRDefault="00ED38E6" w:rsidP="00ED38E6">
      <w:pPr>
        <w:pStyle w:val="CERBODY"/>
        <w:ind w:left="851" w:hanging="851"/>
        <w:rPr>
          <w:lang w:val="en-IE"/>
        </w:rPr>
      </w:pPr>
      <w:r w:rsidRPr="00862C5D">
        <w:rPr>
          <w:lang w:val="en-IE"/>
        </w:rPr>
        <w:t>5.</w:t>
      </w:r>
      <w:r w:rsidRPr="00862C5D">
        <w:rPr>
          <w:lang w:val="en-IE"/>
        </w:rPr>
        <w:tab/>
      </w:r>
      <w:r w:rsidR="00416B01" w:rsidRPr="00862C5D">
        <w:rPr>
          <w:lang w:val="en-IE"/>
        </w:rPr>
        <w:t>Where we, the Issuing Bank are also the Advising Bank, we may revise the above notification requirements as appropriate provided that this shall in no way affect the obligation on us to make payment under this Standby Letter of Credit.</w:t>
      </w:r>
    </w:p>
    <w:p w:rsidR="00ED38E6" w:rsidRPr="00862C5D" w:rsidRDefault="00ED38E6" w:rsidP="00ED38E6">
      <w:pPr>
        <w:pStyle w:val="CERBODY"/>
        <w:ind w:left="851" w:hanging="851"/>
        <w:rPr>
          <w:lang w:val="en-IE"/>
        </w:rPr>
      </w:pPr>
    </w:p>
    <w:p w:rsidR="00416B01" w:rsidRPr="00862C5D" w:rsidRDefault="00ED38E6" w:rsidP="00ED38E6">
      <w:pPr>
        <w:pStyle w:val="CERBODY"/>
        <w:ind w:left="851" w:hanging="851"/>
        <w:rPr>
          <w:lang w:val="en-IE"/>
        </w:rPr>
      </w:pPr>
      <w:r w:rsidRPr="00862C5D">
        <w:rPr>
          <w:lang w:val="en-IE"/>
        </w:rPr>
        <w:t>6.</w:t>
      </w:r>
      <w:r w:rsidRPr="00862C5D">
        <w:rPr>
          <w:lang w:val="en-IE"/>
        </w:rPr>
        <w:tab/>
      </w:r>
      <w:r w:rsidR="00416B01" w:rsidRPr="00862C5D">
        <w:rPr>
          <w:lang w:val="en-IE"/>
        </w:rPr>
        <w:t>We the Issuing Bank hereby waive any right to set off or counterclaim whatsoever against any amounts payable under this Standby Letter of Credit in respect of any claims we may have against the Beneficiary and such amounts shall be paid free and clear of all deductions or withholdings whatsoever.</w:t>
      </w:r>
    </w:p>
    <w:p w:rsidR="00ED38E6" w:rsidRPr="00862C5D" w:rsidRDefault="00ED38E6" w:rsidP="00ED38E6">
      <w:pPr>
        <w:pStyle w:val="CERBODY"/>
        <w:ind w:left="851" w:hanging="851"/>
        <w:rPr>
          <w:lang w:val="en-IE"/>
        </w:rPr>
      </w:pPr>
    </w:p>
    <w:p w:rsidR="00FF65A2" w:rsidRPr="00862C5D" w:rsidRDefault="00ED38E6" w:rsidP="00ED38E6">
      <w:pPr>
        <w:pStyle w:val="CERBODY"/>
        <w:rPr>
          <w:lang w:val="en-IE"/>
        </w:rPr>
      </w:pPr>
      <w:r w:rsidRPr="00862C5D">
        <w:rPr>
          <w:lang w:val="en-IE"/>
        </w:rPr>
        <w:t>7.</w:t>
      </w:r>
      <w:r w:rsidRPr="00862C5D">
        <w:rPr>
          <w:lang w:val="en-IE"/>
        </w:rPr>
        <w:tab/>
      </w:r>
      <w:r w:rsidR="00416B01" w:rsidRPr="00862C5D">
        <w:rPr>
          <w:lang w:val="en-IE"/>
        </w:rPr>
        <w:t>Effective From:</w:t>
      </w:r>
    </w:p>
    <w:p w:rsidR="00ED38E6" w:rsidRPr="00862C5D" w:rsidRDefault="00ED38E6" w:rsidP="00ED38E6">
      <w:pPr>
        <w:pStyle w:val="CERBODY"/>
        <w:rPr>
          <w:lang w:val="en-IE"/>
        </w:rPr>
      </w:pPr>
    </w:p>
    <w:p w:rsidR="00FF65A2" w:rsidRPr="00862C5D" w:rsidRDefault="00ED38E6" w:rsidP="00ED38E6">
      <w:pPr>
        <w:pStyle w:val="CERBODY"/>
        <w:ind w:left="851" w:hanging="851"/>
        <w:rPr>
          <w:lang w:val="en-IE"/>
        </w:rPr>
      </w:pPr>
      <w:r w:rsidRPr="00862C5D">
        <w:rPr>
          <w:lang w:val="en-IE"/>
        </w:rPr>
        <w:t>8.</w:t>
      </w:r>
      <w:r w:rsidRPr="00862C5D">
        <w:rPr>
          <w:lang w:val="en-IE"/>
        </w:rPr>
        <w:tab/>
      </w:r>
      <w:r w:rsidR="00FF65A2" w:rsidRPr="00862C5D">
        <w:rPr>
          <w:lang w:val="en-IE"/>
        </w:rPr>
        <w:t>This Standby Letter of Credit is personal to you and your rights hereunder including the right to receive proceeds to this Standby Letter of Credit, are not assignable.</w:t>
      </w:r>
    </w:p>
    <w:p w:rsidR="00ED38E6" w:rsidRPr="00862C5D" w:rsidRDefault="00ED38E6" w:rsidP="00A81EA4">
      <w:pPr>
        <w:pStyle w:val="CERBODY"/>
        <w:rPr>
          <w:lang w:val="en-IE"/>
        </w:rPr>
      </w:pPr>
    </w:p>
    <w:p w:rsidR="00416B01" w:rsidRPr="00862C5D" w:rsidRDefault="00A41DCE" w:rsidP="00A81EA4">
      <w:pPr>
        <w:pStyle w:val="CERBODY"/>
        <w:rPr>
          <w:lang w:val="en-IE"/>
        </w:rPr>
      </w:pPr>
      <w:r w:rsidRPr="00862C5D">
        <w:rPr>
          <w:lang w:val="en-IE"/>
        </w:rPr>
        <w:t xml:space="preserve">This Letter of Credit shall be governed by and construed in accordance with the laws of Northern Ireland and the parties submit to the jurisdiction of the Courts of Ireland and the Courts of Northern Ireland </w:t>
      </w:r>
      <w:r w:rsidR="005D3DEB" w:rsidRPr="00862C5D">
        <w:rPr>
          <w:lang w:val="en-IE"/>
        </w:rPr>
        <w:t xml:space="preserve">(and no other court) </w:t>
      </w:r>
      <w:r w:rsidRPr="00862C5D">
        <w:rPr>
          <w:lang w:val="en-IE"/>
        </w:rPr>
        <w:t>for all disputes arising under, out of, or in relation to this Letter of Credit.</w:t>
      </w:r>
    </w:p>
    <w:p w:rsidR="00416B01" w:rsidRPr="00862C5D" w:rsidRDefault="00416B01" w:rsidP="00A81EA4">
      <w:pPr>
        <w:pStyle w:val="CERBODY"/>
        <w:rPr>
          <w:lang w:val="en-IE"/>
        </w:rPr>
      </w:pPr>
    </w:p>
    <w:p w:rsidR="00416B01" w:rsidRPr="00862C5D" w:rsidRDefault="00416B01" w:rsidP="00A81EA4">
      <w:pPr>
        <w:pStyle w:val="CERBODY"/>
        <w:rPr>
          <w:lang w:val="en-IE"/>
        </w:rPr>
      </w:pPr>
      <w:r w:rsidRPr="00862C5D">
        <w:rPr>
          <w:lang w:val="en-IE"/>
        </w:rPr>
        <w:t>Charges:</w:t>
      </w:r>
    </w:p>
    <w:p w:rsidR="00416B01" w:rsidRPr="00862C5D" w:rsidRDefault="00416B01" w:rsidP="00A81EA4">
      <w:pPr>
        <w:pStyle w:val="CERBODY"/>
        <w:rPr>
          <w:lang w:val="en-IE"/>
        </w:rPr>
      </w:pPr>
      <w:r w:rsidRPr="00862C5D">
        <w:rPr>
          <w:lang w:val="en-IE"/>
        </w:rPr>
        <w:t>All Issuing Bank charges are for the account of the Applicant.</w:t>
      </w:r>
    </w:p>
    <w:p w:rsidR="00416B01" w:rsidRPr="00862C5D" w:rsidRDefault="00416B01" w:rsidP="00A81EA4">
      <w:pPr>
        <w:pStyle w:val="CERBODY"/>
        <w:rPr>
          <w:lang w:val="en-IE"/>
        </w:rPr>
      </w:pPr>
      <w:r w:rsidRPr="00862C5D">
        <w:rPr>
          <w:lang w:val="en-IE"/>
        </w:rPr>
        <w:t>All Advising Bank charges are for the account of the Beneficiary</w:t>
      </w:r>
      <w:r w:rsidR="00647AD5" w:rsidRPr="00862C5D">
        <w:rPr>
          <w:lang w:val="en-IE"/>
        </w:rPr>
        <w:t>.</w:t>
      </w:r>
    </w:p>
    <w:p w:rsidR="00416B01" w:rsidRPr="00862C5D" w:rsidRDefault="00416B01" w:rsidP="00A81EA4">
      <w:pPr>
        <w:pStyle w:val="CERBODY"/>
        <w:rPr>
          <w:lang w:val="en-IE"/>
        </w:rPr>
      </w:pPr>
    </w:p>
    <w:p w:rsidR="00416B01" w:rsidRPr="00862C5D" w:rsidRDefault="00416B01" w:rsidP="00A81EA4">
      <w:pPr>
        <w:pStyle w:val="CERBODY"/>
        <w:rPr>
          <w:lang w:val="en-IE"/>
        </w:rPr>
      </w:pPr>
      <w:r w:rsidRPr="00862C5D">
        <w:rPr>
          <w:lang w:val="en-IE"/>
        </w:rPr>
        <w:t>Confirmation:</w:t>
      </w:r>
    </w:p>
    <w:p w:rsidR="00416B01" w:rsidRPr="00862C5D" w:rsidRDefault="00416B01" w:rsidP="00A81EA4">
      <w:pPr>
        <w:pStyle w:val="CERBODY"/>
        <w:rPr>
          <w:lang w:val="en-IE"/>
        </w:rPr>
      </w:pPr>
      <w:r w:rsidRPr="00862C5D">
        <w:rPr>
          <w:lang w:val="en-IE"/>
        </w:rPr>
        <w:t>CONFIRMATION WITH OR WITHOUT? (THIS INSTRUCTION IS TO SEMO'S BANK TO ADD CONFIRMATION OR NOT)</w:t>
      </w:r>
    </w:p>
    <w:p w:rsidR="00416B01" w:rsidRPr="00862C5D" w:rsidRDefault="00416B01" w:rsidP="00A81EA4">
      <w:pPr>
        <w:pStyle w:val="CERBODY"/>
        <w:rPr>
          <w:lang w:val="en-IE"/>
        </w:rPr>
      </w:pPr>
    </w:p>
    <w:p w:rsidR="00416B01" w:rsidRPr="00862C5D" w:rsidRDefault="00416B01" w:rsidP="00A81EA4">
      <w:pPr>
        <w:pStyle w:val="CERBODY"/>
        <w:rPr>
          <w:lang w:val="en-IE"/>
        </w:rPr>
      </w:pPr>
      <w:r w:rsidRPr="00862C5D">
        <w:rPr>
          <w:lang w:val="en-IE"/>
        </w:rPr>
        <w:t>Instruction to Pay:</w:t>
      </w:r>
    </w:p>
    <w:p w:rsidR="00416B01" w:rsidRPr="00862C5D" w:rsidRDefault="00416B01" w:rsidP="00A81EA4">
      <w:pPr>
        <w:pStyle w:val="CERBODY"/>
        <w:rPr>
          <w:lang w:val="en-IE"/>
        </w:rPr>
      </w:pPr>
      <w:r w:rsidRPr="00862C5D">
        <w:rPr>
          <w:lang w:val="en-IE"/>
        </w:rPr>
        <w:t>PLEASE REFER TO ADDITONAL CONDITIONS.</w:t>
      </w:r>
    </w:p>
    <w:p w:rsidR="00416B01" w:rsidRPr="00862C5D" w:rsidRDefault="00416B01" w:rsidP="00A81EA4">
      <w:pPr>
        <w:pStyle w:val="CERBODY"/>
        <w:rPr>
          <w:lang w:val="en-IE"/>
        </w:rPr>
      </w:pPr>
      <w:r w:rsidRPr="00862C5D">
        <w:rPr>
          <w:lang w:val="en-IE"/>
        </w:rPr>
        <w:t>ADVISING BANK TO CLAIM REIMBURSEMENT BY SWIFT AND RETAIN BENEFICIARY STATEMENT ON FILE.</w:t>
      </w:r>
    </w:p>
    <w:p w:rsidR="00DF28D8" w:rsidRPr="00862C5D" w:rsidRDefault="00DF28D8" w:rsidP="00AB586C">
      <w:pPr>
        <w:pStyle w:val="CERBODY"/>
        <w:rPr>
          <w:lang w:val="en-IE"/>
        </w:rPr>
      </w:pPr>
    </w:p>
    <w:p w:rsidR="00DF28D8" w:rsidRPr="00862C5D" w:rsidRDefault="00DF28D8" w:rsidP="001E39C4">
      <w:pPr>
        <w:pStyle w:val="CERBODY"/>
        <w:jc w:val="center"/>
        <w:rPr>
          <w:b/>
          <w:lang w:val="en-IE"/>
        </w:rPr>
      </w:pPr>
      <w:r w:rsidRPr="00862C5D">
        <w:rPr>
          <w:b/>
          <w:lang w:val="en-IE"/>
        </w:rPr>
        <w:t>APPENDIX</w:t>
      </w:r>
    </w:p>
    <w:p w:rsidR="00DF28D8" w:rsidRPr="00862C5D" w:rsidRDefault="00DF28D8" w:rsidP="00647AD5">
      <w:pPr>
        <w:pStyle w:val="CERBODY"/>
        <w:rPr>
          <w:lang w:val="en-IE"/>
        </w:rPr>
      </w:pPr>
    </w:p>
    <w:p w:rsidR="00DF28D8" w:rsidRPr="00862C5D" w:rsidRDefault="00DF28D8" w:rsidP="00647AD5">
      <w:pPr>
        <w:pStyle w:val="CERBODY"/>
        <w:rPr>
          <w:lang w:val="en-IE"/>
        </w:rPr>
      </w:pPr>
      <w:r w:rsidRPr="00862C5D">
        <w:rPr>
          <w:lang w:val="en-IE"/>
        </w:rPr>
        <w:t>[Market Operator letterhead]</w:t>
      </w:r>
    </w:p>
    <w:p w:rsidR="00DF28D8" w:rsidRPr="00862C5D" w:rsidRDefault="00DF28D8" w:rsidP="00647AD5">
      <w:pPr>
        <w:pStyle w:val="CERBODY"/>
        <w:rPr>
          <w:lang w:val="en-IE"/>
        </w:rPr>
      </w:pPr>
    </w:p>
    <w:p w:rsidR="00DF28D8" w:rsidRPr="00862C5D" w:rsidRDefault="00DF28D8" w:rsidP="00647AD5">
      <w:pPr>
        <w:pStyle w:val="CERBODY"/>
        <w:rPr>
          <w:lang w:val="en-IE"/>
        </w:rPr>
      </w:pPr>
      <w:r w:rsidRPr="00862C5D">
        <w:rPr>
          <w:lang w:val="en-IE"/>
        </w:rPr>
        <w:t xml:space="preserve">We, the Market Operator under the Trading and Settlement Code (the “Beneficiary”) hereby state that [insert Participant’s name] is in default of its obligation to pay pursuant to the Trading and Settlement Code (to which the Participant is a party) under paragraph [ insert details] </w:t>
      </w:r>
    </w:p>
    <w:p w:rsidR="00DF28D8" w:rsidRPr="00862C5D" w:rsidRDefault="00DF28D8" w:rsidP="00647AD5">
      <w:pPr>
        <w:pStyle w:val="CERBODY"/>
        <w:rPr>
          <w:lang w:val="en-IE"/>
        </w:rPr>
      </w:pPr>
      <w:r w:rsidRPr="00862C5D">
        <w:rPr>
          <w:lang w:val="en-IE"/>
        </w:rPr>
        <w:t>and as a result we hereby demand …………..[insert amount being claimed] under Standby Letter of Credit number…….... issued by …………[insert name of Issuing Bank]. Payment in respect of this Beneficiary Statement shall be effected immediately to [insert relevant account details]. We confirm that the signatory(</w:t>
      </w:r>
      <w:proofErr w:type="spellStart"/>
      <w:r w:rsidRPr="00862C5D">
        <w:rPr>
          <w:lang w:val="en-IE"/>
        </w:rPr>
        <w:t>ies</w:t>
      </w:r>
      <w:proofErr w:type="spellEnd"/>
      <w:r w:rsidRPr="00862C5D">
        <w:rPr>
          <w:lang w:val="en-IE"/>
        </w:rPr>
        <w:t>) to this Beneficiary Statement are empowered to sign and make this Beneficiary Statement on behalf of the Beneficiary.</w:t>
      </w:r>
    </w:p>
    <w:p w:rsidR="00DF28D8" w:rsidRPr="00862C5D" w:rsidRDefault="00DF28D8" w:rsidP="00647AD5">
      <w:pPr>
        <w:pStyle w:val="CERBODY"/>
        <w:rPr>
          <w:lang w:val="en-IE"/>
        </w:rPr>
      </w:pPr>
    </w:p>
    <w:p w:rsidR="00AB1A55" w:rsidRPr="00862C5D" w:rsidRDefault="00DF28D8" w:rsidP="00AB1A55">
      <w:pPr>
        <w:pStyle w:val="CERBODY"/>
        <w:rPr>
          <w:lang w:val="en-IE"/>
        </w:rPr>
      </w:pPr>
      <w:r w:rsidRPr="00862C5D">
        <w:rPr>
          <w:lang w:val="en-IE"/>
        </w:rPr>
        <w:t>Terms defined in the Standby Letter of Credit referred to above have the same meaning when used in this Beneficiary Statement.</w:t>
      </w:r>
      <w:bookmarkStart w:id="7" w:name="_Toc163021923"/>
      <w:bookmarkStart w:id="8" w:name="_Toc163028884"/>
      <w:bookmarkStart w:id="9" w:name="_Toc163030316"/>
      <w:bookmarkStart w:id="10" w:name="_Toc163031746"/>
      <w:bookmarkStart w:id="11" w:name="_Toc167863314"/>
      <w:bookmarkStart w:id="12" w:name="_Toc167863886"/>
      <w:bookmarkStart w:id="13" w:name="_Toc167864548"/>
      <w:bookmarkStart w:id="14" w:name="_Toc167878775"/>
      <w:bookmarkStart w:id="15" w:name="_Toc160036305"/>
      <w:bookmarkStart w:id="16" w:name="_Toc160036674"/>
      <w:bookmarkStart w:id="17" w:name="_Toc160037045"/>
      <w:bookmarkStart w:id="18" w:name="_Toc160039377"/>
      <w:bookmarkStart w:id="19" w:name="_Toc160039746"/>
      <w:bookmarkStart w:id="20" w:name="_Toc160172845"/>
      <w:bookmarkEnd w:id="3"/>
      <w:bookmarkEnd w:id="4"/>
      <w:bookmarkEnd w:id="7"/>
      <w:bookmarkEnd w:id="8"/>
      <w:bookmarkEnd w:id="9"/>
      <w:bookmarkEnd w:id="10"/>
      <w:bookmarkEnd w:id="11"/>
      <w:bookmarkEnd w:id="12"/>
      <w:bookmarkEnd w:id="13"/>
      <w:bookmarkEnd w:id="14"/>
      <w:bookmarkEnd w:id="15"/>
      <w:bookmarkEnd w:id="16"/>
      <w:bookmarkEnd w:id="17"/>
      <w:bookmarkEnd w:id="18"/>
      <w:bookmarkEnd w:id="19"/>
      <w:bookmarkEnd w:id="20"/>
      <w:r w:rsidR="00AB1A55" w:rsidRPr="00862C5D">
        <w:rPr>
          <w:lang w:val="en-IE"/>
        </w:rPr>
        <w:br w:type="page"/>
      </w:r>
    </w:p>
    <w:p w:rsidR="003F7738" w:rsidRPr="00862C5D" w:rsidRDefault="003F7738" w:rsidP="00533DC0">
      <w:pPr>
        <w:pStyle w:val="CERAPPENDIXLEVEL1"/>
        <w:rPr>
          <w:lang w:val="en-IE"/>
        </w:rPr>
      </w:pPr>
      <w:bookmarkStart w:id="21" w:name="_Toc477458009"/>
      <w:r w:rsidRPr="00862C5D">
        <w:rPr>
          <w:lang w:val="en-IE"/>
        </w:rPr>
        <w:lastRenderedPageBreak/>
        <w:t>Dispute Resolution Agreement</w:t>
      </w:r>
      <w:bookmarkEnd w:id="21"/>
    </w:p>
    <w:p w:rsidR="003F7738" w:rsidRPr="00862C5D" w:rsidRDefault="003F7738" w:rsidP="009A7B0F">
      <w:pPr>
        <w:pStyle w:val="CERAPPENDIXLEVEL4"/>
        <w:rPr>
          <w:lang w:val="en-IE"/>
        </w:rPr>
      </w:pPr>
      <w:bookmarkStart w:id="22" w:name="_Toc168385335"/>
      <w:r w:rsidRPr="00862C5D">
        <w:rPr>
          <w:lang w:val="en-IE"/>
        </w:rPr>
        <w:t>This Appendix B contains the template for a Dispute Resolution Agreement.</w:t>
      </w:r>
    </w:p>
    <w:p w:rsidR="003F7738" w:rsidRPr="00862C5D" w:rsidRDefault="003F7738" w:rsidP="009A7B0F">
      <w:pPr>
        <w:pStyle w:val="CERAPPENDIXLEVEL4"/>
        <w:rPr>
          <w:lang w:val="en-IE"/>
        </w:rPr>
      </w:pPr>
      <w:r w:rsidRPr="00862C5D">
        <w:rPr>
          <w:lang w:val="en-IE"/>
        </w:rPr>
        <w:t>Words in square brackets should be deleted as appropriate depending on whether there is a one member DRB or a three member DRB.</w:t>
      </w:r>
    </w:p>
    <w:p w:rsidR="003F7738" w:rsidRPr="00862C5D" w:rsidRDefault="003F7738" w:rsidP="00D0659B">
      <w:pPr>
        <w:pStyle w:val="CERBODY"/>
        <w:rPr>
          <w:lang w:val="en-IE"/>
        </w:rPr>
      </w:pPr>
    </w:p>
    <w:p w:rsidR="003F7738" w:rsidRPr="00862C5D" w:rsidRDefault="003F7738" w:rsidP="00812400">
      <w:pPr>
        <w:pStyle w:val="CERAPPENDIXLEVEL2"/>
        <w:rPr>
          <w:lang w:val="en-IE"/>
        </w:rPr>
      </w:pPr>
      <w:bookmarkStart w:id="23" w:name="_Toc477458010"/>
      <w:bookmarkStart w:id="24" w:name="_Toc168385336"/>
      <w:bookmarkEnd w:id="22"/>
      <w:r w:rsidRPr="00862C5D">
        <w:rPr>
          <w:lang w:val="en-IE"/>
        </w:rPr>
        <w:t>Template for Dispute Resolution Agreement</w:t>
      </w:r>
      <w:bookmarkEnd w:id="23"/>
    </w:p>
    <w:p w:rsidR="003F7738" w:rsidRPr="00862C5D" w:rsidRDefault="003F7738" w:rsidP="00D0659B">
      <w:pPr>
        <w:pStyle w:val="CERBODY"/>
        <w:rPr>
          <w:lang w:val="en-IE"/>
        </w:rPr>
      </w:pPr>
    </w:p>
    <w:p w:rsidR="003F7738" w:rsidRPr="00862C5D" w:rsidRDefault="003F7738" w:rsidP="003F7738">
      <w:pPr>
        <w:pStyle w:val="CERBODY"/>
        <w:rPr>
          <w:b/>
          <w:lang w:val="en-IE"/>
        </w:rPr>
      </w:pPr>
      <w:r w:rsidRPr="00862C5D">
        <w:rPr>
          <w:b/>
          <w:lang w:val="en-IE"/>
        </w:rPr>
        <w:t>DISPUTE RESOLUTION AGREEMENT</w:t>
      </w:r>
    </w:p>
    <w:p w:rsidR="003F7738" w:rsidRPr="00862C5D" w:rsidRDefault="003F7738" w:rsidP="003F7738">
      <w:pPr>
        <w:pStyle w:val="CERBODY"/>
        <w:rPr>
          <w:b/>
          <w:lang w:val="en-IE"/>
        </w:rPr>
      </w:pPr>
    </w:p>
    <w:p w:rsidR="003F7738" w:rsidRPr="00862C5D" w:rsidRDefault="003F7738" w:rsidP="003F7738">
      <w:pPr>
        <w:pStyle w:val="CERBODY"/>
        <w:rPr>
          <w:b/>
          <w:lang w:val="en-IE"/>
        </w:rPr>
      </w:pPr>
      <w:r w:rsidRPr="00862C5D">
        <w:rPr>
          <w:b/>
          <w:lang w:val="en-IE"/>
        </w:rPr>
        <w:t>GENERAL CONDITIONS OF DISPUTE RESOLUTION AGREEMENT FOR A DISPUTE RESOLUTION B</w:t>
      </w:r>
      <w:bookmarkEnd w:id="24"/>
      <w:r w:rsidRPr="00862C5D">
        <w:rPr>
          <w:b/>
          <w:lang w:val="en-IE"/>
        </w:rPr>
        <w:t>OARD</w:t>
      </w:r>
    </w:p>
    <w:p w:rsidR="003F7738" w:rsidRPr="00862C5D" w:rsidRDefault="003F7738" w:rsidP="003F7738">
      <w:pPr>
        <w:pStyle w:val="CERBODY"/>
        <w:rPr>
          <w:lang w:val="en-IE"/>
        </w:rPr>
      </w:pPr>
    </w:p>
    <w:p w:rsidR="003F7738" w:rsidRPr="00862C5D" w:rsidRDefault="003F7738" w:rsidP="003F7738">
      <w:pPr>
        <w:pStyle w:val="CERBODY"/>
        <w:rPr>
          <w:lang w:val="en-IE"/>
        </w:rPr>
      </w:pPr>
      <w:r w:rsidRPr="00862C5D">
        <w:rPr>
          <w:lang w:val="en-IE"/>
        </w:rPr>
        <w:t>BETWEEN:-</w:t>
      </w:r>
    </w:p>
    <w:p w:rsidR="003F7738" w:rsidRPr="00862C5D" w:rsidRDefault="003F7738" w:rsidP="003F7738">
      <w:pPr>
        <w:pStyle w:val="CERBODY"/>
        <w:rPr>
          <w:lang w:val="en-IE"/>
        </w:rPr>
      </w:pPr>
    </w:p>
    <w:p w:rsidR="003F7738" w:rsidRPr="00862C5D" w:rsidRDefault="003F7738" w:rsidP="003F7738">
      <w:pPr>
        <w:pStyle w:val="CERBODY"/>
        <w:rPr>
          <w:lang w:val="en-IE"/>
        </w:rPr>
      </w:pPr>
      <w:r w:rsidRPr="00862C5D">
        <w:rPr>
          <w:lang w:val="en-IE"/>
        </w:rPr>
        <w:t>1</w:t>
      </w:r>
      <w:r w:rsidRPr="00862C5D">
        <w:rPr>
          <w:lang w:val="en-IE"/>
        </w:rPr>
        <w:tab/>
        <w:t>THE DISPUTING PARTIES, REFERRED TO IN ANNEX 1</w:t>
      </w:r>
    </w:p>
    <w:p w:rsidR="003F7738" w:rsidRPr="00862C5D" w:rsidRDefault="003F7738" w:rsidP="003F7738">
      <w:pPr>
        <w:pStyle w:val="CERBODY"/>
        <w:rPr>
          <w:lang w:val="en-IE"/>
        </w:rPr>
      </w:pPr>
    </w:p>
    <w:p w:rsidR="003F7738" w:rsidRPr="00862C5D" w:rsidRDefault="003F7738" w:rsidP="003F7738">
      <w:pPr>
        <w:pStyle w:val="CERBODY"/>
        <w:rPr>
          <w:lang w:val="en-IE"/>
        </w:rPr>
      </w:pPr>
      <w:r w:rsidRPr="00862C5D">
        <w:rPr>
          <w:lang w:val="en-IE"/>
        </w:rPr>
        <w:t>AND</w:t>
      </w:r>
    </w:p>
    <w:p w:rsidR="003F7738" w:rsidRPr="00862C5D" w:rsidRDefault="003F7738" w:rsidP="003F7738">
      <w:pPr>
        <w:pStyle w:val="CERBODY"/>
        <w:rPr>
          <w:lang w:val="en-IE"/>
        </w:rPr>
      </w:pPr>
    </w:p>
    <w:p w:rsidR="003F7738" w:rsidRPr="00862C5D" w:rsidRDefault="003F7738" w:rsidP="003F7738">
      <w:pPr>
        <w:pStyle w:val="CERBODY"/>
        <w:ind w:left="851" w:hanging="851"/>
        <w:rPr>
          <w:lang w:val="en-IE"/>
        </w:rPr>
      </w:pPr>
      <w:r w:rsidRPr="00862C5D">
        <w:rPr>
          <w:lang w:val="en-IE"/>
        </w:rPr>
        <w:t>2</w:t>
      </w:r>
      <w:r w:rsidRPr="00862C5D">
        <w:rPr>
          <w:lang w:val="en-IE"/>
        </w:rPr>
        <w:tab/>
        <w:t>EACH MEMBER OF THE DISPUTE RESOLUTION BOARD, REFERRED TO IN ANNEX 2 (“MEMBER” OR “THE MEMBERS” AS APPLICABLE)</w:t>
      </w:r>
    </w:p>
    <w:p w:rsidR="003F7738" w:rsidRPr="00862C5D" w:rsidRDefault="003F7738" w:rsidP="003F7738">
      <w:pPr>
        <w:pStyle w:val="CERBODY"/>
        <w:rPr>
          <w:lang w:val="en-IE"/>
        </w:rPr>
      </w:pPr>
    </w:p>
    <w:p w:rsidR="003F7738" w:rsidRPr="00862C5D" w:rsidRDefault="003F7738" w:rsidP="003F7738">
      <w:pPr>
        <w:pStyle w:val="CERBODY"/>
        <w:rPr>
          <w:lang w:val="en-IE"/>
        </w:rPr>
      </w:pPr>
      <w:r w:rsidRPr="00862C5D">
        <w:rPr>
          <w:lang w:val="en-IE"/>
        </w:rPr>
        <w:t>RECITALS</w:t>
      </w:r>
    </w:p>
    <w:p w:rsidR="003F7738" w:rsidRPr="00862C5D" w:rsidRDefault="003F7738" w:rsidP="003F7738">
      <w:pPr>
        <w:pStyle w:val="CERBODY"/>
        <w:rPr>
          <w:lang w:val="en-IE"/>
        </w:rPr>
      </w:pPr>
    </w:p>
    <w:p w:rsidR="003F7738" w:rsidRPr="00862C5D" w:rsidRDefault="003F7738" w:rsidP="003F7738">
      <w:pPr>
        <w:pStyle w:val="CERBODY"/>
        <w:ind w:left="851" w:hanging="851"/>
        <w:rPr>
          <w:lang w:val="en-IE"/>
        </w:rPr>
      </w:pPr>
      <w:r w:rsidRPr="00862C5D">
        <w:rPr>
          <w:lang w:val="en-IE"/>
        </w:rPr>
        <w:t xml:space="preserve">A. </w:t>
      </w:r>
      <w:r w:rsidRPr="00862C5D">
        <w:rPr>
          <w:lang w:val="en-IE"/>
        </w:rPr>
        <w:tab/>
        <w:t>The Disputing Parties are, directly or via the Accession Deed, adhering parties to the Framework Agreement dated xxx, by which they agree to be bound by the terms of the Trading and Settlement Code (“Code).</w:t>
      </w:r>
    </w:p>
    <w:p w:rsidR="003F7738" w:rsidRPr="00862C5D" w:rsidRDefault="003F7738" w:rsidP="003F7738">
      <w:pPr>
        <w:pStyle w:val="CERBODY"/>
        <w:rPr>
          <w:lang w:val="en-IE"/>
        </w:rPr>
      </w:pPr>
    </w:p>
    <w:p w:rsidR="003F7738" w:rsidRPr="00862C5D" w:rsidRDefault="003F7738" w:rsidP="003F7738">
      <w:pPr>
        <w:pStyle w:val="CERBODY"/>
        <w:ind w:left="851" w:hanging="851"/>
        <w:rPr>
          <w:lang w:val="en-IE"/>
        </w:rPr>
      </w:pPr>
      <w:r w:rsidRPr="00862C5D">
        <w:rPr>
          <w:lang w:val="en-IE"/>
        </w:rPr>
        <w:t xml:space="preserve">B. </w:t>
      </w:r>
      <w:r w:rsidRPr="00862C5D">
        <w:rPr>
          <w:lang w:val="en-IE"/>
        </w:rPr>
        <w:tab/>
        <w:t>The Disputing Parties are parties to a Dispute within the meaning of the Code.</w:t>
      </w:r>
    </w:p>
    <w:p w:rsidR="003F7738" w:rsidRPr="00862C5D" w:rsidRDefault="003F7738" w:rsidP="003F7738">
      <w:pPr>
        <w:pStyle w:val="CERBODY"/>
        <w:rPr>
          <w:lang w:val="en-IE"/>
        </w:rPr>
      </w:pPr>
    </w:p>
    <w:p w:rsidR="003F7738" w:rsidRPr="00862C5D" w:rsidRDefault="003F7738" w:rsidP="003F7738">
      <w:pPr>
        <w:pStyle w:val="CERBODY"/>
        <w:ind w:left="851" w:hanging="851"/>
        <w:rPr>
          <w:lang w:val="en-IE"/>
        </w:rPr>
      </w:pPr>
      <w:r w:rsidRPr="00862C5D">
        <w:rPr>
          <w:lang w:val="en-IE"/>
        </w:rPr>
        <w:t xml:space="preserve">C. </w:t>
      </w:r>
      <w:r w:rsidRPr="00862C5D">
        <w:rPr>
          <w:lang w:val="en-IE"/>
        </w:rPr>
        <w:tab/>
        <w:t>The Dispute has, in accordance with section B.19 of the Code, been referred to a [single member / three member] Dispute Resolution Board (“DRB”) for resolution.</w:t>
      </w:r>
    </w:p>
    <w:p w:rsidR="003F7738" w:rsidRPr="00862C5D" w:rsidRDefault="003F7738" w:rsidP="003F7738">
      <w:pPr>
        <w:pStyle w:val="CERBODY"/>
        <w:rPr>
          <w:lang w:val="en-IE"/>
        </w:rPr>
      </w:pPr>
    </w:p>
    <w:p w:rsidR="003F7738" w:rsidRPr="00862C5D" w:rsidRDefault="003F7738" w:rsidP="003F7738">
      <w:pPr>
        <w:pStyle w:val="CERBODY"/>
        <w:ind w:left="851" w:hanging="851"/>
        <w:rPr>
          <w:lang w:val="en-IE"/>
        </w:rPr>
      </w:pPr>
      <w:r w:rsidRPr="00862C5D">
        <w:rPr>
          <w:lang w:val="en-IE"/>
        </w:rPr>
        <w:t xml:space="preserve">D. </w:t>
      </w:r>
      <w:r w:rsidRPr="00862C5D">
        <w:rPr>
          <w:lang w:val="en-IE"/>
        </w:rPr>
        <w:tab/>
        <w:t>In order to facilitate the resolution of the Dispute by the DRB, the Disputing Parties wish to enter into this Agreement with each of the Members, setting out the terms and conditions upon which each Member is engaged to hear and determine the Dispute.</w:t>
      </w:r>
      <w:r w:rsidRPr="00862C5D">
        <w:rPr>
          <w:lang w:val="en-IE"/>
        </w:rPr>
        <w:cr/>
      </w:r>
    </w:p>
    <w:p w:rsidR="003F7738" w:rsidRPr="00862C5D" w:rsidRDefault="003F7738" w:rsidP="003C06B3">
      <w:pPr>
        <w:pStyle w:val="CERBODY"/>
        <w:keepNext/>
        <w:rPr>
          <w:rStyle w:val="CERAppendixNumHeadingChar"/>
        </w:rPr>
      </w:pPr>
      <w:r w:rsidRPr="00862C5D">
        <w:rPr>
          <w:rStyle w:val="CERAppendixNumHeadingChar"/>
        </w:rPr>
        <w:t>1.</w:t>
      </w:r>
      <w:r w:rsidRPr="00862C5D">
        <w:rPr>
          <w:rStyle w:val="CERAppendixNumHeadingChar"/>
        </w:rPr>
        <w:tab/>
        <w:t>Definitions and Interpretation</w:t>
      </w:r>
    </w:p>
    <w:p w:rsidR="003F7738" w:rsidRPr="00862C5D" w:rsidRDefault="003F7738" w:rsidP="003F7738">
      <w:pPr>
        <w:pStyle w:val="CERBODY"/>
        <w:ind w:left="851" w:hanging="851"/>
        <w:rPr>
          <w:lang w:val="en-IE"/>
        </w:rPr>
      </w:pPr>
    </w:p>
    <w:p w:rsidR="003F7738" w:rsidRPr="00862C5D" w:rsidRDefault="003F7738" w:rsidP="003F7738">
      <w:pPr>
        <w:pStyle w:val="CERBODY"/>
        <w:ind w:left="851" w:hanging="851"/>
        <w:rPr>
          <w:lang w:val="en-IE"/>
        </w:rPr>
      </w:pPr>
      <w:r w:rsidRPr="00862C5D">
        <w:rPr>
          <w:lang w:val="en-IE"/>
        </w:rPr>
        <w:lastRenderedPageBreak/>
        <w:t>1.1</w:t>
      </w:r>
      <w:r w:rsidRPr="00862C5D">
        <w:rPr>
          <w:lang w:val="en-IE"/>
        </w:rPr>
        <w:tab/>
        <w:t>Unless the context requires otherwise, words and expressions which are not otherwise defined in this Dispute Resolution Agreement (including the Recitals) shall have the meanings assigned to them in the Code.</w:t>
      </w:r>
    </w:p>
    <w:p w:rsidR="003F7738" w:rsidRPr="00862C5D" w:rsidRDefault="003F7738" w:rsidP="003F7738">
      <w:pPr>
        <w:pStyle w:val="CERBODY"/>
        <w:ind w:left="851" w:hanging="851"/>
        <w:rPr>
          <w:lang w:val="en-IE"/>
        </w:rPr>
      </w:pPr>
      <w:r w:rsidRPr="00862C5D">
        <w:rPr>
          <w:lang w:val="en-IE"/>
        </w:rPr>
        <w:t>1.2</w:t>
      </w:r>
      <w:r w:rsidRPr="00862C5D">
        <w:rPr>
          <w:lang w:val="en-IE"/>
        </w:rPr>
        <w:tab/>
        <w:t>Where the DRB is comprised of a single member, references to “the Members” shall be construed as references to “the Member” and references to “each Member” shall be construed as references to “the Member”.</w:t>
      </w:r>
    </w:p>
    <w:p w:rsidR="003F7738" w:rsidRPr="00862C5D" w:rsidRDefault="003F7738" w:rsidP="003F7738">
      <w:pPr>
        <w:pStyle w:val="CERBODY"/>
        <w:rPr>
          <w:b/>
          <w:lang w:val="en-IE"/>
        </w:rPr>
      </w:pPr>
      <w:r w:rsidRPr="00862C5D">
        <w:rPr>
          <w:b/>
          <w:lang w:val="en-IE"/>
        </w:rPr>
        <w:t>2.</w:t>
      </w:r>
      <w:r w:rsidRPr="00862C5D">
        <w:rPr>
          <w:b/>
          <w:lang w:val="en-IE"/>
        </w:rPr>
        <w:tab/>
        <w:t>General Provisions</w:t>
      </w:r>
    </w:p>
    <w:p w:rsidR="003F7738" w:rsidRPr="00862C5D" w:rsidRDefault="003F7738" w:rsidP="003F7738">
      <w:pPr>
        <w:pStyle w:val="CERBODY"/>
        <w:ind w:left="851" w:hanging="851"/>
        <w:rPr>
          <w:lang w:val="en-IE"/>
        </w:rPr>
      </w:pPr>
      <w:r w:rsidRPr="00862C5D">
        <w:rPr>
          <w:lang w:val="en-IE"/>
        </w:rPr>
        <w:t>2.1</w:t>
      </w:r>
      <w:r w:rsidRPr="00862C5D">
        <w:rPr>
          <w:lang w:val="en-IE"/>
        </w:rPr>
        <w:tab/>
        <w:t>Each Disputing Party engages each Member to constitute a Dispute Resolution Board to hear and determine the Dispute.</w:t>
      </w:r>
    </w:p>
    <w:p w:rsidR="003F7738" w:rsidRPr="00862C5D" w:rsidRDefault="003F7738" w:rsidP="003F7738">
      <w:pPr>
        <w:pStyle w:val="CERBODY"/>
        <w:rPr>
          <w:lang w:val="en-IE"/>
        </w:rPr>
      </w:pPr>
      <w:r w:rsidRPr="00862C5D">
        <w:rPr>
          <w:lang w:val="en-IE"/>
        </w:rPr>
        <w:t>2.2</w:t>
      </w:r>
      <w:r w:rsidRPr="00862C5D">
        <w:rPr>
          <w:lang w:val="en-IE"/>
        </w:rPr>
        <w:tab/>
        <w:t>Each Member accepts that engagement.</w:t>
      </w:r>
    </w:p>
    <w:p w:rsidR="003F7738" w:rsidRPr="00862C5D" w:rsidRDefault="003F7738" w:rsidP="003F7738">
      <w:pPr>
        <w:pStyle w:val="CERBODY"/>
        <w:rPr>
          <w:lang w:val="en-IE"/>
        </w:rPr>
      </w:pPr>
      <w:r w:rsidRPr="00862C5D">
        <w:rPr>
          <w:lang w:val="en-IE"/>
        </w:rPr>
        <w:t>2.3</w:t>
      </w:r>
      <w:r w:rsidRPr="00862C5D">
        <w:rPr>
          <w:lang w:val="en-IE"/>
        </w:rPr>
        <w:tab/>
        <w:t>Each Member agrees to hear and determine the Dispute:</w:t>
      </w:r>
    </w:p>
    <w:p w:rsidR="003F7738" w:rsidRPr="00862C5D" w:rsidRDefault="003F7738" w:rsidP="003F7738">
      <w:pPr>
        <w:pStyle w:val="CERBODY"/>
        <w:ind w:left="1691" w:hanging="840"/>
        <w:rPr>
          <w:lang w:val="en-IE"/>
        </w:rPr>
      </w:pPr>
      <w:r w:rsidRPr="00862C5D">
        <w:rPr>
          <w:lang w:val="en-IE"/>
        </w:rPr>
        <w:t>1.</w:t>
      </w:r>
      <w:r w:rsidRPr="00862C5D">
        <w:rPr>
          <w:lang w:val="en-IE"/>
        </w:rPr>
        <w:tab/>
        <w:t xml:space="preserve">in accordance with the Code, the Framework Agreement and Applicable Laws; and </w:t>
      </w:r>
    </w:p>
    <w:p w:rsidR="003F7738" w:rsidRPr="00862C5D" w:rsidRDefault="003F7738" w:rsidP="003F7738">
      <w:pPr>
        <w:pStyle w:val="CERBODY"/>
        <w:ind w:firstLine="851"/>
        <w:rPr>
          <w:lang w:val="en-IE"/>
        </w:rPr>
      </w:pPr>
      <w:r w:rsidRPr="00862C5D">
        <w:rPr>
          <w:lang w:val="en-IE"/>
        </w:rPr>
        <w:t>2.</w:t>
      </w:r>
      <w:r w:rsidRPr="00862C5D">
        <w:rPr>
          <w:lang w:val="en-IE"/>
        </w:rPr>
        <w:tab/>
        <w:t>on the terms and conditions set out in this Agreement.</w:t>
      </w:r>
    </w:p>
    <w:p w:rsidR="003F7738" w:rsidRPr="00862C5D" w:rsidRDefault="003F7738" w:rsidP="003F7738">
      <w:pPr>
        <w:pStyle w:val="CERBODY"/>
        <w:ind w:left="851" w:hanging="851"/>
        <w:rPr>
          <w:lang w:val="en-IE"/>
        </w:rPr>
      </w:pPr>
      <w:r w:rsidRPr="00862C5D">
        <w:rPr>
          <w:lang w:val="en-IE"/>
        </w:rPr>
        <w:t>2.4</w:t>
      </w:r>
      <w:r w:rsidRPr="00862C5D">
        <w:rPr>
          <w:lang w:val="en-IE"/>
        </w:rPr>
        <w:tab/>
        <w:t>This Agreement shall take effect when signed by all parties to this Agreement, on the last date of signature by a party.</w:t>
      </w:r>
    </w:p>
    <w:p w:rsidR="003F7738" w:rsidRPr="00862C5D" w:rsidRDefault="003F7738" w:rsidP="003F7738">
      <w:pPr>
        <w:pStyle w:val="CERBODY"/>
        <w:ind w:left="851" w:hanging="851"/>
        <w:rPr>
          <w:lang w:val="en-IE"/>
        </w:rPr>
      </w:pPr>
      <w:r w:rsidRPr="00862C5D">
        <w:rPr>
          <w:lang w:val="en-IE"/>
        </w:rPr>
        <w:t>2.5</w:t>
      </w:r>
      <w:r w:rsidRPr="00862C5D">
        <w:rPr>
          <w:lang w:val="en-IE"/>
        </w:rPr>
        <w:tab/>
        <w:t xml:space="preserve">The appointment of the Members pursuant to this Agreement is a personal appointment. At any time, the Members may give not less than 14 days’ notice of resignation to the Disputing Parties and to the Market Operator, and, where the Market Operator is a Disputing Party, to the Regulatory Authorities, and the Dispute Resolution Agreement shall terminate upon the expiry of this period. </w:t>
      </w:r>
    </w:p>
    <w:p w:rsidR="003F7738" w:rsidRPr="00862C5D" w:rsidRDefault="003F7738" w:rsidP="003F7738">
      <w:pPr>
        <w:pStyle w:val="CERBODY"/>
        <w:ind w:left="851" w:hanging="851"/>
        <w:rPr>
          <w:lang w:val="en-IE"/>
        </w:rPr>
      </w:pPr>
      <w:r w:rsidRPr="00862C5D">
        <w:rPr>
          <w:lang w:val="en-IE"/>
        </w:rPr>
        <w:t>2.6</w:t>
      </w:r>
      <w:r w:rsidRPr="00862C5D">
        <w:rPr>
          <w:lang w:val="en-IE"/>
        </w:rPr>
        <w:tab/>
        <w:t>No assignment or subcontracting of the Dispute Resolution Agreement is permitted without the prior written agreement of all the Disputing Parties to it and of the Members.</w:t>
      </w:r>
    </w:p>
    <w:p w:rsidR="003F7738" w:rsidRPr="00862C5D" w:rsidRDefault="003F7738" w:rsidP="003F7738">
      <w:pPr>
        <w:pStyle w:val="CERBODY"/>
        <w:ind w:left="851" w:hanging="851"/>
        <w:rPr>
          <w:lang w:val="en-IE"/>
        </w:rPr>
      </w:pPr>
      <w:r w:rsidRPr="00862C5D">
        <w:rPr>
          <w:lang w:val="en-IE"/>
        </w:rPr>
        <w:t>2.7</w:t>
      </w:r>
      <w:r w:rsidRPr="00862C5D">
        <w:rPr>
          <w:lang w:val="en-IE"/>
        </w:rPr>
        <w:tab/>
        <w:t>When appointing each Member, the Disputing Parties shall request of the relevant Member and shall be entitled to rely upon the Member’s representations that he/she:</w:t>
      </w:r>
    </w:p>
    <w:p w:rsidR="003F7738" w:rsidRPr="00862C5D" w:rsidRDefault="003F7738" w:rsidP="003F7738">
      <w:pPr>
        <w:pStyle w:val="CERBODY"/>
        <w:ind w:left="1691" w:hanging="840"/>
        <w:rPr>
          <w:lang w:val="en-IE"/>
        </w:rPr>
      </w:pPr>
      <w:r w:rsidRPr="00862C5D">
        <w:rPr>
          <w:lang w:val="en-IE"/>
        </w:rPr>
        <w:t>1.</w:t>
      </w:r>
      <w:r w:rsidRPr="00862C5D">
        <w:rPr>
          <w:lang w:val="en-IE"/>
        </w:rPr>
        <w:tab/>
        <w:t xml:space="preserve">is experienced in and familiar with alternative dispute resolution procedures; or </w:t>
      </w:r>
    </w:p>
    <w:p w:rsidR="003F7738" w:rsidRPr="00862C5D" w:rsidRDefault="003F7738" w:rsidP="003F7738">
      <w:pPr>
        <w:pStyle w:val="CERBODY"/>
        <w:ind w:left="851"/>
        <w:rPr>
          <w:lang w:val="en-IE"/>
        </w:rPr>
      </w:pPr>
      <w:r w:rsidRPr="00862C5D">
        <w:rPr>
          <w:lang w:val="en-IE"/>
        </w:rPr>
        <w:t>2.</w:t>
      </w:r>
      <w:r w:rsidRPr="00862C5D">
        <w:rPr>
          <w:lang w:val="en-IE"/>
        </w:rPr>
        <w:tab/>
        <w:t xml:space="preserve">has appropriate experience of the electricity industry, or the particular matters the subject of the dispute, </w:t>
      </w:r>
    </w:p>
    <w:p w:rsidR="003F7738" w:rsidRPr="00862C5D" w:rsidRDefault="003F7738" w:rsidP="003F7738">
      <w:pPr>
        <w:pStyle w:val="CERBODY"/>
        <w:ind w:left="851"/>
        <w:rPr>
          <w:lang w:val="en-IE"/>
        </w:rPr>
      </w:pPr>
      <w:r w:rsidRPr="00862C5D">
        <w:rPr>
          <w:lang w:val="en-IE"/>
        </w:rPr>
        <w:t>and that he/she is familiar with, or shall, prior to the commencement of the hearing of the Dispute, be familiar with, the provisions of the Code.</w:t>
      </w:r>
    </w:p>
    <w:p w:rsidR="003F7738" w:rsidRPr="00862C5D" w:rsidRDefault="003F7738" w:rsidP="003F7738">
      <w:pPr>
        <w:pStyle w:val="CERBODY"/>
        <w:rPr>
          <w:b/>
          <w:lang w:val="en-IE"/>
        </w:rPr>
      </w:pPr>
      <w:r w:rsidRPr="00862C5D">
        <w:rPr>
          <w:b/>
          <w:lang w:val="en-IE"/>
        </w:rPr>
        <w:t>3.</w:t>
      </w:r>
      <w:r w:rsidRPr="00862C5D">
        <w:rPr>
          <w:b/>
          <w:lang w:val="en-IE"/>
        </w:rPr>
        <w:tab/>
        <w:t>Warranties</w:t>
      </w:r>
    </w:p>
    <w:p w:rsidR="003F7738" w:rsidRPr="00862C5D" w:rsidRDefault="003F7738" w:rsidP="003F7738">
      <w:pPr>
        <w:pStyle w:val="CERBODY"/>
        <w:ind w:left="851" w:hanging="851"/>
        <w:rPr>
          <w:lang w:val="en-IE"/>
        </w:rPr>
      </w:pPr>
      <w:r w:rsidRPr="00862C5D">
        <w:rPr>
          <w:lang w:val="en-IE"/>
        </w:rPr>
        <w:t>3.1</w:t>
      </w:r>
      <w:r w:rsidRPr="00862C5D">
        <w:rPr>
          <w:lang w:val="en-IE"/>
        </w:rPr>
        <w:tab/>
        <w:t>The Members warrant and agree that they are and shall be impartial and independent of the Market Operator and the Disputing Parties. Each Member shall promptly disclose, to each Disputing Party and to the other Members, any fact or circumstance which might appear inconsistent with his/her warranty and agreement of impartiality and independence.</w:t>
      </w:r>
    </w:p>
    <w:p w:rsidR="003F7738" w:rsidRPr="00862C5D" w:rsidRDefault="003F7738" w:rsidP="003F7738">
      <w:pPr>
        <w:pStyle w:val="CERBODY"/>
        <w:rPr>
          <w:b/>
          <w:lang w:val="en-IE"/>
        </w:rPr>
      </w:pPr>
      <w:r w:rsidRPr="00862C5D">
        <w:rPr>
          <w:b/>
          <w:lang w:val="en-IE"/>
        </w:rPr>
        <w:t>4.</w:t>
      </w:r>
      <w:r w:rsidRPr="00862C5D">
        <w:rPr>
          <w:b/>
          <w:lang w:val="en-IE"/>
        </w:rPr>
        <w:tab/>
        <w:t>Objectives of the Dispute Resolution Procedure</w:t>
      </w:r>
    </w:p>
    <w:p w:rsidR="003F7738" w:rsidRPr="00862C5D" w:rsidRDefault="003F7738" w:rsidP="003F7738">
      <w:pPr>
        <w:pStyle w:val="CERBODY"/>
        <w:ind w:left="851" w:hanging="851"/>
        <w:rPr>
          <w:lang w:val="en-IE"/>
        </w:rPr>
      </w:pPr>
      <w:r w:rsidRPr="00862C5D">
        <w:rPr>
          <w:lang w:val="en-IE"/>
        </w:rPr>
        <w:t>4.1</w:t>
      </w:r>
      <w:r w:rsidRPr="00862C5D">
        <w:rPr>
          <w:lang w:val="en-IE"/>
        </w:rPr>
        <w:tab/>
        <w:t>It is intended that procedures effected under this Dispute Resolution Agreement should to the extent possible:</w:t>
      </w:r>
    </w:p>
    <w:p w:rsidR="003F7738" w:rsidRPr="00862C5D" w:rsidRDefault="003F7738" w:rsidP="003F7738">
      <w:pPr>
        <w:pStyle w:val="CERBODY"/>
        <w:ind w:firstLine="851"/>
        <w:rPr>
          <w:lang w:val="en-IE"/>
        </w:rPr>
      </w:pPr>
      <w:r w:rsidRPr="00862C5D">
        <w:rPr>
          <w:lang w:val="en-IE"/>
        </w:rPr>
        <w:t>1.</w:t>
      </w:r>
      <w:r w:rsidRPr="00862C5D">
        <w:rPr>
          <w:lang w:val="en-IE"/>
        </w:rPr>
        <w:tab/>
        <w:t>be simple, quick and inexpensive;</w:t>
      </w:r>
    </w:p>
    <w:p w:rsidR="003F7738" w:rsidRPr="00862C5D" w:rsidRDefault="003F7738" w:rsidP="003F7738">
      <w:pPr>
        <w:pStyle w:val="CERBODY"/>
        <w:ind w:left="1691" w:hanging="840"/>
        <w:rPr>
          <w:lang w:val="en-IE"/>
        </w:rPr>
      </w:pPr>
      <w:r w:rsidRPr="00862C5D">
        <w:rPr>
          <w:lang w:val="en-IE"/>
        </w:rPr>
        <w:t>2.</w:t>
      </w:r>
      <w:r w:rsidRPr="00862C5D">
        <w:rPr>
          <w:lang w:val="en-IE"/>
        </w:rPr>
        <w:tab/>
        <w:t>preserve or enhance the relationship between the Disputing Parties;</w:t>
      </w:r>
    </w:p>
    <w:p w:rsidR="003F7738" w:rsidRPr="00862C5D" w:rsidRDefault="003F7738" w:rsidP="003F7738">
      <w:pPr>
        <w:pStyle w:val="CERBODY"/>
        <w:ind w:left="1691" w:hanging="840"/>
        <w:rPr>
          <w:lang w:val="en-IE"/>
        </w:rPr>
      </w:pPr>
      <w:r w:rsidRPr="00862C5D">
        <w:rPr>
          <w:lang w:val="en-IE"/>
        </w:rPr>
        <w:lastRenderedPageBreak/>
        <w:t>3.</w:t>
      </w:r>
      <w:r w:rsidRPr="00862C5D">
        <w:rPr>
          <w:lang w:val="en-IE"/>
        </w:rPr>
        <w:tab/>
        <w:t>without prejudice to the obligations of each of the Disputing Parties pursuant to the Code and in particular paragraph B.19.1.7 thereof, preserve and allow for the continuing and proper operation of the Code and the Single Electricity Market;</w:t>
      </w:r>
    </w:p>
    <w:p w:rsidR="003F7738" w:rsidRPr="00862C5D" w:rsidRDefault="003F7738" w:rsidP="003F7738">
      <w:pPr>
        <w:pStyle w:val="CERBODY"/>
        <w:ind w:left="1691" w:hanging="840"/>
        <w:rPr>
          <w:lang w:val="en-IE"/>
        </w:rPr>
      </w:pPr>
      <w:r w:rsidRPr="00862C5D">
        <w:rPr>
          <w:lang w:val="en-IE"/>
        </w:rPr>
        <w:t>4.</w:t>
      </w:r>
      <w:r w:rsidRPr="00862C5D">
        <w:rPr>
          <w:lang w:val="en-IE"/>
        </w:rPr>
        <w:tab/>
        <w:t>resolve disputes on an equitable basis in accordance with the provisions of the Code; and</w:t>
      </w:r>
    </w:p>
    <w:p w:rsidR="003F7738" w:rsidRPr="00862C5D" w:rsidRDefault="003F7738" w:rsidP="003F7738">
      <w:pPr>
        <w:pStyle w:val="CERBODY"/>
        <w:ind w:left="1691" w:hanging="840"/>
        <w:rPr>
          <w:lang w:val="en-IE"/>
        </w:rPr>
      </w:pPr>
      <w:r w:rsidRPr="00862C5D">
        <w:rPr>
          <w:lang w:val="en-IE"/>
        </w:rPr>
        <w:t>5.</w:t>
      </w:r>
      <w:r w:rsidRPr="00862C5D">
        <w:rPr>
          <w:lang w:val="en-IE"/>
        </w:rPr>
        <w:tab/>
        <w:t xml:space="preserve">encourage resolution of disputes without formal legal representation or reliance on legal procedures. </w:t>
      </w:r>
    </w:p>
    <w:p w:rsidR="003F7738" w:rsidRPr="00862C5D" w:rsidRDefault="003F7738" w:rsidP="003F7738">
      <w:pPr>
        <w:pStyle w:val="CERBODY"/>
        <w:rPr>
          <w:b/>
          <w:lang w:val="en-IE"/>
        </w:rPr>
      </w:pPr>
      <w:r w:rsidRPr="00862C5D">
        <w:rPr>
          <w:b/>
          <w:lang w:val="en-IE"/>
        </w:rPr>
        <w:t>5.</w:t>
      </w:r>
      <w:r w:rsidRPr="00862C5D">
        <w:rPr>
          <w:b/>
          <w:lang w:val="en-IE"/>
        </w:rPr>
        <w:tab/>
        <w:t>General Obligations of the Members</w:t>
      </w:r>
    </w:p>
    <w:p w:rsidR="003F7738" w:rsidRPr="00862C5D" w:rsidRDefault="003F7738" w:rsidP="003F7738">
      <w:pPr>
        <w:pStyle w:val="CERBODY"/>
        <w:rPr>
          <w:lang w:val="en-IE"/>
        </w:rPr>
      </w:pPr>
      <w:r w:rsidRPr="00862C5D">
        <w:rPr>
          <w:lang w:val="en-IE"/>
        </w:rPr>
        <w:t>5.1</w:t>
      </w:r>
      <w:r w:rsidRPr="00862C5D">
        <w:rPr>
          <w:lang w:val="en-IE"/>
        </w:rPr>
        <w:tab/>
        <w:t>Each Member shall:</w:t>
      </w:r>
    </w:p>
    <w:p w:rsidR="003F7738" w:rsidRPr="00862C5D" w:rsidRDefault="003F7738" w:rsidP="003F7738">
      <w:pPr>
        <w:pStyle w:val="CERBODY"/>
        <w:ind w:left="1691" w:hanging="840"/>
        <w:rPr>
          <w:lang w:val="en-IE"/>
        </w:rPr>
      </w:pPr>
      <w:r w:rsidRPr="00862C5D">
        <w:rPr>
          <w:lang w:val="en-IE"/>
        </w:rPr>
        <w:t>1.</w:t>
      </w:r>
      <w:r w:rsidRPr="00862C5D">
        <w:rPr>
          <w:lang w:val="en-IE"/>
        </w:rPr>
        <w:tab/>
        <w:t>have no interest financial or otherwise in the Disputing Parties, nor any financial interest in the Code except for payment under the Dispute Resolution Agreement;</w:t>
      </w:r>
    </w:p>
    <w:p w:rsidR="003F7738" w:rsidRPr="00862C5D" w:rsidRDefault="003F7738" w:rsidP="003F7738">
      <w:pPr>
        <w:pStyle w:val="CERBODY"/>
        <w:ind w:left="1691" w:hanging="840"/>
        <w:rPr>
          <w:lang w:val="en-IE"/>
        </w:rPr>
      </w:pPr>
      <w:r w:rsidRPr="00862C5D">
        <w:rPr>
          <w:lang w:val="en-IE"/>
        </w:rPr>
        <w:t>2.</w:t>
      </w:r>
      <w:r w:rsidRPr="00862C5D">
        <w:rPr>
          <w:lang w:val="en-IE"/>
        </w:rPr>
        <w:tab/>
        <w:t>not previously have been employed as a consultant or otherwise by any of the Disputing Parties, except in such circumstances as were disclosed in writing to all of the Disputing Parties before they signed the Dispute Resolution Agreement;</w:t>
      </w:r>
    </w:p>
    <w:p w:rsidR="003F7738" w:rsidRPr="00862C5D" w:rsidRDefault="003F7738" w:rsidP="003F7738">
      <w:pPr>
        <w:pStyle w:val="CERBODY"/>
        <w:ind w:left="1691" w:hanging="840"/>
        <w:rPr>
          <w:lang w:val="en-IE"/>
        </w:rPr>
      </w:pPr>
      <w:r w:rsidRPr="00862C5D">
        <w:rPr>
          <w:lang w:val="en-IE"/>
        </w:rPr>
        <w:t>3.</w:t>
      </w:r>
      <w:r w:rsidRPr="00862C5D">
        <w:rPr>
          <w:lang w:val="en-IE"/>
        </w:rPr>
        <w:tab/>
        <w:t>have disclosed in writing to the Disputing Parties and the other Members, before entering into the Dispute Resolution Agreement and to his/her best knowledge and recollection, any professional or personal relationships with any director, officer or employee of the Disputing Parties, and any previous involvement in the SEM;</w:t>
      </w:r>
    </w:p>
    <w:p w:rsidR="003F7738" w:rsidRPr="00862C5D" w:rsidRDefault="003F7738" w:rsidP="003F7738">
      <w:pPr>
        <w:pStyle w:val="CERBODY"/>
        <w:ind w:left="1691" w:hanging="840"/>
        <w:rPr>
          <w:lang w:val="en-IE"/>
        </w:rPr>
      </w:pPr>
      <w:r w:rsidRPr="00862C5D">
        <w:rPr>
          <w:lang w:val="en-IE"/>
        </w:rPr>
        <w:t>4.</w:t>
      </w:r>
      <w:r w:rsidRPr="00862C5D">
        <w:rPr>
          <w:lang w:val="en-IE"/>
        </w:rPr>
        <w:tab/>
        <w:t>not, for the duration of the Dispute Resolution Agreement, be employed as a consultant or otherwise by any of the Disputing Parties, except as may be agreed in advance in writing by the Disputing Parties and the other Members;</w:t>
      </w:r>
    </w:p>
    <w:p w:rsidR="003F7738" w:rsidRPr="00862C5D" w:rsidRDefault="003F7738" w:rsidP="003F7738">
      <w:pPr>
        <w:pStyle w:val="CERBODY"/>
        <w:ind w:left="1691" w:hanging="840"/>
        <w:rPr>
          <w:lang w:val="en-IE"/>
        </w:rPr>
      </w:pPr>
      <w:r w:rsidRPr="00862C5D">
        <w:rPr>
          <w:lang w:val="en-IE"/>
        </w:rPr>
        <w:t>5.</w:t>
      </w:r>
      <w:r w:rsidRPr="00862C5D">
        <w:rPr>
          <w:lang w:val="en-IE"/>
        </w:rPr>
        <w:tab/>
        <w:t>comply with the applicable provisions of section B.19 of the Code;</w:t>
      </w:r>
    </w:p>
    <w:p w:rsidR="003F7738" w:rsidRPr="00862C5D" w:rsidRDefault="003F7738" w:rsidP="003F7738">
      <w:pPr>
        <w:pStyle w:val="CERBODY"/>
        <w:ind w:left="1691" w:hanging="840"/>
        <w:rPr>
          <w:lang w:val="en-IE"/>
        </w:rPr>
      </w:pPr>
      <w:r w:rsidRPr="00862C5D">
        <w:rPr>
          <w:lang w:val="en-IE"/>
        </w:rPr>
        <w:t>6.</w:t>
      </w:r>
      <w:r w:rsidRPr="00862C5D">
        <w:rPr>
          <w:lang w:val="en-IE"/>
        </w:rPr>
        <w:tab/>
        <w:t>not, while a Member, enter into discussions or make any agreement with any of the Disputing Parties regarding employment by any of them, whether as a consultant or otherwise, after ceasing to act under the Dispute Resolution Agreement;</w:t>
      </w:r>
    </w:p>
    <w:p w:rsidR="003F7738" w:rsidRPr="00862C5D" w:rsidRDefault="003F7738" w:rsidP="003F7738">
      <w:pPr>
        <w:pStyle w:val="CERBODY"/>
        <w:ind w:left="1691" w:hanging="840"/>
        <w:rPr>
          <w:lang w:val="en-IE"/>
        </w:rPr>
      </w:pPr>
      <w:r w:rsidRPr="00862C5D">
        <w:rPr>
          <w:lang w:val="en-IE"/>
        </w:rPr>
        <w:t>7.</w:t>
      </w:r>
      <w:r w:rsidRPr="00862C5D">
        <w:rPr>
          <w:lang w:val="en-IE"/>
        </w:rPr>
        <w:tab/>
        <w:t>ensure his/her availability for all site visits and hearings as are necessary;</w:t>
      </w:r>
    </w:p>
    <w:p w:rsidR="003F7738" w:rsidRPr="00862C5D" w:rsidRDefault="003F7738" w:rsidP="003F7738">
      <w:pPr>
        <w:pStyle w:val="CERBODY"/>
        <w:ind w:left="1691" w:hanging="840"/>
        <w:rPr>
          <w:lang w:val="en-IE"/>
        </w:rPr>
      </w:pPr>
      <w:r w:rsidRPr="00862C5D">
        <w:rPr>
          <w:lang w:val="en-IE"/>
        </w:rPr>
        <w:t>8.</w:t>
      </w:r>
      <w:r w:rsidRPr="00862C5D">
        <w:rPr>
          <w:lang w:val="en-IE"/>
        </w:rPr>
        <w:tab/>
        <w:t>be knowledgeable of the Code and all elements of the Dispute by studying all documents received prior to commencement of the hearing of the Dispute; and</w:t>
      </w:r>
    </w:p>
    <w:p w:rsidR="003F7738" w:rsidRPr="00862C5D" w:rsidRDefault="003F7738" w:rsidP="003F7738">
      <w:pPr>
        <w:pStyle w:val="CERBODY"/>
        <w:ind w:left="1691" w:hanging="840"/>
        <w:rPr>
          <w:lang w:val="en-IE"/>
        </w:rPr>
      </w:pPr>
      <w:r w:rsidRPr="00862C5D">
        <w:rPr>
          <w:lang w:val="en-IE"/>
        </w:rPr>
        <w:t>9.</w:t>
      </w:r>
      <w:r w:rsidRPr="00862C5D">
        <w:rPr>
          <w:lang w:val="en-IE"/>
        </w:rPr>
        <w:tab/>
        <w:t>treat the details of the DRB’s activities and hearings as private and confidential, and not publish or disclose them without the prior written consent of the Disputing Parties and the other Members.</w:t>
      </w:r>
    </w:p>
    <w:p w:rsidR="003F7738" w:rsidRPr="00862C5D" w:rsidRDefault="003F7738" w:rsidP="003F7738">
      <w:pPr>
        <w:pStyle w:val="CERBODY"/>
        <w:rPr>
          <w:b/>
          <w:lang w:val="en-IE"/>
        </w:rPr>
      </w:pPr>
      <w:r w:rsidRPr="00862C5D">
        <w:rPr>
          <w:b/>
          <w:lang w:val="en-IE"/>
        </w:rPr>
        <w:t>6.</w:t>
      </w:r>
      <w:r w:rsidRPr="00862C5D">
        <w:rPr>
          <w:b/>
          <w:lang w:val="en-IE"/>
        </w:rPr>
        <w:tab/>
        <w:t>General Obligations of the Disputing Parties</w:t>
      </w:r>
    </w:p>
    <w:p w:rsidR="003F7738" w:rsidRPr="00862C5D" w:rsidRDefault="003F7738" w:rsidP="003F7738">
      <w:pPr>
        <w:pStyle w:val="CERBODY"/>
        <w:ind w:left="851" w:hanging="851"/>
        <w:rPr>
          <w:lang w:val="en-IE"/>
        </w:rPr>
      </w:pPr>
      <w:r w:rsidRPr="00862C5D">
        <w:rPr>
          <w:lang w:val="en-IE"/>
        </w:rPr>
        <w:t>6.1</w:t>
      </w:r>
      <w:r w:rsidRPr="00862C5D">
        <w:rPr>
          <w:lang w:val="en-IE"/>
        </w:rPr>
        <w:tab/>
        <w:t>The Disputing Parties and the Disputing Parties’ employees, officers, servants or agents shall not request advice from or consult with the Members regarding the Code, otherwise than in accordance with the procedures determined by the DRB under the Code and the Dispute Resolution Agreement, and except to the extent that prior agreement is given by all other Disputing Parties and the other Members. The Disputing Parties shall be responsible for compliance with this provision by the Disputing Parties’ employees, officers, servants or agents.</w:t>
      </w:r>
    </w:p>
    <w:p w:rsidR="003F7738" w:rsidRPr="00862C5D" w:rsidRDefault="003F7738" w:rsidP="003F7738">
      <w:pPr>
        <w:pStyle w:val="CERBODY"/>
        <w:ind w:left="851" w:hanging="851"/>
        <w:rPr>
          <w:lang w:val="en-IE"/>
        </w:rPr>
      </w:pPr>
      <w:r w:rsidRPr="00862C5D">
        <w:rPr>
          <w:lang w:val="en-IE"/>
        </w:rPr>
        <w:lastRenderedPageBreak/>
        <w:t>6.2</w:t>
      </w:r>
      <w:r w:rsidRPr="00862C5D">
        <w:rPr>
          <w:lang w:val="en-IE"/>
        </w:rPr>
        <w:tab/>
        <w:t>The Disputing Parties undertake to each other and to the Members that the Members shall not, except as otherwise agreed in writing by the Disputing Parties and the Members, be liable for any claims for anything done or omitted in the discharge or purported discharge of the Members’ functions, unless the act or omission is shown to be in bad faith.</w:t>
      </w:r>
    </w:p>
    <w:p w:rsidR="003F7738" w:rsidRPr="00862C5D" w:rsidRDefault="003F7738" w:rsidP="003F7738">
      <w:pPr>
        <w:pStyle w:val="CERBODY"/>
        <w:ind w:left="851" w:hanging="851"/>
        <w:rPr>
          <w:lang w:val="en-IE"/>
        </w:rPr>
      </w:pPr>
      <w:r w:rsidRPr="00862C5D">
        <w:rPr>
          <w:lang w:val="en-IE"/>
        </w:rPr>
        <w:t>6.3</w:t>
      </w:r>
      <w:r w:rsidRPr="00862C5D">
        <w:rPr>
          <w:lang w:val="en-IE"/>
        </w:rPr>
        <w:tab/>
        <w:t>The Disputing Parties hereby jointly and severally indemnify and hold each Member harmless from and against claims from which he/she is relieved from liability under the preceding clause 6.2.</w:t>
      </w:r>
    </w:p>
    <w:p w:rsidR="003F7738" w:rsidRPr="00862C5D" w:rsidRDefault="003F7738" w:rsidP="003F7738">
      <w:pPr>
        <w:pStyle w:val="CERBODY"/>
        <w:rPr>
          <w:b/>
          <w:lang w:val="en-IE"/>
        </w:rPr>
      </w:pPr>
      <w:r w:rsidRPr="00862C5D">
        <w:rPr>
          <w:b/>
          <w:lang w:val="en-IE"/>
        </w:rPr>
        <w:t>7.</w:t>
      </w:r>
      <w:r w:rsidRPr="00862C5D">
        <w:rPr>
          <w:b/>
          <w:lang w:val="en-IE"/>
        </w:rPr>
        <w:tab/>
        <w:t>Breach of this Agreement</w:t>
      </w:r>
    </w:p>
    <w:p w:rsidR="003F7738" w:rsidRPr="00862C5D" w:rsidRDefault="003F7738" w:rsidP="003F7738">
      <w:pPr>
        <w:pStyle w:val="CERBODY"/>
        <w:ind w:left="851" w:hanging="851"/>
        <w:rPr>
          <w:lang w:val="en-IE"/>
        </w:rPr>
      </w:pPr>
      <w:r w:rsidRPr="00862C5D">
        <w:rPr>
          <w:lang w:val="en-IE"/>
        </w:rPr>
        <w:t>7.1</w:t>
      </w:r>
      <w:r w:rsidRPr="00862C5D">
        <w:rPr>
          <w:lang w:val="en-IE"/>
        </w:rPr>
        <w:tab/>
        <w:t>The parties acknowledge that the failure by a Disputing Party to comply with a requirement or determination of the Dispute Resolution Board:</w:t>
      </w:r>
    </w:p>
    <w:p w:rsidR="003F7738" w:rsidRPr="00862C5D" w:rsidRDefault="003F7738" w:rsidP="003F7738">
      <w:pPr>
        <w:pStyle w:val="CERBODY"/>
        <w:ind w:left="851"/>
        <w:rPr>
          <w:lang w:val="en-IE"/>
        </w:rPr>
      </w:pPr>
      <w:r w:rsidRPr="00862C5D">
        <w:rPr>
          <w:lang w:val="en-IE"/>
        </w:rPr>
        <w:t>1.</w:t>
      </w:r>
      <w:r w:rsidRPr="00862C5D">
        <w:rPr>
          <w:lang w:val="en-IE"/>
        </w:rPr>
        <w:tab/>
        <w:t xml:space="preserve">does not constitute a breach of this Agreement; but </w:t>
      </w:r>
    </w:p>
    <w:p w:rsidR="003F7738" w:rsidRPr="00862C5D" w:rsidRDefault="003F7738" w:rsidP="003F7738">
      <w:pPr>
        <w:pStyle w:val="CERBODY"/>
        <w:ind w:left="1691" w:hanging="840"/>
        <w:rPr>
          <w:lang w:val="en-IE"/>
        </w:rPr>
      </w:pPr>
      <w:r w:rsidRPr="00862C5D">
        <w:rPr>
          <w:lang w:val="en-IE"/>
        </w:rPr>
        <w:t>2.</w:t>
      </w:r>
      <w:r w:rsidRPr="00862C5D">
        <w:rPr>
          <w:lang w:val="en-IE"/>
        </w:rPr>
        <w:tab/>
        <w:t>is a breach of the Code that may be referred to the Market Operator as an alleged breach of the Code, to be dealt with in accordance with the terms of the Code.</w:t>
      </w:r>
    </w:p>
    <w:p w:rsidR="003F7738" w:rsidRPr="00862C5D" w:rsidRDefault="003F7738" w:rsidP="003F7738">
      <w:pPr>
        <w:pStyle w:val="CERBODY"/>
        <w:rPr>
          <w:b/>
          <w:lang w:val="en-IE"/>
        </w:rPr>
      </w:pPr>
      <w:r w:rsidRPr="00862C5D">
        <w:rPr>
          <w:b/>
          <w:lang w:val="en-IE"/>
        </w:rPr>
        <w:t>8.</w:t>
      </w:r>
      <w:r w:rsidRPr="00862C5D">
        <w:rPr>
          <w:b/>
          <w:lang w:val="en-IE"/>
        </w:rPr>
        <w:tab/>
        <w:t>Payment</w:t>
      </w:r>
    </w:p>
    <w:p w:rsidR="003F7738" w:rsidRPr="00862C5D" w:rsidRDefault="003F7738" w:rsidP="003F7738">
      <w:pPr>
        <w:pStyle w:val="CERBODY"/>
        <w:rPr>
          <w:lang w:val="en-IE"/>
        </w:rPr>
      </w:pPr>
      <w:r w:rsidRPr="00862C5D">
        <w:rPr>
          <w:lang w:val="en-IE"/>
        </w:rPr>
        <w:t>8.1</w:t>
      </w:r>
      <w:r w:rsidRPr="00862C5D">
        <w:rPr>
          <w:lang w:val="en-IE"/>
        </w:rPr>
        <w:tab/>
        <w:t>The Members’ basis for charging shall be [insert basis for charging].</w:t>
      </w:r>
    </w:p>
    <w:p w:rsidR="003F7738" w:rsidRPr="00862C5D" w:rsidRDefault="003F7738" w:rsidP="003F7738">
      <w:pPr>
        <w:pStyle w:val="CERBODY"/>
        <w:ind w:left="851" w:hanging="851"/>
        <w:rPr>
          <w:lang w:val="en-IE"/>
        </w:rPr>
      </w:pPr>
      <w:r w:rsidRPr="00862C5D">
        <w:rPr>
          <w:lang w:val="en-IE"/>
        </w:rPr>
        <w:t>8.2</w:t>
      </w:r>
      <w:r w:rsidRPr="00862C5D">
        <w:rPr>
          <w:lang w:val="en-IE"/>
        </w:rPr>
        <w:tab/>
        <w:t>The Disputing Parties hereby agree to share equally the costs of the Members amongst them, subject to the terms of the Code and, in particular, any decision of the Dispute Resolution Board including as to costs.</w:t>
      </w:r>
    </w:p>
    <w:p w:rsidR="003F7738" w:rsidRPr="00862C5D" w:rsidRDefault="003F7738" w:rsidP="003F7738">
      <w:pPr>
        <w:pStyle w:val="CERBODY"/>
        <w:rPr>
          <w:b/>
          <w:lang w:val="en-IE"/>
        </w:rPr>
      </w:pPr>
      <w:r w:rsidRPr="00862C5D">
        <w:rPr>
          <w:b/>
          <w:lang w:val="en-IE"/>
        </w:rPr>
        <w:t>9.</w:t>
      </w:r>
      <w:r w:rsidRPr="00862C5D">
        <w:rPr>
          <w:b/>
          <w:lang w:val="en-IE"/>
        </w:rPr>
        <w:tab/>
        <w:t>Termination</w:t>
      </w:r>
    </w:p>
    <w:p w:rsidR="003F7738" w:rsidRPr="00862C5D" w:rsidRDefault="003F7738" w:rsidP="003F7738">
      <w:pPr>
        <w:pStyle w:val="CERBODY"/>
        <w:ind w:left="851" w:hanging="851"/>
        <w:rPr>
          <w:lang w:val="en-IE"/>
        </w:rPr>
      </w:pPr>
      <w:r w:rsidRPr="00862C5D">
        <w:rPr>
          <w:lang w:val="en-IE"/>
        </w:rPr>
        <w:t>9.1</w:t>
      </w:r>
      <w:r w:rsidRPr="00862C5D">
        <w:rPr>
          <w:lang w:val="en-IE"/>
        </w:rPr>
        <w:tab/>
        <w:t xml:space="preserve">At any time: </w:t>
      </w:r>
    </w:p>
    <w:p w:rsidR="003F7738" w:rsidRPr="00862C5D" w:rsidRDefault="003F7738" w:rsidP="003F7738">
      <w:pPr>
        <w:pStyle w:val="CERBODY"/>
        <w:ind w:left="1691" w:hanging="840"/>
        <w:rPr>
          <w:lang w:val="en-IE"/>
        </w:rPr>
      </w:pPr>
      <w:r w:rsidRPr="00862C5D">
        <w:rPr>
          <w:lang w:val="en-IE"/>
        </w:rPr>
        <w:t>1.</w:t>
      </w:r>
      <w:r w:rsidRPr="00862C5D">
        <w:rPr>
          <w:lang w:val="en-IE"/>
        </w:rPr>
        <w:tab/>
      </w:r>
      <w:r w:rsidRPr="00862C5D">
        <w:rPr>
          <w:lang w:val="en-IE"/>
        </w:rPr>
        <w:tab/>
        <w:t xml:space="preserve">the Disputing Parties may jointly terminate the Dispute Resolution Agreement by giving 21 days’ notice to the Members; or </w:t>
      </w:r>
    </w:p>
    <w:p w:rsidR="003F7738" w:rsidRPr="00862C5D" w:rsidRDefault="003F7738" w:rsidP="003F7738">
      <w:pPr>
        <w:pStyle w:val="CERBODY"/>
        <w:ind w:left="1702" w:hanging="851"/>
        <w:rPr>
          <w:lang w:val="en-IE"/>
        </w:rPr>
      </w:pPr>
      <w:r w:rsidRPr="00862C5D">
        <w:rPr>
          <w:lang w:val="en-IE"/>
        </w:rPr>
        <w:t>2.</w:t>
      </w:r>
      <w:r w:rsidRPr="00862C5D">
        <w:rPr>
          <w:lang w:val="en-IE"/>
        </w:rPr>
        <w:tab/>
        <w:t>the Members may resign as provided for in clause 2.</w:t>
      </w:r>
    </w:p>
    <w:p w:rsidR="003F7738" w:rsidRPr="00862C5D" w:rsidRDefault="003F7738" w:rsidP="003F7738">
      <w:pPr>
        <w:pStyle w:val="CERBODY"/>
        <w:ind w:left="851" w:hanging="851"/>
        <w:rPr>
          <w:lang w:val="en-IE"/>
        </w:rPr>
      </w:pPr>
      <w:r w:rsidRPr="00862C5D">
        <w:rPr>
          <w:lang w:val="en-IE"/>
        </w:rPr>
        <w:t>9.2</w:t>
      </w:r>
      <w:r w:rsidRPr="00862C5D">
        <w:rPr>
          <w:lang w:val="en-IE"/>
        </w:rPr>
        <w:tab/>
        <w:t>If any of the Members fails to comply with the Dispute Resolution Agreement, the Disputing Parties may, without prejudice to their other rights, jointly terminate it by notice to the Members. The notice shall take effect when received by the Members.</w:t>
      </w:r>
    </w:p>
    <w:p w:rsidR="003F7738" w:rsidRPr="00862C5D" w:rsidRDefault="003F7738" w:rsidP="003F7738">
      <w:pPr>
        <w:pStyle w:val="CERBODY"/>
        <w:ind w:left="851" w:hanging="851"/>
        <w:rPr>
          <w:lang w:val="en-IE"/>
        </w:rPr>
      </w:pPr>
      <w:r w:rsidRPr="00862C5D">
        <w:rPr>
          <w:lang w:val="en-IE"/>
        </w:rPr>
        <w:t>9.3</w:t>
      </w:r>
      <w:r w:rsidRPr="00862C5D">
        <w:rPr>
          <w:lang w:val="en-IE"/>
        </w:rPr>
        <w:tab/>
        <w:t>Any such notice, resignation and termination shall be final and binding on the Disputing Parties and the Members. However, a notice for the purposes of clause 9.1(1) or 9.2 by a Disputing Party, but not by all, shall be of no effect.</w:t>
      </w:r>
    </w:p>
    <w:p w:rsidR="003F7738" w:rsidRPr="00862C5D" w:rsidRDefault="003F7738" w:rsidP="003F7738">
      <w:pPr>
        <w:pStyle w:val="CERBODY"/>
        <w:ind w:left="851" w:hanging="851"/>
        <w:rPr>
          <w:lang w:val="en-IE"/>
        </w:rPr>
      </w:pPr>
      <w:r w:rsidRPr="00862C5D">
        <w:rPr>
          <w:lang w:val="en-IE"/>
        </w:rPr>
        <w:t>9.4</w:t>
      </w:r>
      <w:r w:rsidRPr="00862C5D">
        <w:rPr>
          <w:lang w:val="en-IE"/>
        </w:rPr>
        <w:tab/>
        <w:t>Termination of this Agreement shall be without prejudice to the rights and obligations of the parties having accrued prior to the date of termination.</w:t>
      </w:r>
    </w:p>
    <w:p w:rsidR="003F7738" w:rsidRPr="00862C5D" w:rsidRDefault="003F7738" w:rsidP="003F7738">
      <w:pPr>
        <w:pStyle w:val="CERBODY"/>
        <w:rPr>
          <w:b/>
          <w:lang w:val="en-IE"/>
        </w:rPr>
      </w:pPr>
      <w:r w:rsidRPr="00862C5D">
        <w:rPr>
          <w:b/>
          <w:lang w:val="en-IE"/>
        </w:rPr>
        <w:t>10.</w:t>
      </w:r>
      <w:r w:rsidRPr="00862C5D">
        <w:rPr>
          <w:b/>
          <w:lang w:val="en-IE"/>
        </w:rPr>
        <w:tab/>
        <w:t>Default of the Members</w:t>
      </w:r>
    </w:p>
    <w:p w:rsidR="003F7738" w:rsidRPr="00862C5D" w:rsidRDefault="003F7738" w:rsidP="003F7738">
      <w:pPr>
        <w:pStyle w:val="CERBODY"/>
        <w:ind w:left="851" w:hanging="851"/>
        <w:rPr>
          <w:lang w:val="en-IE"/>
        </w:rPr>
      </w:pPr>
      <w:r w:rsidRPr="00862C5D">
        <w:rPr>
          <w:lang w:val="en-IE"/>
        </w:rPr>
        <w:t>10.1</w:t>
      </w:r>
      <w:r w:rsidRPr="00862C5D">
        <w:rPr>
          <w:lang w:val="en-IE"/>
        </w:rPr>
        <w:tab/>
        <w:t>If a Member fails to comply with any obligation under clause 5, he/she shall not be entitled to any fees or expenses hereunder and shall, without prejudice to their other rights, reimburse each of the Disputing Parties for any fees and expenses received by the Member and the other Members, for proceedings or decisions (if any) of the DRB which are rendered void or ineffective.</w:t>
      </w:r>
    </w:p>
    <w:p w:rsidR="003F7738" w:rsidRPr="00862C5D" w:rsidRDefault="003F7738" w:rsidP="003C06B3">
      <w:pPr>
        <w:pStyle w:val="CERBODY"/>
        <w:keepNext/>
        <w:rPr>
          <w:b/>
          <w:lang w:val="en-IE"/>
        </w:rPr>
      </w:pPr>
      <w:r w:rsidRPr="00862C5D">
        <w:rPr>
          <w:b/>
          <w:lang w:val="en-IE"/>
        </w:rPr>
        <w:t>11.</w:t>
      </w:r>
      <w:r w:rsidRPr="00862C5D">
        <w:rPr>
          <w:b/>
          <w:lang w:val="en-IE"/>
        </w:rPr>
        <w:tab/>
        <w:t>Severability</w:t>
      </w:r>
    </w:p>
    <w:p w:rsidR="003F7738" w:rsidRPr="00862C5D" w:rsidRDefault="003F7738" w:rsidP="003F7738">
      <w:pPr>
        <w:pStyle w:val="CERBODY"/>
        <w:ind w:left="851" w:hanging="851"/>
        <w:rPr>
          <w:lang w:val="en-IE"/>
        </w:rPr>
      </w:pPr>
      <w:r w:rsidRPr="00862C5D">
        <w:rPr>
          <w:lang w:val="en-IE"/>
        </w:rPr>
        <w:t>11.1</w:t>
      </w:r>
      <w:r w:rsidRPr="00862C5D">
        <w:rPr>
          <w:lang w:val="en-IE"/>
        </w:rPr>
        <w:tab/>
        <w:t xml:space="preserve">If any part of this Agreement becomes invalid, illegal or unenforceable the parties shall in such an event negotiate in good faith in order to agree the terms of a mutually satisfactory provision to be substituted for the invalid, illegal or unenforceable provision which as nearly as possible gives effect to their intentions as expressed in this Agreement. Failure to agree on such a provision within one month of commencement of those negotiations shall result in automatic termination </w:t>
      </w:r>
      <w:r w:rsidRPr="00862C5D">
        <w:rPr>
          <w:lang w:val="en-IE"/>
        </w:rPr>
        <w:lastRenderedPageBreak/>
        <w:t xml:space="preserve">of this Agreement. The obligations of the parties under any invalid, illegal or unenforceable provision of the Agreement shall be suspended during such a negotiation. </w:t>
      </w:r>
    </w:p>
    <w:p w:rsidR="003F7738" w:rsidRPr="00862C5D" w:rsidRDefault="003F7738" w:rsidP="003F7738">
      <w:pPr>
        <w:pStyle w:val="CERBODY"/>
        <w:rPr>
          <w:b/>
          <w:lang w:val="en-IE"/>
        </w:rPr>
      </w:pPr>
      <w:r w:rsidRPr="00862C5D">
        <w:rPr>
          <w:b/>
          <w:lang w:val="en-IE"/>
        </w:rPr>
        <w:t>12.</w:t>
      </w:r>
      <w:r w:rsidRPr="00862C5D">
        <w:rPr>
          <w:b/>
          <w:lang w:val="en-IE"/>
        </w:rPr>
        <w:tab/>
        <w:t>Waiver</w:t>
      </w:r>
    </w:p>
    <w:p w:rsidR="003F7738" w:rsidRPr="00862C5D" w:rsidRDefault="003F7738" w:rsidP="003F7738">
      <w:pPr>
        <w:pStyle w:val="CERBODY"/>
        <w:ind w:left="851" w:hanging="851"/>
        <w:rPr>
          <w:lang w:val="en-IE"/>
        </w:rPr>
      </w:pPr>
      <w:r w:rsidRPr="00862C5D">
        <w:rPr>
          <w:lang w:val="en-IE"/>
        </w:rPr>
        <w:t>12.1</w:t>
      </w:r>
      <w:r w:rsidRPr="00862C5D">
        <w:rPr>
          <w:lang w:val="en-IE"/>
        </w:rPr>
        <w:tab/>
        <w:t>The failure of a party to exercise or enforce any right under this Agreement shall not be deemed to be a waiver of that right nor operate to bar the exercise or enforcement of it at any time or times thereafter.</w:t>
      </w:r>
    </w:p>
    <w:p w:rsidR="003F7738" w:rsidRPr="00862C5D" w:rsidRDefault="003F7738" w:rsidP="003F7738">
      <w:pPr>
        <w:pStyle w:val="CERBODY"/>
        <w:rPr>
          <w:b/>
          <w:lang w:val="en-IE"/>
        </w:rPr>
      </w:pPr>
      <w:r w:rsidRPr="00862C5D">
        <w:rPr>
          <w:b/>
          <w:lang w:val="en-IE"/>
        </w:rPr>
        <w:t>13.</w:t>
      </w:r>
      <w:r w:rsidRPr="00862C5D">
        <w:rPr>
          <w:b/>
          <w:lang w:val="en-IE"/>
        </w:rPr>
        <w:tab/>
        <w:t>Entire Agreement</w:t>
      </w:r>
    </w:p>
    <w:p w:rsidR="003F7738" w:rsidRPr="00862C5D" w:rsidRDefault="003F7738" w:rsidP="003F7738">
      <w:pPr>
        <w:pStyle w:val="CERBODY"/>
        <w:ind w:left="851" w:hanging="851"/>
        <w:rPr>
          <w:lang w:val="en-IE"/>
        </w:rPr>
      </w:pPr>
      <w:r w:rsidRPr="00862C5D">
        <w:rPr>
          <w:lang w:val="en-IE"/>
        </w:rPr>
        <w:t>13.1</w:t>
      </w:r>
      <w:r w:rsidRPr="00862C5D">
        <w:rPr>
          <w:lang w:val="en-IE"/>
        </w:rPr>
        <w:tab/>
        <w:t>This Agreement and the Code, constitute the entire, complete and exclusive agreement between the parties in relation to the subject matter hereof, being the terms of engagement of the Members by the Disputing Parties.</w:t>
      </w:r>
    </w:p>
    <w:p w:rsidR="003F7738" w:rsidRPr="00862C5D" w:rsidRDefault="003F7738" w:rsidP="003F7738">
      <w:pPr>
        <w:pStyle w:val="CERBODY"/>
        <w:rPr>
          <w:b/>
          <w:lang w:val="en-IE"/>
        </w:rPr>
      </w:pPr>
      <w:r w:rsidRPr="00862C5D">
        <w:rPr>
          <w:b/>
          <w:lang w:val="en-IE"/>
        </w:rPr>
        <w:t>14.</w:t>
      </w:r>
      <w:r w:rsidRPr="00862C5D">
        <w:rPr>
          <w:b/>
          <w:lang w:val="en-IE"/>
        </w:rPr>
        <w:tab/>
        <w:t>Governing Law and Jurisdiction</w:t>
      </w:r>
    </w:p>
    <w:p w:rsidR="003F7738" w:rsidRPr="00862C5D" w:rsidRDefault="003F7738" w:rsidP="003F7738">
      <w:pPr>
        <w:pStyle w:val="CERBODY"/>
        <w:ind w:left="851" w:hanging="851"/>
        <w:rPr>
          <w:lang w:val="en-IE"/>
        </w:rPr>
      </w:pPr>
      <w:r w:rsidRPr="00862C5D">
        <w:rPr>
          <w:lang w:val="en-IE"/>
        </w:rPr>
        <w:t>14.1</w:t>
      </w:r>
      <w:r w:rsidRPr="00862C5D">
        <w:rPr>
          <w:lang w:val="en-IE"/>
        </w:rPr>
        <w:tab/>
        <w:t xml:space="preserve">Any dispute or claim arising out of or in connection with this Dispute Resolution Agreement shall be governed by the laws of Northern Ireland and the parties hereby submit to the jurisdiction of any of the Courts of Ireland and the Courts of Northern Ireland </w:t>
      </w:r>
      <w:r w:rsidR="005D3DEB" w:rsidRPr="00862C5D">
        <w:rPr>
          <w:lang w:val="en-IE"/>
        </w:rPr>
        <w:t xml:space="preserve">(and no other court) </w:t>
      </w:r>
      <w:r w:rsidRPr="00862C5D">
        <w:rPr>
          <w:lang w:val="en-IE"/>
        </w:rPr>
        <w:t xml:space="preserve">for all disputes arising out of, under or in relation to this Dispute Resolution Agreement, in accordance with the terms of the Code. </w:t>
      </w:r>
    </w:p>
    <w:p w:rsidR="003F7738" w:rsidRPr="00862C5D" w:rsidRDefault="003F7738" w:rsidP="003F7738">
      <w:pPr>
        <w:pStyle w:val="CERBODY"/>
        <w:rPr>
          <w:lang w:val="en-IE"/>
        </w:rPr>
      </w:pPr>
    </w:p>
    <w:p w:rsidR="003F7738" w:rsidRPr="00862C5D" w:rsidRDefault="003F7738" w:rsidP="003F7738">
      <w:pPr>
        <w:pStyle w:val="CERBODY"/>
        <w:rPr>
          <w:lang w:val="en-IE"/>
        </w:rPr>
      </w:pPr>
      <w:r w:rsidRPr="00862C5D">
        <w:rPr>
          <w:lang w:val="en-IE"/>
        </w:rPr>
        <w:t xml:space="preserve">EXECUTED THIS DAY OF              </w:t>
      </w:r>
    </w:p>
    <w:p w:rsidR="003F7738" w:rsidRPr="00862C5D" w:rsidRDefault="003F7738" w:rsidP="003F7738">
      <w:pPr>
        <w:pStyle w:val="CERBODY"/>
        <w:rPr>
          <w:lang w:val="en-IE"/>
        </w:rPr>
      </w:pPr>
    </w:p>
    <w:p w:rsidR="003F7738" w:rsidRPr="00862C5D" w:rsidRDefault="003F7738" w:rsidP="003F7738">
      <w:pPr>
        <w:pStyle w:val="CERBODY"/>
        <w:rPr>
          <w:lang w:val="en-IE"/>
        </w:rPr>
      </w:pPr>
      <w:r w:rsidRPr="00862C5D">
        <w:rPr>
          <w:lang w:val="en-IE"/>
        </w:rPr>
        <w:t xml:space="preserve">BY </w:t>
      </w:r>
    </w:p>
    <w:p w:rsidR="003F7738" w:rsidRPr="00862C5D" w:rsidRDefault="003F7738" w:rsidP="003F7738">
      <w:pPr>
        <w:pStyle w:val="CERBODY"/>
        <w:rPr>
          <w:lang w:val="en-IE"/>
        </w:rPr>
      </w:pPr>
    </w:p>
    <w:p w:rsidR="003F7738" w:rsidRPr="00862C5D" w:rsidRDefault="003F7738" w:rsidP="003F7738">
      <w:pPr>
        <w:pStyle w:val="CERBODY"/>
        <w:rPr>
          <w:lang w:val="en-IE"/>
        </w:rPr>
      </w:pPr>
      <w:r w:rsidRPr="00862C5D">
        <w:rPr>
          <w:lang w:val="en-IE"/>
        </w:rPr>
        <w:t>……………………………..</w:t>
      </w:r>
    </w:p>
    <w:p w:rsidR="003F7738" w:rsidRPr="00862C5D" w:rsidRDefault="003F7738" w:rsidP="003F7738">
      <w:pPr>
        <w:pStyle w:val="CERBODY"/>
        <w:rPr>
          <w:lang w:val="en-IE"/>
        </w:rPr>
      </w:pPr>
    </w:p>
    <w:p w:rsidR="003F7738" w:rsidRPr="00862C5D" w:rsidRDefault="003F7738" w:rsidP="003F7738">
      <w:pPr>
        <w:pStyle w:val="CERBODY"/>
        <w:rPr>
          <w:lang w:val="en-IE"/>
        </w:rPr>
      </w:pPr>
      <w:r w:rsidRPr="00862C5D">
        <w:rPr>
          <w:lang w:val="en-IE"/>
        </w:rPr>
        <w:t>DISPUTING PARTY</w:t>
      </w:r>
    </w:p>
    <w:p w:rsidR="003F7738" w:rsidRPr="00862C5D" w:rsidRDefault="003F7738" w:rsidP="003F7738">
      <w:pPr>
        <w:pStyle w:val="CERBODY"/>
        <w:rPr>
          <w:lang w:val="en-IE"/>
        </w:rPr>
      </w:pPr>
    </w:p>
    <w:p w:rsidR="003F7738" w:rsidRPr="00862C5D" w:rsidRDefault="003F7738" w:rsidP="003F7738">
      <w:pPr>
        <w:pStyle w:val="CERBODY"/>
        <w:rPr>
          <w:lang w:val="en-IE"/>
        </w:rPr>
      </w:pPr>
      <w:r w:rsidRPr="00862C5D">
        <w:rPr>
          <w:lang w:val="en-IE"/>
        </w:rPr>
        <w:t>…………………………….</w:t>
      </w:r>
    </w:p>
    <w:p w:rsidR="003F7738" w:rsidRPr="00862C5D" w:rsidRDefault="003F7738" w:rsidP="003F7738">
      <w:pPr>
        <w:pStyle w:val="CERBODY"/>
        <w:rPr>
          <w:lang w:val="en-IE"/>
        </w:rPr>
      </w:pPr>
    </w:p>
    <w:p w:rsidR="003F7738" w:rsidRPr="00862C5D" w:rsidRDefault="003F7738" w:rsidP="003F7738">
      <w:pPr>
        <w:pStyle w:val="CERBODY"/>
        <w:rPr>
          <w:lang w:val="en-IE"/>
        </w:rPr>
      </w:pPr>
      <w:r w:rsidRPr="00862C5D">
        <w:rPr>
          <w:lang w:val="en-IE"/>
        </w:rPr>
        <w:t>DISPUTING PARTY</w:t>
      </w:r>
    </w:p>
    <w:p w:rsidR="003F7738" w:rsidRPr="00862C5D" w:rsidRDefault="003F7738" w:rsidP="003F7738">
      <w:pPr>
        <w:pStyle w:val="CERBODY"/>
        <w:rPr>
          <w:lang w:val="en-IE"/>
        </w:rPr>
      </w:pPr>
    </w:p>
    <w:p w:rsidR="003F7738" w:rsidRPr="00862C5D" w:rsidRDefault="003F7738" w:rsidP="003F7738">
      <w:pPr>
        <w:pStyle w:val="CERBODY"/>
        <w:rPr>
          <w:lang w:val="en-IE"/>
        </w:rPr>
      </w:pPr>
      <w:r w:rsidRPr="00862C5D">
        <w:rPr>
          <w:lang w:val="en-IE"/>
        </w:rPr>
        <w:t>…</w:t>
      </w:r>
    </w:p>
    <w:p w:rsidR="003F7738" w:rsidRPr="00862C5D" w:rsidRDefault="003F7738" w:rsidP="003F7738">
      <w:pPr>
        <w:pStyle w:val="CERBODY"/>
        <w:rPr>
          <w:lang w:val="en-IE"/>
        </w:rPr>
      </w:pPr>
    </w:p>
    <w:p w:rsidR="003F7738" w:rsidRPr="00862C5D" w:rsidRDefault="003F7738" w:rsidP="003F7738">
      <w:pPr>
        <w:pStyle w:val="CERBODY"/>
        <w:rPr>
          <w:lang w:val="en-IE"/>
        </w:rPr>
      </w:pPr>
      <w:r w:rsidRPr="00862C5D">
        <w:rPr>
          <w:lang w:val="en-IE"/>
        </w:rPr>
        <w:t>…………………………….</w:t>
      </w:r>
    </w:p>
    <w:p w:rsidR="003F7738" w:rsidRPr="00862C5D" w:rsidRDefault="003F7738" w:rsidP="003F7738">
      <w:pPr>
        <w:pStyle w:val="CERBODY"/>
        <w:rPr>
          <w:lang w:val="en-IE"/>
        </w:rPr>
      </w:pPr>
    </w:p>
    <w:p w:rsidR="003F7738" w:rsidRPr="00862C5D" w:rsidRDefault="003F7738" w:rsidP="003F7738">
      <w:pPr>
        <w:pStyle w:val="CERBODY"/>
        <w:rPr>
          <w:lang w:val="en-IE"/>
        </w:rPr>
      </w:pPr>
      <w:r w:rsidRPr="00862C5D">
        <w:rPr>
          <w:lang w:val="en-IE"/>
        </w:rPr>
        <w:t>DRB MEMBER</w:t>
      </w:r>
    </w:p>
    <w:p w:rsidR="003F7738" w:rsidRPr="00862C5D" w:rsidRDefault="003F7738" w:rsidP="003F7738">
      <w:pPr>
        <w:pStyle w:val="CERBODY"/>
        <w:rPr>
          <w:lang w:val="en-IE"/>
        </w:rPr>
      </w:pPr>
    </w:p>
    <w:p w:rsidR="003F7738" w:rsidRPr="00862C5D" w:rsidRDefault="003F7738" w:rsidP="003F7738">
      <w:pPr>
        <w:pStyle w:val="CERBODY"/>
        <w:rPr>
          <w:lang w:val="en-IE"/>
        </w:rPr>
      </w:pPr>
      <w:r w:rsidRPr="00862C5D">
        <w:rPr>
          <w:lang w:val="en-IE"/>
        </w:rPr>
        <w:t>…………………………….</w:t>
      </w:r>
    </w:p>
    <w:p w:rsidR="003F7738" w:rsidRPr="00862C5D" w:rsidRDefault="003F7738" w:rsidP="003F7738">
      <w:pPr>
        <w:pStyle w:val="CERBODY"/>
        <w:rPr>
          <w:lang w:val="en-IE"/>
        </w:rPr>
      </w:pPr>
    </w:p>
    <w:p w:rsidR="003F7738" w:rsidRPr="00862C5D" w:rsidRDefault="003F7738" w:rsidP="003F7738">
      <w:pPr>
        <w:pStyle w:val="CERBODY"/>
        <w:rPr>
          <w:lang w:val="en-IE"/>
        </w:rPr>
      </w:pPr>
      <w:r w:rsidRPr="00862C5D">
        <w:rPr>
          <w:lang w:val="en-IE"/>
        </w:rPr>
        <w:t>DRB MEMBER</w:t>
      </w:r>
    </w:p>
    <w:p w:rsidR="003F7738" w:rsidRPr="00862C5D" w:rsidRDefault="003F7738" w:rsidP="003F7738">
      <w:pPr>
        <w:pStyle w:val="CERBODY"/>
        <w:rPr>
          <w:lang w:val="en-IE"/>
        </w:rPr>
      </w:pPr>
    </w:p>
    <w:p w:rsidR="003F7738" w:rsidRPr="00862C5D" w:rsidRDefault="003F7738" w:rsidP="003F7738">
      <w:pPr>
        <w:pStyle w:val="CERBODY"/>
        <w:rPr>
          <w:lang w:val="en-IE"/>
        </w:rPr>
      </w:pPr>
      <w:r w:rsidRPr="00862C5D">
        <w:rPr>
          <w:lang w:val="en-IE"/>
        </w:rPr>
        <w:lastRenderedPageBreak/>
        <w:t>…………………………….</w:t>
      </w:r>
    </w:p>
    <w:p w:rsidR="003F7738" w:rsidRPr="00862C5D" w:rsidRDefault="003F7738" w:rsidP="003F7738">
      <w:pPr>
        <w:pStyle w:val="CERBODY"/>
        <w:rPr>
          <w:lang w:val="en-IE"/>
        </w:rPr>
      </w:pPr>
    </w:p>
    <w:p w:rsidR="003F7738" w:rsidRPr="00862C5D" w:rsidRDefault="003F7738" w:rsidP="003F7738">
      <w:pPr>
        <w:pStyle w:val="CERBODY"/>
        <w:rPr>
          <w:lang w:val="en-IE"/>
        </w:rPr>
      </w:pPr>
      <w:r w:rsidRPr="00862C5D">
        <w:rPr>
          <w:lang w:val="en-IE"/>
        </w:rPr>
        <w:t>DRB MEMBER</w:t>
      </w:r>
    </w:p>
    <w:p w:rsidR="00AB1A55" w:rsidRPr="00862C5D" w:rsidRDefault="00AB1A55">
      <w:pPr>
        <w:rPr>
          <w:b/>
          <w:caps/>
          <w:sz w:val="28"/>
          <w:szCs w:val="20"/>
        </w:rPr>
      </w:pPr>
      <w:bookmarkStart w:id="25" w:name="_Toc159867336"/>
      <w:bookmarkStart w:id="26" w:name="_Toc168385337"/>
      <w:r w:rsidRPr="00862C5D">
        <w:br w:type="page"/>
      </w:r>
    </w:p>
    <w:p w:rsidR="00C802DE" w:rsidRPr="00862C5D" w:rsidRDefault="00C802DE" w:rsidP="00533DC0">
      <w:pPr>
        <w:pStyle w:val="CERAPPENDIXLEVEL1"/>
        <w:rPr>
          <w:lang w:val="en-IE"/>
        </w:rPr>
      </w:pPr>
      <w:bookmarkStart w:id="27" w:name="_Toc477458011"/>
      <w:r w:rsidRPr="00862C5D">
        <w:rPr>
          <w:lang w:val="en-IE"/>
        </w:rPr>
        <w:lastRenderedPageBreak/>
        <w:t>Form of Authority</w:t>
      </w:r>
      <w:bookmarkEnd w:id="25"/>
      <w:bookmarkEnd w:id="26"/>
      <w:bookmarkEnd w:id="27"/>
    </w:p>
    <w:p w:rsidR="00C802DE" w:rsidRPr="00862C5D" w:rsidRDefault="00C802DE" w:rsidP="009A7B0F">
      <w:pPr>
        <w:pStyle w:val="CERAPPENDIXLEVEL4"/>
        <w:rPr>
          <w:lang w:val="en-IE"/>
        </w:rPr>
      </w:pPr>
      <w:bookmarkStart w:id="28" w:name="_Toc168385338"/>
      <w:r w:rsidRPr="00862C5D">
        <w:rPr>
          <w:lang w:val="en-IE"/>
        </w:rPr>
        <w:t>This Appendix C contains a standard template for a Form of Authority for Appointment of an Intermediary.</w:t>
      </w:r>
    </w:p>
    <w:p w:rsidR="00C802DE" w:rsidRPr="00862C5D" w:rsidRDefault="00C802DE" w:rsidP="00812400">
      <w:pPr>
        <w:pStyle w:val="CERAPPENDIXLEVEL2"/>
        <w:rPr>
          <w:lang w:val="en-IE"/>
        </w:rPr>
      </w:pPr>
      <w:bookmarkStart w:id="29" w:name="_Toc477458012"/>
      <w:r w:rsidRPr="00862C5D">
        <w:rPr>
          <w:lang w:val="en-IE"/>
        </w:rPr>
        <w:t>Template for Form of Authority for Appointment of an Intermediary</w:t>
      </w:r>
      <w:bookmarkEnd w:id="29"/>
    </w:p>
    <w:p w:rsidR="00C802DE" w:rsidRPr="00862C5D" w:rsidRDefault="00C802DE" w:rsidP="00C802DE">
      <w:pPr>
        <w:pStyle w:val="CERBODY"/>
        <w:rPr>
          <w:b/>
          <w:lang w:val="en-IE"/>
        </w:rPr>
      </w:pPr>
    </w:p>
    <w:p w:rsidR="00F263FA" w:rsidRPr="00ED1175" w:rsidRDefault="00F263FA" w:rsidP="00F263FA">
      <w:pPr>
        <w:pStyle w:val="CERNORMAL"/>
        <w:ind w:left="0"/>
      </w:pPr>
      <w:r w:rsidRPr="00ED1175">
        <w:rPr>
          <w:color w:val="auto"/>
        </w:rPr>
        <w:t xml:space="preserve">THIS FORM OF AUTHORITY dated the </w:t>
      </w:r>
      <w:r w:rsidRPr="00B53C13">
        <w:rPr>
          <w:color w:val="auto"/>
        </w:rPr>
        <w:t>[</w:t>
      </w:r>
      <w:r>
        <w:rPr>
          <w:color w:val="auto"/>
        </w:rPr>
        <w:t xml:space="preserve">  </w:t>
      </w:r>
      <w:r w:rsidRPr="00B53C13">
        <w:rPr>
          <w:color w:val="auto"/>
        </w:rPr>
        <w:t>]</w:t>
      </w:r>
      <w:r w:rsidRPr="00ED1175">
        <w:rPr>
          <w:color w:val="auto"/>
        </w:rPr>
        <w:t xml:space="preserve"> day of </w:t>
      </w:r>
      <w:r w:rsidRPr="00B53C13">
        <w:rPr>
          <w:color w:val="auto"/>
        </w:rPr>
        <w:t>[</w:t>
      </w:r>
      <w:r>
        <w:rPr>
          <w:color w:val="auto"/>
        </w:rPr>
        <w:t xml:space="preserve">       </w:t>
      </w:r>
      <w:r w:rsidRPr="00B53C13">
        <w:rPr>
          <w:color w:val="auto"/>
        </w:rPr>
        <w:t>]</w:t>
      </w:r>
      <w:r w:rsidRPr="00ED1175">
        <w:rPr>
          <w:color w:val="auto"/>
        </w:rPr>
        <w:t xml:space="preserve"> [20</w:t>
      </w:r>
      <w:r>
        <w:rPr>
          <w:color w:val="auto"/>
        </w:rPr>
        <w:t xml:space="preserve">    </w:t>
      </w:r>
      <w:r w:rsidRPr="00B53C13">
        <w:rPr>
          <w:color w:val="auto"/>
        </w:rPr>
        <w:t>]</w:t>
      </w:r>
      <w:r w:rsidRPr="00ED1175">
        <w:rPr>
          <w:color w:val="auto"/>
        </w:rPr>
        <w:t xml:space="preserve"> is </w:t>
      </w:r>
      <w:r>
        <w:rPr>
          <w:color w:val="auto"/>
        </w:rPr>
        <w:t>entered into as a deed</w:t>
      </w:r>
      <w:r w:rsidRPr="00ED1175">
        <w:rPr>
          <w:color w:val="auto"/>
        </w:rPr>
        <w:t xml:space="preserve"> between:</w:t>
      </w:r>
    </w:p>
    <w:p w:rsidR="00F263FA" w:rsidRPr="00ED1175" w:rsidRDefault="00F263FA" w:rsidP="00F263FA">
      <w:pPr>
        <w:pStyle w:val="CERBodyManual"/>
        <w:ind w:left="0" w:firstLine="0"/>
      </w:pPr>
    </w:p>
    <w:p w:rsidR="00F263FA" w:rsidRPr="00ED1175" w:rsidRDefault="00F263FA" w:rsidP="00F263FA">
      <w:pPr>
        <w:pStyle w:val="CERBodyManual"/>
      </w:pPr>
      <w:r w:rsidRPr="00ED1175">
        <w:t>(I)</w:t>
      </w:r>
      <w:r w:rsidRPr="00ED1175">
        <w:tab/>
        <w:t>[Insert name of generator (if a company, please give full corporate name)]:</w:t>
      </w:r>
    </w:p>
    <w:p w:rsidR="00F263FA" w:rsidRPr="00ED1175" w:rsidRDefault="00F263FA" w:rsidP="00F263FA">
      <w:pPr>
        <w:pStyle w:val="CERBodyManual"/>
        <w:ind w:left="0" w:firstLine="0"/>
      </w:pPr>
    </w:p>
    <w:p w:rsidR="00F263FA" w:rsidRPr="00ED1175" w:rsidRDefault="00F263FA" w:rsidP="00F263FA">
      <w:pPr>
        <w:pStyle w:val="CERNORMAL"/>
      </w:pPr>
      <w:r w:rsidRPr="00ED1175">
        <w:rPr>
          <w:color w:val="auto"/>
        </w:rPr>
        <w:t>(“Licensed Generator”)</w:t>
      </w:r>
    </w:p>
    <w:p w:rsidR="00F263FA" w:rsidRPr="00ED1175" w:rsidRDefault="00F263FA" w:rsidP="00F263FA">
      <w:pPr>
        <w:pStyle w:val="CERNORMAL"/>
      </w:pPr>
      <w:r w:rsidRPr="00ED1175">
        <w:rPr>
          <w:color w:val="auto"/>
        </w:rPr>
        <w:t>having its place of business at [Insert address of Licensed Generator]</w:t>
      </w:r>
    </w:p>
    <w:p w:rsidR="00F263FA" w:rsidRPr="00ED1175" w:rsidRDefault="00F263FA" w:rsidP="00F263FA">
      <w:pPr>
        <w:pStyle w:val="CERBodyManual"/>
      </w:pPr>
    </w:p>
    <w:p w:rsidR="00F263FA" w:rsidRPr="00B53C13" w:rsidRDefault="00F263FA" w:rsidP="00F263FA">
      <w:pPr>
        <w:pStyle w:val="CERBodyManual"/>
        <w:ind w:left="0" w:firstLine="0"/>
      </w:pPr>
    </w:p>
    <w:p w:rsidR="00F263FA" w:rsidRPr="00ED1175" w:rsidRDefault="00F263FA" w:rsidP="00F263FA">
      <w:pPr>
        <w:pStyle w:val="CERNORMAL"/>
      </w:pPr>
      <w:r w:rsidRPr="00ED1175">
        <w:rPr>
          <w:color w:val="auto"/>
        </w:rPr>
        <w:t>being a [registered company/partnership/sole trader etc</w:t>
      </w:r>
      <w:r w:rsidRPr="00B53C13">
        <w:rPr>
          <w:color w:val="auto"/>
        </w:rPr>
        <w:t>.]</w:t>
      </w:r>
      <w:r w:rsidRPr="00ED1175">
        <w:rPr>
          <w:color w:val="auto"/>
        </w:rPr>
        <w:t xml:space="preserve"> registered under the laws of [insert country of registration if a company] and whose company registration number is [insert if a company]; </w:t>
      </w:r>
    </w:p>
    <w:p w:rsidR="00F263FA" w:rsidRPr="00ED1175" w:rsidRDefault="00F263FA" w:rsidP="00F263FA">
      <w:pPr>
        <w:pStyle w:val="CERBodyManual"/>
      </w:pPr>
    </w:p>
    <w:p w:rsidR="00F263FA" w:rsidRPr="00B53C13" w:rsidRDefault="00F263FA" w:rsidP="00F263FA">
      <w:pPr>
        <w:pStyle w:val="CERBodyManual"/>
      </w:pPr>
    </w:p>
    <w:p w:rsidR="00F263FA" w:rsidRPr="00ED1175" w:rsidRDefault="00F263FA" w:rsidP="00F263FA">
      <w:pPr>
        <w:pStyle w:val="CERNORMAL"/>
      </w:pPr>
      <w:r w:rsidRPr="00ED1175">
        <w:rPr>
          <w:color w:val="auto"/>
        </w:rPr>
        <w:t>and</w:t>
      </w:r>
    </w:p>
    <w:p w:rsidR="00F263FA" w:rsidRPr="00ED1175" w:rsidRDefault="00F263FA" w:rsidP="00F263FA">
      <w:pPr>
        <w:pStyle w:val="CERBodyManual"/>
      </w:pPr>
    </w:p>
    <w:p w:rsidR="00F263FA" w:rsidRPr="00ED1175" w:rsidRDefault="00F263FA" w:rsidP="00F263FA">
      <w:pPr>
        <w:pStyle w:val="CERBodyManual"/>
      </w:pPr>
      <w:r w:rsidRPr="00ED1175">
        <w:t>(II)</w:t>
      </w:r>
      <w:r w:rsidRPr="00ED1175">
        <w:tab/>
        <w:t>[Insert name of proposed intermediary (if a company, please give full corporate name)]</w:t>
      </w:r>
    </w:p>
    <w:p w:rsidR="00F263FA" w:rsidRPr="00ED1175" w:rsidRDefault="00F263FA" w:rsidP="00F263FA">
      <w:pPr>
        <w:pStyle w:val="CERBodyManual"/>
      </w:pPr>
    </w:p>
    <w:p w:rsidR="00F263FA" w:rsidRPr="00ED1175" w:rsidRDefault="00F263FA" w:rsidP="00F263FA">
      <w:pPr>
        <w:pStyle w:val="CERNORMAL"/>
      </w:pPr>
      <w:r w:rsidRPr="00ED1175">
        <w:rPr>
          <w:color w:val="auto"/>
        </w:rPr>
        <w:t>(“Intermediary”)</w:t>
      </w:r>
    </w:p>
    <w:p w:rsidR="00F263FA" w:rsidRPr="00ED1175" w:rsidRDefault="00F263FA" w:rsidP="00F263FA">
      <w:pPr>
        <w:pStyle w:val="CERNORMAL"/>
      </w:pPr>
      <w:r w:rsidRPr="00ED1175">
        <w:rPr>
          <w:color w:val="auto"/>
        </w:rPr>
        <w:t xml:space="preserve">having its place of business at [Insert address of </w:t>
      </w:r>
      <w:r>
        <w:rPr>
          <w:color w:val="auto"/>
        </w:rPr>
        <w:t>Intermediary</w:t>
      </w:r>
      <w:r w:rsidRPr="00ED1175">
        <w:rPr>
          <w:color w:val="auto"/>
        </w:rPr>
        <w:t>]</w:t>
      </w:r>
    </w:p>
    <w:p w:rsidR="00F263FA" w:rsidRPr="00B53C13" w:rsidRDefault="00F263FA" w:rsidP="00F263FA">
      <w:pPr>
        <w:pStyle w:val="CERBodyManual"/>
      </w:pPr>
    </w:p>
    <w:p w:rsidR="00F263FA" w:rsidRPr="00ED1175" w:rsidRDefault="00F263FA" w:rsidP="00F263FA">
      <w:pPr>
        <w:pStyle w:val="CERBodyManual"/>
      </w:pPr>
    </w:p>
    <w:p w:rsidR="00F263FA" w:rsidRPr="00ED1175" w:rsidRDefault="00F263FA" w:rsidP="00F263FA">
      <w:pPr>
        <w:pStyle w:val="CERNORMAL"/>
      </w:pPr>
      <w:r w:rsidRPr="00ED1175">
        <w:rPr>
          <w:color w:val="auto"/>
        </w:rPr>
        <w:t>being a [registered company/partnership/sole trader etc</w:t>
      </w:r>
      <w:r w:rsidRPr="00B53C13">
        <w:rPr>
          <w:color w:val="auto"/>
        </w:rPr>
        <w:t>.]</w:t>
      </w:r>
      <w:r w:rsidRPr="00ED1175">
        <w:rPr>
          <w:color w:val="auto"/>
        </w:rPr>
        <w:t xml:space="preserve"> registered under the laws of [insert country of registration if a company] and whose company registration number is [insert if a company].</w:t>
      </w:r>
    </w:p>
    <w:p w:rsidR="00F263FA" w:rsidRPr="00ED1175" w:rsidRDefault="00F263FA" w:rsidP="00F263FA">
      <w:pPr>
        <w:pStyle w:val="CERBodyManual"/>
      </w:pPr>
    </w:p>
    <w:p w:rsidR="00F263FA" w:rsidRPr="00B53C13" w:rsidRDefault="00F263FA" w:rsidP="00F263FA">
      <w:pPr>
        <w:pStyle w:val="CERBodyManual"/>
      </w:pPr>
    </w:p>
    <w:p w:rsidR="00F263FA" w:rsidRPr="00ED1175" w:rsidRDefault="00F263FA" w:rsidP="00F263FA">
      <w:pPr>
        <w:pStyle w:val="CERNORMAL"/>
      </w:pPr>
      <w:r w:rsidRPr="00ED1175">
        <w:rPr>
          <w:color w:val="auto"/>
        </w:rPr>
        <w:t xml:space="preserve">In respect of </w:t>
      </w:r>
    </w:p>
    <w:p w:rsidR="00F263FA" w:rsidRPr="00ED1175" w:rsidRDefault="00F263FA" w:rsidP="00F263FA">
      <w:pPr>
        <w:pStyle w:val="CERBodyManual"/>
      </w:pPr>
    </w:p>
    <w:p w:rsidR="00F263FA" w:rsidRPr="00ED1175" w:rsidRDefault="00F263FA" w:rsidP="00F263FA">
      <w:pPr>
        <w:pStyle w:val="CERNORMAL"/>
      </w:pPr>
      <w:r w:rsidRPr="00ED1175">
        <w:rPr>
          <w:color w:val="auto"/>
        </w:rPr>
        <w:t>[Insert description of generator unit or units to which this Form of Authority applies]</w:t>
      </w:r>
    </w:p>
    <w:p w:rsidR="00F263FA" w:rsidRPr="00ED1175" w:rsidRDefault="00F263FA" w:rsidP="00F263FA">
      <w:pPr>
        <w:pStyle w:val="CERNORMAL"/>
      </w:pPr>
      <w:r w:rsidRPr="00ED1175">
        <w:rPr>
          <w:color w:val="auto"/>
        </w:rPr>
        <w:t>(“Units”)</w:t>
      </w:r>
    </w:p>
    <w:p w:rsidR="00F263FA" w:rsidRPr="00ED1175" w:rsidRDefault="00F263FA" w:rsidP="00F263FA">
      <w:pPr>
        <w:pStyle w:val="CERBodyManual"/>
      </w:pPr>
    </w:p>
    <w:p w:rsidR="00F263FA" w:rsidRPr="00ED1175" w:rsidRDefault="00F263FA" w:rsidP="00F263FA">
      <w:pPr>
        <w:pStyle w:val="CERNORMAL"/>
      </w:pPr>
      <w:r w:rsidRPr="00ED1175">
        <w:rPr>
          <w:color w:val="auto"/>
        </w:rPr>
        <w:t>Whereas</w:t>
      </w:r>
      <w:r w:rsidRPr="00862C5D">
        <w:rPr>
          <w:lang w:val="en-IE"/>
        </w:rPr>
        <w:t>:</w:t>
      </w:r>
    </w:p>
    <w:p w:rsidR="00F263FA" w:rsidRPr="00862C5D" w:rsidRDefault="00F263FA" w:rsidP="00F263FA">
      <w:pPr>
        <w:pStyle w:val="CERBODY"/>
        <w:rPr>
          <w:lang w:val="en-IE"/>
        </w:rPr>
      </w:pPr>
    </w:p>
    <w:p w:rsidR="00F263FA" w:rsidRPr="00B44385" w:rsidRDefault="00F263FA" w:rsidP="00F263FA">
      <w:pPr>
        <w:pStyle w:val="CERNUMBERBULLETChar"/>
        <w:numPr>
          <w:ilvl w:val="0"/>
          <w:numId w:val="0"/>
        </w:numPr>
        <w:ind w:left="1418" w:hanging="567"/>
      </w:pPr>
      <w:r w:rsidRPr="00862C5D">
        <w:rPr>
          <w:lang w:val="en-IE"/>
        </w:rPr>
        <w:t>1.</w:t>
      </w:r>
      <w:r w:rsidRPr="00862C5D">
        <w:rPr>
          <w:lang w:val="en-IE"/>
        </w:rPr>
        <w:tab/>
      </w:r>
      <w:r w:rsidRPr="00B44385">
        <w:rPr>
          <w:color w:val="auto"/>
        </w:rPr>
        <w:t xml:space="preserve">The Licensed Generator legally controls the Units and is the subject of </w:t>
      </w:r>
      <w:r>
        <w:rPr>
          <w:color w:val="auto"/>
        </w:rPr>
        <w:t>[</w:t>
      </w:r>
      <w:r w:rsidRPr="00B44385">
        <w:rPr>
          <w:color w:val="auto"/>
        </w:rPr>
        <w:t xml:space="preserve">a </w:t>
      </w:r>
      <w:r w:rsidRPr="00110374">
        <w:rPr>
          <w:color w:val="auto"/>
        </w:rPr>
        <w:t>[</w:t>
      </w:r>
      <w:r w:rsidRPr="00B44385">
        <w:rPr>
          <w:color w:val="auto"/>
        </w:rPr>
        <w:t>licence/authorisation/exemption] issued by the CER to use the Units for the purpose of generation of electricity in Ireland</w:t>
      </w:r>
      <w:r>
        <w:rPr>
          <w:color w:val="auto"/>
        </w:rPr>
        <w:t>]</w:t>
      </w:r>
      <w:r w:rsidRPr="00110374">
        <w:rPr>
          <w:color w:val="auto"/>
        </w:rPr>
        <w:t xml:space="preserve"> </w:t>
      </w:r>
      <w:r>
        <w:rPr>
          <w:color w:val="auto"/>
        </w:rPr>
        <w:t>[</w:t>
      </w:r>
      <w:r w:rsidRPr="00B44385">
        <w:rPr>
          <w:color w:val="auto"/>
        </w:rPr>
        <w:t>and</w:t>
      </w:r>
      <w:r>
        <w:rPr>
          <w:color w:val="auto"/>
        </w:rPr>
        <w:t>]</w:t>
      </w:r>
      <w:r w:rsidRPr="00110374">
        <w:rPr>
          <w:color w:val="auto"/>
        </w:rPr>
        <w:t xml:space="preserve"> </w:t>
      </w:r>
      <w:r>
        <w:rPr>
          <w:color w:val="auto"/>
        </w:rPr>
        <w:t>[</w:t>
      </w:r>
      <w:r w:rsidRPr="00B44385">
        <w:rPr>
          <w:color w:val="auto"/>
        </w:rPr>
        <w:t>a [licence/authorisation/exemption] issued by the NIAUR to use the Units for the purpose of generation of electricity in Northern Ireland</w:t>
      </w:r>
      <w:r w:rsidRPr="00862C5D">
        <w:rPr>
          <w:lang w:val="en-IE"/>
        </w:rPr>
        <w:t>]</w:t>
      </w:r>
      <w:r>
        <w:rPr>
          <w:color w:val="auto"/>
        </w:rPr>
        <w:t>.</w:t>
      </w:r>
    </w:p>
    <w:p w:rsidR="00F263FA" w:rsidRPr="00B44385" w:rsidRDefault="00F263FA" w:rsidP="00F263FA">
      <w:pPr>
        <w:pStyle w:val="CERNUMBERBULLETChar"/>
        <w:numPr>
          <w:ilvl w:val="0"/>
          <w:numId w:val="0"/>
        </w:numPr>
        <w:ind w:left="1418" w:hanging="567"/>
      </w:pPr>
      <w:r w:rsidRPr="00862C5D">
        <w:rPr>
          <w:lang w:val="en-IE"/>
        </w:rPr>
        <w:t>2.</w:t>
      </w:r>
      <w:r w:rsidRPr="00862C5D">
        <w:rPr>
          <w:lang w:val="en-IE"/>
        </w:rPr>
        <w:tab/>
      </w:r>
      <w:r w:rsidRPr="00ED1175">
        <w:t xml:space="preserve">The Licensed Generator and the Intermediary </w:t>
      </w:r>
      <w:r w:rsidRPr="003856B9">
        <w:t xml:space="preserve"> </w:t>
      </w:r>
      <w:r w:rsidRPr="00ED1175">
        <w:t xml:space="preserve">are parties to a contract (“the Contract”) which satisfies criteria for appointment of an Intermediary pursuant to Regulatory Authorities’ Decision Paper </w:t>
      </w:r>
      <w:r w:rsidRPr="00B44385">
        <w:rPr>
          <w:highlight w:val="yellow"/>
        </w:rPr>
        <w:t>SEM/</w:t>
      </w:r>
      <w:r w:rsidRPr="000A4481">
        <w:rPr>
          <w:color w:val="auto"/>
          <w:highlight w:val="yellow"/>
        </w:rPr>
        <w:t>17/</w:t>
      </w:r>
      <w:r>
        <w:rPr>
          <w:color w:val="auto"/>
        </w:rPr>
        <w:t>025.</w:t>
      </w:r>
      <w:r w:rsidRPr="003856B9">
        <w:rPr>
          <w:color w:val="auto"/>
        </w:rPr>
        <w:t xml:space="preserve"> </w:t>
      </w:r>
      <w:r w:rsidRPr="00B44385">
        <w:rPr>
          <w:color w:val="auto"/>
        </w:rPr>
        <w:t xml:space="preserve">The Licensed Generator wishes to appoint the Intermediary to act as the Participant in respect of the Units under </w:t>
      </w:r>
      <w:r w:rsidRPr="003856B9">
        <w:rPr>
          <w:color w:val="auto"/>
        </w:rPr>
        <w:t>(</w:t>
      </w:r>
      <w:proofErr w:type="spellStart"/>
      <w:r w:rsidRPr="003856B9">
        <w:rPr>
          <w:color w:val="auto"/>
        </w:rPr>
        <w:t>i</w:t>
      </w:r>
      <w:proofErr w:type="spellEnd"/>
      <w:r w:rsidRPr="003856B9">
        <w:rPr>
          <w:color w:val="auto"/>
        </w:rPr>
        <w:t>) the Trading and Settlement Code, and (ii) the Capacity Market Code,</w:t>
      </w:r>
      <w:r w:rsidRPr="00B44385">
        <w:rPr>
          <w:color w:val="auto"/>
        </w:rPr>
        <w:t xml:space="preserve"> and the Intermediary wishes to accept such appointment, in accordance with the following terms.</w:t>
      </w:r>
      <w:r w:rsidRPr="00B44385">
        <w:rPr>
          <w:lang w:val="en-IE"/>
        </w:rPr>
        <w:t xml:space="preserve"> </w:t>
      </w:r>
    </w:p>
    <w:p w:rsidR="00F263FA" w:rsidRPr="00B44385" w:rsidRDefault="00F263FA" w:rsidP="00F263FA">
      <w:pPr>
        <w:pStyle w:val="CERNUMBERBULLETChar"/>
        <w:numPr>
          <w:ilvl w:val="0"/>
          <w:numId w:val="0"/>
        </w:numPr>
        <w:ind w:left="1418" w:hanging="567"/>
      </w:pPr>
      <w:r>
        <w:rPr>
          <w:color w:val="auto"/>
        </w:rPr>
        <w:t>3.</w:t>
      </w:r>
      <w:r>
        <w:rPr>
          <w:color w:val="auto"/>
        </w:rPr>
        <w:tab/>
        <w:t>By letter dated [x] (“the Consent”) addressed to the Licensed Generator and the Intermediary the Regulatory Authorities consent to the appointment by the Licensed Generator of the Intermediary to act as such.</w:t>
      </w:r>
      <w:r w:rsidRPr="00B44385">
        <w:rPr>
          <w:lang w:val="en-IE"/>
        </w:rPr>
        <w:t xml:space="preserve"> </w:t>
      </w:r>
    </w:p>
    <w:p w:rsidR="00F263FA" w:rsidRDefault="00F263FA" w:rsidP="00F263FA">
      <w:pPr>
        <w:pStyle w:val="CERNUMBERBULLETChar"/>
        <w:numPr>
          <w:ilvl w:val="0"/>
          <w:numId w:val="0"/>
        </w:numPr>
        <w:ind w:left="1418"/>
        <w:rPr>
          <w:color w:val="auto"/>
        </w:rPr>
      </w:pPr>
    </w:p>
    <w:p w:rsidR="00F263FA" w:rsidRPr="00B44385" w:rsidRDefault="00F263FA" w:rsidP="00F263FA">
      <w:pPr>
        <w:pStyle w:val="CERAppendixNumHeading"/>
        <w:numPr>
          <w:ilvl w:val="0"/>
          <w:numId w:val="54"/>
        </w:numPr>
        <w:jc w:val="both"/>
        <w:rPr>
          <w:b w:val="0"/>
        </w:rPr>
      </w:pPr>
      <w:r w:rsidRPr="008F2415">
        <w:t>Interpretation</w:t>
      </w:r>
    </w:p>
    <w:p w:rsidR="00F263FA" w:rsidRPr="00B53C13" w:rsidRDefault="00F263FA" w:rsidP="00F263FA">
      <w:pPr>
        <w:pStyle w:val="CERBodyManual"/>
      </w:pPr>
      <w:r w:rsidRPr="00B44385">
        <w:t>1.1</w:t>
      </w:r>
      <w:r w:rsidRPr="00B44385">
        <w:tab/>
        <w:t>In this Form of Authority, “Trading and Settlement Code” or “</w:t>
      </w:r>
      <w:r>
        <w:t>TSC</w:t>
      </w:r>
      <w:r w:rsidRPr="00B44385">
        <w:t xml:space="preserve">” means the </w:t>
      </w:r>
      <w:r>
        <w:t>code of that name that governs the balancing market and settlement</w:t>
      </w:r>
      <w:r w:rsidRPr="00B44385">
        <w:t xml:space="preserve"> arrangements for the </w:t>
      </w:r>
      <w:r>
        <w:t>capacity market</w:t>
      </w:r>
      <w:r w:rsidRPr="00B44385">
        <w:t xml:space="preserve"> in </w:t>
      </w:r>
      <w:r>
        <w:t xml:space="preserve">Ireland and </w:t>
      </w:r>
      <w:r w:rsidRPr="00B44385">
        <w:t>Northern Ireland</w:t>
      </w:r>
      <w:r>
        <w:t>, as modified, amended, varied or replaced from time</w:t>
      </w:r>
      <w:r w:rsidRPr="00B44385">
        <w:t xml:space="preserve"> to </w:t>
      </w:r>
      <w:r>
        <w:t>time</w:t>
      </w:r>
      <w:r w:rsidRPr="00B53C13">
        <w:t>.</w:t>
      </w:r>
    </w:p>
    <w:p w:rsidR="00F263FA" w:rsidRDefault="00F263FA" w:rsidP="00F263FA">
      <w:pPr>
        <w:pStyle w:val="CERLEVEL4"/>
        <w:ind w:left="851" w:hanging="851"/>
      </w:pPr>
      <w:r w:rsidRPr="00B53C13">
        <w:t>1.2</w:t>
      </w:r>
      <w:r w:rsidRPr="00B53C13">
        <w:tab/>
        <w:t>In this Form</w:t>
      </w:r>
      <w:r w:rsidRPr="00B44385">
        <w:t xml:space="preserve"> of </w:t>
      </w:r>
      <w:r w:rsidRPr="00B53C13">
        <w:t>Authority, “</w:t>
      </w:r>
      <w:r>
        <w:t xml:space="preserve">Capacity Market </w:t>
      </w:r>
      <w:r w:rsidRPr="00B53C13">
        <w:t>Code” or “</w:t>
      </w:r>
      <w:r>
        <w:t>CMC</w:t>
      </w:r>
      <w:r w:rsidRPr="00B53C13">
        <w:t xml:space="preserve">” means </w:t>
      </w:r>
      <w:r w:rsidRPr="00B44385">
        <w:t xml:space="preserve">the </w:t>
      </w:r>
      <w:r>
        <w:rPr>
          <w:lang w:val="en-IE" w:eastAsia="en-IE"/>
        </w:rPr>
        <w:t>c</w:t>
      </w:r>
      <w:r w:rsidRPr="00415ADD">
        <w:rPr>
          <w:lang w:val="en-IE" w:eastAsia="en-IE"/>
        </w:rPr>
        <w:t>ode</w:t>
      </w:r>
      <w:r w:rsidRPr="001300C3">
        <w:t xml:space="preserve"> </w:t>
      </w:r>
      <w:r>
        <w:t xml:space="preserve">of that name that governs the capacity market in Ireland and </w:t>
      </w:r>
      <w:r w:rsidRPr="00B44385">
        <w:t>Northern Ireland</w:t>
      </w:r>
      <w:r>
        <w:t>, as modified, amended, varied or replaced from time to time</w:t>
      </w:r>
      <w:r>
        <w:rPr>
          <w:lang w:val="en-IE"/>
        </w:rPr>
        <w:t>.</w:t>
      </w:r>
    </w:p>
    <w:p w:rsidR="00F263FA" w:rsidRPr="00B44385" w:rsidRDefault="00F263FA" w:rsidP="00F263FA">
      <w:pPr>
        <w:pStyle w:val="CERBodyManual"/>
      </w:pPr>
      <w:r>
        <w:rPr>
          <w:lang w:val="en-IE"/>
        </w:rPr>
        <w:t>1</w:t>
      </w:r>
      <w:r>
        <w:t>.3</w:t>
      </w:r>
      <w:r w:rsidRPr="00B44385">
        <w:tab/>
        <w:t>Capitalised terms which are not defined in this Form of Authority shall have the meanings ascribed thereto in the Trading and Settlement Code.</w:t>
      </w:r>
    </w:p>
    <w:p w:rsidR="00F263FA" w:rsidRPr="008F2415" w:rsidRDefault="00F263FA" w:rsidP="00F263FA">
      <w:pPr>
        <w:pStyle w:val="CERAppendixNumHeading"/>
        <w:jc w:val="both"/>
      </w:pPr>
      <w:r w:rsidRPr="008F2415">
        <w:t xml:space="preserve">Authorisation </w:t>
      </w:r>
      <w:r>
        <w:t>under the Trading and Settlement Code</w:t>
      </w:r>
    </w:p>
    <w:p w:rsidR="00F263FA" w:rsidRPr="00B44385" w:rsidRDefault="00F263FA" w:rsidP="00F263FA">
      <w:pPr>
        <w:pStyle w:val="CERBodyManual"/>
      </w:pPr>
      <w:r w:rsidRPr="00B44385">
        <w:t>2.1</w:t>
      </w:r>
      <w:r w:rsidRPr="00B44385">
        <w:tab/>
        <w:t xml:space="preserve">The Licensed Generator hereby appoints and authorises the Intermediary to register the Units as Generator Units for the purposes of participation </w:t>
      </w:r>
      <w:r w:rsidRPr="00B53C13">
        <w:t xml:space="preserve">in the </w:t>
      </w:r>
      <w:r>
        <w:t>Balancing Market, and to participate in the Balancing Market in respect of the Units,</w:t>
      </w:r>
      <w:r w:rsidRPr="00B53C13">
        <w:t xml:space="preserve"> </w:t>
      </w:r>
      <w:r w:rsidRPr="00B44385">
        <w:t>under the Trading and Settlement Code</w:t>
      </w:r>
      <w:r>
        <w:t>,</w:t>
      </w:r>
      <w:r w:rsidRPr="00B44385">
        <w:t xml:space="preserve"> and the Intermediary accepts such appointment.</w:t>
      </w:r>
    </w:p>
    <w:p w:rsidR="00F263FA" w:rsidRPr="00294D4F" w:rsidRDefault="00F263FA" w:rsidP="00F263FA">
      <w:pPr>
        <w:pStyle w:val="CERBodyManual"/>
      </w:pPr>
      <w:r w:rsidRPr="00B44385">
        <w:t>2.2</w:t>
      </w:r>
      <w:r w:rsidRPr="00B44385">
        <w:tab/>
        <w:t xml:space="preserve">The Licensed Generator authorises the Intermediary, subject to the Intermediary becoming a </w:t>
      </w:r>
      <w:r>
        <w:t>P</w:t>
      </w:r>
      <w:r w:rsidRPr="00B53C13">
        <w:t>arty</w:t>
      </w:r>
      <w:r w:rsidRPr="00294D4F">
        <w:t xml:space="preserve"> to the </w:t>
      </w:r>
      <w:r>
        <w:t xml:space="preserve">Trading and Settlement </w:t>
      </w:r>
      <w:r w:rsidRPr="00294D4F">
        <w:t xml:space="preserve">Code and successfully registering the Units under the </w:t>
      </w:r>
      <w:r>
        <w:t>TSC</w:t>
      </w:r>
      <w:r w:rsidRPr="00294D4F">
        <w:t xml:space="preserve">, to undertake all of the obligations, covenants, undertakings, duties and liabilities of a Participant in respect of the Units under the </w:t>
      </w:r>
      <w:r>
        <w:t xml:space="preserve">TSC </w:t>
      </w:r>
      <w:r w:rsidRPr="00B53C13">
        <w:t>[</w:t>
      </w:r>
      <w:r w:rsidRPr="00294D4F">
        <w:t>for the duration of the Contract</w:t>
      </w:r>
      <w:r w:rsidRPr="00B53C13">
        <w:t>] [</w:t>
      </w:r>
      <w:r w:rsidRPr="00875D05">
        <w:rPr>
          <w:rFonts w:cs="Arial"/>
        </w:rPr>
        <w:t>insert alternative period</w:t>
      </w:r>
      <w:r w:rsidRPr="00B53C13">
        <w:t>]</w:t>
      </w:r>
      <w:r>
        <w:t>,</w:t>
      </w:r>
      <w:r w:rsidRPr="00294D4F">
        <w:t xml:space="preserve"> and the Intermediary agrees to such.</w:t>
      </w:r>
    </w:p>
    <w:p w:rsidR="00F263FA" w:rsidRPr="00294D4F" w:rsidRDefault="00F263FA" w:rsidP="00F263FA">
      <w:pPr>
        <w:pStyle w:val="CERBodyManual"/>
      </w:pPr>
      <w:r w:rsidRPr="00294D4F">
        <w:t>2.3</w:t>
      </w:r>
      <w:r w:rsidRPr="00294D4F">
        <w:tab/>
        <w:t xml:space="preserve">The Licensed Generator authorises the Intermediary, subject to the Intermediary becoming a Party to the </w:t>
      </w:r>
      <w:r>
        <w:t xml:space="preserve">Trading and Settlement </w:t>
      </w:r>
      <w:r w:rsidRPr="00294D4F">
        <w:t xml:space="preserve">Code and successfully registering the Units under the </w:t>
      </w:r>
      <w:r>
        <w:t>TSC</w:t>
      </w:r>
      <w:r w:rsidRPr="00294D4F">
        <w:t xml:space="preserve">, to benefit from all of the rights of a Participant under the </w:t>
      </w:r>
      <w:r>
        <w:t>TSC</w:t>
      </w:r>
      <w:r w:rsidRPr="00294D4F">
        <w:t xml:space="preserve">, including the right to receive payments in respect of the Units </w:t>
      </w:r>
      <w:r w:rsidRPr="00B53C13">
        <w:t xml:space="preserve">under the </w:t>
      </w:r>
      <w:r>
        <w:t>TSC</w:t>
      </w:r>
      <w:r w:rsidRPr="00B53C13">
        <w:t xml:space="preserve"> [</w:t>
      </w:r>
      <w:r w:rsidRPr="00294D4F">
        <w:t>for the duration of the Contract</w:t>
      </w:r>
      <w:r w:rsidRPr="00B53C13">
        <w:t>]</w:t>
      </w:r>
      <w:r w:rsidRPr="00875D05">
        <w:rPr>
          <w:rFonts w:cs="Arial"/>
        </w:rPr>
        <w:t xml:space="preserve"> [insert alternative period]</w:t>
      </w:r>
      <w:r>
        <w:rPr>
          <w:rFonts w:cs="Arial"/>
        </w:rPr>
        <w:t>,</w:t>
      </w:r>
      <w:r w:rsidRPr="00B53C13">
        <w:t xml:space="preserve"> and the </w:t>
      </w:r>
      <w:r>
        <w:t>I</w:t>
      </w:r>
      <w:r w:rsidRPr="00B53C13">
        <w:t>ntermediary</w:t>
      </w:r>
      <w:r w:rsidRPr="00294D4F">
        <w:t xml:space="preserve"> agrees to such</w:t>
      </w:r>
      <w:r w:rsidRPr="00B53C13">
        <w:t>.</w:t>
      </w:r>
    </w:p>
    <w:p w:rsidR="00F263FA" w:rsidRDefault="00F263FA" w:rsidP="00F263FA">
      <w:pPr>
        <w:pStyle w:val="CERBodyManual"/>
        <w:rPr>
          <w:b/>
        </w:rPr>
      </w:pPr>
    </w:p>
    <w:p w:rsidR="00F263FA" w:rsidRPr="004E38D9" w:rsidRDefault="00213DC3" w:rsidP="00F263FA">
      <w:pPr>
        <w:pStyle w:val="CERBodyManual"/>
        <w:rPr>
          <w:b/>
        </w:rPr>
      </w:pPr>
      <w:ins w:id="30" w:author="Author">
        <w:r>
          <w:rPr>
            <w:b/>
          </w:rPr>
          <w:lastRenderedPageBreak/>
          <w:t>AND WHERE APPLICABLE</w:t>
        </w:r>
      </w:ins>
      <w:del w:id="31" w:author="Author">
        <w:r w:rsidR="00F263FA" w:rsidRPr="004E38D9" w:rsidDel="00213DC3">
          <w:rPr>
            <w:b/>
          </w:rPr>
          <w:delText>E</w:delText>
        </w:r>
        <w:r w:rsidR="00F263FA" w:rsidDel="00213DC3">
          <w:rPr>
            <w:b/>
          </w:rPr>
          <w:delText>ITHER</w:delText>
        </w:r>
      </w:del>
      <w:r w:rsidR="00F263FA" w:rsidRPr="004E38D9">
        <w:rPr>
          <w:b/>
        </w:rPr>
        <w:t>:</w:t>
      </w:r>
    </w:p>
    <w:p w:rsidR="00F263FA" w:rsidRPr="00CE2CA4" w:rsidRDefault="00F263FA" w:rsidP="00F263FA">
      <w:pPr>
        <w:jc w:val="both"/>
      </w:pPr>
    </w:p>
    <w:p w:rsidR="00F263FA" w:rsidRPr="00B53C13" w:rsidRDefault="00F263FA" w:rsidP="00F263FA">
      <w:pPr>
        <w:pStyle w:val="CERAppendixNumHeading"/>
        <w:jc w:val="both"/>
      </w:pPr>
      <w:del w:id="32" w:author="Author">
        <w:r w:rsidDel="00213DC3">
          <w:delText xml:space="preserve">Full </w:delText>
        </w:r>
      </w:del>
      <w:ins w:id="33" w:author="Author">
        <w:r w:rsidR="0064698F">
          <w:t>[</w:t>
        </w:r>
      </w:ins>
      <w:r w:rsidRPr="00B53C13">
        <w:t xml:space="preserve">Authorisation </w:t>
      </w:r>
      <w:r>
        <w:t>under the Capacity Market Code</w:t>
      </w:r>
    </w:p>
    <w:p w:rsidR="00F263FA" w:rsidRPr="00B53C13" w:rsidRDefault="00F263FA" w:rsidP="00F263FA">
      <w:pPr>
        <w:pStyle w:val="CERBodyManual"/>
      </w:pPr>
      <w:r w:rsidRPr="00294D4F">
        <w:t>3.1</w:t>
      </w:r>
      <w:r w:rsidRPr="00294D4F">
        <w:rPr>
          <w:b/>
        </w:rPr>
        <w:tab/>
      </w:r>
      <w:r w:rsidRPr="00F263FA">
        <w:t>The</w:t>
      </w:r>
      <w:r>
        <w:rPr>
          <w:b/>
        </w:rPr>
        <w:t xml:space="preserve"> </w:t>
      </w:r>
      <w:r w:rsidRPr="00B53C13">
        <w:t xml:space="preserve">Licensed Generator hereby appoints and authorises the Intermediary to register </w:t>
      </w:r>
      <w:r>
        <w:t xml:space="preserve">or provisionally register </w:t>
      </w:r>
      <w:r w:rsidRPr="00B53C13">
        <w:t>the Units for the purposes</w:t>
      </w:r>
      <w:r w:rsidRPr="00294D4F">
        <w:t xml:space="preserve"> </w:t>
      </w:r>
      <w:r>
        <w:t xml:space="preserve">of </w:t>
      </w:r>
      <w:r w:rsidRPr="00B53C13">
        <w:t xml:space="preserve">participation in the </w:t>
      </w:r>
      <w:r>
        <w:t>Capacity Market, and to participate</w:t>
      </w:r>
      <w:r w:rsidRPr="00B53C13">
        <w:t xml:space="preserve"> </w:t>
      </w:r>
      <w:r>
        <w:t xml:space="preserve">in respect of the Units </w:t>
      </w:r>
      <w:r w:rsidRPr="00B53C13">
        <w:t xml:space="preserve">in the </w:t>
      </w:r>
      <w:r>
        <w:t>Capacity Market, u</w:t>
      </w:r>
      <w:r w:rsidRPr="00B53C13">
        <w:t xml:space="preserve">nder the </w:t>
      </w:r>
      <w:r>
        <w:t xml:space="preserve">Capacity Market </w:t>
      </w:r>
      <w:r w:rsidRPr="00B53C13">
        <w:t>Code</w:t>
      </w:r>
      <w:r>
        <w:t>,</w:t>
      </w:r>
      <w:r w:rsidRPr="00B53C13">
        <w:t xml:space="preserve"> and the Intermediary accepts such appointment.</w:t>
      </w:r>
    </w:p>
    <w:p w:rsidR="00F263FA" w:rsidRPr="00B53C13" w:rsidRDefault="00F263FA" w:rsidP="00F263FA">
      <w:pPr>
        <w:pStyle w:val="CERBodyManual"/>
      </w:pPr>
      <w:r>
        <w:t>3</w:t>
      </w:r>
      <w:r w:rsidRPr="00B53C13">
        <w:t>.2</w:t>
      </w:r>
      <w:r w:rsidRPr="00B53C13">
        <w:tab/>
        <w:t xml:space="preserve">The Licensed Generator authorises the Intermediary, subject to </w:t>
      </w:r>
      <w:r>
        <w:t xml:space="preserve">(1) </w:t>
      </w:r>
      <w:r w:rsidRPr="00B53C13">
        <w:t xml:space="preserve">the Intermediary becoming a </w:t>
      </w:r>
      <w:r>
        <w:t>P</w:t>
      </w:r>
      <w:r w:rsidRPr="00B53C13">
        <w:t xml:space="preserve">arty to the </w:t>
      </w:r>
      <w:r>
        <w:t xml:space="preserve">Capacity Market </w:t>
      </w:r>
      <w:r w:rsidRPr="00B53C13">
        <w:t xml:space="preserve">Code and </w:t>
      </w:r>
      <w:r>
        <w:t>(2)(</w:t>
      </w:r>
      <w:proofErr w:type="spellStart"/>
      <w:r>
        <w:t>i</w:t>
      </w:r>
      <w:proofErr w:type="spellEnd"/>
      <w:r>
        <w:t xml:space="preserve">) </w:t>
      </w:r>
      <w:r w:rsidRPr="00B53C13">
        <w:t xml:space="preserve">successfully registering the Units under the </w:t>
      </w:r>
      <w:r>
        <w:t xml:space="preserve">TSC, or (2)(ii) registering </w:t>
      </w:r>
      <w:r w:rsidRPr="00B65EDA">
        <w:t xml:space="preserve">or </w:t>
      </w:r>
      <w:r w:rsidRPr="00B65EDA">
        <w:rPr>
          <w:rFonts w:cs="Arial"/>
        </w:rPr>
        <w:t>provisionally registering</w:t>
      </w:r>
      <w:r w:rsidRPr="00B53C13">
        <w:t xml:space="preserve"> </w:t>
      </w:r>
      <w:r>
        <w:t>the Units under the CMC</w:t>
      </w:r>
      <w:r w:rsidRPr="00B53C13">
        <w:t>,</w:t>
      </w:r>
      <w:r w:rsidRPr="00B65EDA">
        <w:rPr>
          <w:rFonts w:cs="Arial"/>
          <w:sz w:val="20"/>
          <w:szCs w:val="20"/>
        </w:rPr>
        <w:t xml:space="preserve"> </w:t>
      </w:r>
      <w:r w:rsidRPr="00B53C13">
        <w:t xml:space="preserve">to undertake all of the obligations, covenants, undertakings, duties and liabilities of a Participant in respect of the </w:t>
      </w:r>
      <w:r>
        <w:t>Units</w:t>
      </w:r>
      <w:r w:rsidRPr="00B53C13">
        <w:t xml:space="preserve"> under the </w:t>
      </w:r>
      <w:r>
        <w:t xml:space="preserve">CMC </w:t>
      </w:r>
      <w:r w:rsidRPr="00B53C13">
        <w:t>[for the duration of the C</w:t>
      </w:r>
      <w:r>
        <w:t xml:space="preserve">ontract] </w:t>
      </w:r>
      <w:r w:rsidRPr="00B53C13">
        <w:t>[</w:t>
      </w:r>
      <w:r>
        <w:t>insert alternative period],</w:t>
      </w:r>
      <w:r w:rsidRPr="00B53C13">
        <w:t xml:space="preserve"> and the Intermediary agrees to such.</w:t>
      </w:r>
    </w:p>
    <w:p w:rsidR="00F263FA" w:rsidRPr="00B53C13" w:rsidRDefault="00F263FA" w:rsidP="00F263FA">
      <w:pPr>
        <w:pStyle w:val="CERBodyManual"/>
      </w:pPr>
      <w:r>
        <w:t>3</w:t>
      </w:r>
      <w:r w:rsidRPr="00B53C13">
        <w:t>.3</w:t>
      </w:r>
      <w:r w:rsidRPr="00B53C13">
        <w:tab/>
        <w:t xml:space="preserve">The Licensed Generator authorises the Intermediary, subject to </w:t>
      </w:r>
      <w:r>
        <w:t xml:space="preserve">(1) </w:t>
      </w:r>
      <w:r w:rsidRPr="00B53C13">
        <w:t xml:space="preserve">the Intermediary becoming a </w:t>
      </w:r>
      <w:r>
        <w:t>P</w:t>
      </w:r>
      <w:r w:rsidRPr="00B53C13">
        <w:t xml:space="preserve">arty to the </w:t>
      </w:r>
      <w:r>
        <w:t xml:space="preserve">Capacity Market </w:t>
      </w:r>
      <w:r w:rsidRPr="00B53C13">
        <w:t xml:space="preserve">Code and </w:t>
      </w:r>
      <w:r>
        <w:t>(2)(</w:t>
      </w:r>
      <w:proofErr w:type="spellStart"/>
      <w:r>
        <w:t>i</w:t>
      </w:r>
      <w:proofErr w:type="spellEnd"/>
      <w:r>
        <w:t xml:space="preserve">) </w:t>
      </w:r>
      <w:r w:rsidRPr="00B53C13">
        <w:t xml:space="preserve">successfully registering the Units under the </w:t>
      </w:r>
      <w:r>
        <w:t xml:space="preserve">TSC, or (2)(ii) registering </w:t>
      </w:r>
      <w:r w:rsidRPr="00B65EDA">
        <w:t xml:space="preserve">or </w:t>
      </w:r>
      <w:r w:rsidRPr="00B65EDA">
        <w:rPr>
          <w:rFonts w:cs="Arial"/>
        </w:rPr>
        <w:t>provisionally registering</w:t>
      </w:r>
      <w:r w:rsidRPr="00B53C13">
        <w:t xml:space="preserve"> </w:t>
      </w:r>
      <w:r>
        <w:t>the Units under the CMC</w:t>
      </w:r>
      <w:r w:rsidRPr="00B53C13">
        <w:t xml:space="preserve">, to benefit from all of the rights of a Participant in respect of the Units under the </w:t>
      </w:r>
      <w:r>
        <w:t>CMC (including the right to participate in Capacity Auctions)</w:t>
      </w:r>
      <w:r w:rsidRPr="00B53C13">
        <w:t xml:space="preserve"> [for</w:t>
      </w:r>
      <w:r>
        <w:t xml:space="preserve"> the duration of the Contract] </w:t>
      </w:r>
      <w:r w:rsidRPr="00B53C13">
        <w:t>[</w:t>
      </w:r>
      <w:r>
        <w:t>insert alternative period], and the I</w:t>
      </w:r>
      <w:r w:rsidRPr="00B53C13">
        <w:t>ntermediary agrees to such.</w:t>
      </w:r>
      <w:r>
        <w:t>]</w:t>
      </w:r>
    </w:p>
    <w:p w:rsidR="00F263FA" w:rsidRPr="00B53C13" w:rsidRDefault="00F263FA" w:rsidP="00F263FA">
      <w:pPr>
        <w:pStyle w:val="CERBodyManual"/>
      </w:pPr>
      <w:r>
        <w:tab/>
      </w:r>
    </w:p>
    <w:p w:rsidR="00F263FA" w:rsidRPr="004E38D9" w:rsidDel="0064698F" w:rsidRDefault="00F263FA" w:rsidP="00F263FA">
      <w:pPr>
        <w:pStyle w:val="CERAppendixNumHeading"/>
        <w:numPr>
          <w:ilvl w:val="0"/>
          <w:numId w:val="0"/>
        </w:numPr>
        <w:jc w:val="both"/>
        <w:rPr>
          <w:del w:id="34" w:author="Author"/>
        </w:rPr>
      </w:pPr>
      <w:del w:id="35" w:author="Author">
        <w:r w:rsidRPr="004E38D9" w:rsidDel="0064698F">
          <w:delText>OR:</w:delText>
        </w:r>
      </w:del>
    </w:p>
    <w:p w:rsidR="00F263FA" w:rsidDel="0064698F" w:rsidRDefault="00CA076C" w:rsidP="00F263FA">
      <w:pPr>
        <w:pStyle w:val="CERBodyManual"/>
        <w:rPr>
          <w:del w:id="36" w:author="Author"/>
          <w:b/>
          <w:lang w:val="en-IE"/>
        </w:rPr>
      </w:pPr>
      <w:del w:id="37" w:author="Author">
        <w:r w:rsidDel="0064698F">
          <w:rPr>
            <w:b/>
            <w:lang w:val="en-IE"/>
          </w:rPr>
          <w:delText>3.</w:delText>
        </w:r>
        <w:r w:rsidDel="0064698F">
          <w:rPr>
            <w:b/>
            <w:lang w:val="en-IE"/>
          </w:rPr>
          <w:tab/>
        </w:r>
        <w:r w:rsidR="00F263FA" w:rsidDel="0064698F">
          <w:rPr>
            <w:b/>
            <w:lang w:val="en-IE"/>
          </w:rPr>
          <w:delText>Restricted Authorisation</w:delText>
        </w:r>
        <w:r w:rsidR="00F263FA" w:rsidDel="0064698F">
          <w:rPr>
            <w:b/>
          </w:rPr>
          <w:delText xml:space="preserve"> </w:delText>
        </w:r>
        <w:r w:rsidR="00F263FA" w:rsidRPr="00636133" w:rsidDel="0064698F">
          <w:rPr>
            <w:b/>
          </w:rPr>
          <w:delText>under the Capacity Market Code</w:delText>
        </w:r>
      </w:del>
    </w:p>
    <w:p w:rsidR="00F263FA" w:rsidRPr="00B53C13" w:rsidDel="0064698F" w:rsidRDefault="00F263FA" w:rsidP="00F263FA">
      <w:pPr>
        <w:pStyle w:val="CERBodyManual"/>
        <w:rPr>
          <w:del w:id="38" w:author="Author"/>
        </w:rPr>
      </w:pPr>
      <w:del w:id="39" w:author="Author">
        <w:r w:rsidDel="0064698F">
          <w:rPr>
            <w:b/>
            <w:lang w:val="en-IE"/>
          </w:rPr>
          <w:tab/>
        </w:r>
        <w:r w:rsidRPr="004E38D9" w:rsidDel="0064698F">
          <w:rPr>
            <w:rFonts w:cs="Arial"/>
          </w:rPr>
          <w:delText xml:space="preserve">The Licensed Generator </w:delText>
        </w:r>
        <w:r w:rsidDel="0064698F">
          <w:rPr>
            <w:rFonts w:cs="Arial"/>
          </w:rPr>
          <w:delText>hereby appoints and authorises the Intermediary to register the Units for the purposes of the Capacity Market Code, but does not authorise the Intermediary to participate in Capacity Auctions or Secondary Trade Auctions under the CMC in respect of the Units</w:delText>
        </w:r>
        <w:r w:rsidRPr="00B53C13" w:rsidDel="0064698F">
          <w:delText>.</w:delText>
        </w:r>
        <w:r w:rsidDel="0064698F">
          <w:delText>]</w:delText>
        </w:r>
      </w:del>
    </w:p>
    <w:p w:rsidR="00F263FA" w:rsidRDefault="00F263FA" w:rsidP="00F263FA">
      <w:pPr>
        <w:pStyle w:val="CERAppendixNumHeading"/>
        <w:numPr>
          <w:ilvl w:val="0"/>
          <w:numId w:val="0"/>
        </w:numPr>
        <w:jc w:val="both"/>
        <w:rPr>
          <w:rFonts w:asciiTheme="minorHAnsi" w:eastAsiaTheme="minorEastAsia" w:hAnsiTheme="minorHAnsi" w:cstheme="minorBidi"/>
          <w:b w:val="0"/>
          <w:szCs w:val="22"/>
          <w:lang w:eastAsia="en-IE"/>
        </w:rPr>
      </w:pPr>
      <w:del w:id="40" w:author="Author">
        <w:r w:rsidRPr="002C3466" w:rsidDel="0064698F">
          <w:rPr>
            <w:rFonts w:cs="Arial"/>
          </w:rPr>
          <w:delText xml:space="preserve"> </w:delText>
        </w:r>
      </w:del>
    </w:p>
    <w:p w:rsidR="00F263FA" w:rsidRPr="00B53C13" w:rsidRDefault="00F263FA" w:rsidP="00F263FA">
      <w:pPr>
        <w:pStyle w:val="CERAppendixNumHeading"/>
        <w:numPr>
          <w:ilvl w:val="0"/>
          <w:numId w:val="0"/>
        </w:numPr>
        <w:ind w:left="851" w:hanging="851"/>
        <w:jc w:val="both"/>
      </w:pPr>
      <w:r>
        <w:t>4</w:t>
      </w:r>
      <w:r>
        <w:tab/>
        <w:t>Other matters</w:t>
      </w:r>
    </w:p>
    <w:p w:rsidR="00F263FA" w:rsidRPr="00294D4F" w:rsidRDefault="00F263FA" w:rsidP="00F263FA">
      <w:pPr>
        <w:pStyle w:val="CERBodyManual"/>
      </w:pPr>
      <w:r>
        <w:t>4</w:t>
      </w:r>
      <w:r w:rsidRPr="00B53C13">
        <w:t>.1</w:t>
      </w:r>
      <w:r w:rsidRPr="00B53C13">
        <w:tab/>
        <w:t>This Form of Authority</w:t>
      </w:r>
      <w:r>
        <w:t xml:space="preserve">, and any disputes arising under, out of, or in relation to, </w:t>
      </w:r>
      <w:r w:rsidRPr="00294D4F">
        <w:t xml:space="preserve">this Form of Authority shall be </w:t>
      </w:r>
      <w:r>
        <w:t xml:space="preserve">interpreted, construed and governed in accordance with </w:t>
      </w:r>
      <w:r w:rsidRPr="00B53C13">
        <w:t>the law</w:t>
      </w:r>
      <w:r>
        <w:t>s</w:t>
      </w:r>
      <w:r w:rsidRPr="00294D4F">
        <w:t xml:space="preserve"> of Northern Ireland.</w:t>
      </w:r>
    </w:p>
    <w:p w:rsidR="00F263FA" w:rsidRPr="00294D4F" w:rsidRDefault="00F263FA" w:rsidP="00F263FA">
      <w:pPr>
        <w:pStyle w:val="CERBodyManual"/>
      </w:pPr>
      <w:r>
        <w:t>4</w:t>
      </w:r>
      <w:r w:rsidRPr="00294D4F">
        <w:t>.2</w:t>
      </w:r>
      <w:r w:rsidRPr="00294D4F">
        <w:tab/>
        <w:t xml:space="preserve">The parties hereby submit to the jurisdiction of the Courts of Ireland and the Courts of Northern Ireland </w:t>
      </w:r>
      <w:r>
        <w:t xml:space="preserve">(and no other court) </w:t>
      </w:r>
      <w:r w:rsidRPr="00294D4F">
        <w:t>for all disputes arising out of, under or in relation to this Form of Authority.</w:t>
      </w:r>
    </w:p>
    <w:p w:rsidR="00F263FA" w:rsidRPr="00B53C13" w:rsidRDefault="00F263FA" w:rsidP="00F263FA">
      <w:pPr>
        <w:pStyle w:val="CERBodyManual"/>
      </w:pPr>
      <w:r>
        <w:t>4.3</w:t>
      </w:r>
      <w:r>
        <w:tab/>
      </w:r>
      <w:r w:rsidRPr="000A4481">
        <w:rPr>
          <w:rFonts w:cs="Arial"/>
        </w:rPr>
        <w:t>The Market Operator under the TSC and the System Operators under the CMC are entit</w:t>
      </w:r>
      <w:r>
        <w:rPr>
          <w:rFonts w:cs="Arial"/>
        </w:rPr>
        <w:t>l</w:t>
      </w:r>
      <w:r w:rsidRPr="000A4481">
        <w:rPr>
          <w:rFonts w:cs="Arial"/>
        </w:rPr>
        <w:t>ed to rely on this Form of Authority</w:t>
      </w:r>
      <w:r w:rsidRPr="00B53C13">
        <w:t>.</w:t>
      </w:r>
    </w:p>
    <w:p w:rsidR="00F263FA" w:rsidRDefault="00F263FA" w:rsidP="00F263FA">
      <w:pPr>
        <w:pStyle w:val="CERBodyManual"/>
      </w:pPr>
      <w:r>
        <w:rPr>
          <w:rFonts w:cs="Arial"/>
        </w:rPr>
        <w:t>4.4</w:t>
      </w:r>
      <w:r>
        <w:rPr>
          <w:rFonts w:cs="Arial"/>
        </w:rPr>
        <w:tab/>
      </w:r>
      <w:r w:rsidRPr="00D214B5">
        <w:rPr>
          <w:rFonts w:cs="Arial"/>
        </w:rPr>
        <w:t xml:space="preserve">The Registered Generator may revoke this Form of Authority by giving </w:t>
      </w:r>
      <w:r>
        <w:rPr>
          <w:rFonts w:cs="Arial"/>
        </w:rPr>
        <w:t>[20] Working Days</w:t>
      </w:r>
      <w:r w:rsidRPr="00D214B5">
        <w:rPr>
          <w:rFonts w:cs="Arial"/>
        </w:rPr>
        <w:t xml:space="preserve"> notice in writing.</w:t>
      </w:r>
      <w:r w:rsidRPr="005506D1">
        <w:t xml:space="preserve"> </w:t>
      </w:r>
    </w:p>
    <w:p w:rsidR="00F263FA" w:rsidRPr="00B53C13" w:rsidRDefault="00F263FA" w:rsidP="00F263FA">
      <w:pPr>
        <w:pStyle w:val="CERBodyManual"/>
      </w:pPr>
      <w:r>
        <w:rPr>
          <w:rFonts w:cs="Arial"/>
        </w:rPr>
        <w:t>4.5</w:t>
      </w:r>
      <w:r>
        <w:rPr>
          <w:rFonts w:cs="Arial"/>
        </w:rPr>
        <w:tab/>
        <w:t>Where the Regulatory Authorities consider that the</w:t>
      </w:r>
      <w:r w:rsidRPr="009C44CE">
        <w:rPr>
          <w:rFonts w:cs="Arial"/>
        </w:rPr>
        <w:t xml:space="preserve"> </w:t>
      </w:r>
      <w:r>
        <w:rPr>
          <w:rFonts w:cs="Arial"/>
        </w:rPr>
        <w:t xml:space="preserve">basis on which the Regulatory Authorities gave the Consent no longer applies, they </w:t>
      </w:r>
      <w:r w:rsidRPr="00D214B5">
        <w:rPr>
          <w:rFonts w:cs="Arial"/>
        </w:rPr>
        <w:t xml:space="preserve">may revoke </w:t>
      </w:r>
      <w:r>
        <w:rPr>
          <w:rFonts w:cs="Arial"/>
        </w:rPr>
        <w:t xml:space="preserve">the Consent and </w:t>
      </w:r>
      <w:r w:rsidRPr="00D214B5">
        <w:rPr>
          <w:rFonts w:cs="Arial"/>
        </w:rPr>
        <w:t xml:space="preserve">this Form of Authority by giving </w:t>
      </w:r>
      <w:r>
        <w:rPr>
          <w:rFonts w:cs="Arial"/>
        </w:rPr>
        <w:t>20</w:t>
      </w:r>
      <w:r w:rsidRPr="00D214B5">
        <w:rPr>
          <w:rFonts w:cs="Arial"/>
        </w:rPr>
        <w:t xml:space="preserve"> </w:t>
      </w:r>
      <w:r>
        <w:rPr>
          <w:rFonts w:cs="Arial"/>
        </w:rPr>
        <w:t>Working D</w:t>
      </w:r>
      <w:r w:rsidRPr="00D214B5">
        <w:rPr>
          <w:rFonts w:cs="Arial"/>
        </w:rPr>
        <w:t xml:space="preserve">ays notice in writing </w:t>
      </w:r>
      <w:r>
        <w:rPr>
          <w:rFonts w:cs="Arial"/>
        </w:rPr>
        <w:t>to the Registered Generator and the Intermediary.  If the Regulatory Authorities revoke this Form of Authority, the Intermediary shall promptly notify the Market Operator under the TSC and, if applicable, the System Operators under the CMC.</w:t>
      </w:r>
    </w:p>
    <w:p w:rsidR="00F263FA" w:rsidRPr="005506D1" w:rsidRDefault="00F263FA" w:rsidP="00F263FA">
      <w:pPr>
        <w:jc w:val="both"/>
        <w:rPr>
          <w:lang w:val="en-GB"/>
        </w:rPr>
      </w:pPr>
    </w:p>
    <w:p w:rsidR="00F263FA" w:rsidRDefault="00F263FA" w:rsidP="00F263FA">
      <w:pPr>
        <w:pStyle w:val="CERBodyManual"/>
        <w:rPr>
          <w:rFonts w:cs="Arial"/>
        </w:rPr>
      </w:pPr>
    </w:p>
    <w:p w:rsidR="00F263FA" w:rsidRDefault="00F263FA" w:rsidP="00F263FA">
      <w:pPr>
        <w:pStyle w:val="CERBodyManual"/>
        <w:rPr>
          <w:rFonts w:cs="Arial"/>
        </w:rPr>
      </w:pPr>
    </w:p>
    <w:p w:rsidR="00F263FA" w:rsidRPr="002F6CF9" w:rsidRDefault="00F263FA" w:rsidP="00F263FA">
      <w:pPr>
        <w:pStyle w:val="CERBodyManual"/>
      </w:pPr>
      <w:r>
        <w:rPr>
          <w:rFonts w:cs="Arial"/>
        </w:rPr>
        <w:tab/>
      </w:r>
      <w:r w:rsidRPr="002F6CF9">
        <w:t>[To be executed as a Deed and (where appropriate to the legal form of the Licensed Generator) under seal]</w:t>
      </w:r>
    </w:p>
    <w:bookmarkEnd w:id="28"/>
    <w:p w:rsidR="00C802DE" w:rsidRPr="00862C5D" w:rsidRDefault="00AB1A55" w:rsidP="00AB1A55">
      <w:pPr>
        <w:rPr>
          <w:rFonts w:cs="Arial"/>
          <w:szCs w:val="22"/>
        </w:rPr>
      </w:pPr>
      <w:r w:rsidRPr="00862C5D">
        <w:rPr>
          <w:rFonts w:cs="Arial"/>
        </w:rPr>
        <w:br w:type="page"/>
      </w:r>
    </w:p>
    <w:p w:rsidR="00C802DE" w:rsidRPr="00862C5D" w:rsidRDefault="00C802DE" w:rsidP="00533DC0">
      <w:pPr>
        <w:pStyle w:val="CERAPPENDIXLEVEL1"/>
        <w:rPr>
          <w:lang w:val="en-IE"/>
        </w:rPr>
      </w:pPr>
      <w:bookmarkStart w:id="41" w:name="_Toc159867316"/>
      <w:bookmarkStart w:id="42" w:name="_Toc168385339"/>
      <w:bookmarkStart w:id="43" w:name="_Toc477458013"/>
      <w:r w:rsidRPr="00862C5D">
        <w:rPr>
          <w:lang w:val="en-IE"/>
        </w:rPr>
        <w:lastRenderedPageBreak/>
        <w:t>List of Agreed Procedures</w:t>
      </w:r>
      <w:bookmarkEnd w:id="41"/>
      <w:bookmarkEnd w:id="42"/>
      <w:bookmarkEnd w:id="43"/>
    </w:p>
    <w:p w:rsidR="00C802DE" w:rsidRPr="00862C5D" w:rsidRDefault="00C802DE" w:rsidP="009A7B0F">
      <w:pPr>
        <w:pStyle w:val="CERAPPENDIXLEVEL4"/>
        <w:rPr>
          <w:lang w:val="en-IE"/>
        </w:rPr>
      </w:pPr>
      <w:r w:rsidRPr="00862C5D">
        <w:rPr>
          <w:lang w:val="en-IE"/>
        </w:rPr>
        <w:t>This Appendix D describes, and sets out the scope of, each Agreed Procedure.</w:t>
      </w:r>
    </w:p>
    <w:p w:rsidR="00C802DE" w:rsidRPr="00862C5D" w:rsidRDefault="00C802DE" w:rsidP="009A7B0F">
      <w:pPr>
        <w:pStyle w:val="CERAPPENDIXLEVEL4"/>
        <w:rPr>
          <w:lang w:val="en-IE"/>
        </w:rPr>
      </w:pPr>
      <w:r w:rsidRPr="00862C5D">
        <w:rPr>
          <w:b/>
          <w:lang w:val="en-IE"/>
        </w:rPr>
        <w:t xml:space="preserve">Agreed Procedure 1 </w:t>
      </w:r>
      <w:r w:rsidR="00812400" w:rsidRPr="00862C5D">
        <w:rPr>
          <w:b/>
          <w:lang w:val="en-IE"/>
        </w:rPr>
        <w:t>“</w:t>
      </w:r>
      <w:r w:rsidRPr="00862C5D">
        <w:rPr>
          <w:b/>
          <w:lang w:val="en-IE"/>
        </w:rPr>
        <w:t>Registration</w:t>
      </w:r>
      <w:r w:rsidR="00812400" w:rsidRPr="00862C5D">
        <w:rPr>
          <w:b/>
          <w:lang w:val="en-IE"/>
        </w:rPr>
        <w:t>”</w:t>
      </w:r>
      <w:r w:rsidRPr="00862C5D">
        <w:rPr>
          <w:lang w:val="en-IE"/>
        </w:rPr>
        <w:t>: sets out the detailed procedures applying to the Market Operator, Parties and (where applicable) Applicants in relation to:</w:t>
      </w:r>
    </w:p>
    <w:p w:rsidR="00C802DE" w:rsidRPr="00862C5D" w:rsidRDefault="00C802DE" w:rsidP="00FE1F95">
      <w:pPr>
        <w:pStyle w:val="CERAPPENDIXLEVEL5"/>
        <w:rPr>
          <w:lang w:val="en-IE"/>
        </w:rPr>
      </w:pPr>
      <w:r w:rsidRPr="00862C5D">
        <w:rPr>
          <w:lang w:val="en-IE"/>
        </w:rPr>
        <w:t>the data requirements set out in Appendix H;</w:t>
      </w:r>
    </w:p>
    <w:p w:rsidR="00C802DE" w:rsidRPr="00862C5D" w:rsidRDefault="00C802DE" w:rsidP="00FE1F95">
      <w:pPr>
        <w:pStyle w:val="CERAPPENDIXLEVEL5"/>
        <w:rPr>
          <w:lang w:val="en-IE"/>
        </w:rPr>
      </w:pPr>
      <w:r w:rsidRPr="00862C5D">
        <w:rPr>
          <w:lang w:val="en-IE"/>
        </w:rPr>
        <w:t>the operation of the registration process under sections B.7 to B.11;</w:t>
      </w:r>
    </w:p>
    <w:p w:rsidR="00C802DE" w:rsidRPr="00862C5D" w:rsidRDefault="00C802DE" w:rsidP="00FE1F95">
      <w:pPr>
        <w:pStyle w:val="CERAPPENDIXLEVEL5"/>
        <w:rPr>
          <w:lang w:val="en-IE"/>
        </w:rPr>
      </w:pPr>
      <w:r w:rsidRPr="00862C5D">
        <w:rPr>
          <w:lang w:val="en-IE"/>
        </w:rPr>
        <w:t>the operation of the data validation process set out in Chapter C (Data and Information Systems); and</w:t>
      </w:r>
    </w:p>
    <w:p w:rsidR="00C802DE" w:rsidRPr="00862C5D" w:rsidRDefault="00C802DE" w:rsidP="00FE1F95">
      <w:pPr>
        <w:pStyle w:val="CERAPPENDIXLEVEL5"/>
        <w:rPr>
          <w:lang w:val="en-IE"/>
        </w:rPr>
      </w:pPr>
      <w:r w:rsidRPr="00862C5D">
        <w:rPr>
          <w:lang w:val="en-IE"/>
        </w:rPr>
        <w:t>the Data Transaction (timelines and format) under which the Market Operator shall inform a Participant of the Required Credit Cover for a Unit prior to the registration of that Unit.</w:t>
      </w:r>
    </w:p>
    <w:p w:rsidR="003E50FA" w:rsidRPr="00862C5D" w:rsidRDefault="003E50FA" w:rsidP="009A7B0F">
      <w:pPr>
        <w:pStyle w:val="CERAPPENDIXLEVEL4"/>
        <w:rPr>
          <w:lang w:val="en-IE"/>
        </w:rPr>
      </w:pPr>
      <w:r w:rsidRPr="00862C5D">
        <w:rPr>
          <w:b/>
          <w:lang w:val="en-IE"/>
        </w:rPr>
        <w:t>Agreed Procedure 2:</w:t>
      </w:r>
      <w:r w:rsidRPr="00862C5D">
        <w:rPr>
          <w:lang w:val="en-IE"/>
        </w:rPr>
        <w:t xml:space="preserve"> Not used</w:t>
      </w:r>
    </w:p>
    <w:p w:rsidR="00C802DE" w:rsidRPr="00862C5D" w:rsidRDefault="00C802DE" w:rsidP="009A7B0F">
      <w:pPr>
        <w:pStyle w:val="CERAPPENDIXLEVEL4"/>
        <w:rPr>
          <w:lang w:val="en-IE"/>
        </w:rPr>
      </w:pPr>
      <w:r w:rsidRPr="00862C5D">
        <w:rPr>
          <w:b/>
          <w:lang w:val="en-IE"/>
        </w:rPr>
        <w:t xml:space="preserve">Agreed Procedure 3 </w:t>
      </w:r>
      <w:r w:rsidR="00812400" w:rsidRPr="00862C5D">
        <w:rPr>
          <w:b/>
          <w:lang w:val="en-IE"/>
        </w:rPr>
        <w:t>“</w:t>
      </w:r>
      <w:r w:rsidRPr="00862C5D">
        <w:rPr>
          <w:b/>
          <w:lang w:val="en-IE"/>
        </w:rPr>
        <w:t>Communication Channel Qualification</w:t>
      </w:r>
      <w:r w:rsidR="00812400" w:rsidRPr="00862C5D">
        <w:rPr>
          <w:b/>
          <w:lang w:val="en-IE"/>
        </w:rPr>
        <w:t>”</w:t>
      </w:r>
      <w:r w:rsidRPr="00862C5D">
        <w:rPr>
          <w:b/>
          <w:lang w:val="en-IE"/>
        </w:rPr>
        <w:t>:</w:t>
      </w:r>
      <w:r w:rsidRPr="00862C5D">
        <w:rPr>
          <w:lang w:val="en-IE"/>
        </w:rPr>
        <w:t xml:space="preserve"> sets out the detailed procedures applying to the Participants in relation to the obtaining and maintenance of a functioning Type 2 Channel or Type 3 Channel, and the security required for these Communication Channels, and also sets out the manner in which Participants and (in the case of suspension of Communication Channel Qualification) the Market Operator shall perform the following functions in order that Participants may "issue", "submit", "send" or "receive" Data Transactions and to maintain a secure IT system:</w:t>
      </w:r>
    </w:p>
    <w:p w:rsidR="00C802DE" w:rsidRPr="00862C5D" w:rsidRDefault="00C802DE" w:rsidP="00FE1F95">
      <w:pPr>
        <w:pStyle w:val="CERAPPENDIXLEVEL5"/>
        <w:rPr>
          <w:lang w:val="en-IE"/>
        </w:rPr>
      </w:pPr>
      <w:r w:rsidRPr="00862C5D">
        <w:rPr>
          <w:lang w:val="en-IE"/>
        </w:rPr>
        <w:t>registering Type 2 Channel and Type 3 Channel communications;</w:t>
      </w:r>
    </w:p>
    <w:p w:rsidR="00C802DE" w:rsidRPr="00862C5D" w:rsidRDefault="00C802DE" w:rsidP="00FE1F95">
      <w:pPr>
        <w:pStyle w:val="CERAPPENDIXLEVEL5"/>
        <w:rPr>
          <w:lang w:val="en-IE"/>
        </w:rPr>
      </w:pPr>
      <w:r w:rsidRPr="00862C5D">
        <w:rPr>
          <w:lang w:val="en-IE"/>
        </w:rPr>
        <w:t>testing Participant qualification in respect of Type 2 Channel and Type 3 Channel communications;</w:t>
      </w:r>
    </w:p>
    <w:p w:rsidR="00C802DE" w:rsidRPr="00862C5D" w:rsidRDefault="00C802DE" w:rsidP="00FE1F95">
      <w:pPr>
        <w:pStyle w:val="CERAPPENDIXLEVEL5"/>
        <w:rPr>
          <w:lang w:val="en-IE"/>
        </w:rPr>
      </w:pPr>
      <w:r w:rsidRPr="00862C5D">
        <w:rPr>
          <w:lang w:val="en-IE"/>
        </w:rPr>
        <w:t>accessing the Market Operator's Isolated Market System;</w:t>
      </w:r>
    </w:p>
    <w:p w:rsidR="00C802DE" w:rsidRPr="00862C5D" w:rsidRDefault="00C802DE" w:rsidP="00FE1F95">
      <w:pPr>
        <w:pStyle w:val="CERAPPENDIXLEVEL5"/>
        <w:rPr>
          <w:lang w:val="en-IE"/>
        </w:rPr>
      </w:pPr>
      <w:r w:rsidRPr="00862C5D">
        <w:rPr>
          <w:lang w:val="en-IE"/>
        </w:rPr>
        <w:t>maintaining Communication Channel Qualification status in respect of both Type 2 Channel and Type 3 Channel; and</w:t>
      </w:r>
    </w:p>
    <w:p w:rsidR="00C802DE" w:rsidRPr="00862C5D" w:rsidRDefault="00C802DE" w:rsidP="00FE1F95">
      <w:pPr>
        <w:pStyle w:val="CERAPPENDIXLEVEL5"/>
        <w:rPr>
          <w:lang w:val="en-IE"/>
        </w:rPr>
      </w:pPr>
      <w:r w:rsidRPr="00862C5D">
        <w:rPr>
          <w:lang w:val="en-IE"/>
        </w:rPr>
        <w:t>suspension of Communication Channel Qualification status in respect of Type 2 Channel and Type 3 Channel.</w:t>
      </w:r>
    </w:p>
    <w:p w:rsidR="00C802DE" w:rsidRPr="00862C5D" w:rsidRDefault="00C802DE" w:rsidP="009A7B0F">
      <w:pPr>
        <w:pStyle w:val="CERAPPENDIXLEVEL4"/>
        <w:rPr>
          <w:lang w:val="en-IE"/>
        </w:rPr>
      </w:pPr>
      <w:r w:rsidRPr="00862C5D">
        <w:rPr>
          <w:b/>
          <w:lang w:val="en-IE"/>
        </w:rPr>
        <w:t>Agreed Procedure 4 “Transaction Submission and Validation”</w:t>
      </w:r>
      <w:r w:rsidRPr="00862C5D">
        <w:rPr>
          <w:lang w:val="en-IE"/>
        </w:rPr>
        <w:t>: sets out the detailed obligations of the Parties in relation to the submission of data under Chapter D “Balancing Market Data Submission” and Settlement Reallocation Agreements.</w:t>
      </w:r>
    </w:p>
    <w:p w:rsidR="00C802DE" w:rsidRPr="00862C5D" w:rsidRDefault="00C802DE" w:rsidP="009A7B0F">
      <w:pPr>
        <w:pStyle w:val="CERAPPENDIXLEVEL4"/>
        <w:rPr>
          <w:lang w:val="en-IE"/>
        </w:rPr>
      </w:pPr>
      <w:r w:rsidRPr="00862C5D">
        <w:rPr>
          <w:b/>
          <w:lang w:val="en-IE"/>
        </w:rPr>
        <w:t xml:space="preserve">Agreed Procedure 5 </w:t>
      </w:r>
      <w:r w:rsidR="00812400" w:rsidRPr="00862C5D">
        <w:rPr>
          <w:b/>
          <w:lang w:val="en-IE"/>
        </w:rPr>
        <w:t>“</w:t>
      </w:r>
      <w:r w:rsidRPr="00862C5D">
        <w:rPr>
          <w:b/>
          <w:lang w:val="en-IE"/>
        </w:rPr>
        <w:t>Data Storage and IT Security</w:t>
      </w:r>
      <w:r w:rsidR="00812400" w:rsidRPr="00862C5D">
        <w:rPr>
          <w:b/>
          <w:lang w:val="en-IE"/>
        </w:rPr>
        <w:t>”</w:t>
      </w:r>
      <w:r w:rsidRPr="00862C5D">
        <w:rPr>
          <w:lang w:val="en-IE"/>
        </w:rPr>
        <w:t>: sets out the detailed procedures applying to the Market Operator and Parties in relation to:</w:t>
      </w:r>
    </w:p>
    <w:p w:rsidR="00C802DE" w:rsidRPr="00862C5D" w:rsidRDefault="00C802DE" w:rsidP="00FE1F95">
      <w:pPr>
        <w:pStyle w:val="CERAPPENDIXLEVEL5"/>
        <w:rPr>
          <w:lang w:val="en-IE"/>
        </w:rPr>
      </w:pPr>
      <w:r w:rsidRPr="00862C5D">
        <w:rPr>
          <w:lang w:val="en-IE"/>
        </w:rPr>
        <w:t>the technical security, data storage and data access specifications and standards with which the Isolated Market System of the Market Operator and of each Participant must comply;</w:t>
      </w:r>
    </w:p>
    <w:p w:rsidR="00C802DE" w:rsidRPr="00862C5D" w:rsidRDefault="00C802DE" w:rsidP="00FE1F95">
      <w:pPr>
        <w:pStyle w:val="CERAPPENDIXLEVEL5"/>
        <w:rPr>
          <w:lang w:val="en-IE"/>
        </w:rPr>
      </w:pPr>
      <w:r w:rsidRPr="00862C5D">
        <w:rPr>
          <w:lang w:val="en-IE"/>
        </w:rPr>
        <w:t>the technical security specifications and standards that must be maintained in order to gain access to the Market Operator’s Isolated Market System;</w:t>
      </w:r>
    </w:p>
    <w:p w:rsidR="00C802DE" w:rsidRPr="00862C5D" w:rsidRDefault="00C802DE" w:rsidP="00FE1F95">
      <w:pPr>
        <w:pStyle w:val="CERAPPENDIXLEVEL5"/>
        <w:rPr>
          <w:lang w:val="en-IE"/>
        </w:rPr>
      </w:pPr>
      <w:r w:rsidRPr="00862C5D">
        <w:rPr>
          <w:lang w:val="en-IE"/>
        </w:rPr>
        <w:t xml:space="preserve">the security standards for data communications that must be complied with in respect of Type 2 Channel and Type 3 Channel communications; </w:t>
      </w:r>
    </w:p>
    <w:p w:rsidR="00C802DE" w:rsidRPr="00862C5D" w:rsidRDefault="00C802DE" w:rsidP="00FE1F95">
      <w:pPr>
        <w:pStyle w:val="CERAPPENDIXLEVEL5"/>
        <w:rPr>
          <w:lang w:val="en-IE"/>
        </w:rPr>
      </w:pPr>
      <w:r w:rsidRPr="00862C5D">
        <w:rPr>
          <w:lang w:val="en-IE"/>
        </w:rPr>
        <w:t>computational machine precision and methods of rounding; and</w:t>
      </w:r>
    </w:p>
    <w:p w:rsidR="00C802DE" w:rsidRPr="00862C5D" w:rsidRDefault="00C802DE" w:rsidP="00FE1F95">
      <w:pPr>
        <w:pStyle w:val="CERAPPENDIXLEVEL5"/>
        <w:rPr>
          <w:lang w:val="en-IE"/>
        </w:rPr>
      </w:pPr>
      <w:r w:rsidRPr="00862C5D">
        <w:rPr>
          <w:lang w:val="en-IE"/>
        </w:rPr>
        <w:t>other relevant matters under Chapter C “Data and Information Systems”.</w:t>
      </w:r>
    </w:p>
    <w:p w:rsidR="00C802DE" w:rsidRPr="00862C5D" w:rsidRDefault="00C802DE" w:rsidP="009A7B0F">
      <w:pPr>
        <w:pStyle w:val="CERAPPENDIXLEVEL4"/>
        <w:rPr>
          <w:lang w:val="en-IE"/>
        </w:rPr>
      </w:pPr>
      <w:r w:rsidRPr="00862C5D">
        <w:rPr>
          <w:b/>
          <w:lang w:val="en-IE"/>
        </w:rPr>
        <w:lastRenderedPageBreak/>
        <w:t>Agreed Procedure 6 “Data Publication and Data Reporting”:</w:t>
      </w:r>
      <w:r w:rsidRPr="00862C5D">
        <w:rPr>
          <w:lang w:val="en-IE"/>
        </w:rPr>
        <w:t xml:space="preserve"> sets out the detailed procedures applying to the Market Operator and Parties in relation to:</w:t>
      </w:r>
    </w:p>
    <w:p w:rsidR="00C802DE" w:rsidRPr="00862C5D" w:rsidRDefault="00C802DE" w:rsidP="00FE1F95">
      <w:pPr>
        <w:pStyle w:val="CERAPPENDIXLEVEL5"/>
        <w:rPr>
          <w:lang w:val="en-IE"/>
        </w:rPr>
      </w:pPr>
      <w:r w:rsidRPr="00862C5D">
        <w:rPr>
          <w:lang w:val="en-IE"/>
        </w:rPr>
        <w:t>the method of publication of data, and the updating of published data;</w:t>
      </w:r>
    </w:p>
    <w:p w:rsidR="00C802DE" w:rsidRPr="00862C5D" w:rsidRDefault="00C802DE" w:rsidP="00FE1F95">
      <w:pPr>
        <w:pStyle w:val="CERAPPENDIXLEVEL5"/>
        <w:rPr>
          <w:lang w:val="en-IE"/>
        </w:rPr>
      </w:pPr>
      <w:r w:rsidRPr="00862C5D">
        <w:rPr>
          <w:lang w:val="en-IE"/>
        </w:rPr>
        <w:t>the data listed in Appendix E “Data Publication” that must be provided by the Market Operator in response to a request made by a Participant, and the method of such response;</w:t>
      </w:r>
    </w:p>
    <w:p w:rsidR="00C802DE" w:rsidRPr="00862C5D" w:rsidRDefault="00C802DE" w:rsidP="00FE1F95">
      <w:pPr>
        <w:pStyle w:val="CERAPPENDIXLEVEL5"/>
        <w:rPr>
          <w:lang w:val="en-IE"/>
        </w:rPr>
      </w:pPr>
      <w:r w:rsidRPr="00862C5D">
        <w:rPr>
          <w:lang w:val="en-IE"/>
        </w:rPr>
        <w:t>the data that must be provided by the Market Operator to certain Participants only (or all of them), and the method by which the Market Operator must make such data available;</w:t>
      </w:r>
    </w:p>
    <w:p w:rsidR="00C802DE" w:rsidRPr="00862C5D" w:rsidRDefault="00C802DE" w:rsidP="00FE1F95">
      <w:pPr>
        <w:pStyle w:val="CERAPPENDIXLEVEL5"/>
        <w:rPr>
          <w:lang w:val="en-IE"/>
        </w:rPr>
      </w:pPr>
      <w:r w:rsidRPr="00862C5D">
        <w:rPr>
          <w:lang w:val="en-IE"/>
        </w:rPr>
        <w:t>the matters set out in paragraphs A.4.1.1(o), A.4.2.1(l), B.17.22.2</w:t>
      </w:r>
      <w:r w:rsidR="00BD6265" w:rsidRPr="00862C5D">
        <w:rPr>
          <w:lang w:val="en-IE"/>
        </w:rPr>
        <w:t>, B.32.4.1, C.2.4.2 and C.4.1.3 and sections</w:t>
      </w:r>
      <w:r w:rsidRPr="00862C5D">
        <w:rPr>
          <w:lang w:val="en-IE"/>
        </w:rPr>
        <w:t xml:space="preserve"> B.28, B.29 and C.7.</w:t>
      </w:r>
    </w:p>
    <w:p w:rsidR="00C802DE" w:rsidRPr="00862C5D" w:rsidRDefault="00C802DE" w:rsidP="009A7B0F">
      <w:pPr>
        <w:pStyle w:val="CERAPPENDIXLEVEL4"/>
        <w:rPr>
          <w:lang w:val="en-IE"/>
        </w:rPr>
      </w:pPr>
      <w:r w:rsidRPr="00862C5D">
        <w:rPr>
          <w:b/>
          <w:lang w:val="en-IE"/>
        </w:rPr>
        <w:t xml:space="preserve">Agreed Procedure 7 </w:t>
      </w:r>
      <w:r w:rsidR="00812400" w:rsidRPr="00862C5D">
        <w:rPr>
          <w:b/>
          <w:lang w:val="en-IE"/>
        </w:rPr>
        <w:t>“</w:t>
      </w:r>
      <w:r w:rsidRPr="00862C5D">
        <w:rPr>
          <w:b/>
          <w:lang w:val="en-IE"/>
        </w:rPr>
        <w:t>Emergency Communications</w:t>
      </w:r>
      <w:r w:rsidR="00812400" w:rsidRPr="00862C5D">
        <w:rPr>
          <w:b/>
          <w:lang w:val="en-IE"/>
        </w:rPr>
        <w:t>”</w:t>
      </w:r>
      <w:r w:rsidRPr="00862C5D">
        <w:rPr>
          <w:b/>
          <w:lang w:val="en-IE"/>
        </w:rPr>
        <w:t>:</w:t>
      </w:r>
      <w:r w:rsidRPr="00862C5D">
        <w:rPr>
          <w:lang w:val="en-IE"/>
        </w:rPr>
        <w:t xml:space="preserve"> sets out the detailed procedures applying to the Market Operator and Parties that arise in the event of and for the duration of a General Communication Failure, a General System Failure or a Limited Communication Failure in relation to:</w:t>
      </w:r>
    </w:p>
    <w:p w:rsidR="00C802DE" w:rsidRPr="00862C5D" w:rsidRDefault="00C802DE" w:rsidP="00FE1F95">
      <w:pPr>
        <w:pStyle w:val="CERAPPENDIXLEVEL5"/>
        <w:rPr>
          <w:lang w:val="en-IE"/>
        </w:rPr>
      </w:pPr>
      <w:r w:rsidRPr="00862C5D">
        <w:rPr>
          <w:lang w:val="en-IE"/>
        </w:rPr>
        <w:t>the processes for communication of data required for market settlement;</w:t>
      </w:r>
    </w:p>
    <w:p w:rsidR="00C802DE" w:rsidRPr="00862C5D" w:rsidRDefault="00C802DE" w:rsidP="00FE1F95">
      <w:pPr>
        <w:pStyle w:val="CERAPPENDIXLEVEL5"/>
        <w:rPr>
          <w:lang w:val="en-IE"/>
        </w:rPr>
      </w:pPr>
      <w:r w:rsidRPr="00862C5D">
        <w:rPr>
          <w:lang w:val="en-IE"/>
        </w:rPr>
        <w:t>the process to be followed by the Market Operator in notifying the market that a General Communication Failure or a General System Failure is in effect;</w:t>
      </w:r>
    </w:p>
    <w:p w:rsidR="00C802DE" w:rsidRPr="00862C5D" w:rsidRDefault="00C802DE" w:rsidP="00FE1F95">
      <w:pPr>
        <w:pStyle w:val="CERAPPENDIXLEVEL5"/>
        <w:rPr>
          <w:lang w:val="en-IE"/>
        </w:rPr>
      </w:pPr>
      <w:r w:rsidRPr="00862C5D">
        <w:rPr>
          <w:lang w:val="en-IE"/>
        </w:rPr>
        <w:t>general responsibilities of Parties;</w:t>
      </w:r>
    </w:p>
    <w:p w:rsidR="00C802DE" w:rsidRPr="00862C5D" w:rsidRDefault="00C802DE" w:rsidP="00FE1F95">
      <w:pPr>
        <w:pStyle w:val="CERAPPENDIXLEVEL5"/>
        <w:rPr>
          <w:lang w:val="en-IE"/>
        </w:rPr>
      </w:pPr>
      <w:r w:rsidRPr="00862C5D">
        <w:rPr>
          <w:lang w:val="en-IE"/>
        </w:rPr>
        <w:t>updates to be issued by the Market Operator;</w:t>
      </w:r>
    </w:p>
    <w:p w:rsidR="00C802DE" w:rsidRPr="00862C5D" w:rsidRDefault="00C802DE" w:rsidP="00FE1F95">
      <w:pPr>
        <w:pStyle w:val="CERAPPENDIXLEVEL5"/>
        <w:rPr>
          <w:lang w:val="en-IE"/>
        </w:rPr>
      </w:pPr>
      <w:r w:rsidRPr="00862C5D">
        <w:rPr>
          <w:lang w:val="en-IE"/>
        </w:rPr>
        <w:t>estimation to be carried out by the Market Operator as to how long the emergency situation will remain in effect; and</w:t>
      </w:r>
    </w:p>
    <w:p w:rsidR="00C802DE" w:rsidRPr="00862C5D" w:rsidRDefault="00C802DE" w:rsidP="00FE1F95">
      <w:pPr>
        <w:pStyle w:val="CERAPPENDIXLEVEL5"/>
        <w:rPr>
          <w:lang w:val="en-IE"/>
        </w:rPr>
      </w:pPr>
      <w:r w:rsidRPr="00862C5D">
        <w:rPr>
          <w:lang w:val="en-IE"/>
        </w:rPr>
        <w:t>the matters set out in paragraphs C.3.1.5, C.3.1.10</w:t>
      </w:r>
      <w:r w:rsidR="00BD6265" w:rsidRPr="00862C5D">
        <w:rPr>
          <w:lang w:val="en-IE"/>
        </w:rPr>
        <w:t xml:space="preserve"> and sections</w:t>
      </w:r>
      <w:r w:rsidRPr="00862C5D">
        <w:rPr>
          <w:lang w:val="en-IE"/>
        </w:rPr>
        <w:t xml:space="preserve"> C.4 and C.5.</w:t>
      </w:r>
    </w:p>
    <w:p w:rsidR="003E50FA" w:rsidRPr="00862C5D" w:rsidRDefault="003E50FA" w:rsidP="009A7B0F">
      <w:pPr>
        <w:pStyle w:val="CERAPPENDIXLEVEL4"/>
        <w:rPr>
          <w:lang w:val="en-IE"/>
        </w:rPr>
      </w:pPr>
      <w:r w:rsidRPr="00862C5D">
        <w:rPr>
          <w:b/>
          <w:lang w:val="en-IE"/>
        </w:rPr>
        <w:t>Agreed Procedure 8:</w:t>
      </w:r>
      <w:r w:rsidRPr="00862C5D">
        <w:rPr>
          <w:lang w:val="en-IE"/>
        </w:rPr>
        <w:t xml:space="preserve"> Not used</w:t>
      </w:r>
    </w:p>
    <w:p w:rsidR="00C802DE" w:rsidRPr="00862C5D" w:rsidRDefault="00C802DE" w:rsidP="009A7B0F">
      <w:pPr>
        <w:pStyle w:val="CERAPPENDIXLEVEL4"/>
        <w:rPr>
          <w:lang w:val="en-IE"/>
        </w:rPr>
      </w:pPr>
      <w:r w:rsidRPr="00862C5D">
        <w:rPr>
          <w:b/>
          <w:lang w:val="en-IE"/>
        </w:rPr>
        <w:t>Agreed Procedure 9 “Management of Credit Cover and Credit Default”:</w:t>
      </w:r>
      <w:r w:rsidRPr="00862C5D">
        <w:rPr>
          <w:lang w:val="en-IE"/>
        </w:rPr>
        <w:t xml:space="preserve"> sets out the detailed procedures applying to the Market Operator and Participants in relation to:</w:t>
      </w:r>
    </w:p>
    <w:p w:rsidR="00C802DE" w:rsidRPr="00862C5D" w:rsidRDefault="00C802DE" w:rsidP="00FE1F95">
      <w:pPr>
        <w:pStyle w:val="CERAPPENDIXLEVEL5"/>
        <w:rPr>
          <w:lang w:val="en-IE"/>
        </w:rPr>
      </w:pPr>
      <w:r w:rsidRPr="00862C5D">
        <w:rPr>
          <w:lang w:val="en-IE"/>
        </w:rPr>
        <w:t xml:space="preserve">the processes for managing the Credit Cover that is required to be maintained by Participants; </w:t>
      </w:r>
    </w:p>
    <w:p w:rsidR="00C802DE" w:rsidRPr="00862C5D" w:rsidRDefault="00C802DE" w:rsidP="00FE1F95">
      <w:pPr>
        <w:pStyle w:val="CERAPPENDIXLEVEL5"/>
        <w:rPr>
          <w:lang w:val="en-IE"/>
        </w:rPr>
      </w:pPr>
      <w:r w:rsidRPr="00862C5D">
        <w:rPr>
          <w:lang w:val="en-IE"/>
        </w:rPr>
        <w:t>the process that is to be invoked in the event of a default by a Participant in relation to Credit Cover; and</w:t>
      </w:r>
    </w:p>
    <w:p w:rsidR="00C802DE" w:rsidRPr="00862C5D" w:rsidRDefault="00C802DE" w:rsidP="00FE1F95">
      <w:pPr>
        <w:pStyle w:val="CERAPPENDIXLEVEL5"/>
        <w:rPr>
          <w:lang w:val="en-IE"/>
        </w:rPr>
      </w:pPr>
      <w:r w:rsidRPr="00862C5D">
        <w:rPr>
          <w:lang w:val="en-IE"/>
        </w:rPr>
        <w:t>other relevant matters under Chapter G (Financial and Settlement).</w:t>
      </w:r>
    </w:p>
    <w:p w:rsidR="00C802DE" w:rsidRPr="00862C5D" w:rsidRDefault="00C802DE" w:rsidP="009A7B0F">
      <w:pPr>
        <w:pStyle w:val="CERAPPENDIXLEVEL4"/>
        <w:rPr>
          <w:lang w:val="en-IE"/>
        </w:rPr>
      </w:pPr>
      <w:r w:rsidRPr="00862C5D">
        <w:rPr>
          <w:b/>
          <w:lang w:val="en-IE"/>
        </w:rPr>
        <w:t>Agreed Procedure 10 “Settlement Reallocation”:</w:t>
      </w:r>
      <w:r w:rsidRPr="00862C5D">
        <w:rPr>
          <w:lang w:val="en-IE"/>
        </w:rPr>
        <w:t xml:space="preserve"> sets out the detailed procedures applying to the Market Operator and Participants in relation to Settlement Reallocation Agreements and the cancellation of Settlement Reallocation Agreements, and the matters set out in </w:t>
      </w:r>
      <w:r w:rsidR="00BD6265" w:rsidRPr="00862C5D">
        <w:rPr>
          <w:lang w:val="en-IE"/>
        </w:rPr>
        <w:t>section</w:t>
      </w:r>
      <w:r w:rsidRPr="00862C5D">
        <w:rPr>
          <w:lang w:val="en-IE"/>
        </w:rPr>
        <w:t xml:space="preserve"> G.17.</w:t>
      </w:r>
    </w:p>
    <w:p w:rsidR="00C802DE" w:rsidRPr="00862C5D" w:rsidRDefault="00C802DE" w:rsidP="009A7B0F">
      <w:pPr>
        <w:pStyle w:val="CERAPPENDIXLEVEL4"/>
        <w:rPr>
          <w:lang w:val="en-IE"/>
        </w:rPr>
      </w:pPr>
      <w:r w:rsidRPr="00862C5D">
        <w:rPr>
          <w:b/>
          <w:lang w:val="en-IE"/>
        </w:rPr>
        <w:t>Agreed Procedure 11 “Market System Operation, Testing, Upgrading and Support”:</w:t>
      </w:r>
      <w:r w:rsidRPr="00862C5D">
        <w:rPr>
          <w:lang w:val="en-IE"/>
        </w:rPr>
        <w:t xml:space="preserve"> sets out the detailed procedures applying to the Market Operator in relation to the:</w:t>
      </w:r>
    </w:p>
    <w:p w:rsidR="00C802DE" w:rsidRPr="00862C5D" w:rsidRDefault="00C802DE" w:rsidP="00FE1F95">
      <w:pPr>
        <w:pStyle w:val="CERAPPENDIXLEVEL5"/>
        <w:rPr>
          <w:lang w:val="en-IE"/>
        </w:rPr>
      </w:pPr>
      <w:r w:rsidRPr="00862C5D">
        <w:rPr>
          <w:lang w:val="en-IE"/>
        </w:rPr>
        <w:t>provision of advice to Parties in relation to the operation of the Market Operator’s Isolated Market System and Communication Channels;</w:t>
      </w:r>
    </w:p>
    <w:p w:rsidR="00C802DE" w:rsidRPr="00862C5D" w:rsidRDefault="00C802DE" w:rsidP="00FE1F95">
      <w:pPr>
        <w:pStyle w:val="CERAPPENDIXLEVEL5"/>
        <w:rPr>
          <w:lang w:val="en-IE"/>
        </w:rPr>
      </w:pPr>
      <w:r w:rsidRPr="00862C5D">
        <w:rPr>
          <w:lang w:val="en-IE"/>
        </w:rPr>
        <w:t>provision to Parties of a facility for the reporting of incidents;</w:t>
      </w:r>
    </w:p>
    <w:p w:rsidR="00C802DE" w:rsidRPr="00862C5D" w:rsidRDefault="00C802DE" w:rsidP="00FE1F95">
      <w:pPr>
        <w:pStyle w:val="CERAPPENDIXLEVEL5"/>
        <w:rPr>
          <w:lang w:val="en-IE"/>
        </w:rPr>
      </w:pPr>
      <w:r w:rsidRPr="00862C5D">
        <w:rPr>
          <w:lang w:val="en-IE"/>
        </w:rPr>
        <w:lastRenderedPageBreak/>
        <w:t>implementation and coordination of the Market Operator’s Isolated Market System and its interfaces to Communication Channels;</w:t>
      </w:r>
    </w:p>
    <w:p w:rsidR="00C802DE" w:rsidRPr="00862C5D" w:rsidRDefault="00C802DE" w:rsidP="00FE1F95">
      <w:pPr>
        <w:pStyle w:val="CERAPPENDIXLEVEL5"/>
        <w:rPr>
          <w:lang w:val="en-IE"/>
        </w:rPr>
      </w:pPr>
      <w:r w:rsidRPr="00862C5D">
        <w:rPr>
          <w:lang w:val="en-IE"/>
        </w:rPr>
        <w:t>scheduled testing and down-time of the Market Operator’s Isolated Market System or its interfaces to Communication Channels;</w:t>
      </w:r>
    </w:p>
    <w:p w:rsidR="00C802DE" w:rsidRPr="00862C5D" w:rsidRDefault="00C802DE" w:rsidP="00FE1F95">
      <w:pPr>
        <w:pStyle w:val="CERAPPENDIXLEVEL5"/>
        <w:rPr>
          <w:lang w:val="en-IE"/>
        </w:rPr>
      </w:pPr>
      <w:r w:rsidRPr="00862C5D">
        <w:rPr>
          <w:lang w:val="en-IE"/>
        </w:rPr>
        <w:t xml:space="preserve">commissioning of an externally-audited report in the event of a General Communication Failure or General System Failure; </w:t>
      </w:r>
    </w:p>
    <w:p w:rsidR="00C802DE" w:rsidRPr="00862C5D" w:rsidRDefault="00C802DE" w:rsidP="00FE1F95">
      <w:pPr>
        <w:pStyle w:val="CERAPPENDIXLEVEL5"/>
        <w:rPr>
          <w:lang w:val="en-IE"/>
        </w:rPr>
      </w:pPr>
      <w:r w:rsidRPr="00862C5D">
        <w:rPr>
          <w:lang w:val="en-IE"/>
        </w:rPr>
        <w:t>restoration of the Market Operator’s Isolated Market System in the event of a General System Failure; and</w:t>
      </w:r>
    </w:p>
    <w:p w:rsidR="00C802DE" w:rsidRPr="00862C5D" w:rsidRDefault="00C802DE" w:rsidP="00FE1F95">
      <w:pPr>
        <w:pStyle w:val="CERAPPENDIXLEVEL5"/>
        <w:rPr>
          <w:lang w:val="en-IE"/>
        </w:rPr>
      </w:pPr>
      <w:r w:rsidRPr="00862C5D">
        <w:rPr>
          <w:lang w:val="en-IE"/>
        </w:rPr>
        <w:t>the matters set out in paragraphs C.2.2.5, C.2.5.1, C.2.5.3, C.5.4.4 and C.5.5.1.</w:t>
      </w:r>
    </w:p>
    <w:p w:rsidR="00C802DE" w:rsidRPr="00862C5D" w:rsidRDefault="00C802DE" w:rsidP="009A7B0F">
      <w:pPr>
        <w:pStyle w:val="CERAPPENDIXLEVEL4"/>
        <w:rPr>
          <w:lang w:val="en-IE"/>
        </w:rPr>
      </w:pPr>
      <w:r w:rsidRPr="00862C5D">
        <w:rPr>
          <w:b/>
          <w:lang w:val="en-IE"/>
        </w:rPr>
        <w:t xml:space="preserve">Agreed Procedure 12 </w:t>
      </w:r>
      <w:r w:rsidR="00812400" w:rsidRPr="00862C5D">
        <w:rPr>
          <w:b/>
          <w:lang w:val="en-IE"/>
        </w:rPr>
        <w:t>“</w:t>
      </w:r>
      <w:r w:rsidRPr="00862C5D">
        <w:rPr>
          <w:b/>
          <w:lang w:val="en-IE"/>
        </w:rPr>
        <w:t>Modifications Committee Operation</w:t>
      </w:r>
      <w:r w:rsidR="00812400" w:rsidRPr="00862C5D">
        <w:rPr>
          <w:b/>
          <w:lang w:val="en-IE"/>
        </w:rPr>
        <w:t>”</w:t>
      </w:r>
      <w:r w:rsidRPr="00862C5D">
        <w:rPr>
          <w:b/>
          <w:lang w:val="en-IE"/>
        </w:rPr>
        <w:t>:</w:t>
      </w:r>
      <w:r w:rsidRPr="00862C5D">
        <w:rPr>
          <w:lang w:val="en-IE"/>
        </w:rPr>
        <w:t xml:space="preserve"> sets out the detailed procedures applying to the Market Operator and Parties in relation to the rules and proceedings of the Modifications Committee under section B.17.</w:t>
      </w:r>
    </w:p>
    <w:p w:rsidR="00C802DE" w:rsidRPr="00862C5D" w:rsidRDefault="00C802DE" w:rsidP="009A7B0F">
      <w:pPr>
        <w:pStyle w:val="CERAPPENDIXLEVEL4"/>
        <w:rPr>
          <w:lang w:val="en-IE"/>
        </w:rPr>
      </w:pPr>
      <w:r w:rsidRPr="00862C5D">
        <w:rPr>
          <w:b/>
          <w:lang w:val="en-IE"/>
        </w:rPr>
        <w:t xml:space="preserve">Agreed Procedure 13 </w:t>
      </w:r>
      <w:r w:rsidR="00812400" w:rsidRPr="00862C5D">
        <w:rPr>
          <w:b/>
          <w:lang w:val="en-IE"/>
        </w:rPr>
        <w:t>“</w:t>
      </w:r>
      <w:r w:rsidRPr="00862C5D">
        <w:rPr>
          <w:b/>
          <w:lang w:val="en-IE"/>
        </w:rPr>
        <w:t>Settlement Queries</w:t>
      </w:r>
      <w:r w:rsidR="00812400" w:rsidRPr="00862C5D">
        <w:rPr>
          <w:b/>
          <w:lang w:val="en-IE"/>
        </w:rPr>
        <w:t>”</w:t>
      </w:r>
      <w:r w:rsidRPr="00862C5D">
        <w:rPr>
          <w:b/>
          <w:lang w:val="en-IE"/>
        </w:rPr>
        <w:t>:</w:t>
      </w:r>
      <w:r w:rsidRPr="00862C5D">
        <w:rPr>
          <w:lang w:val="en-IE"/>
        </w:rPr>
        <w:t xml:space="preserve"> sets out the detailed procedures applying to the Market Operator and Parties in relation to the raising and processing of Settlement Queries raised in accordance with section G.3. </w:t>
      </w:r>
    </w:p>
    <w:p w:rsidR="00C802DE" w:rsidRPr="00862C5D" w:rsidRDefault="00C802DE" w:rsidP="009A7B0F">
      <w:pPr>
        <w:pStyle w:val="CERAPPENDIXLEVEL4"/>
        <w:rPr>
          <w:lang w:val="en-IE"/>
        </w:rPr>
      </w:pPr>
      <w:r w:rsidRPr="00862C5D">
        <w:rPr>
          <w:b/>
          <w:lang w:val="en-IE"/>
        </w:rPr>
        <w:t xml:space="preserve">Agreed Procedure 14 </w:t>
      </w:r>
      <w:r w:rsidR="00812400" w:rsidRPr="00862C5D">
        <w:rPr>
          <w:b/>
          <w:lang w:val="en-IE"/>
        </w:rPr>
        <w:t>“</w:t>
      </w:r>
      <w:r w:rsidRPr="00862C5D">
        <w:rPr>
          <w:b/>
          <w:lang w:val="en-IE"/>
        </w:rPr>
        <w:t>Disputes</w:t>
      </w:r>
      <w:r w:rsidR="00812400" w:rsidRPr="00862C5D">
        <w:rPr>
          <w:b/>
          <w:lang w:val="en-IE"/>
        </w:rPr>
        <w:t>”:</w:t>
      </w:r>
      <w:r w:rsidRPr="00862C5D">
        <w:rPr>
          <w:lang w:val="en-IE"/>
        </w:rPr>
        <w:t xml:space="preserve"> sets out the detailed obligations of the Market Operator and Parties in relation to the procedures governing Disputes under section B.19.</w:t>
      </w:r>
    </w:p>
    <w:p w:rsidR="00C802DE" w:rsidRPr="00862C5D" w:rsidRDefault="00C802DE" w:rsidP="009A7B0F">
      <w:pPr>
        <w:pStyle w:val="CERAPPENDIXLEVEL4"/>
        <w:rPr>
          <w:lang w:val="en-IE"/>
        </w:rPr>
      </w:pPr>
      <w:r w:rsidRPr="00862C5D">
        <w:rPr>
          <w:b/>
          <w:lang w:val="en-IE"/>
        </w:rPr>
        <w:t>Agreed Procedure 15 “Settlement and Billing”:</w:t>
      </w:r>
      <w:r w:rsidRPr="00862C5D">
        <w:rPr>
          <w:lang w:val="en-IE"/>
        </w:rPr>
        <w:t xml:space="preserve"> sets out the detailed procedures applying to the Market Operator and Parties in relation to the issuing of Market Operator </w:t>
      </w:r>
      <w:r w:rsidR="00BD6265" w:rsidRPr="00862C5D">
        <w:rPr>
          <w:lang w:val="en-IE"/>
        </w:rPr>
        <w:t>invoices</w:t>
      </w:r>
      <w:r w:rsidRPr="00862C5D">
        <w:rPr>
          <w:lang w:val="en-IE"/>
        </w:rPr>
        <w:t xml:space="preserve">, Settlement Statements and Settlement </w:t>
      </w:r>
      <w:proofErr w:type="spellStart"/>
      <w:r w:rsidRPr="00862C5D">
        <w:rPr>
          <w:lang w:val="en-IE"/>
        </w:rPr>
        <w:t>Documentsin</w:t>
      </w:r>
      <w:proofErr w:type="spellEnd"/>
      <w:r w:rsidRPr="00862C5D">
        <w:rPr>
          <w:lang w:val="en-IE"/>
        </w:rPr>
        <w:t xml:space="preserve"> accordance with Chapter G </w:t>
      </w:r>
      <w:r w:rsidR="00BD6265" w:rsidRPr="00862C5D">
        <w:rPr>
          <w:lang w:val="en-IE"/>
        </w:rPr>
        <w:t>(</w:t>
      </w:r>
      <w:r w:rsidRPr="00862C5D">
        <w:rPr>
          <w:lang w:val="en-IE"/>
        </w:rPr>
        <w:t>Financial and Settlement</w:t>
      </w:r>
      <w:r w:rsidR="00BD6265" w:rsidRPr="00862C5D">
        <w:rPr>
          <w:lang w:val="en-IE"/>
        </w:rPr>
        <w:t>)</w:t>
      </w:r>
      <w:r w:rsidRPr="00862C5D">
        <w:rPr>
          <w:lang w:val="en-IE"/>
        </w:rPr>
        <w:t xml:space="preserve"> and Appendix G “Settlement Statements, </w:t>
      </w:r>
      <w:r w:rsidR="00BD6265" w:rsidRPr="00862C5D">
        <w:rPr>
          <w:lang w:val="en-IE"/>
        </w:rPr>
        <w:t xml:space="preserve">Settlement </w:t>
      </w:r>
      <w:r w:rsidRPr="00862C5D">
        <w:rPr>
          <w:lang w:val="en-IE"/>
        </w:rPr>
        <w:t>Reports and Settlement Documents”.</w:t>
      </w:r>
    </w:p>
    <w:p w:rsidR="00C802DE" w:rsidRPr="00862C5D" w:rsidRDefault="00C802DE" w:rsidP="009A7B0F">
      <w:pPr>
        <w:pStyle w:val="CERAPPENDIXLEVEL4"/>
        <w:rPr>
          <w:lang w:val="en-IE"/>
        </w:rPr>
      </w:pPr>
      <w:r w:rsidRPr="00862C5D">
        <w:rPr>
          <w:b/>
          <w:lang w:val="en-IE"/>
        </w:rPr>
        <w:t>Agreed Procedure 16 “Provision of Meter Data”:</w:t>
      </w:r>
      <w:r w:rsidRPr="00862C5D">
        <w:rPr>
          <w:lang w:val="en-IE"/>
        </w:rPr>
        <w:t xml:space="preserve"> sets out the detailed procedures applying to Meter Data Providers in relation to the grouping of Meter Data for provision to the Market Operator, and the timing of such provision.</w:t>
      </w:r>
    </w:p>
    <w:p w:rsidR="00C802DE" w:rsidRPr="00862C5D" w:rsidRDefault="00C802DE" w:rsidP="009A7B0F">
      <w:pPr>
        <w:pStyle w:val="CERAPPENDIXLEVEL4"/>
        <w:rPr>
          <w:lang w:val="en-IE"/>
        </w:rPr>
      </w:pPr>
      <w:r w:rsidRPr="00862C5D">
        <w:rPr>
          <w:b/>
          <w:lang w:val="en-IE"/>
        </w:rPr>
        <w:t>Agreed Procedure 17 “Banking and Participant Payments”:</w:t>
      </w:r>
      <w:r w:rsidRPr="00862C5D">
        <w:rPr>
          <w:lang w:val="en-IE"/>
        </w:rPr>
        <w:t xml:space="preserve"> sets out the detailed procedures applying to the Participants and the Market Operator in relation to the banking arrangements required under the Code for Settlement, including the manner in which Participants are required to make payments to the Market Operator, and the manner in which the Market Operator is required to make payments to Participants. Agreed Procedure 17 “Banking and Participant Payments” also sets out the detailed obligations of the Parties in relation to the management of SEM Collateral Reserve Accounts.</w:t>
      </w:r>
    </w:p>
    <w:p w:rsidR="00C802DE" w:rsidRPr="00862C5D" w:rsidRDefault="00C802DE" w:rsidP="009A7B0F">
      <w:pPr>
        <w:pStyle w:val="CERAPPENDIXLEVEL4"/>
        <w:rPr>
          <w:lang w:val="en-IE"/>
        </w:rPr>
      </w:pPr>
      <w:r w:rsidRPr="00862C5D">
        <w:rPr>
          <w:b/>
          <w:lang w:val="en-IE"/>
        </w:rPr>
        <w:t>Agreed Procedure 18 “Suspension and Termination”:</w:t>
      </w:r>
      <w:r w:rsidRPr="00862C5D">
        <w:rPr>
          <w:lang w:val="en-IE"/>
        </w:rPr>
        <w:t xml:space="preserve"> sets out the detailed timings and procedures regarding the operation of section B.18.</w:t>
      </w:r>
    </w:p>
    <w:p w:rsidR="00AB1A55" w:rsidRPr="00862C5D" w:rsidRDefault="00AB1A55">
      <w:pPr>
        <w:rPr>
          <w:szCs w:val="22"/>
        </w:rPr>
      </w:pPr>
      <w:r w:rsidRPr="00862C5D">
        <w:br w:type="page"/>
      </w:r>
    </w:p>
    <w:p w:rsidR="00C802DE" w:rsidRPr="00862C5D" w:rsidRDefault="00C802DE" w:rsidP="00533DC0">
      <w:pPr>
        <w:pStyle w:val="CERAPPENDIXLEVEL1"/>
        <w:numPr>
          <w:ilvl w:val="0"/>
          <w:numId w:val="19"/>
        </w:numPr>
        <w:rPr>
          <w:lang w:val="en-IE"/>
        </w:rPr>
      </w:pPr>
      <w:bookmarkStart w:id="44" w:name="_Toc477458014"/>
      <w:r w:rsidRPr="00862C5D">
        <w:rPr>
          <w:lang w:val="en-IE"/>
        </w:rPr>
        <w:lastRenderedPageBreak/>
        <w:t>Data Publication</w:t>
      </w:r>
      <w:bookmarkEnd w:id="44"/>
      <w:r w:rsidRPr="00862C5D">
        <w:rPr>
          <w:lang w:val="en-IE"/>
        </w:rPr>
        <w:t xml:space="preserve"> </w:t>
      </w:r>
    </w:p>
    <w:p w:rsidR="00C802DE" w:rsidRPr="00862C5D" w:rsidRDefault="00C802DE" w:rsidP="009A7B0F">
      <w:pPr>
        <w:pStyle w:val="CERAPPENDIXLEVEL4"/>
        <w:rPr>
          <w:lang w:val="en-IE"/>
        </w:rPr>
      </w:pPr>
      <w:r w:rsidRPr="00862C5D">
        <w:rPr>
          <w:lang w:val="en-IE"/>
        </w:rPr>
        <w:t>A list of data items that the Market Operator shall be required to publish, and the timing with which the Market Operator shall be required to publish them, is contained in the tables in this Appendix E. Procedures for the updating of publications and the method of publication are contained in Agreed Procedure 6 “Data Publication and Data Reporting”.</w:t>
      </w:r>
    </w:p>
    <w:p w:rsidR="00C802DE" w:rsidRPr="00862C5D" w:rsidRDefault="00C802DE" w:rsidP="009A7B0F">
      <w:pPr>
        <w:pStyle w:val="CERAPPENDIXLEVEL4"/>
        <w:rPr>
          <w:lang w:val="en-IE"/>
        </w:rPr>
      </w:pPr>
      <w:bookmarkStart w:id="45" w:name="_Ref459984819"/>
      <w:r w:rsidRPr="00862C5D">
        <w:rPr>
          <w:lang w:val="en-IE"/>
        </w:rPr>
        <w:t>All data received by the Market Operator over a Type 2 or Type 3 Communication Channel, or calculated by the Market Operator, shall be published according to the specific timelines set out in this Appendix.</w:t>
      </w:r>
      <w:bookmarkEnd w:id="45"/>
    </w:p>
    <w:p w:rsidR="00C802DE" w:rsidRPr="00862C5D" w:rsidRDefault="00C802DE" w:rsidP="009A7B0F">
      <w:pPr>
        <w:pStyle w:val="CERAPPENDIXLEVEL4"/>
        <w:rPr>
          <w:lang w:val="en-IE"/>
        </w:rPr>
      </w:pPr>
      <w:r w:rsidRPr="00862C5D">
        <w:rPr>
          <w:lang w:val="en-IE"/>
        </w:rPr>
        <w:t xml:space="preserve">Agreed Procedure 6 “Data Publication and Data Reporting”, sets out the manner in which the Market Operator shall be required to comply with requests by Participant for reports with any data detailed in paragraph </w:t>
      </w:r>
      <w:fldSimple w:instr=" REF _Ref459984819 \r \h  \* MERGEFORMAT ">
        <w:r w:rsidR="002E3252">
          <w:rPr>
            <w:lang w:val="en-IE"/>
          </w:rPr>
          <w:t>2</w:t>
        </w:r>
      </w:fldSimple>
      <w:r w:rsidRPr="00862C5D">
        <w:rPr>
          <w:lang w:val="en-IE"/>
        </w:rPr>
        <w:t xml:space="preserve"> of this Appendix above to be made available for communication over Type 2 or Type 3 Communication Channels. </w:t>
      </w:r>
      <w:r w:rsidR="00D61C6D" w:rsidRPr="00862C5D">
        <w:rPr>
          <w:lang w:val="en-IE"/>
        </w:rPr>
        <w:t xml:space="preserve">Further details of data publication will be available </w:t>
      </w:r>
      <w:r w:rsidR="004D510C">
        <w:rPr>
          <w:lang w:val="en-IE"/>
        </w:rPr>
        <w:t>in</w:t>
      </w:r>
      <w:r w:rsidR="00D61C6D" w:rsidRPr="00862C5D">
        <w:rPr>
          <w:lang w:val="en-IE"/>
        </w:rPr>
        <w:t xml:space="preserve"> </w:t>
      </w:r>
      <w:r w:rsidR="004D510C">
        <w:rPr>
          <w:lang w:val="en-IE"/>
        </w:rPr>
        <w:t>t</w:t>
      </w:r>
      <w:r w:rsidR="00D61C6D" w:rsidRPr="00862C5D">
        <w:rPr>
          <w:lang w:val="en-IE"/>
        </w:rPr>
        <w:t xml:space="preserve">echnical </w:t>
      </w:r>
      <w:r w:rsidR="004D510C">
        <w:rPr>
          <w:lang w:val="en-IE"/>
        </w:rPr>
        <w:t>s</w:t>
      </w:r>
      <w:r w:rsidR="00D61C6D" w:rsidRPr="00862C5D">
        <w:rPr>
          <w:lang w:val="en-IE"/>
        </w:rPr>
        <w:t>pecification document</w:t>
      </w:r>
      <w:r w:rsidR="004D510C">
        <w:rPr>
          <w:lang w:val="en-IE"/>
        </w:rPr>
        <w:t>s</w:t>
      </w:r>
      <w:r w:rsidR="00D61C6D" w:rsidRPr="00862C5D">
        <w:rPr>
          <w:lang w:val="en-IE"/>
        </w:rPr>
        <w:t xml:space="preserve"> which will be published on the Market Operator’s website.</w:t>
      </w:r>
      <w:r w:rsidRPr="00862C5D">
        <w:rPr>
          <w:lang w:val="en-IE"/>
        </w:rPr>
        <w:t xml:space="preserve"> Subject to data confidentiality, and the timelines set out in this Appendix, all such reports will be published on the Market Operator’s website</w:t>
      </w:r>
      <w:r w:rsidR="00D61C6D" w:rsidRPr="00862C5D">
        <w:rPr>
          <w:lang w:val="en-IE"/>
        </w:rPr>
        <w:t xml:space="preserve"> and/or the Balancing Market Interface as defined in Agreed Procedure </w:t>
      </w:r>
      <w:r w:rsidR="007677F6" w:rsidRPr="00862C5D">
        <w:rPr>
          <w:lang w:val="en-IE"/>
        </w:rPr>
        <w:t>6</w:t>
      </w:r>
      <w:r w:rsidR="00D61C6D" w:rsidRPr="00862C5D">
        <w:rPr>
          <w:lang w:val="en-IE"/>
        </w:rPr>
        <w:t xml:space="preserve"> “</w:t>
      </w:r>
      <w:r w:rsidR="00C71AB7" w:rsidRPr="00862C5D">
        <w:rPr>
          <w:lang w:val="en-IE"/>
        </w:rPr>
        <w:t>Data Publication and Data Reporting</w:t>
      </w:r>
      <w:r w:rsidR="00D61C6D" w:rsidRPr="00862C5D">
        <w:rPr>
          <w:lang w:val="en-IE"/>
        </w:rPr>
        <w:t>”</w:t>
      </w:r>
      <w:r w:rsidRPr="00862C5D">
        <w:rPr>
          <w:lang w:val="en-IE"/>
        </w:rPr>
        <w:t>.</w:t>
      </w:r>
    </w:p>
    <w:p w:rsidR="00C802DE" w:rsidRPr="00862C5D" w:rsidRDefault="00C802DE" w:rsidP="009A7B0F">
      <w:pPr>
        <w:pStyle w:val="CERAPPENDIXLEVEL4"/>
        <w:rPr>
          <w:lang w:val="en-IE"/>
        </w:rPr>
      </w:pPr>
      <w:r w:rsidRPr="00862C5D">
        <w:rPr>
          <w:lang w:val="en-IE"/>
        </w:rPr>
        <w:t xml:space="preserve">Agreed Procedure 6 “Data Publication and Data Reporting”, will follow the following principles set out in the following </w:t>
      </w:r>
      <w:r w:rsidR="004D510C">
        <w:rPr>
          <w:lang w:val="en-IE"/>
        </w:rPr>
        <w:t xml:space="preserve">sections, </w:t>
      </w:r>
      <w:r w:rsidRPr="00862C5D">
        <w:rPr>
          <w:lang w:val="en-IE"/>
        </w:rPr>
        <w:t>paragraphs or sub-sections of the Code: A.4.1.1(o), A.4.1.1(p), B17.22.2, B.28.1.3, B.29.1.1, B.32.4.1, C.2.4.2, C.4.1.3 and C.7.1 to C.7.5.</w:t>
      </w:r>
    </w:p>
    <w:p w:rsidR="00C802DE" w:rsidRPr="00862C5D" w:rsidRDefault="00C802DE" w:rsidP="00C802DE">
      <w:pPr>
        <w:pStyle w:val="CERBODY"/>
        <w:rPr>
          <w:b/>
          <w:lang w:val="en-IE"/>
        </w:rPr>
      </w:pPr>
      <w:r w:rsidRPr="00862C5D">
        <w:rPr>
          <w:b/>
          <w:lang w:val="en-IE"/>
        </w:rPr>
        <w:t xml:space="preserve">Table </w:t>
      </w:r>
      <w:r w:rsidR="00E179D6" w:rsidRPr="00862C5D">
        <w:rPr>
          <w:b/>
          <w:lang w:val="en-IE"/>
        </w:rPr>
        <w:fldChar w:fldCharType="begin"/>
      </w:r>
      <w:r w:rsidRPr="00862C5D">
        <w:rPr>
          <w:b/>
          <w:lang w:val="en-IE"/>
        </w:rPr>
        <w:instrText xml:space="preserve"> SEQ Table</w:instrText>
      </w:r>
      <w:r w:rsidR="00D751EA" w:rsidRPr="00862C5D">
        <w:rPr>
          <w:b/>
          <w:lang w:val="en-IE"/>
        </w:rPr>
        <w:instrText xml:space="preserve"> \r 1</w:instrText>
      </w:r>
      <w:r w:rsidRPr="00862C5D">
        <w:rPr>
          <w:b/>
          <w:lang w:val="en-IE"/>
        </w:rPr>
        <w:instrText xml:space="preserve"> \* ARABIC </w:instrText>
      </w:r>
      <w:r w:rsidR="00E179D6" w:rsidRPr="00862C5D">
        <w:rPr>
          <w:b/>
          <w:lang w:val="en-IE"/>
        </w:rPr>
        <w:fldChar w:fldCharType="separate"/>
      </w:r>
      <w:r w:rsidR="002E3252">
        <w:rPr>
          <w:b/>
          <w:noProof/>
          <w:lang w:val="en-IE"/>
        </w:rPr>
        <w:t>1</w:t>
      </w:r>
      <w:r w:rsidR="00E179D6" w:rsidRPr="00862C5D">
        <w:rPr>
          <w:b/>
          <w:lang w:val="en-IE"/>
        </w:rPr>
        <w:fldChar w:fldCharType="end"/>
      </w:r>
      <w:r w:rsidRPr="00862C5D">
        <w:rPr>
          <w:b/>
          <w:lang w:val="en-IE"/>
        </w:rPr>
        <w:t xml:space="preserve"> – Data publication list part 1: updated periodically as required</w:t>
      </w:r>
    </w:p>
    <w:tbl>
      <w:tblPr>
        <w:tblW w:w="8440" w:type="dxa"/>
        <w:tblInd w:w="817" w:type="dxa"/>
        <w:tblBorders>
          <w:top w:val="single" w:sz="12" w:space="0" w:color="808080"/>
          <w:bottom w:val="single" w:sz="12" w:space="0" w:color="808080"/>
        </w:tblBorders>
        <w:tblLayout w:type="fixed"/>
        <w:tblLook w:val="0000"/>
      </w:tblPr>
      <w:tblGrid>
        <w:gridCol w:w="2531"/>
        <w:gridCol w:w="21"/>
        <w:gridCol w:w="3219"/>
        <w:gridCol w:w="41"/>
        <w:gridCol w:w="1579"/>
        <w:gridCol w:w="1040"/>
        <w:gridCol w:w="9"/>
      </w:tblGrid>
      <w:tr w:rsidR="00C802DE" w:rsidRPr="00862C5D" w:rsidTr="00371077">
        <w:trPr>
          <w:gridAfter w:val="1"/>
          <w:wAfter w:w="9" w:type="dxa"/>
          <w:tblHeader/>
        </w:trPr>
        <w:tc>
          <w:tcPr>
            <w:tcW w:w="2531" w:type="dxa"/>
            <w:tcBorders>
              <w:top w:val="single" w:sz="4" w:space="0" w:color="auto"/>
              <w:bottom w:val="single" w:sz="4" w:space="0" w:color="auto"/>
            </w:tcBorders>
          </w:tcPr>
          <w:p w:rsidR="00C802DE" w:rsidRPr="00862C5D" w:rsidRDefault="00C802DE" w:rsidP="00371077">
            <w:pPr>
              <w:pStyle w:val="CERBODY"/>
              <w:rPr>
                <w:b/>
                <w:sz w:val="16"/>
                <w:szCs w:val="16"/>
                <w:lang w:val="en-IE"/>
              </w:rPr>
            </w:pPr>
            <w:r w:rsidRPr="00862C5D">
              <w:rPr>
                <w:b/>
                <w:sz w:val="16"/>
                <w:szCs w:val="16"/>
                <w:lang w:val="en-IE"/>
              </w:rPr>
              <w:t>Time</w:t>
            </w:r>
          </w:p>
        </w:tc>
        <w:tc>
          <w:tcPr>
            <w:tcW w:w="3240" w:type="dxa"/>
            <w:gridSpan w:val="2"/>
            <w:tcBorders>
              <w:top w:val="single" w:sz="4" w:space="0" w:color="auto"/>
              <w:bottom w:val="single" w:sz="4" w:space="0" w:color="auto"/>
            </w:tcBorders>
          </w:tcPr>
          <w:p w:rsidR="00C802DE" w:rsidRPr="00862C5D" w:rsidRDefault="00C802DE" w:rsidP="00371077">
            <w:pPr>
              <w:pStyle w:val="CERBODY"/>
              <w:rPr>
                <w:b/>
                <w:sz w:val="16"/>
                <w:szCs w:val="16"/>
                <w:lang w:val="en-IE"/>
              </w:rPr>
            </w:pPr>
            <w:r w:rsidRPr="00862C5D">
              <w:rPr>
                <w:b/>
                <w:sz w:val="16"/>
                <w:szCs w:val="16"/>
                <w:lang w:val="en-IE"/>
              </w:rPr>
              <w:t>Item / Data Record</w:t>
            </w:r>
          </w:p>
        </w:tc>
        <w:tc>
          <w:tcPr>
            <w:tcW w:w="1620" w:type="dxa"/>
            <w:gridSpan w:val="2"/>
            <w:tcBorders>
              <w:top w:val="single" w:sz="4" w:space="0" w:color="auto"/>
              <w:bottom w:val="single" w:sz="4" w:space="0" w:color="auto"/>
            </w:tcBorders>
          </w:tcPr>
          <w:p w:rsidR="00C802DE" w:rsidRPr="00862C5D" w:rsidRDefault="00C802DE" w:rsidP="00371077">
            <w:pPr>
              <w:pStyle w:val="CERBODY"/>
              <w:rPr>
                <w:b/>
                <w:sz w:val="16"/>
                <w:szCs w:val="16"/>
                <w:lang w:val="en-IE"/>
              </w:rPr>
            </w:pPr>
            <w:r w:rsidRPr="00862C5D">
              <w:rPr>
                <w:b/>
                <w:sz w:val="16"/>
                <w:szCs w:val="16"/>
                <w:lang w:val="en-IE"/>
              </w:rPr>
              <w:t>Term</w:t>
            </w:r>
          </w:p>
        </w:tc>
        <w:tc>
          <w:tcPr>
            <w:tcW w:w="1040" w:type="dxa"/>
            <w:tcBorders>
              <w:top w:val="single" w:sz="4" w:space="0" w:color="auto"/>
              <w:bottom w:val="single" w:sz="4" w:space="0" w:color="auto"/>
            </w:tcBorders>
          </w:tcPr>
          <w:p w:rsidR="00C802DE" w:rsidRPr="00862C5D" w:rsidRDefault="00C802DE" w:rsidP="00371077">
            <w:pPr>
              <w:pStyle w:val="CERBODY"/>
              <w:rPr>
                <w:b/>
                <w:sz w:val="16"/>
                <w:szCs w:val="16"/>
                <w:lang w:val="en-IE"/>
              </w:rPr>
            </w:pPr>
            <w:r w:rsidRPr="00862C5D">
              <w:rPr>
                <w:b/>
                <w:sz w:val="16"/>
                <w:szCs w:val="16"/>
                <w:lang w:val="en-IE"/>
              </w:rPr>
              <w:t>Subscript</w:t>
            </w:r>
          </w:p>
        </w:tc>
      </w:tr>
      <w:tr w:rsidR="00C802DE" w:rsidRPr="00862C5D" w:rsidTr="00371077">
        <w:trPr>
          <w:gridAfter w:val="1"/>
          <w:wAfter w:w="9" w:type="dxa"/>
        </w:trPr>
        <w:tc>
          <w:tcPr>
            <w:tcW w:w="2531" w:type="dxa"/>
            <w:tcBorders>
              <w:top w:val="single" w:sz="4" w:space="0" w:color="auto"/>
            </w:tcBorders>
          </w:tcPr>
          <w:p w:rsidR="00C802DE" w:rsidRPr="00862C5D" w:rsidRDefault="00C802DE" w:rsidP="00371077">
            <w:pPr>
              <w:pStyle w:val="CERBODY"/>
              <w:rPr>
                <w:b/>
                <w:sz w:val="16"/>
                <w:szCs w:val="16"/>
                <w:lang w:val="en-IE"/>
              </w:rPr>
            </w:pPr>
            <w:r w:rsidRPr="00862C5D">
              <w:rPr>
                <w:b/>
                <w:sz w:val="16"/>
                <w:szCs w:val="16"/>
                <w:lang w:val="en-IE"/>
              </w:rPr>
              <w:t>Periodically as required</w:t>
            </w:r>
          </w:p>
        </w:tc>
        <w:tc>
          <w:tcPr>
            <w:tcW w:w="3240" w:type="dxa"/>
            <w:gridSpan w:val="2"/>
            <w:tcBorders>
              <w:top w:val="single" w:sz="4" w:space="0" w:color="auto"/>
            </w:tcBorders>
          </w:tcPr>
          <w:p w:rsidR="00C802DE" w:rsidRPr="00862C5D" w:rsidRDefault="00C802DE" w:rsidP="00371077">
            <w:pPr>
              <w:pStyle w:val="CERBODY"/>
              <w:rPr>
                <w:sz w:val="16"/>
                <w:szCs w:val="16"/>
                <w:lang w:val="en-IE"/>
              </w:rPr>
            </w:pPr>
          </w:p>
        </w:tc>
        <w:tc>
          <w:tcPr>
            <w:tcW w:w="1620" w:type="dxa"/>
            <w:gridSpan w:val="2"/>
            <w:tcBorders>
              <w:top w:val="single" w:sz="4" w:space="0" w:color="auto"/>
            </w:tcBorders>
          </w:tcPr>
          <w:p w:rsidR="00C802DE" w:rsidRPr="00862C5D" w:rsidRDefault="00C802DE" w:rsidP="00371077">
            <w:pPr>
              <w:pStyle w:val="CERBODY"/>
              <w:rPr>
                <w:sz w:val="16"/>
                <w:szCs w:val="16"/>
                <w:lang w:val="en-IE"/>
              </w:rPr>
            </w:pPr>
          </w:p>
        </w:tc>
        <w:tc>
          <w:tcPr>
            <w:tcW w:w="1040" w:type="dxa"/>
            <w:tcBorders>
              <w:top w:val="single" w:sz="4" w:space="0" w:color="auto"/>
            </w:tcBorders>
          </w:tcPr>
          <w:p w:rsidR="00C802DE" w:rsidRPr="00862C5D" w:rsidRDefault="00C802DE" w:rsidP="00371077">
            <w:pPr>
              <w:pStyle w:val="CERBODY"/>
              <w:rPr>
                <w:sz w:val="16"/>
                <w:szCs w:val="16"/>
                <w:lang w:val="en-IE"/>
              </w:rPr>
            </w:pPr>
          </w:p>
        </w:tc>
      </w:tr>
      <w:tr w:rsidR="00C802DE" w:rsidRPr="00862C5D" w:rsidTr="00371077">
        <w:trPr>
          <w:gridAfter w:val="1"/>
          <w:wAfter w:w="9" w:type="dxa"/>
        </w:trPr>
        <w:tc>
          <w:tcPr>
            <w:tcW w:w="2531" w:type="dxa"/>
          </w:tcPr>
          <w:p w:rsidR="00C802DE" w:rsidRPr="00862C5D" w:rsidRDefault="00C802DE" w:rsidP="00371077">
            <w:pPr>
              <w:pStyle w:val="CERBODY"/>
              <w:rPr>
                <w:sz w:val="16"/>
                <w:szCs w:val="16"/>
                <w:lang w:val="en-IE"/>
              </w:rPr>
            </w:pPr>
            <w:r w:rsidRPr="00862C5D">
              <w:rPr>
                <w:sz w:val="16"/>
                <w:szCs w:val="16"/>
                <w:lang w:val="en-IE"/>
              </w:rPr>
              <w:t>No less frequently than twice yearly in line with the Scheduled Release</w:t>
            </w:r>
          </w:p>
        </w:tc>
        <w:tc>
          <w:tcPr>
            <w:tcW w:w="3240" w:type="dxa"/>
            <w:gridSpan w:val="2"/>
          </w:tcPr>
          <w:p w:rsidR="00C802DE" w:rsidRPr="00862C5D" w:rsidRDefault="00C802DE" w:rsidP="00371077">
            <w:pPr>
              <w:pStyle w:val="CERBODY"/>
              <w:rPr>
                <w:sz w:val="16"/>
                <w:szCs w:val="16"/>
                <w:lang w:val="en-IE"/>
              </w:rPr>
            </w:pPr>
            <w:r w:rsidRPr="00862C5D">
              <w:rPr>
                <w:sz w:val="16"/>
                <w:szCs w:val="16"/>
                <w:lang w:val="en-IE"/>
              </w:rPr>
              <w:t>The Code (including Agreed Procedures)</w:t>
            </w:r>
          </w:p>
        </w:tc>
        <w:tc>
          <w:tcPr>
            <w:tcW w:w="1620" w:type="dxa"/>
            <w:gridSpan w:val="2"/>
          </w:tcPr>
          <w:p w:rsidR="00C802DE" w:rsidRPr="00862C5D" w:rsidRDefault="00C802DE" w:rsidP="00371077">
            <w:pPr>
              <w:pStyle w:val="CERBODY"/>
              <w:rPr>
                <w:sz w:val="16"/>
                <w:szCs w:val="16"/>
                <w:lang w:val="en-IE"/>
              </w:rPr>
            </w:pPr>
          </w:p>
        </w:tc>
        <w:tc>
          <w:tcPr>
            <w:tcW w:w="1040" w:type="dxa"/>
          </w:tcPr>
          <w:p w:rsidR="00C802DE" w:rsidRPr="00862C5D" w:rsidRDefault="00C802DE" w:rsidP="00371077">
            <w:pPr>
              <w:pStyle w:val="CERBODY"/>
              <w:rPr>
                <w:sz w:val="16"/>
                <w:szCs w:val="16"/>
                <w:lang w:val="en-IE"/>
              </w:rPr>
            </w:pPr>
          </w:p>
        </w:tc>
      </w:tr>
      <w:tr w:rsidR="00C802DE" w:rsidRPr="00862C5D" w:rsidTr="00371077">
        <w:trPr>
          <w:gridAfter w:val="1"/>
          <w:wAfter w:w="9" w:type="dxa"/>
        </w:trPr>
        <w:tc>
          <w:tcPr>
            <w:tcW w:w="2531" w:type="dxa"/>
          </w:tcPr>
          <w:p w:rsidR="00C802DE" w:rsidRPr="00862C5D" w:rsidRDefault="00C802DE" w:rsidP="00371077">
            <w:pPr>
              <w:pStyle w:val="CERBODY"/>
              <w:rPr>
                <w:sz w:val="16"/>
                <w:szCs w:val="16"/>
                <w:lang w:val="en-IE"/>
              </w:rPr>
            </w:pPr>
            <w:r w:rsidRPr="00862C5D">
              <w:rPr>
                <w:sz w:val="16"/>
                <w:szCs w:val="16"/>
                <w:lang w:val="en-IE"/>
              </w:rPr>
              <w:t>At least once a year and no later than two weeks prior to the first meeting in the schedule</w:t>
            </w:r>
          </w:p>
        </w:tc>
        <w:tc>
          <w:tcPr>
            <w:tcW w:w="3240" w:type="dxa"/>
            <w:gridSpan w:val="2"/>
          </w:tcPr>
          <w:p w:rsidR="00C802DE" w:rsidRPr="00862C5D" w:rsidRDefault="00C802DE" w:rsidP="00371077">
            <w:pPr>
              <w:pStyle w:val="CERBODY"/>
              <w:rPr>
                <w:sz w:val="16"/>
                <w:szCs w:val="16"/>
                <w:lang w:val="en-IE"/>
              </w:rPr>
            </w:pPr>
            <w:r w:rsidRPr="00862C5D">
              <w:rPr>
                <w:sz w:val="16"/>
                <w:szCs w:val="16"/>
                <w:lang w:val="en-IE"/>
              </w:rPr>
              <w:t>Schedule of Modification Panel meetings</w:t>
            </w:r>
          </w:p>
        </w:tc>
        <w:tc>
          <w:tcPr>
            <w:tcW w:w="1620" w:type="dxa"/>
            <w:gridSpan w:val="2"/>
          </w:tcPr>
          <w:p w:rsidR="00C802DE" w:rsidRPr="00862C5D" w:rsidRDefault="00C802DE" w:rsidP="00371077">
            <w:pPr>
              <w:pStyle w:val="CERBODY"/>
              <w:rPr>
                <w:sz w:val="16"/>
                <w:szCs w:val="16"/>
                <w:lang w:val="en-IE"/>
              </w:rPr>
            </w:pPr>
          </w:p>
        </w:tc>
        <w:tc>
          <w:tcPr>
            <w:tcW w:w="1040" w:type="dxa"/>
          </w:tcPr>
          <w:p w:rsidR="00C802DE" w:rsidRPr="00862C5D" w:rsidRDefault="00C802DE" w:rsidP="00371077">
            <w:pPr>
              <w:pStyle w:val="CERBODY"/>
              <w:rPr>
                <w:sz w:val="16"/>
                <w:szCs w:val="16"/>
                <w:lang w:val="en-IE"/>
              </w:rPr>
            </w:pPr>
          </w:p>
        </w:tc>
      </w:tr>
      <w:tr w:rsidR="00C802DE" w:rsidRPr="00862C5D" w:rsidTr="00371077">
        <w:trPr>
          <w:gridAfter w:val="1"/>
          <w:wAfter w:w="9" w:type="dxa"/>
        </w:trPr>
        <w:tc>
          <w:tcPr>
            <w:tcW w:w="2531" w:type="dxa"/>
          </w:tcPr>
          <w:p w:rsidR="00C802DE" w:rsidRPr="00862C5D" w:rsidRDefault="00C802DE" w:rsidP="00371077">
            <w:pPr>
              <w:pStyle w:val="CERBODY"/>
              <w:rPr>
                <w:sz w:val="16"/>
                <w:szCs w:val="16"/>
                <w:lang w:val="en-IE"/>
              </w:rPr>
            </w:pPr>
            <w:r w:rsidRPr="00862C5D">
              <w:rPr>
                <w:sz w:val="16"/>
                <w:szCs w:val="16"/>
                <w:lang w:val="en-IE"/>
              </w:rPr>
              <w:t xml:space="preserve">As soon as practical but no later than two Working Days after receipt of Modification Proposal </w:t>
            </w:r>
          </w:p>
        </w:tc>
        <w:tc>
          <w:tcPr>
            <w:tcW w:w="3240" w:type="dxa"/>
            <w:gridSpan w:val="2"/>
          </w:tcPr>
          <w:p w:rsidR="00C802DE" w:rsidRPr="00862C5D" w:rsidRDefault="00C802DE" w:rsidP="00371077">
            <w:pPr>
              <w:pStyle w:val="CERBODY"/>
              <w:rPr>
                <w:sz w:val="16"/>
                <w:szCs w:val="16"/>
                <w:lang w:val="en-IE"/>
              </w:rPr>
            </w:pPr>
            <w:r w:rsidRPr="00862C5D">
              <w:rPr>
                <w:sz w:val="16"/>
                <w:szCs w:val="16"/>
                <w:lang w:val="en-IE"/>
              </w:rPr>
              <w:t xml:space="preserve">Modification Proposal </w:t>
            </w:r>
          </w:p>
        </w:tc>
        <w:tc>
          <w:tcPr>
            <w:tcW w:w="1620" w:type="dxa"/>
            <w:gridSpan w:val="2"/>
          </w:tcPr>
          <w:p w:rsidR="00C802DE" w:rsidRPr="00862C5D" w:rsidRDefault="00C802DE" w:rsidP="00371077">
            <w:pPr>
              <w:pStyle w:val="CERBODY"/>
              <w:rPr>
                <w:sz w:val="16"/>
                <w:szCs w:val="16"/>
                <w:lang w:val="en-IE"/>
              </w:rPr>
            </w:pPr>
          </w:p>
        </w:tc>
        <w:tc>
          <w:tcPr>
            <w:tcW w:w="1040" w:type="dxa"/>
          </w:tcPr>
          <w:p w:rsidR="00C802DE" w:rsidRPr="00862C5D" w:rsidRDefault="00C802DE" w:rsidP="00371077">
            <w:pPr>
              <w:pStyle w:val="CERBODY"/>
              <w:rPr>
                <w:sz w:val="16"/>
                <w:szCs w:val="16"/>
                <w:lang w:val="en-IE"/>
              </w:rPr>
            </w:pPr>
          </w:p>
        </w:tc>
      </w:tr>
      <w:tr w:rsidR="00C802DE" w:rsidRPr="00862C5D" w:rsidTr="00371077">
        <w:trPr>
          <w:gridAfter w:val="1"/>
          <w:wAfter w:w="9" w:type="dxa"/>
        </w:trPr>
        <w:tc>
          <w:tcPr>
            <w:tcW w:w="2531" w:type="dxa"/>
          </w:tcPr>
          <w:p w:rsidR="00C802DE" w:rsidRPr="00862C5D" w:rsidRDefault="00C802DE" w:rsidP="00371077">
            <w:pPr>
              <w:pStyle w:val="CERBODY"/>
              <w:rPr>
                <w:sz w:val="16"/>
                <w:szCs w:val="16"/>
                <w:lang w:val="en-IE"/>
              </w:rPr>
            </w:pPr>
            <w:r w:rsidRPr="00862C5D">
              <w:rPr>
                <w:sz w:val="16"/>
                <w:szCs w:val="16"/>
                <w:lang w:val="en-IE"/>
              </w:rPr>
              <w:t>As soon as practical but no later than two Working Days after receipt of consultation on Modification Proposal</w:t>
            </w:r>
          </w:p>
        </w:tc>
        <w:tc>
          <w:tcPr>
            <w:tcW w:w="3240" w:type="dxa"/>
            <w:gridSpan w:val="2"/>
          </w:tcPr>
          <w:p w:rsidR="00C802DE" w:rsidRPr="00862C5D" w:rsidRDefault="00C802DE" w:rsidP="00371077">
            <w:pPr>
              <w:pStyle w:val="CERBODY"/>
              <w:rPr>
                <w:sz w:val="16"/>
                <w:szCs w:val="16"/>
                <w:lang w:val="en-IE"/>
              </w:rPr>
            </w:pPr>
            <w:r w:rsidRPr="00862C5D">
              <w:rPr>
                <w:sz w:val="16"/>
                <w:szCs w:val="16"/>
                <w:lang w:val="en-IE"/>
              </w:rPr>
              <w:t xml:space="preserve">Public Consultation on Modification Proposal </w:t>
            </w:r>
          </w:p>
        </w:tc>
        <w:tc>
          <w:tcPr>
            <w:tcW w:w="1620" w:type="dxa"/>
            <w:gridSpan w:val="2"/>
          </w:tcPr>
          <w:p w:rsidR="00C802DE" w:rsidRPr="00862C5D" w:rsidRDefault="00C802DE" w:rsidP="00371077">
            <w:pPr>
              <w:pStyle w:val="CERBODY"/>
              <w:rPr>
                <w:sz w:val="16"/>
                <w:szCs w:val="16"/>
                <w:lang w:val="en-IE"/>
              </w:rPr>
            </w:pPr>
          </w:p>
        </w:tc>
        <w:tc>
          <w:tcPr>
            <w:tcW w:w="1040" w:type="dxa"/>
          </w:tcPr>
          <w:p w:rsidR="00C802DE" w:rsidRPr="00862C5D" w:rsidRDefault="00C802DE" w:rsidP="00371077">
            <w:pPr>
              <w:pStyle w:val="CERBODY"/>
              <w:rPr>
                <w:sz w:val="16"/>
                <w:szCs w:val="16"/>
                <w:lang w:val="en-IE"/>
              </w:rPr>
            </w:pPr>
          </w:p>
        </w:tc>
      </w:tr>
      <w:tr w:rsidR="00C802DE" w:rsidRPr="00862C5D" w:rsidTr="00371077">
        <w:trPr>
          <w:gridAfter w:val="1"/>
          <w:wAfter w:w="9" w:type="dxa"/>
        </w:trPr>
        <w:tc>
          <w:tcPr>
            <w:tcW w:w="2531" w:type="dxa"/>
          </w:tcPr>
          <w:p w:rsidR="00C802DE" w:rsidRPr="00862C5D" w:rsidRDefault="00C802DE" w:rsidP="00371077">
            <w:pPr>
              <w:pStyle w:val="CERBODY"/>
              <w:rPr>
                <w:sz w:val="16"/>
                <w:szCs w:val="16"/>
                <w:lang w:val="en-IE"/>
              </w:rPr>
            </w:pPr>
            <w:r w:rsidRPr="00862C5D">
              <w:rPr>
                <w:sz w:val="16"/>
                <w:szCs w:val="16"/>
                <w:lang w:val="en-IE"/>
              </w:rPr>
              <w:t>As soon as practical but no later than two Working Days after closing of consultation on Modification Proposal</w:t>
            </w:r>
          </w:p>
        </w:tc>
        <w:tc>
          <w:tcPr>
            <w:tcW w:w="3240" w:type="dxa"/>
            <w:gridSpan w:val="2"/>
          </w:tcPr>
          <w:p w:rsidR="00C802DE" w:rsidRPr="00862C5D" w:rsidRDefault="00C802DE" w:rsidP="00371077">
            <w:pPr>
              <w:pStyle w:val="CERBODY"/>
              <w:rPr>
                <w:sz w:val="16"/>
                <w:szCs w:val="16"/>
                <w:lang w:val="en-IE"/>
              </w:rPr>
            </w:pPr>
            <w:r w:rsidRPr="00862C5D">
              <w:rPr>
                <w:sz w:val="16"/>
                <w:szCs w:val="16"/>
                <w:lang w:val="en-IE"/>
              </w:rPr>
              <w:t xml:space="preserve">Responses to Public Consultation on Modification Proposal </w:t>
            </w:r>
          </w:p>
        </w:tc>
        <w:tc>
          <w:tcPr>
            <w:tcW w:w="1620" w:type="dxa"/>
            <w:gridSpan w:val="2"/>
          </w:tcPr>
          <w:p w:rsidR="00C802DE" w:rsidRPr="00862C5D" w:rsidRDefault="00C802DE" w:rsidP="00371077">
            <w:pPr>
              <w:pStyle w:val="CERBODY"/>
              <w:rPr>
                <w:sz w:val="16"/>
                <w:szCs w:val="16"/>
                <w:lang w:val="en-IE"/>
              </w:rPr>
            </w:pPr>
          </w:p>
        </w:tc>
        <w:tc>
          <w:tcPr>
            <w:tcW w:w="1040" w:type="dxa"/>
          </w:tcPr>
          <w:p w:rsidR="00C802DE" w:rsidRPr="00862C5D" w:rsidRDefault="00C802DE" w:rsidP="00371077">
            <w:pPr>
              <w:pStyle w:val="CERBODY"/>
              <w:rPr>
                <w:sz w:val="16"/>
                <w:szCs w:val="16"/>
                <w:lang w:val="en-IE"/>
              </w:rPr>
            </w:pPr>
          </w:p>
        </w:tc>
      </w:tr>
      <w:tr w:rsidR="00C802DE" w:rsidRPr="00862C5D" w:rsidTr="00371077">
        <w:trPr>
          <w:gridAfter w:val="1"/>
          <w:wAfter w:w="9" w:type="dxa"/>
        </w:trPr>
        <w:tc>
          <w:tcPr>
            <w:tcW w:w="2531" w:type="dxa"/>
          </w:tcPr>
          <w:p w:rsidR="00C802DE" w:rsidRPr="00862C5D" w:rsidRDefault="00C802DE" w:rsidP="00371077">
            <w:pPr>
              <w:pStyle w:val="CERBODY"/>
              <w:rPr>
                <w:sz w:val="16"/>
                <w:szCs w:val="16"/>
                <w:lang w:val="en-IE"/>
              </w:rPr>
            </w:pPr>
            <w:r w:rsidRPr="00862C5D">
              <w:rPr>
                <w:sz w:val="16"/>
                <w:szCs w:val="16"/>
                <w:lang w:val="en-IE"/>
              </w:rPr>
              <w:t>As soon as practical but no later than two Working Days after receipt of further information on Modification Proposal</w:t>
            </w:r>
          </w:p>
        </w:tc>
        <w:tc>
          <w:tcPr>
            <w:tcW w:w="3240" w:type="dxa"/>
            <w:gridSpan w:val="2"/>
          </w:tcPr>
          <w:p w:rsidR="00C802DE" w:rsidRPr="00862C5D" w:rsidRDefault="00C802DE" w:rsidP="00371077">
            <w:pPr>
              <w:pStyle w:val="CERBODY"/>
              <w:rPr>
                <w:sz w:val="16"/>
                <w:szCs w:val="16"/>
                <w:lang w:val="en-IE"/>
              </w:rPr>
            </w:pPr>
            <w:r w:rsidRPr="00862C5D">
              <w:rPr>
                <w:sz w:val="16"/>
                <w:szCs w:val="16"/>
                <w:lang w:val="en-IE"/>
              </w:rPr>
              <w:t xml:space="preserve">Further information on Modification Proposal </w:t>
            </w:r>
          </w:p>
        </w:tc>
        <w:tc>
          <w:tcPr>
            <w:tcW w:w="1620" w:type="dxa"/>
            <w:gridSpan w:val="2"/>
          </w:tcPr>
          <w:p w:rsidR="00C802DE" w:rsidRPr="00862C5D" w:rsidRDefault="00C802DE" w:rsidP="00371077">
            <w:pPr>
              <w:pStyle w:val="CERBODY"/>
              <w:rPr>
                <w:sz w:val="16"/>
                <w:szCs w:val="16"/>
                <w:lang w:val="en-IE"/>
              </w:rPr>
            </w:pPr>
          </w:p>
        </w:tc>
        <w:tc>
          <w:tcPr>
            <w:tcW w:w="1040" w:type="dxa"/>
          </w:tcPr>
          <w:p w:rsidR="00C802DE" w:rsidRPr="00862C5D" w:rsidRDefault="00C802DE" w:rsidP="00371077">
            <w:pPr>
              <w:pStyle w:val="CERBODY"/>
              <w:rPr>
                <w:sz w:val="16"/>
                <w:szCs w:val="16"/>
                <w:lang w:val="en-IE"/>
              </w:rPr>
            </w:pPr>
          </w:p>
        </w:tc>
      </w:tr>
      <w:tr w:rsidR="00C802DE" w:rsidRPr="00862C5D" w:rsidTr="00371077">
        <w:trPr>
          <w:gridAfter w:val="1"/>
          <w:wAfter w:w="9" w:type="dxa"/>
        </w:trPr>
        <w:tc>
          <w:tcPr>
            <w:tcW w:w="2531" w:type="dxa"/>
          </w:tcPr>
          <w:p w:rsidR="00C802DE" w:rsidRPr="00862C5D" w:rsidRDefault="00C802DE" w:rsidP="00371077">
            <w:pPr>
              <w:pStyle w:val="CERBODY"/>
              <w:rPr>
                <w:sz w:val="16"/>
                <w:szCs w:val="16"/>
                <w:lang w:val="en-IE"/>
              </w:rPr>
            </w:pPr>
            <w:r w:rsidRPr="00862C5D">
              <w:rPr>
                <w:sz w:val="16"/>
                <w:szCs w:val="16"/>
                <w:lang w:val="en-IE"/>
              </w:rPr>
              <w:t xml:space="preserve">As soon as practical but no later than two Working Days after </w:t>
            </w:r>
            <w:r w:rsidRPr="00862C5D">
              <w:rPr>
                <w:sz w:val="16"/>
                <w:szCs w:val="16"/>
                <w:lang w:val="en-IE"/>
              </w:rPr>
              <w:lastRenderedPageBreak/>
              <w:t>issue of Final Recommendation Report to the Regulatory Authorities</w:t>
            </w:r>
          </w:p>
        </w:tc>
        <w:tc>
          <w:tcPr>
            <w:tcW w:w="3240" w:type="dxa"/>
            <w:gridSpan w:val="2"/>
          </w:tcPr>
          <w:p w:rsidR="00C802DE" w:rsidRPr="00862C5D" w:rsidRDefault="00C802DE" w:rsidP="00371077">
            <w:pPr>
              <w:pStyle w:val="CERBODY"/>
              <w:rPr>
                <w:sz w:val="16"/>
                <w:szCs w:val="16"/>
                <w:lang w:val="en-IE"/>
              </w:rPr>
            </w:pPr>
            <w:r w:rsidRPr="00862C5D">
              <w:rPr>
                <w:sz w:val="16"/>
                <w:szCs w:val="16"/>
                <w:lang w:val="en-IE"/>
              </w:rPr>
              <w:lastRenderedPageBreak/>
              <w:t>Final Recommendation Report</w:t>
            </w:r>
          </w:p>
        </w:tc>
        <w:tc>
          <w:tcPr>
            <w:tcW w:w="1620" w:type="dxa"/>
            <w:gridSpan w:val="2"/>
          </w:tcPr>
          <w:p w:rsidR="00C802DE" w:rsidRPr="00862C5D" w:rsidRDefault="00C802DE" w:rsidP="00371077">
            <w:pPr>
              <w:pStyle w:val="CERBODY"/>
              <w:rPr>
                <w:sz w:val="16"/>
                <w:szCs w:val="16"/>
                <w:lang w:val="en-IE"/>
              </w:rPr>
            </w:pPr>
          </w:p>
        </w:tc>
        <w:tc>
          <w:tcPr>
            <w:tcW w:w="1040" w:type="dxa"/>
          </w:tcPr>
          <w:p w:rsidR="00C802DE" w:rsidRPr="00862C5D" w:rsidRDefault="00C802DE" w:rsidP="00371077">
            <w:pPr>
              <w:pStyle w:val="CERBODY"/>
              <w:rPr>
                <w:sz w:val="16"/>
                <w:szCs w:val="16"/>
                <w:lang w:val="en-IE"/>
              </w:rPr>
            </w:pPr>
          </w:p>
        </w:tc>
      </w:tr>
      <w:tr w:rsidR="00C802DE" w:rsidRPr="00862C5D" w:rsidTr="00371077">
        <w:trPr>
          <w:gridAfter w:val="1"/>
          <w:wAfter w:w="9" w:type="dxa"/>
        </w:trPr>
        <w:tc>
          <w:tcPr>
            <w:tcW w:w="2531" w:type="dxa"/>
          </w:tcPr>
          <w:p w:rsidR="00C802DE" w:rsidRPr="00862C5D" w:rsidRDefault="00C802DE" w:rsidP="00371077">
            <w:pPr>
              <w:pStyle w:val="CERBODY"/>
              <w:rPr>
                <w:sz w:val="16"/>
                <w:szCs w:val="16"/>
                <w:lang w:val="en-IE"/>
              </w:rPr>
            </w:pPr>
            <w:r w:rsidRPr="00862C5D">
              <w:rPr>
                <w:sz w:val="16"/>
                <w:szCs w:val="16"/>
                <w:lang w:val="en-IE"/>
              </w:rPr>
              <w:lastRenderedPageBreak/>
              <w:t>As soon as practical but no later than two Working Days after receipt of Regulatory Authority decision on Final Modification Recommendation</w:t>
            </w:r>
          </w:p>
        </w:tc>
        <w:tc>
          <w:tcPr>
            <w:tcW w:w="3240" w:type="dxa"/>
            <w:gridSpan w:val="2"/>
          </w:tcPr>
          <w:p w:rsidR="00C802DE" w:rsidRPr="00862C5D" w:rsidRDefault="00C802DE" w:rsidP="00371077">
            <w:pPr>
              <w:pStyle w:val="CERBODY"/>
              <w:rPr>
                <w:sz w:val="16"/>
                <w:szCs w:val="16"/>
                <w:lang w:val="en-IE"/>
              </w:rPr>
            </w:pPr>
            <w:r w:rsidRPr="00862C5D">
              <w:rPr>
                <w:sz w:val="16"/>
                <w:szCs w:val="16"/>
                <w:lang w:val="en-IE"/>
              </w:rPr>
              <w:t xml:space="preserve">Regulatory Authority decision on Final Modification Recommendation </w:t>
            </w:r>
          </w:p>
        </w:tc>
        <w:tc>
          <w:tcPr>
            <w:tcW w:w="1620" w:type="dxa"/>
            <w:gridSpan w:val="2"/>
          </w:tcPr>
          <w:p w:rsidR="00C802DE" w:rsidRPr="00862C5D" w:rsidRDefault="00C802DE" w:rsidP="00371077">
            <w:pPr>
              <w:pStyle w:val="CERBODY"/>
              <w:rPr>
                <w:sz w:val="16"/>
                <w:szCs w:val="16"/>
                <w:lang w:val="en-IE"/>
              </w:rPr>
            </w:pPr>
          </w:p>
        </w:tc>
        <w:tc>
          <w:tcPr>
            <w:tcW w:w="1040" w:type="dxa"/>
          </w:tcPr>
          <w:p w:rsidR="00C802DE" w:rsidRPr="00862C5D" w:rsidRDefault="00C802DE" w:rsidP="00371077">
            <w:pPr>
              <w:pStyle w:val="CERBODY"/>
              <w:rPr>
                <w:sz w:val="16"/>
                <w:szCs w:val="16"/>
                <w:lang w:val="en-IE"/>
              </w:rPr>
            </w:pPr>
          </w:p>
        </w:tc>
      </w:tr>
      <w:tr w:rsidR="00C802DE" w:rsidRPr="00862C5D" w:rsidTr="00371077">
        <w:trPr>
          <w:gridAfter w:val="1"/>
          <w:wAfter w:w="9" w:type="dxa"/>
        </w:trPr>
        <w:tc>
          <w:tcPr>
            <w:tcW w:w="2531" w:type="dxa"/>
          </w:tcPr>
          <w:p w:rsidR="00C802DE" w:rsidRPr="00862C5D" w:rsidRDefault="00C802DE" w:rsidP="00371077">
            <w:pPr>
              <w:pStyle w:val="CERBODY"/>
              <w:rPr>
                <w:sz w:val="16"/>
                <w:szCs w:val="16"/>
                <w:lang w:val="en-IE"/>
              </w:rPr>
            </w:pPr>
            <w:r w:rsidRPr="00862C5D">
              <w:rPr>
                <w:sz w:val="16"/>
                <w:szCs w:val="16"/>
                <w:lang w:val="en-IE"/>
              </w:rPr>
              <w:t>As updated and at least within five Working Days of a successful application for Registration or Deregistration</w:t>
            </w:r>
          </w:p>
        </w:tc>
        <w:tc>
          <w:tcPr>
            <w:tcW w:w="3240" w:type="dxa"/>
            <w:gridSpan w:val="2"/>
          </w:tcPr>
          <w:p w:rsidR="00C802DE" w:rsidRPr="00862C5D" w:rsidRDefault="00C802DE" w:rsidP="00371077">
            <w:pPr>
              <w:pStyle w:val="CERBODY"/>
              <w:rPr>
                <w:sz w:val="16"/>
                <w:szCs w:val="16"/>
                <w:lang w:val="en-IE"/>
              </w:rPr>
            </w:pPr>
            <w:r w:rsidRPr="00862C5D">
              <w:rPr>
                <w:sz w:val="16"/>
                <w:szCs w:val="16"/>
                <w:lang w:val="en-IE"/>
              </w:rPr>
              <w:t>List of Parties, Participants and each of their Generator Units and Supplier Units</w:t>
            </w:r>
            <w:r w:rsidRPr="00862C5D" w:rsidDel="008D582F">
              <w:rPr>
                <w:rStyle w:val="CommentReference"/>
                <w:vanish/>
                <w:lang w:val="en-IE"/>
              </w:rPr>
              <w:t xml:space="preserve"> </w:t>
            </w:r>
          </w:p>
        </w:tc>
        <w:tc>
          <w:tcPr>
            <w:tcW w:w="1620" w:type="dxa"/>
            <w:gridSpan w:val="2"/>
          </w:tcPr>
          <w:p w:rsidR="00C802DE" w:rsidRPr="00862C5D" w:rsidRDefault="00C802DE" w:rsidP="00371077">
            <w:pPr>
              <w:pStyle w:val="CERBODY"/>
              <w:rPr>
                <w:sz w:val="16"/>
                <w:szCs w:val="16"/>
                <w:lang w:val="en-IE"/>
              </w:rPr>
            </w:pPr>
          </w:p>
        </w:tc>
        <w:tc>
          <w:tcPr>
            <w:tcW w:w="1040" w:type="dxa"/>
          </w:tcPr>
          <w:p w:rsidR="00C802DE" w:rsidRPr="00862C5D" w:rsidRDefault="00C802DE" w:rsidP="00371077">
            <w:pPr>
              <w:pStyle w:val="CERBODY"/>
              <w:rPr>
                <w:sz w:val="16"/>
                <w:szCs w:val="16"/>
                <w:lang w:val="en-IE"/>
              </w:rPr>
            </w:pPr>
          </w:p>
        </w:tc>
      </w:tr>
      <w:tr w:rsidR="00C802DE" w:rsidRPr="00862C5D" w:rsidTr="00371077">
        <w:trPr>
          <w:gridAfter w:val="1"/>
          <w:wAfter w:w="9" w:type="dxa"/>
          <w:cantSplit/>
        </w:trPr>
        <w:tc>
          <w:tcPr>
            <w:tcW w:w="2531" w:type="dxa"/>
          </w:tcPr>
          <w:p w:rsidR="00C802DE" w:rsidRPr="00862C5D" w:rsidRDefault="00C802DE" w:rsidP="00371077">
            <w:pPr>
              <w:pStyle w:val="CERBODY"/>
              <w:rPr>
                <w:sz w:val="16"/>
                <w:szCs w:val="16"/>
                <w:lang w:val="en-IE"/>
              </w:rPr>
            </w:pPr>
            <w:r w:rsidRPr="00862C5D">
              <w:rPr>
                <w:sz w:val="16"/>
                <w:szCs w:val="16"/>
                <w:lang w:val="en-IE"/>
              </w:rPr>
              <w:t>As soon as practical after being issued and at least within two Working Days of issue</w:t>
            </w:r>
          </w:p>
        </w:tc>
        <w:tc>
          <w:tcPr>
            <w:tcW w:w="3240" w:type="dxa"/>
            <w:gridSpan w:val="2"/>
          </w:tcPr>
          <w:p w:rsidR="00C802DE" w:rsidRPr="00862C5D" w:rsidRDefault="00C802DE" w:rsidP="00371077">
            <w:pPr>
              <w:pStyle w:val="CERBODY"/>
              <w:rPr>
                <w:sz w:val="16"/>
                <w:szCs w:val="16"/>
                <w:lang w:val="en-IE"/>
              </w:rPr>
            </w:pPr>
            <w:r w:rsidRPr="00862C5D">
              <w:rPr>
                <w:sz w:val="16"/>
                <w:szCs w:val="16"/>
                <w:lang w:val="en-IE"/>
              </w:rPr>
              <w:t xml:space="preserve">Making or lifting of a Suspension Order </w:t>
            </w:r>
          </w:p>
        </w:tc>
        <w:tc>
          <w:tcPr>
            <w:tcW w:w="1620" w:type="dxa"/>
            <w:gridSpan w:val="2"/>
          </w:tcPr>
          <w:p w:rsidR="00C802DE" w:rsidRPr="00862C5D" w:rsidRDefault="00C802DE" w:rsidP="00371077">
            <w:pPr>
              <w:pStyle w:val="CERBODY"/>
              <w:rPr>
                <w:sz w:val="16"/>
                <w:szCs w:val="16"/>
                <w:lang w:val="en-IE"/>
              </w:rPr>
            </w:pPr>
          </w:p>
        </w:tc>
        <w:tc>
          <w:tcPr>
            <w:tcW w:w="1040" w:type="dxa"/>
          </w:tcPr>
          <w:p w:rsidR="00C802DE" w:rsidRPr="00862C5D" w:rsidRDefault="00C802DE" w:rsidP="00371077">
            <w:pPr>
              <w:pStyle w:val="CERBODY"/>
              <w:rPr>
                <w:sz w:val="16"/>
                <w:szCs w:val="16"/>
                <w:lang w:val="en-IE"/>
              </w:rPr>
            </w:pPr>
          </w:p>
        </w:tc>
      </w:tr>
      <w:tr w:rsidR="00C802DE" w:rsidRPr="00862C5D" w:rsidTr="00371077">
        <w:trPr>
          <w:gridAfter w:val="1"/>
          <w:wAfter w:w="9" w:type="dxa"/>
        </w:trPr>
        <w:tc>
          <w:tcPr>
            <w:tcW w:w="2531" w:type="dxa"/>
          </w:tcPr>
          <w:p w:rsidR="00C802DE" w:rsidRPr="00862C5D" w:rsidRDefault="00C802DE" w:rsidP="00371077">
            <w:pPr>
              <w:pStyle w:val="CERBODY"/>
              <w:rPr>
                <w:sz w:val="16"/>
                <w:szCs w:val="16"/>
                <w:lang w:val="en-IE"/>
              </w:rPr>
            </w:pPr>
            <w:r w:rsidRPr="00862C5D">
              <w:rPr>
                <w:sz w:val="16"/>
                <w:szCs w:val="16"/>
                <w:lang w:val="en-IE"/>
              </w:rPr>
              <w:t>As soon as practical after being issued and at least within two Working Days of issue</w:t>
            </w:r>
          </w:p>
        </w:tc>
        <w:tc>
          <w:tcPr>
            <w:tcW w:w="3240" w:type="dxa"/>
            <w:gridSpan w:val="2"/>
          </w:tcPr>
          <w:p w:rsidR="00C802DE" w:rsidRPr="00862C5D" w:rsidRDefault="00C802DE" w:rsidP="00371077">
            <w:pPr>
              <w:pStyle w:val="CERBODY"/>
              <w:rPr>
                <w:sz w:val="16"/>
                <w:szCs w:val="16"/>
                <w:lang w:val="en-IE"/>
              </w:rPr>
            </w:pPr>
            <w:r w:rsidRPr="00862C5D">
              <w:rPr>
                <w:sz w:val="16"/>
                <w:szCs w:val="16"/>
                <w:lang w:val="en-IE"/>
              </w:rPr>
              <w:t>Termination Order</w:t>
            </w:r>
          </w:p>
        </w:tc>
        <w:tc>
          <w:tcPr>
            <w:tcW w:w="1620" w:type="dxa"/>
            <w:gridSpan w:val="2"/>
          </w:tcPr>
          <w:p w:rsidR="00C802DE" w:rsidRPr="00862C5D" w:rsidRDefault="00C802DE" w:rsidP="00371077">
            <w:pPr>
              <w:pStyle w:val="CERBODY"/>
              <w:rPr>
                <w:sz w:val="16"/>
                <w:szCs w:val="16"/>
                <w:lang w:val="en-IE"/>
              </w:rPr>
            </w:pPr>
          </w:p>
        </w:tc>
        <w:tc>
          <w:tcPr>
            <w:tcW w:w="1040" w:type="dxa"/>
          </w:tcPr>
          <w:p w:rsidR="00C802DE" w:rsidRPr="00862C5D" w:rsidRDefault="00C802DE" w:rsidP="00371077">
            <w:pPr>
              <w:pStyle w:val="CERBODY"/>
              <w:rPr>
                <w:sz w:val="16"/>
                <w:szCs w:val="16"/>
                <w:lang w:val="en-IE"/>
              </w:rPr>
            </w:pPr>
          </w:p>
        </w:tc>
      </w:tr>
      <w:tr w:rsidR="00C802DE" w:rsidRPr="00862C5D" w:rsidTr="00371077">
        <w:trPr>
          <w:gridAfter w:val="1"/>
          <w:wAfter w:w="9" w:type="dxa"/>
        </w:trPr>
        <w:tc>
          <w:tcPr>
            <w:tcW w:w="2531" w:type="dxa"/>
          </w:tcPr>
          <w:p w:rsidR="00C802DE" w:rsidRPr="00862C5D" w:rsidRDefault="00C802DE" w:rsidP="00371077">
            <w:pPr>
              <w:pStyle w:val="CERBODY"/>
              <w:rPr>
                <w:sz w:val="16"/>
                <w:szCs w:val="16"/>
                <w:lang w:val="en-IE"/>
              </w:rPr>
            </w:pPr>
            <w:r w:rsidRPr="00862C5D">
              <w:rPr>
                <w:sz w:val="16"/>
                <w:szCs w:val="16"/>
                <w:lang w:val="en-IE"/>
              </w:rPr>
              <w:t>As received and at least within two Working Days of issue</w:t>
            </w:r>
          </w:p>
        </w:tc>
        <w:tc>
          <w:tcPr>
            <w:tcW w:w="3240" w:type="dxa"/>
            <w:gridSpan w:val="2"/>
          </w:tcPr>
          <w:p w:rsidR="00C802DE" w:rsidRPr="00862C5D" w:rsidRDefault="00C802DE" w:rsidP="00371077">
            <w:pPr>
              <w:pStyle w:val="CERBODY"/>
              <w:rPr>
                <w:sz w:val="16"/>
                <w:szCs w:val="16"/>
                <w:lang w:val="en-IE"/>
              </w:rPr>
            </w:pPr>
            <w:r w:rsidRPr="00862C5D">
              <w:rPr>
                <w:sz w:val="16"/>
                <w:szCs w:val="16"/>
                <w:lang w:val="en-IE"/>
              </w:rPr>
              <w:t>Generator Unit Under Test Notice</w:t>
            </w:r>
          </w:p>
        </w:tc>
        <w:tc>
          <w:tcPr>
            <w:tcW w:w="1620" w:type="dxa"/>
            <w:gridSpan w:val="2"/>
          </w:tcPr>
          <w:p w:rsidR="00C802DE" w:rsidRPr="00862C5D" w:rsidRDefault="00C802DE" w:rsidP="00371077">
            <w:pPr>
              <w:pStyle w:val="CERBODY"/>
              <w:rPr>
                <w:sz w:val="16"/>
                <w:szCs w:val="16"/>
                <w:lang w:val="en-IE"/>
              </w:rPr>
            </w:pPr>
          </w:p>
        </w:tc>
        <w:tc>
          <w:tcPr>
            <w:tcW w:w="1040" w:type="dxa"/>
          </w:tcPr>
          <w:p w:rsidR="00C802DE" w:rsidRPr="00862C5D" w:rsidRDefault="00C802DE" w:rsidP="00371077">
            <w:pPr>
              <w:pStyle w:val="CERBODY"/>
              <w:rPr>
                <w:sz w:val="16"/>
                <w:szCs w:val="16"/>
                <w:lang w:val="en-IE"/>
              </w:rPr>
            </w:pPr>
          </w:p>
        </w:tc>
      </w:tr>
      <w:tr w:rsidR="00C802DE" w:rsidRPr="00862C5D" w:rsidTr="00371077">
        <w:trPr>
          <w:gridAfter w:val="1"/>
          <w:wAfter w:w="9" w:type="dxa"/>
        </w:trPr>
        <w:tc>
          <w:tcPr>
            <w:tcW w:w="2531" w:type="dxa"/>
          </w:tcPr>
          <w:p w:rsidR="00C802DE" w:rsidRPr="00862C5D" w:rsidRDefault="00C802DE" w:rsidP="00371077">
            <w:pPr>
              <w:pStyle w:val="CERBODY"/>
              <w:rPr>
                <w:sz w:val="16"/>
                <w:szCs w:val="16"/>
                <w:lang w:val="en-IE"/>
              </w:rPr>
            </w:pPr>
            <w:r w:rsidRPr="00862C5D">
              <w:rPr>
                <w:sz w:val="16"/>
                <w:szCs w:val="16"/>
                <w:lang w:val="en-IE"/>
              </w:rPr>
              <w:t>As soon as practical after being updated</w:t>
            </w:r>
          </w:p>
        </w:tc>
        <w:tc>
          <w:tcPr>
            <w:tcW w:w="3240" w:type="dxa"/>
            <w:gridSpan w:val="2"/>
          </w:tcPr>
          <w:p w:rsidR="00C802DE" w:rsidRPr="00862C5D" w:rsidRDefault="00C802DE" w:rsidP="00371077">
            <w:pPr>
              <w:pStyle w:val="CERBODY"/>
              <w:rPr>
                <w:sz w:val="16"/>
                <w:szCs w:val="16"/>
                <w:lang w:val="en-IE"/>
              </w:rPr>
            </w:pPr>
            <w:r w:rsidRPr="00862C5D">
              <w:rPr>
                <w:sz w:val="16"/>
                <w:szCs w:val="16"/>
                <w:lang w:val="en-IE"/>
              </w:rPr>
              <w:t>Proposed Market Operator Isolated Market System Testing Schedule</w:t>
            </w:r>
          </w:p>
        </w:tc>
        <w:tc>
          <w:tcPr>
            <w:tcW w:w="1620" w:type="dxa"/>
            <w:gridSpan w:val="2"/>
          </w:tcPr>
          <w:p w:rsidR="00C802DE" w:rsidRPr="00862C5D" w:rsidRDefault="00C802DE" w:rsidP="00371077">
            <w:pPr>
              <w:pStyle w:val="CERBODY"/>
              <w:rPr>
                <w:sz w:val="16"/>
                <w:szCs w:val="16"/>
                <w:lang w:val="en-IE"/>
              </w:rPr>
            </w:pPr>
          </w:p>
        </w:tc>
        <w:tc>
          <w:tcPr>
            <w:tcW w:w="1040" w:type="dxa"/>
          </w:tcPr>
          <w:p w:rsidR="00C802DE" w:rsidRPr="00862C5D" w:rsidRDefault="00C802DE" w:rsidP="00371077">
            <w:pPr>
              <w:pStyle w:val="CERBODY"/>
              <w:rPr>
                <w:sz w:val="16"/>
                <w:szCs w:val="16"/>
                <w:lang w:val="en-IE"/>
              </w:rPr>
            </w:pPr>
          </w:p>
        </w:tc>
      </w:tr>
      <w:tr w:rsidR="00C802DE" w:rsidRPr="00862C5D" w:rsidTr="00371077">
        <w:trPr>
          <w:gridAfter w:val="1"/>
          <w:wAfter w:w="9" w:type="dxa"/>
        </w:trPr>
        <w:tc>
          <w:tcPr>
            <w:tcW w:w="2531" w:type="dxa"/>
          </w:tcPr>
          <w:p w:rsidR="00C802DE" w:rsidRPr="00862C5D" w:rsidDel="0035044D" w:rsidRDefault="00C802DE" w:rsidP="00371077">
            <w:pPr>
              <w:pStyle w:val="CERBODY"/>
              <w:rPr>
                <w:sz w:val="16"/>
                <w:szCs w:val="16"/>
                <w:lang w:val="en-IE"/>
              </w:rPr>
            </w:pPr>
            <w:r w:rsidRPr="00862C5D">
              <w:rPr>
                <w:sz w:val="16"/>
                <w:szCs w:val="16"/>
                <w:lang w:val="en-IE"/>
              </w:rPr>
              <w:t>As updated and at least within five Working Days of update</w:t>
            </w:r>
          </w:p>
        </w:tc>
        <w:tc>
          <w:tcPr>
            <w:tcW w:w="3240" w:type="dxa"/>
            <w:gridSpan w:val="2"/>
          </w:tcPr>
          <w:p w:rsidR="00C802DE" w:rsidRPr="00862C5D" w:rsidDel="0035044D" w:rsidRDefault="00C802DE" w:rsidP="00371077">
            <w:pPr>
              <w:pStyle w:val="CERBODY"/>
              <w:rPr>
                <w:sz w:val="16"/>
                <w:szCs w:val="16"/>
                <w:lang w:val="en-IE"/>
              </w:rPr>
            </w:pPr>
            <w:r w:rsidRPr="00862C5D">
              <w:rPr>
                <w:sz w:val="16"/>
                <w:szCs w:val="16"/>
                <w:lang w:val="en-IE"/>
              </w:rPr>
              <w:t>Details of the Accession Fees and Participation Fees</w:t>
            </w:r>
          </w:p>
        </w:tc>
        <w:tc>
          <w:tcPr>
            <w:tcW w:w="1620" w:type="dxa"/>
            <w:gridSpan w:val="2"/>
          </w:tcPr>
          <w:p w:rsidR="00C802DE" w:rsidRPr="00862C5D" w:rsidRDefault="00C802DE" w:rsidP="00371077">
            <w:pPr>
              <w:pStyle w:val="CERBODY"/>
              <w:rPr>
                <w:sz w:val="16"/>
                <w:szCs w:val="16"/>
                <w:lang w:val="en-IE"/>
              </w:rPr>
            </w:pPr>
          </w:p>
        </w:tc>
        <w:tc>
          <w:tcPr>
            <w:tcW w:w="1040" w:type="dxa"/>
          </w:tcPr>
          <w:p w:rsidR="00C802DE" w:rsidRPr="00862C5D" w:rsidRDefault="00C802DE" w:rsidP="00371077">
            <w:pPr>
              <w:pStyle w:val="CERBODY"/>
              <w:rPr>
                <w:sz w:val="16"/>
                <w:szCs w:val="16"/>
                <w:lang w:val="en-IE"/>
              </w:rPr>
            </w:pPr>
          </w:p>
        </w:tc>
      </w:tr>
      <w:tr w:rsidR="00C802DE" w:rsidRPr="00862C5D" w:rsidTr="00371077">
        <w:trPr>
          <w:gridAfter w:val="1"/>
          <w:wAfter w:w="9" w:type="dxa"/>
        </w:trPr>
        <w:tc>
          <w:tcPr>
            <w:tcW w:w="2531" w:type="dxa"/>
          </w:tcPr>
          <w:p w:rsidR="00C802DE" w:rsidRPr="00862C5D" w:rsidDel="0035044D" w:rsidRDefault="00C802DE" w:rsidP="00371077">
            <w:pPr>
              <w:pStyle w:val="CERBODY"/>
              <w:rPr>
                <w:sz w:val="16"/>
                <w:szCs w:val="16"/>
                <w:lang w:val="en-IE"/>
              </w:rPr>
            </w:pPr>
            <w:r w:rsidRPr="00862C5D">
              <w:rPr>
                <w:sz w:val="16"/>
                <w:szCs w:val="16"/>
                <w:lang w:val="en-IE"/>
              </w:rPr>
              <w:t>As updated and at least two weeks in advance of the Meeting</w:t>
            </w:r>
          </w:p>
        </w:tc>
        <w:tc>
          <w:tcPr>
            <w:tcW w:w="3240" w:type="dxa"/>
            <w:gridSpan w:val="2"/>
          </w:tcPr>
          <w:p w:rsidR="00C802DE" w:rsidRPr="00862C5D" w:rsidDel="0035044D" w:rsidRDefault="00C802DE" w:rsidP="00371077">
            <w:pPr>
              <w:pStyle w:val="CERBODY"/>
              <w:rPr>
                <w:sz w:val="16"/>
                <w:szCs w:val="16"/>
                <w:lang w:val="en-IE"/>
              </w:rPr>
            </w:pPr>
            <w:r w:rsidRPr="00862C5D">
              <w:rPr>
                <w:sz w:val="16"/>
                <w:szCs w:val="16"/>
                <w:lang w:val="en-IE"/>
              </w:rPr>
              <w:t xml:space="preserve">Date of the next meeting of the Modifications Committee </w:t>
            </w:r>
          </w:p>
        </w:tc>
        <w:tc>
          <w:tcPr>
            <w:tcW w:w="1620" w:type="dxa"/>
            <w:gridSpan w:val="2"/>
          </w:tcPr>
          <w:p w:rsidR="00C802DE" w:rsidRPr="00862C5D" w:rsidRDefault="00C802DE" w:rsidP="00371077">
            <w:pPr>
              <w:pStyle w:val="CERBODY"/>
              <w:rPr>
                <w:sz w:val="16"/>
                <w:szCs w:val="16"/>
                <w:lang w:val="en-IE"/>
              </w:rPr>
            </w:pPr>
          </w:p>
        </w:tc>
        <w:tc>
          <w:tcPr>
            <w:tcW w:w="1040" w:type="dxa"/>
          </w:tcPr>
          <w:p w:rsidR="00C802DE" w:rsidRPr="00862C5D" w:rsidRDefault="00C802DE" w:rsidP="00371077">
            <w:pPr>
              <w:pStyle w:val="CERBODY"/>
              <w:rPr>
                <w:sz w:val="16"/>
                <w:szCs w:val="16"/>
                <w:lang w:val="en-IE"/>
              </w:rPr>
            </w:pPr>
          </w:p>
        </w:tc>
      </w:tr>
      <w:tr w:rsidR="00C802DE" w:rsidRPr="00862C5D" w:rsidTr="00371077">
        <w:tc>
          <w:tcPr>
            <w:tcW w:w="2552" w:type="dxa"/>
            <w:gridSpan w:val="2"/>
          </w:tcPr>
          <w:p w:rsidR="00C802DE" w:rsidRPr="00862C5D" w:rsidDel="0035044D" w:rsidRDefault="00C802DE" w:rsidP="00371077">
            <w:pPr>
              <w:pStyle w:val="CERBODY"/>
              <w:rPr>
                <w:sz w:val="16"/>
                <w:szCs w:val="16"/>
                <w:lang w:val="en-IE"/>
              </w:rPr>
            </w:pPr>
            <w:r w:rsidRPr="00862C5D">
              <w:rPr>
                <w:sz w:val="16"/>
                <w:szCs w:val="16"/>
                <w:lang w:val="en-IE"/>
              </w:rPr>
              <w:t>Within one Working Day of receipt from the Regulatory Authorities</w:t>
            </w:r>
          </w:p>
        </w:tc>
        <w:tc>
          <w:tcPr>
            <w:tcW w:w="3260" w:type="dxa"/>
            <w:gridSpan w:val="2"/>
          </w:tcPr>
          <w:p w:rsidR="00C802DE" w:rsidRPr="00862C5D" w:rsidDel="0035044D" w:rsidRDefault="00C802DE" w:rsidP="00371077">
            <w:pPr>
              <w:pStyle w:val="CERBODY"/>
              <w:rPr>
                <w:sz w:val="16"/>
                <w:szCs w:val="16"/>
                <w:lang w:val="en-IE"/>
              </w:rPr>
            </w:pPr>
            <w:r w:rsidRPr="00862C5D">
              <w:rPr>
                <w:sz w:val="16"/>
                <w:szCs w:val="16"/>
                <w:lang w:val="en-IE"/>
              </w:rPr>
              <w:t>Supplier Suspension Delay Period</w:t>
            </w:r>
          </w:p>
        </w:tc>
        <w:tc>
          <w:tcPr>
            <w:tcW w:w="1579" w:type="dxa"/>
          </w:tcPr>
          <w:p w:rsidR="00C802DE" w:rsidRPr="00862C5D" w:rsidRDefault="00C802DE" w:rsidP="00371077">
            <w:pPr>
              <w:pStyle w:val="CERBODY"/>
              <w:rPr>
                <w:sz w:val="16"/>
                <w:szCs w:val="16"/>
                <w:lang w:val="en-IE"/>
              </w:rPr>
            </w:pPr>
          </w:p>
        </w:tc>
        <w:tc>
          <w:tcPr>
            <w:tcW w:w="1049" w:type="dxa"/>
            <w:gridSpan w:val="2"/>
          </w:tcPr>
          <w:p w:rsidR="00C802DE" w:rsidRPr="00862C5D" w:rsidRDefault="0069530D" w:rsidP="00371077">
            <w:pPr>
              <w:pStyle w:val="CERBODY"/>
              <w:rPr>
                <w:sz w:val="16"/>
                <w:szCs w:val="16"/>
                <w:lang w:val="en-IE"/>
              </w:rPr>
            </w:pPr>
            <w:r w:rsidRPr="00862C5D">
              <w:rPr>
                <w:sz w:val="16"/>
                <w:szCs w:val="16"/>
                <w:lang w:val="en-IE"/>
              </w:rPr>
              <w:t>e</w:t>
            </w:r>
          </w:p>
        </w:tc>
      </w:tr>
      <w:tr w:rsidR="00C419DA" w:rsidRPr="00862C5D" w:rsidTr="00B33AB9">
        <w:tc>
          <w:tcPr>
            <w:tcW w:w="2552" w:type="dxa"/>
            <w:gridSpan w:val="2"/>
          </w:tcPr>
          <w:p w:rsidR="00C419DA" w:rsidRPr="00862C5D" w:rsidDel="0035044D" w:rsidRDefault="00C419DA" w:rsidP="00B33AB9">
            <w:pPr>
              <w:pStyle w:val="CERBODY"/>
              <w:rPr>
                <w:sz w:val="16"/>
                <w:szCs w:val="16"/>
                <w:lang w:val="en-IE"/>
              </w:rPr>
            </w:pPr>
            <w:r w:rsidRPr="00862C5D">
              <w:rPr>
                <w:sz w:val="16"/>
                <w:szCs w:val="16"/>
                <w:lang w:val="en-IE"/>
              </w:rPr>
              <w:t>Within one Working Day of receipt from the Regulatory Authorities</w:t>
            </w:r>
          </w:p>
        </w:tc>
        <w:tc>
          <w:tcPr>
            <w:tcW w:w="3260" w:type="dxa"/>
            <w:gridSpan w:val="2"/>
          </w:tcPr>
          <w:p w:rsidR="00C419DA" w:rsidRPr="00862C5D" w:rsidDel="0035044D" w:rsidRDefault="00C419DA" w:rsidP="00B33AB9">
            <w:pPr>
              <w:pStyle w:val="CERBODY"/>
              <w:rPr>
                <w:sz w:val="16"/>
                <w:szCs w:val="16"/>
                <w:lang w:val="en-IE"/>
              </w:rPr>
            </w:pPr>
            <w:r w:rsidRPr="00862C5D">
              <w:rPr>
                <w:sz w:val="16"/>
                <w:szCs w:val="16"/>
                <w:lang w:val="en-IE"/>
              </w:rPr>
              <w:t>Generator Suspension Delay Period</w:t>
            </w:r>
          </w:p>
        </w:tc>
        <w:tc>
          <w:tcPr>
            <w:tcW w:w="1579" w:type="dxa"/>
          </w:tcPr>
          <w:p w:rsidR="00C419DA" w:rsidRPr="00862C5D" w:rsidRDefault="00C419DA" w:rsidP="00B33AB9">
            <w:pPr>
              <w:pStyle w:val="CERBODY"/>
              <w:rPr>
                <w:sz w:val="16"/>
                <w:szCs w:val="16"/>
                <w:lang w:val="en-IE"/>
              </w:rPr>
            </w:pPr>
          </w:p>
        </w:tc>
        <w:tc>
          <w:tcPr>
            <w:tcW w:w="1049" w:type="dxa"/>
            <w:gridSpan w:val="2"/>
          </w:tcPr>
          <w:p w:rsidR="00C419DA" w:rsidRPr="00862C5D" w:rsidRDefault="0069530D" w:rsidP="00B33AB9">
            <w:pPr>
              <w:pStyle w:val="CERBODY"/>
              <w:rPr>
                <w:sz w:val="16"/>
                <w:szCs w:val="16"/>
                <w:lang w:val="en-IE"/>
              </w:rPr>
            </w:pPr>
            <w:r w:rsidRPr="00862C5D">
              <w:rPr>
                <w:sz w:val="16"/>
                <w:szCs w:val="16"/>
                <w:lang w:val="en-IE"/>
              </w:rPr>
              <w:t>e</w:t>
            </w:r>
          </w:p>
        </w:tc>
      </w:tr>
      <w:tr w:rsidR="00C802DE" w:rsidRPr="00862C5D" w:rsidTr="00371077">
        <w:tc>
          <w:tcPr>
            <w:tcW w:w="2552" w:type="dxa"/>
            <w:gridSpan w:val="2"/>
            <w:tcBorders>
              <w:bottom w:val="nil"/>
            </w:tcBorders>
          </w:tcPr>
          <w:p w:rsidR="00C802DE" w:rsidRPr="00862C5D" w:rsidDel="0035044D" w:rsidRDefault="00C802DE" w:rsidP="00371077">
            <w:pPr>
              <w:pStyle w:val="CERBODY"/>
              <w:rPr>
                <w:sz w:val="16"/>
                <w:szCs w:val="16"/>
                <w:lang w:val="en-IE"/>
              </w:rPr>
            </w:pPr>
            <w:r w:rsidRPr="00862C5D">
              <w:rPr>
                <w:sz w:val="16"/>
                <w:szCs w:val="16"/>
                <w:lang w:val="en-IE"/>
              </w:rPr>
              <w:t>As updated and at least within two Working Days of update</w:t>
            </w:r>
          </w:p>
        </w:tc>
        <w:tc>
          <w:tcPr>
            <w:tcW w:w="3260" w:type="dxa"/>
            <w:gridSpan w:val="2"/>
            <w:tcBorders>
              <w:bottom w:val="nil"/>
            </w:tcBorders>
          </w:tcPr>
          <w:p w:rsidR="00C802DE" w:rsidRPr="00862C5D" w:rsidDel="0035044D" w:rsidRDefault="00C802DE" w:rsidP="00371077">
            <w:pPr>
              <w:pStyle w:val="CERBODY"/>
              <w:rPr>
                <w:sz w:val="16"/>
                <w:szCs w:val="16"/>
                <w:lang w:val="en-IE"/>
              </w:rPr>
            </w:pPr>
            <w:r w:rsidRPr="00862C5D">
              <w:rPr>
                <w:sz w:val="16"/>
                <w:szCs w:val="16"/>
                <w:lang w:val="en-IE"/>
              </w:rPr>
              <w:t>Members and chairperson of the Modification Committee</w:t>
            </w:r>
          </w:p>
        </w:tc>
        <w:tc>
          <w:tcPr>
            <w:tcW w:w="1579" w:type="dxa"/>
            <w:tcBorders>
              <w:bottom w:val="nil"/>
            </w:tcBorders>
          </w:tcPr>
          <w:p w:rsidR="00C802DE" w:rsidRPr="00862C5D" w:rsidRDefault="00C802DE" w:rsidP="00371077">
            <w:pPr>
              <w:pStyle w:val="CERBODY"/>
              <w:rPr>
                <w:sz w:val="16"/>
                <w:szCs w:val="16"/>
                <w:lang w:val="en-IE"/>
              </w:rPr>
            </w:pPr>
          </w:p>
        </w:tc>
        <w:tc>
          <w:tcPr>
            <w:tcW w:w="1049" w:type="dxa"/>
            <w:gridSpan w:val="2"/>
            <w:tcBorders>
              <w:bottom w:val="nil"/>
            </w:tcBorders>
          </w:tcPr>
          <w:p w:rsidR="00C802DE" w:rsidRPr="00862C5D" w:rsidRDefault="00C802DE" w:rsidP="00371077">
            <w:pPr>
              <w:pStyle w:val="CERBODY"/>
              <w:rPr>
                <w:sz w:val="16"/>
                <w:szCs w:val="16"/>
                <w:lang w:val="en-IE"/>
              </w:rPr>
            </w:pPr>
          </w:p>
        </w:tc>
      </w:tr>
      <w:tr w:rsidR="00C802DE" w:rsidRPr="00862C5D" w:rsidTr="00371077">
        <w:tc>
          <w:tcPr>
            <w:tcW w:w="2552" w:type="dxa"/>
            <w:gridSpan w:val="2"/>
            <w:tcBorders>
              <w:top w:val="nil"/>
              <w:bottom w:val="nil"/>
            </w:tcBorders>
            <w:shd w:val="clear" w:color="auto" w:fill="auto"/>
          </w:tcPr>
          <w:p w:rsidR="00C802DE" w:rsidRPr="00862C5D" w:rsidDel="0035044D" w:rsidRDefault="00C802DE" w:rsidP="00371077">
            <w:pPr>
              <w:pStyle w:val="CERBODY"/>
              <w:rPr>
                <w:sz w:val="16"/>
                <w:szCs w:val="16"/>
                <w:lang w:val="en-IE"/>
              </w:rPr>
            </w:pPr>
            <w:r w:rsidRPr="00862C5D">
              <w:rPr>
                <w:sz w:val="16"/>
                <w:szCs w:val="16"/>
                <w:lang w:val="en-IE"/>
              </w:rPr>
              <w:t xml:space="preserve">As soon as possible after calculation </w:t>
            </w:r>
          </w:p>
        </w:tc>
        <w:tc>
          <w:tcPr>
            <w:tcW w:w="3260" w:type="dxa"/>
            <w:gridSpan w:val="2"/>
            <w:tcBorders>
              <w:top w:val="nil"/>
              <w:bottom w:val="nil"/>
            </w:tcBorders>
            <w:shd w:val="clear" w:color="auto" w:fill="auto"/>
          </w:tcPr>
          <w:p w:rsidR="00C802DE" w:rsidRPr="00862C5D" w:rsidDel="0035044D" w:rsidRDefault="00C802DE" w:rsidP="00371077">
            <w:pPr>
              <w:pStyle w:val="CERBODY"/>
              <w:rPr>
                <w:sz w:val="16"/>
                <w:szCs w:val="16"/>
                <w:lang w:val="en-IE"/>
              </w:rPr>
            </w:pPr>
            <w:r w:rsidRPr="00862C5D">
              <w:rPr>
                <w:sz w:val="16"/>
                <w:szCs w:val="16"/>
                <w:lang w:val="en-IE"/>
              </w:rPr>
              <w:t>Calculations and methodology used by the Market Operator during Administered Settlement</w:t>
            </w:r>
          </w:p>
        </w:tc>
        <w:tc>
          <w:tcPr>
            <w:tcW w:w="1579" w:type="dxa"/>
            <w:tcBorders>
              <w:top w:val="nil"/>
              <w:bottom w:val="nil"/>
            </w:tcBorders>
          </w:tcPr>
          <w:p w:rsidR="00C802DE" w:rsidRPr="00862C5D" w:rsidRDefault="00C802DE" w:rsidP="00371077">
            <w:pPr>
              <w:pStyle w:val="CERBODY"/>
              <w:rPr>
                <w:sz w:val="16"/>
                <w:szCs w:val="16"/>
                <w:lang w:val="en-IE"/>
              </w:rPr>
            </w:pPr>
          </w:p>
        </w:tc>
        <w:tc>
          <w:tcPr>
            <w:tcW w:w="1049" w:type="dxa"/>
            <w:gridSpan w:val="2"/>
            <w:tcBorders>
              <w:top w:val="nil"/>
              <w:bottom w:val="nil"/>
            </w:tcBorders>
          </w:tcPr>
          <w:p w:rsidR="00C802DE" w:rsidRPr="00862C5D" w:rsidRDefault="00C802DE" w:rsidP="00371077">
            <w:pPr>
              <w:pStyle w:val="CERBODY"/>
              <w:rPr>
                <w:sz w:val="16"/>
                <w:szCs w:val="16"/>
                <w:lang w:val="en-IE"/>
              </w:rPr>
            </w:pPr>
          </w:p>
        </w:tc>
      </w:tr>
      <w:tr w:rsidR="00C802DE" w:rsidRPr="00862C5D" w:rsidTr="00371077">
        <w:trPr>
          <w:cantSplit/>
        </w:trPr>
        <w:tc>
          <w:tcPr>
            <w:tcW w:w="2552" w:type="dxa"/>
            <w:gridSpan w:val="2"/>
            <w:tcBorders>
              <w:top w:val="nil"/>
              <w:bottom w:val="nil"/>
            </w:tcBorders>
          </w:tcPr>
          <w:p w:rsidR="00C802DE" w:rsidRPr="00862C5D" w:rsidRDefault="00C802DE" w:rsidP="00371077">
            <w:pPr>
              <w:pStyle w:val="CERBODY"/>
              <w:rPr>
                <w:sz w:val="16"/>
                <w:szCs w:val="16"/>
                <w:lang w:val="en-IE"/>
              </w:rPr>
            </w:pPr>
            <w:r w:rsidRPr="00862C5D">
              <w:rPr>
                <w:sz w:val="16"/>
                <w:szCs w:val="16"/>
                <w:lang w:val="en-IE"/>
              </w:rPr>
              <w:t>As required</w:t>
            </w:r>
          </w:p>
        </w:tc>
        <w:tc>
          <w:tcPr>
            <w:tcW w:w="3260" w:type="dxa"/>
            <w:gridSpan w:val="2"/>
            <w:tcBorders>
              <w:top w:val="nil"/>
              <w:bottom w:val="nil"/>
            </w:tcBorders>
          </w:tcPr>
          <w:p w:rsidR="00C802DE" w:rsidRPr="00862C5D" w:rsidRDefault="00C802DE" w:rsidP="00371077">
            <w:pPr>
              <w:pStyle w:val="CERBODY"/>
              <w:rPr>
                <w:sz w:val="16"/>
                <w:szCs w:val="16"/>
                <w:lang w:val="en-IE"/>
              </w:rPr>
            </w:pPr>
            <w:r w:rsidRPr="00862C5D">
              <w:rPr>
                <w:sz w:val="16"/>
                <w:szCs w:val="16"/>
                <w:lang w:val="en-IE"/>
              </w:rPr>
              <w:t>REMIT Data Transaction</w:t>
            </w:r>
          </w:p>
        </w:tc>
        <w:tc>
          <w:tcPr>
            <w:tcW w:w="1579" w:type="dxa"/>
            <w:tcBorders>
              <w:top w:val="nil"/>
              <w:bottom w:val="nil"/>
            </w:tcBorders>
          </w:tcPr>
          <w:p w:rsidR="00C802DE" w:rsidRPr="00862C5D" w:rsidRDefault="00C802DE" w:rsidP="00371077">
            <w:pPr>
              <w:pStyle w:val="CERBODY"/>
              <w:rPr>
                <w:sz w:val="16"/>
                <w:szCs w:val="16"/>
                <w:lang w:val="en-IE"/>
              </w:rPr>
            </w:pPr>
          </w:p>
        </w:tc>
        <w:tc>
          <w:tcPr>
            <w:tcW w:w="1049" w:type="dxa"/>
            <w:gridSpan w:val="2"/>
            <w:tcBorders>
              <w:top w:val="nil"/>
              <w:bottom w:val="nil"/>
            </w:tcBorders>
          </w:tcPr>
          <w:p w:rsidR="00C802DE" w:rsidRPr="00862C5D" w:rsidRDefault="00C802DE" w:rsidP="00371077">
            <w:pPr>
              <w:pStyle w:val="CERBODY"/>
              <w:rPr>
                <w:sz w:val="16"/>
                <w:szCs w:val="16"/>
                <w:lang w:val="en-IE"/>
              </w:rPr>
            </w:pPr>
            <w:r w:rsidRPr="00862C5D">
              <w:rPr>
                <w:sz w:val="16"/>
                <w:szCs w:val="16"/>
                <w:lang w:val="en-IE"/>
              </w:rPr>
              <w:t>h</w:t>
            </w:r>
          </w:p>
        </w:tc>
      </w:tr>
      <w:tr w:rsidR="00C802DE" w:rsidRPr="00862C5D" w:rsidTr="00371077">
        <w:trPr>
          <w:cantSplit/>
        </w:trPr>
        <w:tc>
          <w:tcPr>
            <w:tcW w:w="2552" w:type="dxa"/>
            <w:gridSpan w:val="2"/>
            <w:tcBorders>
              <w:top w:val="nil"/>
              <w:bottom w:val="nil"/>
            </w:tcBorders>
          </w:tcPr>
          <w:p w:rsidR="00C802DE" w:rsidRPr="00862C5D" w:rsidRDefault="00C802DE" w:rsidP="00371077">
            <w:pPr>
              <w:pStyle w:val="CERBODY"/>
              <w:rPr>
                <w:sz w:val="16"/>
                <w:szCs w:val="16"/>
                <w:lang w:val="en-IE"/>
              </w:rPr>
            </w:pPr>
            <w:r w:rsidRPr="00862C5D">
              <w:rPr>
                <w:sz w:val="16"/>
                <w:szCs w:val="16"/>
                <w:lang w:val="en-IE"/>
              </w:rPr>
              <w:t>Updated as required from time to time</w:t>
            </w:r>
          </w:p>
        </w:tc>
        <w:tc>
          <w:tcPr>
            <w:tcW w:w="3260" w:type="dxa"/>
            <w:gridSpan w:val="2"/>
            <w:tcBorders>
              <w:top w:val="nil"/>
              <w:bottom w:val="nil"/>
            </w:tcBorders>
          </w:tcPr>
          <w:p w:rsidR="00C802DE" w:rsidRPr="00862C5D" w:rsidRDefault="00C802DE" w:rsidP="00371077">
            <w:pPr>
              <w:pStyle w:val="CERBODY"/>
              <w:rPr>
                <w:sz w:val="16"/>
                <w:szCs w:val="16"/>
                <w:lang w:val="en-IE"/>
              </w:rPr>
            </w:pPr>
            <w:r w:rsidRPr="00862C5D">
              <w:rPr>
                <w:sz w:val="16"/>
                <w:szCs w:val="16"/>
                <w:lang w:val="en-IE"/>
              </w:rPr>
              <w:t>Price Materiality Threshold</w:t>
            </w:r>
          </w:p>
        </w:tc>
        <w:tc>
          <w:tcPr>
            <w:tcW w:w="1579" w:type="dxa"/>
            <w:tcBorders>
              <w:top w:val="nil"/>
              <w:bottom w:val="nil"/>
            </w:tcBorders>
          </w:tcPr>
          <w:p w:rsidR="00C802DE" w:rsidRPr="00862C5D" w:rsidRDefault="00C802DE" w:rsidP="00371077">
            <w:pPr>
              <w:pStyle w:val="CERBODY"/>
              <w:rPr>
                <w:sz w:val="16"/>
                <w:szCs w:val="16"/>
                <w:lang w:val="en-IE"/>
              </w:rPr>
            </w:pPr>
          </w:p>
        </w:tc>
        <w:tc>
          <w:tcPr>
            <w:tcW w:w="1049" w:type="dxa"/>
            <w:gridSpan w:val="2"/>
            <w:tcBorders>
              <w:top w:val="nil"/>
              <w:bottom w:val="nil"/>
            </w:tcBorders>
          </w:tcPr>
          <w:p w:rsidR="00C802DE" w:rsidRPr="00862C5D" w:rsidRDefault="00C802DE" w:rsidP="00371077">
            <w:pPr>
              <w:pStyle w:val="CERBODY"/>
              <w:rPr>
                <w:sz w:val="16"/>
                <w:szCs w:val="16"/>
                <w:lang w:val="en-IE"/>
              </w:rPr>
            </w:pPr>
          </w:p>
        </w:tc>
      </w:tr>
      <w:tr w:rsidR="00C802DE" w:rsidRPr="00862C5D" w:rsidTr="00371077">
        <w:trPr>
          <w:cantSplit/>
        </w:trPr>
        <w:tc>
          <w:tcPr>
            <w:tcW w:w="2552" w:type="dxa"/>
            <w:gridSpan w:val="2"/>
            <w:tcBorders>
              <w:top w:val="nil"/>
              <w:bottom w:val="nil"/>
            </w:tcBorders>
          </w:tcPr>
          <w:p w:rsidR="00C802DE" w:rsidRPr="00862C5D" w:rsidRDefault="00C802DE" w:rsidP="00371077">
            <w:pPr>
              <w:pStyle w:val="CERBODY"/>
              <w:rPr>
                <w:sz w:val="16"/>
                <w:szCs w:val="16"/>
                <w:lang w:val="en-IE"/>
              </w:rPr>
            </w:pPr>
            <w:r w:rsidRPr="00862C5D">
              <w:rPr>
                <w:sz w:val="16"/>
                <w:szCs w:val="16"/>
                <w:lang w:val="en-IE"/>
              </w:rPr>
              <w:t>Updated as required from time to time</w:t>
            </w:r>
          </w:p>
        </w:tc>
        <w:tc>
          <w:tcPr>
            <w:tcW w:w="3260" w:type="dxa"/>
            <w:gridSpan w:val="2"/>
            <w:tcBorders>
              <w:top w:val="nil"/>
              <w:bottom w:val="nil"/>
            </w:tcBorders>
          </w:tcPr>
          <w:p w:rsidR="00C802DE" w:rsidRPr="00862C5D" w:rsidRDefault="00C802DE" w:rsidP="00371077">
            <w:pPr>
              <w:pStyle w:val="CERBODY"/>
              <w:rPr>
                <w:sz w:val="16"/>
                <w:szCs w:val="16"/>
                <w:lang w:val="en-IE"/>
              </w:rPr>
            </w:pPr>
            <w:r w:rsidRPr="00862C5D">
              <w:rPr>
                <w:sz w:val="16"/>
                <w:szCs w:val="16"/>
                <w:lang w:val="en-IE"/>
              </w:rPr>
              <w:t>Settlement Recalculation Threshold</w:t>
            </w:r>
          </w:p>
        </w:tc>
        <w:tc>
          <w:tcPr>
            <w:tcW w:w="1579" w:type="dxa"/>
            <w:tcBorders>
              <w:top w:val="nil"/>
              <w:bottom w:val="nil"/>
            </w:tcBorders>
          </w:tcPr>
          <w:p w:rsidR="00C802DE" w:rsidRPr="00862C5D" w:rsidRDefault="00C802DE" w:rsidP="00371077">
            <w:pPr>
              <w:pStyle w:val="CERBODY"/>
              <w:rPr>
                <w:sz w:val="16"/>
                <w:szCs w:val="16"/>
                <w:lang w:val="en-IE"/>
              </w:rPr>
            </w:pPr>
          </w:p>
        </w:tc>
        <w:tc>
          <w:tcPr>
            <w:tcW w:w="1049" w:type="dxa"/>
            <w:gridSpan w:val="2"/>
            <w:tcBorders>
              <w:top w:val="nil"/>
              <w:bottom w:val="nil"/>
            </w:tcBorders>
          </w:tcPr>
          <w:p w:rsidR="00C802DE" w:rsidRPr="00862C5D" w:rsidRDefault="00C802DE" w:rsidP="00371077">
            <w:pPr>
              <w:pStyle w:val="CERBODY"/>
              <w:rPr>
                <w:sz w:val="16"/>
                <w:szCs w:val="16"/>
                <w:lang w:val="en-IE"/>
              </w:rPr>
            </w:pPr>
          </w:p>
        </w:tc>
      </w:tr>
      <w:tr w:rsidR="00C802DE" w:rsidRPr="00862C5D" w:rsidTr="00371077">
        <w:trPr>
          <w:cantSplit/>
        </w:trPr>
        <w:tc>
          <w:tcPr>
            <w:tcW w:w="2552" w:type="dxa"/>
            <w:gridSpan w:val="2"/>
            <w:tcBorders>
              <w:top w:val="nil"/>
              <w:bottom w:val="nil"/>
            </w:tcBorders>
          </w:tcPr>
          <w:p w:rsidR="00C802DE" w:rsidRPr="00862C5D" w:rsidRDefault="00C802DE" w:rsidP="00371077">
            <w:pPr>
              <w:pStyle w:val="CERBODY"/>
              <w:rPr>
                <w:sz w:val="16"/>
                <w:szCs w:val="16"/>
                <w:lang w:val="en-IE"/>
              </w:rPr>
            </w:pPr>
            <w:r w:rsidRPr="00862C5D">
              <w:rPr>
                <w:sz w:val="16"/>
                <w:szCs w:val="16"/>
                <w:lang w:val="en-IE"/>
              </w:rPr>
              <w:t>Within five Working Days of receipt from the Regulatory Authorities approval</w:t>
            </w:r>
          </w:p>
        </w:tc>
        <w:tc>
          <w:tcPr>
            <w:tcW w:w="3260" w:type="dxa"/>
            <w:gridSpan w:val="2"/>
            <w:tcBorders>
              <w:top w:val="nil"/>
              <w:bottom w:val="nil"/>
            </w:tcBorders>
          </w:tcPr>
          <w:p w:rsidR="00C802DE" w:rsidRPr="00862C5D" w:rsidRDefault="00C802DE" w:rsidP="00371077">
            <w:pPr>
              <w:pStyle w:val="CERBODY"/>
              <w:rPr>
                <w:sz w:val="16"/>
                <w:szCs w:val="16"/>
                <w:lang w:val="en-IE"/>
              </w:rPr>
            </w:pPr>
            <w:r w:rsidRPr="00862C5D">
              <w:rPr>
                <w:sz w:val="16"/>
                <w:szCs w:val="16"/>
                <w:lang w:val="en-IE"/>
              </w:rPr>
              <w:t>Imbalance Weighting Factor</w:t>
            </w:r>
          </w:p>
        </w:tc>
        <w:tc>
          <w:tcPr>
            <w:tcW w:w="1579" w:type="dxa"/>
            <w:tcBorders>
              <w:top w:val="nil"/>
              <w:bottom w:val="nil"/>
            </w:tcBorders>
          </w:tcPr>
          <w:p w:rsidR="00C802DE" w:rsidRPr="00862C5D" w:rsidRDefault="00C802DE" w:rsidP="00371077">
            <w:pPr>
              <w:pStyle w:val="CERBODY"/>
              <w:rPr>
                <w:sz w:val="16"/>
                <w:szCs w:val="16"/>
                <w:lang w:val="en-IE"/>
              </w:rPr>
            </w:pPr>
            <w:r w:rsidRPr="00862C5D">
              <w:rPr>
                <w:sz w:val="16"/>
                <w:szCs w:val="16"/>
                <w:lang w:val="en-IE"/>
              </w:rPr>
              <w:t>WFIMB</w:t>
            </w:r>
          </w:p>
        </w:tc>
        <w:tc>
          <w:tcPr>
            <w:tcW w:w="1049" w:type="dxa"/>
            <w:gridSpan w:val="2"/>
            <w:tcBorders>
              <w:top w:val="nil"/>
              <w:bottom w:val="nil"/>
            </w:tcBorders>
          </w:tcPr>
          <w:p w:rsidR="00C802DE" w:rsidRPr="00862C5D" w:rsidRDefault="00C802DE" w:rsidP="00371077">
            <w:pPr>
              <w:pStyle w:val="CERBODY"/>
              <w:rPr>
                <w:sz w:val="16"/>
                <w:szCs w:val="16"/>
                <w:lang w:val="en-IE"/>
              </w:rPr>
            </w:pPr>
            <w:proofErr w:type="spellStart"/>
            <w:r w:rsidRPr="00862C5D">
              <w:rPr>
                <w:sz w:val="16"/>
                <w:szCs w:val="16"/>
                <w:lang w:val="en-IE"/>
              </w:rPr>
              <w:t>γy</w:t>
            </w:r>
            <w:proofErr w:type="spellEnd"/>
          </w:p>
        </w:tc>
      </w:tr>
      <w:tr w:rsidR="00C802DE" w:rsidRPr="00862C5D" w:rsidTr="00371077">
        <w:trPr>
          <w:cantSplit/>
        </w:trPr>
        <w:tc>
          <w:tcPr>
            <w:tcW w:w="2552" w:type="dxa"/>
            <w:gridSpan w:val="2"/>
            <w:tcBorders>
              <w:top w:val="nil"/>
              <w:bottom w:val="nil"/>
            </w:tcBorders>
          </w:tcPr>
          <w:p w:rsidR="00C802DE" w:rsidRPr="00862C5D" w:rsidRDefault="00C802DE" w:rsidP="00371077">
            <w:pPr>
              <w:pStyle w:val="CERBODY"/>
              <w:rPr>
                <w:sz w:val="16"/>
                <w:szCs w:val="16"/>
                <w:lang w:val="en-IE"/>
              </w:rPr>
            </w:pPr>
            <w:r w:rsidRPr="00862C5D">
              <w:rPr>
                <w:sz w:val="16"/>
                <w:szCs w:val="16"/>
                <w:lang w:val="en-IE"/>
              </w:rPr>
              <w:lastRenderedPageBreak/>
              <w:t>Within five Working Days of receipt from the Regulatory Authorities approval or two months before effective day whichever is later</w:t>
            </w:r>
          </w:p>
        </w:tc>
        <w:tc>
          <w:tcPr>
            <w:tcW w:w="3260" w:type="dxa"/>
            <w:gridSpan w:val="2"/>
            <w:tcBorders>
              <w:top w:val="nil"/>
              <w:bottom w:val="nil"/>
            </w:tcBorders>
          </w:tcPr>
          <w:p w:rsidR="00C802DE" w:rsidRPr="00862C5D" w:rsidRDefault="00C802DE" w:rsidP="00371077">
            <w:pPr>
              <w:pStyle w:val="CERBODY"/>
              <w:rPr>
                <w:sz w:val="16"/>
                <w:szCs w:val="16"/>
                <w:lang w:val="en-IE"/>
              </w:rPr>
            </w:pPr>
            <w:r w:rsidRPr="00862C5D">
              <w:rPr>
                <w:sz w:val="16"/>
                <w:szCs w:val="16"/>
                <w:lang w:val="en-IE"/>
              </w:rPr>
              <w:t xml:space="preserve">De </w:t>
            </w:r>
            <w:proofErr w:type="spellStart"/>
            <w:r w:rsidRPr="00862C5D">
              <w:rPr>
                <w:sz w:val="16"/>
                <w:szCs w:val="16"/>
                <w:lang w:val="en-IE"/>
              </w:rPr>
              <w:t>Minimis</w:t>
            </w:r>
            <w:proofErr w:type="spellEnd"/>
            <w:r w:rsidRPr="00862C5D">
              <w:rPr>
                <w:sz w:val="16"/>
                <w:szCs w:val="16"/>
                <w:lang w:val="en-IE"/>
              </w:rPr>
              <w:t xml:space="preserve"> Acceptance Threshold</w:t>
            </w:r>
          </w:p>
        </w:tc>
        <w:tc>
          <w:tcPr>
            <w:tcW w:w="1579" w:type="dxa"/>
            <w:tcBorders>
              <w:top w:val="nil"/>
              <w:bottom w:val="nil"/>
            </w:tcBorders>
          </w:tcPr>
          <w:p w:rsidR="00C802DE" w:rsidRPr="00862C5D" w:rsidRDefault="00C802DE" w:rsidP="00371077">
            <w:pPr>
              <w:pStyle w:val="CERBODY"/>
              <w:rPr>
                <w:sz w:val="16"/>
                <w:szCs w:val="16"/>
                <w:lang w:val="en-IE"/>
              </w:rPr>
            </w:pPr>
          </w:p>
        </w:tc>
        <w:tc>
          <w:tcPr>
            <w:tcW w:w="1049" w:type="dxa"/>
            <w:gridSpan w:val="2"/>
            <w:tcBorders>
              <w:top w:val="nil"/>
              <w:bottom w:val="nil"/>
            </w:tcBorders>
          </w:tcPr>
          <w:p w:rsidR="00C802DE" w:rsidRPr="00862C5D" w:rsidRDefault="00C802DE" w:rsidP="00371077">
            <w:pPr>
              <w:pStyle w:val="CERBODY"/>
              <w:rPr>
                <w:sz w:val="16"/>
                <w:szCs w:val="16"/>
                <w:lang w:val="en-IE"/>
              </w:rPr>
            </w:pPr>
          </w:p>
        </w:tc>
      </w:tr>
      <w:tr w:rsidR="00C802DE" w:rsidRPr="00862C5D" w:rsidTr="00371077">
        <w:trPr>
          <w:cantSplit/>
        </w:trPr>
        <w:tc>
          <w:tcPr>
            <w:tcW w:w="2552" w:type="dxa"/>
            <w:gridSpan w:val="2"/>
            <w:tcBorders>
              <w:top w:val="nil"/>
              <w:bottom w:val="nil"/>
            </w:tcBorders>
          </w:tcPr>
          <w:p w:rsidR="00C802DE" w:rsidRPr="00862C5D" w:rsidRDefault="00C802DE" w:rsidP="00371077">
            <w:pPr>
              <w:pStyle w:val="CERBODY"/>
              <w:rPr>
                <w:sz w:val="16"/>
                <w:szCs w:val="16"/>
                <w:lang w:val="en-IE"/>
              </w:rPr>
            </w:pPr>
            <w:r w:rsidRPr="00862C5D">
              <w:rPr>
                <w:sz w:val="16"/>
                <w:szCs w:val="16"/>
                <w:lang w:val="en-IE"/>
              </w:rPr>
              <w:t>At least four Months before start of Year, or within five Working Days of its receipt from the Regulatory Authorities, whichever is later</w:t>
            </w:r>
          </w:p>
        </w:tc>
        <w:tc>
          <w:tcPr>
            <w:tcW w:w="3260" w:type="dxa"/>
            <w:gridSpan w:val="2"/>
            <w:tcBorders>
              <w:top w:val="nil"/>
              <w:bottom w:val="nil"/>
            </w:tcBorders>
          </w:tcPr>
          <w:p w:rsidR="00C802DE" w:rsidRPr="00862C5D" w:rsidRDefault="00C802DE" w:rsidP="00371077">
            <w:pPr>
              <w:pStyle w:val="CERBODY"/>
              <w:rPr>
                <w:sz w:val="16"/>
                <w:szCs w:val="16"/>
                <w:lang w:val="en-IE"/>
              </w:rPr>
            </w:pPr>
            <w:r w:rsidRPr="00862C5D">
              <w:rPr>
                <w:sz w:val="16"/>
                <w:szCs w:val="16"/>
                <w:lang w:val="en-IE"/>
              </w:rPr>
              <w:t>Full Administered Scarcity Price</w:t>
            </w:r>
          </w:p>
        </w:tc>
        <w:tc>
          <w:tcPr>
            <w:tcW w:w="1579" w:type="dxa"/>
            <w:tcBorders>
              <w:top w:val="nil"/>
              <w:bottom w:val="nil"/>
            </w:tcBorders>
          </w:tcPr>
          <w:p w:rsidR="00C802DE" w:rsidRPr="00862C5D" w:rsidRDefault="00C802DE" w:rsidP="00371077">
            <w:pPr>
              <w:pStyle w:val="CERBODY"/>
              <w:rPr>
                <w:sz w:val="16"/>
                <w:szCs w:val="16"/>
                <w:lang w:val="en-IE"/>
              </w:rPr>
            </w:pPr>
            <w:r w:rsidRPr="00862C5D">
              <w:rPr>
                <w:sz w:val="16"/>
                <w:szCs w:val="16"/>
                <w:lang w:val="en-IE"/>
              </w:rPr>
              <w:t>PFAS</w:t>
            </w:r>
          </w:p>
        </w:tc>
        <w:tc>
          <w:tcPr>
            <w:tcW w:w="1049" w:type="dxa"/>
            <w:gridSpan w:val="2"/>
            <w:tcBorders>
              <w:top w:val="nil"/>
              <w:bottom w:val="nil"/>
            </w:tcBorders>
          </w:tcPr>
          <w:p w:rsidR="00C802DE" w:rsidRPr="00862C5D" w:rsidRDefault="00C802DE" w:rsidP="00371077">
            <w:pPr>
              <w:pStyle w:val="CERBODY"/>
              <w:rPr>
                <w:sz w:val="16"/>
                <w:szCs w:val="16"/>
                <w:lang w:val="en-IE"/>
              </w:rPr>
            </w:pPr>
          </w:p>
        </w:tc>
      </w:tr>
      <w:tr w:rsidR="00C802DE" w:rsidRPr="00862C5D" w:rsidTr="00371077">
        <w:trPr>
          <w:cantSplit/>
        </w:trPr>
        <w:tc>
          <w:tcPr>
            <w:tcW w:w="2552" w:type="dxa"/>
            <w:gridSpan w:val="2"/>
            <w:tcBorders>
              <w:top w:val="nil"/>
              <w:bottom w:val="nil"/>
            </w:tcBorders>
          </w:tcPr>
          <w:p w:rsidR="00C802DE" w:rsidRPr="00862C5D" w:rsidRDefault="00C802DE" w:rsidP="00371077">
            <w:pPr>
              <w:pStyle w:val="CERBODY"/>
              <w:rPr>
                <w:sz w:val="16"/>
                <w:szCs w:val="16"/>
                <w:lang w:val="en-IE"/>
              </w:rPr>
            </w:pPr>
            <w:r w:rsidRPr="00862C5D">
              <w:rPr>
                <w:sz w:val="16"/>
                <w:szCs w:val="16"/>
                <w:lang w:val="en-IE"/>
              </w:rPr>
              <w:t>Within five Working Days of receipt from the Regulatory Authorities approval or two months before effective day whichever is later</w:t>
            </w:r>
          </w:p>
        </w:tc>
        <w:tc>
          <w:tcPr>
            <w:tcW w:w="3260" w:type="dxa"/>
            <w:gridSpan w:val="2"/>
            <w:tcBorders>
              <w:top w:val="nil"/>
              <w:bottom w:val="nil"/>
            </w:tcBorders>
          </w:tcPr>
          <w:p w:rsidR="00C802DE" w:rsidRPr="00862C5D" w:rsidRDefault="00C802DE" w:rsidP="00371077">
            <w:pPr>
              <w:pStyle w:val="CERBODY"/>
              <w:rPr>
                <w:sz w:val="16"/>
                <w:szCs w:val="16"/>
                <w:lang w:val="en-IE"/>
              </w:rPr>
            </w:pPr>
            <w:r w:rsidRPr="00862C5D">
              <w:rPr>
                <w:sz w:val="16"/>
                <w:szCs w:val="16"/>
                <w:lang w:val="en-IE"/>
              </w:rPr>
              <w:t>Reserve Scarcity Price Curve</w:t>
            </w:r>
          </w:p>
        </w:tc>
        <w:tc>
          <w:tcPr>
            <w:tcW w:w="1579" w:type="dxa"/>
            <w:tcBorders>
              <w:top w:val="nil"/>
              <w:bottom w:val="nil"/>
            </w:tcBorders>
          </w:tcPr>
          <w:p w:rsidR="00C802DE" w:rsidRPr="00862C5D" w:rsidRDefault="00C802DE" w:rsidP="00371077">
            <w:pPr>
              <w:pStyle w:val="CERBODY"/>
              <w:rPr>
                <w:sz w:val="16"/>
                <w:szCs w:val="16"/>
                <w:lang w:val="en-IE"/>
              </w:rPr>
            </w:pPr>
            <w:r w:rsidRPr="00862C5D">
              <w:rPr>
                <w:sz w:val="16"/>
                <w:szCs w:val="16"/>
                <w:lang w:val="en-IE"/>
              </w:rPr>
              <w:t>PRSC</w:t>
            </w:r>
          </w:p>
        </w:tc>
        <w:tc>
          <w:tcPr>
            <w:tcW w:w="1049" w:type="dxa"/>
            <w:gridSpan w:val="2"/>
            <w:tcBorders>
              <w:top w:val="nil"/>
              <w:bottom w:val="nil"/>
            </w:tcBorders>
          </w:tcPr>
          <w:p w:rsidR="00C802DE" w:rsidRPr="00862C5D" w:rsidRDefault="00C802DE" w:rsidP="00371077">
            <w:pPr>
              <w:pStyle w:val="CERBODY"/>
              <w:rPr>
                <w:sz w:val="16"/>
                <w:szCs w:val="16"/>
                <w:lang w:val="en-IE"/>
              </w:rPr>
            </w:pPr>
            <w:r w:rsidRPr="00862C5D">
              <w:rPr>
                <w:sz w:val="16"/>
                <w:szCs w:val="16"/>
                <w:lang w:val="en-IE"/>
              </w:rPr>
              <w:t>Θ</w:t>
            </w:r>
          </w:p>
        </w:tc>
      </w:tr>
      <w:tr w:rsidR="00C802DE" w:rsidRPr="00862C5D" w:rsidTr="00371077">
        <w:trPr>
          <w:cantSplit/>
        </w:trPr>
        <w:tc>
          <w:tcPr>
            <w:tcW w:w="2552" w:type="dxa"/>
            <w:gridSpan w:val="2"/>
            <w:tcBorders>
              <w:top w:val="nil"/>
              <w:bottom w:val="nil"/>
            </w:tcBorders>
          </w:tcPr>
          <w:p w:rsidR="00C802DE" w:rsidRPr="00862C5D" w:rsidRDefault="00C802DE" w:rsidP="00371077">
            <w:pPr>
              <w:pStyle w:val="CERBODY"/>
              <w:rPr>
                <w:sz w:val="16"/>
                <w:szCs w:val="16"/>
                <w:lang w:val="en-IE"/>
              </w:rPr>
            </w:pPr>
            <w:r w:rsidRPr="00862C5D">
              <w:rPr>
                <w:sz w:val="16"/>
                <w:szCs w:val="16"/>
                <w:lang w:val="en-IE"/>
              </w:rPr>
              <w:t>Within five Working Days of receipt from the Regulatory Authorities approval or two months before effective day whichever is later</w:t>
            </w:r>
          </w:p>
        </w:tc>
        <w:tc>
          <w:tcPr>
            <w:tcW w:w="3260" w:type="dxa"/>
            <w:gridSpan w:val="2"/>
            <w:tcBorders>
              <w:top w:val="nil"/>
              <w:bottom w:val="nil"/>
            </w:tcBorders>
          </w:tcPr>
          <w:p w:rsidR="00C802DE" w:rsidRPr="00862C5D" w:rsidRDefault="00C802DE" w:rsidP="00371077">
            <w:pPr>
              <w:pStyle w:val="CERBODY"/>
              <w:rPr>
                <w:sz w:val="16"/>
                <w:szCs w:val="16"/>
                <w:lang w:val="en-IE"/>
              </w:rPr>
            </w:pPr>
            <w:r w:rsidRPr="00862C5D">
              <w:rPr>
                <w:sz w:val="16"/>
                <w:szCs w:val="16"/>
                <w:lang w:val="en-IE"/>
              </w:rPr>
              <w:t>Price Average Reference Quantity</w:t>
            </w:r>
          </w:p>
        </w:tc>
        <w:tc>
          <w:tcPr>
            <w:tcW w:w="1579" w:type="dxa"/>
            <w:tcBorders>
              <w:top w:val="nil"/>
              <w:bottom w:val="nil"/>
            </w:tcBorders>
          </w:tcPr>
          <w:p w:rsidR="00C802DE" w:rsidRPr="00862C5D" w:rsidRDefault="00C802DE" w:rsidP="00371077">
            <w:pPr>
              <w:pStyle w:val="CERBODY"/>
              <w:rPr>
                <w:sz w:val="16"/>
                <w:szCs w:val="16"/>
                <w:lang w:val="en-IE"/>
              </w:rPr>
            </w:pPr>
          </w:p>
        </w:tc>
        <w:tc>
          <w:tcPr>
            <w:tcW w:w="1049" w:type="dxa"/>
            <w:gridSpan w:val="2"/>
            <w:tcBorders>
              <w:top w:val="nil"/>
              <w:bottom w:val="nil"/>
            </w:tcBorders>
          </w:tcPr>
          <w:p w:rsidR="00C802DE" w:rsidRPr="00862C5D" w:rsidRDefault="00C802DE" w:rsidP="00371077">
            <w:pPr>
              <w:pStyle w:val="CERBODY"/>
              <w:rPr>
                <w:sz w:val="16"/>
                <w:szCs w:val="16"/>
                <w:lang w:val="en-IE"/>
              </w:rPr>
            </w:pPr>
          </w:p>
        </w:tc>
      </w:tr>
      <w:tr w:rsidR="00C802DE" w:rsidRPr="00862C5D" w:rsidTr="00371077">
        <w:trPr>
          <w:cantSplit/>
        </w:trPr>
        <w:tc>
          <w:tcPr>
            <w:tcW w:w="2552" w:type="dxa"/>
            <w:gridSpan w:val="2"/>
            <w:tcBorders>
              <w:top w:val="nil"/>
              <w:bottom w:val="nil"/>
            </w:tcBorders>
          </w:tcPr>
          <w:p w:rsidR="00C802DE" w:rsidRPr="00862C5D" w:rsidRDefault="00C802DE" w:rsidP="00371077">
            <w:pPr>
              <w:pStyle w:val="CERBODY"/>
              <w:rPr>
                <w:sz w:val="16"/>
                <w:szCs w:val="16"/>
                <w:lang w:val="en-IE"/>
              </w:rPr>
            </w:pPr>
            <w:r w:rsidRPr="00862C5D">
              <w:rPr>
                <w:sz w:val="16"/>
                <w:szCs w:val="16"/>
                <w:lang w:val="en-IE"/>
              </w:rPr>
              <w:t>Within five Working Days of receipt from the Regulatory Authorities approval</w:t>
            </w:r>
          </w:p>
        </w:tc>
        <w:tc>
          <w:tcPr>
            <w:tcW w:w="3260" w:type="dxa"/>
            <w:gridSpan w:val="2"/>
            <w:tcBorders>
              <w:top w:val="nil"/>
              <w:bottom w:val="nil"/>
            </w:tcBorders>
          </w:tcPr>
          <w:p w:rsidR="00C802DE" w:rsidRPr="00862C5D" w:rsidRDefault="00C802DE" w:rsidP="00371077">
            <w:pPr>
              <w:pStyle w:val="CERBODY"/>
              <w:rPr>
                <w:sz w:val="16"/>
                <w:szCs w:val="16"/>
                <w:lang w:val="en-IE"/>
              </w:rPr>
            </w:pPr>
            <w:r w:rsidRPr="00862C5D">
              <w:rPr>
                <w:sz w:val="16"/>
                <w:szCs w:val="16"/>
                <w:lang w:val="en-IE"/>
              </w:rPr>
              <w:t>Information Imbalance Quantity Weighting Factor</w:t>
            </w:r>
          </w:p>
        </w:tc>
        <w:tc>
          <w:tcPr>
            <w:tcW w:w="1579" w:type="dxa"/>
            <w:tcBorders>
              <w:top w:val="nil"/>
              <w:bottom w:val="nil"/>
            </w:tcBorders>
          </w:tcPr>
          <w:p w:rsidR="00C802DE" w:rsidRPr="00862C5D" w:rsidRDefault="00C802DE" w:rsidP="00371077">
            <w:pPr>
              <w:pStyle w:val="CERBODY"/>
              <w:rPr>
                <w:sz w:val="16"/>
                <w:szCs w:val="16"/>
                <w:lang w:val="en-IE"/>
              </w:rPr>
            </w:pPr>
            <w:r w:rsidRPr="00862C5D">
              <w:rPr>
                <w:sz w:val="16"/>
                <w:szCs w:val="16"/>
                <w:lang w:val="en-IE"/>
              </w:rPr>
              <w:t>WFQII</w:t>
            </w:r>
          </w:p>
        </w:tc>
        <w:tc>
          <w:tcPr>
            <w:tcW w:w="1049" w:type="dxa"/>
            <w:gridSpan w:val="2"/>
            <w:tcBorders>
              <w:top w:val="nil"/>
              <w:bottom w:val="nil"/>
            </w:tcBorders>
          </w:tcPr>
          <w:p w:rsidR="00C802DE" w:rsidRPr="00862C5D" w:rsidRDefault="00C802DE" w:rsidP="00371077">
            <w:pPr>
              <w:pStyle w:val="CERBODY"/>
              <w:rPr>
                <w:sz w:val="16"/>
                <w:szCs w:val="16"/>
                <w:lang w:val="en-IE"/>
              </w:rPr>
            </w:pPr>
            <w:proofErr w:type="spellStart"/>
            <w:r w:rsidRPr="00862C5D">
              <w:rPr>
                <w:sz w:val="16"/>
                <w:szCs w:val="16"/>
                <w:lang w:val="en-IE"/>
              </w:rPr>
              <w:t>uβγ</w:t>
            </w:r>
            <w:proofErr w:type="spellEnd"/>
          </w:p>
        </w:tc>
      </w:tr>
      <w:tr w:rsidR="00C802DE" w:rsidRPr="00862C5D" w:rsidTr="00371077">
        <w:trPr>
          <w:cantSplit/>
        </w:trPr>
        <w:tc>
          <w:tcPr>
            <w:tcW w:w="2552" w:type="dxa"/>
            <w:gridSpan w:val="2"/>
            <w:tcBorders>
              <w:top w:val="nil"/>
              <w:bottom w:val="nil"/>
            </w:tcBorders>
          </w:tcPr>
          <w:p w:rsidR="00C802DE" w:rsidRPr="00862C5D" w:rsidRDefault="00C802DE" w:rsidP="00371077">
            <w:pPr>
              <w:pStyle w:val="CERBODY"/>
              <w:rPr>
                <w:sz w:val="16"/>
                <w:szCs w:val="16"/>
                <w:lang w:val="en-IE"/>
              </w:rPr>
            </w:pPr>
            <w:r w:rsidRPr="00862C5D">
              <w:rPr>
                <w:sz w:val="16"/>
                <w:szCs w:val="16"/>
                <w:lang w:val="en-IE"/>
              </w:rPr>
              <w:t>Within five Working Days of receipt from the Regulatory Authorities approval</w:t>
            </w:r>
          </w:p>
        </w:tc>
        <w:tc>
          <w:tcPr>
            <w:tcW w:w="3260" w:type="dxa"/>
            <w:gridSpan w:val="2"/>
            <w:tcBorders>
              <w:top w:val="nil"/>
              <w:bottom w:val="nil"/>
            </w:tcBorders>
          </w:tcPr>
          <w:p w:rsidR="00C802DE" w:rsidRPr="00862C5D" w:rsidRDefault="00C802DE" w:rsidP="00371077">
            <w:pPr>
              <w:pStyle w:val="CERBODY"/>
              <w:rPr>
                <w:sz w:val="16"/>
                <w:szCs w:val="16"/>
                <w:lang w:val="en-IE"/>
              </w:rPr>
            </w:pPr>
            <w:r w:rsidRPr="00862C5D">
              <w:rPr>
                <w:sz w:val="16"/>
                <w:szCs w:val="16"/>
                <w:lang w:val="en-IE"/>
              </w:rPr>
              <w:t>Information Imbalance Tolerance</w:t>
            </w:r>
          </w:p>
        </w:tc>
        <w:tc>
          <w:tcPr>
            <w:tcW w:w="1579" w:type="dxa"/>
            <w:tcBorders>
              <w:top w:val="nil"/>
              <w:bottom w:val="nil"/>
            </w:tcBorders>
          </w:tcPr>
          <w:p w:rsidR="00C802DE" w:rsidRPr="00862C5D" w:rsidRDefault="00C802DE" w:rsidP="00371077">
            <w:pPr>
              <w:pStyle w:val="CERBODY"/>
              <w:rPr>
                <w:sz w:val="16"/>
                <w:szCs w:val="16"/>
                <w:lang w:val="en-IE"/>
              </w:rPr>
            </w:pPr>
            <w:r w:rsidRPr="00862C5D">
              <w:rPr>
                <w:sz w:val="16"/>
                <w:szCs w:val="16"/>
                <w:lang w:val="en-IE"/>
              </w:rPr>
              <w:t>TOLII</w:t>
            </w:r>
          </w:p>
        </w:tc>
        <w:tc>
          <w:tcPr>
            <w:tcW w:w="1049" w:type="dxa"/>
            <w:gridSpan w:val="2"/>
            <w:tcBorders>
              <w:top w:val="nil"/>
              <w:bottom w:val="nil"/>
            </w:tcBorders>
          </w:tcPr>
          <w:p w:rsidR="00C802DE" w:rsidRPr="00862C5D" w:rsidRDefault="00C802DE" w:rsidP="00371077">
            <w:pPr>
              <w:pStyle w:val="CERBODY"/>
              <w:rPr>
                <w:sz w:val="16"/>
                <w:szCs w:val="16"/>
                <w:lang w:val="en-IE"/>
              </w:rPr>
            </w:pPr>
            <w:proofErr w:type="spellStart"/>
            <w:r w:rsidRPr="00862C5D">
              <w:rPr>
                <w:sz w:val="16"/>
                <w:szCs w:val="16"/>
                <w:lang w:val="en-IE"/>
              </w:rPr>
              <w:t>uβγ</w:t>
            </w:r>
            <w:proofErr w:type="spellEnd"/>
          </w:p>
        </w:tc>
      </w:tr>
      <w:tr w:rsidR="00C802DE" w:rsidRPr="00862C5D" w:rsidTr="00371077">
        <w:trPr>
          <w:cantSplit/>
        </w:trPr>
        <w:tc>
          <w:tcPr>
            <w:tcW w:w="2552" w:type="dxa"/>
            <w:gridSpan w:val="2"/>
            <w:tcBorders>
              <w:top w:val="nil"/>
              <w:bottom w:val="nil"/>
            </w:tcBorders>
          </w:tcPr>
          <w:p w:rsidR="00C802DE" w:rsidRPr="00862C5D" w:rsidRDefault="00C802DE" w:rsidP="00371077">
            <w:pPr>
              <w:pStyle w:val="CERBODY"/>
              <w:rPr>
                <w:sz w:val="16"/>
                <w:szCs w:val="16"/>
                <w:lang w:val="en-IE"/>
              </w:rPr>
            </w:pPr>
            <w:r w:rsidRPr="00862C5D">
              <w:rPr>
                <w:sz w:val="16"/>
                <w:szCs w:val="16"/>
                <w:lang w:val="en-IE"/>
              </w:rPr>
              <w:t>Within five Working Days of receipt from the Regulatory Authorities approval</w:t>
            </w:r>
          </w:p>
        </w:tc>
        <w:tc>
          <w:tcPr>
            <w:tcW w:w="3260" w:type="dxa"/>
            <w:gridSpan w:val="2"/>
            <w:tcBorders>
              <w:top w:val="nil"/>
              <w:bottom w:val="nil"/>
            </w:tcBorders>
          </w:tcPr>
          <w:p w:rsidR="00C802DE" w:rsidRPr="00862C5D" w:rsidRDefault="00C802DE" w:rsidP="00371077">
            <w:pPr>
              <w:pStyle w:val="CERBODY"/>
              <w:rPr>
                <w:sz w:val="16"/>
                <w:szCs w:val="16"/>
                <w:lang w:val="en-IE"/>
              </w:rPr>
            </w:pPr>
            <w:r w:rsidRPr="00862C5D">
              <w:rPr>
                <w:sz w:val="16"/>
                <w:szCs w:val="16"/>
                <w:lang w:val="en-IE"/>
              </w:rPr>
              <w:t>Information Imbalance Price</w:t>
            </w:r>
          </w:p>
        </w:tc>
        <w:tc>
          <w:tcPr>
            <w:tcW w:w="1579" w:type="dxa"/>
            <w:tcBorders>
              <w:top w:val="nil"/>
              <w:bottom w:val="nil"/>
            </w:tcBorders>
          </w:tcPr>
          <w:p w:rsidR="00C802DE" w:rsidRPr="00862C5D" w:rsidRDefault="00C802DE" w:rsidP="00371077">
            <w:pPr>
              <w:pStyle w:val="CERBODY"/>
              <w:rPr>
                <w:sz w:val="16"/>
                <w:szCs w:val="16"/>
                <w:lang w:val="en-IE"/>
              </w:rPr>
            </w:pPr>
            <w:r w:rsidRPr="00862C5D">
              <w:rPr>
                <w:sz w:val="16"/>
                <w:szCs w:val="16"/>
                <w:lang w:val="en-IE"/>
              </w:rPr>
              <w:t>PII</w:t>
            </w:r>
          </w:p>
        </w:tc>
        <w:tc>
          <w:tcPr>
            <w:tcW w:w="1049" w:type="dxa"/>
            <w:gridSpan w:val="2"/>
            <w:tcBorders>
              <w:top w:val="nil"/>
              <w:bottom w:val="nil"/>
            </w:tcBorders>
          </w:tcPr>
          <w:p w:rsidR="00C802DE" w:rsidRPr="00862C5D" w:rsidRDefault="00C802DE" w:rsidP="00371077">
            <w:pPr>
              <w:pStyle w:val="CERBODY"/>
              <w:rPr>
                <w:sz w:val="16"/>
                <w:szCs w:val="16"/>
                <w:lang w:val="en-IE"/>
              </w:rPr>
            </w:pPr>
            <w:proofErr w:type="spellStart"/>
            <w:r w:rsidRPr="00862C5D">
              <w:rPr>
                <w:sz w:val="16"/>
                <w:szCs w:val="16"/>
                <w:lang w:val="en-IE"/>
              </w:rPr>
              <w:t>uγ</w:t>
            </w:r>
            <w:proofErr w:type="spellEnd"/>
          </w:p>
        </w:tc>
      </w:tr>
      <w:tr w:rsidR="00C802DE" w:rsidRPr="00862C5D" w:rsidTr="00371077">
        <w:trPr>
          <w:cantSplit/>
        </w:trPr>
        <w:tc>
          <w:tcPr>
            <w:tcW w:w="2552" w:type="dxa"/>
            <w:gridSpan w:val="2"/>
            <w:tcBorders>
              <w:top w:val="nil"/>
              <w:bottom w:val="nil"/>
            </w:tcBorders>
          </w:tcPr>
          <w:p w:rsidR="00C802DE" w:rsidRPr="00862C5D" w:rsidRDefault="00C802DE" w:rsidP="00371077">
            <w:pPr>
              <w:pStyle w:val="CERBODY"/>
              <w:rPr>
                <w:sz w:val="16"/>
                <w:szCs w:val="16"/>
                <w:lang w:val="en-IE"/>
              </w:rPr>
            </w:pPr>
            <w:r w:rsidRPr="00862C5D">
              <w:rPr>
                <w:sz w:val="16"/>
                <w:szCs w:val="16"/>
                <w:lang w:val="en-IE"/>
              </w:rPr>
              <w:t>Within five Working Days of receipt from the Regulatory Authorities approval</w:t>
            </w:r>
          </w:p>
        </w:tc>
        <w:tc>
          <w:tcPr>
            <w:tcW w:w="3260" w:type="dxa"/>
            <w:gridSpan w:val="2"/>
            <w:tcBorders>
              <w:top w:val="nil"/>
              <w:bottom w:val="nil"/>
            </w:tcBorders>
          </w:tcPr>
          <w:p w:rsidR="00C802DE" w:rsidRPr="00862C5D" w:rsidRDefault="00C802DE" w:rsidP="00371077">
            <w:pPr>
              <w:pStyle w:val="CERBODY"/>
              <w:rPr>
                <w:sz w:val="16"/>
                <w:szCs w:val="16"/>
                <w:lang w:val="en-IE"/>
              </w:rPr>
            </w:pPr>
            <w:r w:rsidRPr="00862C5D">
              <w:rPr>
                <w:sz w:val="16"/>
                <w:szCs w:val="16"/>
                <w:lang w:val="en-IE"/>
              </w:rPr>
              <w:t>Tracked Difference Payment Shortfall Amount</w:t>
            </w:r>
          </w:p>
        </w:tc>
        <w:tc>
          <w:tcPr>
            <w:tcW w:w="1579" w:type="dxa"/>
            <w:tcBorders>
              <w:top w:val="nil"/>
              <w:bottom w:val="nil"/>
            </w:tcBorders>
          </w:tcPr>
          <w:p w:rsidR="00C802DE" w:rsidRPr="00862C5D" w:rsidRDefault="00C802DE" w:rsidP="00371077">
            <w:pPr>
              <w:pStyle w:val="CERBODY"/>
              <w:rPr>
                <w:sz w:val="16"/>
                <w:szCs w:val="16"/>
                <w:lang w:val="en-IE"/>
              </w:rPr>
            </w:pPr>
            <w:r w:rsidRPr="00862C5D">
              <w:rPr>
                <w:sz w:val="16"/>
                <w:szCs w:val="16"/>
                <w:lang w:val="en-IE"/>
              </w:rPr>
              <w:t>CSHORTDIFFPTRACK</w:t>
            </w:r>
          </w:p>
        </w:tc>
        <w:tc>
          <w:tcPr>
            <w:tcW w:w="1049" w:type="dxa"/>
            <w:gridSpan w:val="2"/>
            <w:tcBorders>
              <w:top w:val="nil"/>
              <w:bottom w:val="nil"/>
            </w:tcBorders>
          </w:tcPr>
          <w:p w:rsidR="00C802DE" w:rsidRPr="00862C5D" w:rsidRDefault="00C802DE" w:rsidP="00371077">
            <w:pPr>
              <w:pStyle w:val="CERBODY"/>
              <w:rPr>
                <w:sz w:val="16"/>
                <w:szCs w:val="16"/>
                <w:lang w:val="en-IE"/>
              </w:rPr>
            </w:pPr>
            <w:proofErr w:type="spellStart"/>
            <w:r w:rsidRPr="00862C5D">
              <w:rPr>
                <w:sz w:val="16"/>
                <w:szCs w:val="16"/>
                <w:lang w:val="en-IE"/>
              </w:rPr>
              <w:t>vd</w:t>
            </w:r>
            <w:proofErr w:type="spellEnd"/>
          </w:p>
        </w:tc>
      </w:tr>
      <w:tr w:rsidR="00C802DE" w:rsidRPr="00862C5D" w:rsidTr="00371077">
        <w:trPr>
          <w:cantSplit/>
        </w:trPr>
        <w:tc>
          <w:tcPr>
            <w:tcW w:w="2552" w:type="dxa"/>
            <w:gridSpan w:val="2"/>
            <w:tcBorders>
              <w:top w:val="nil"/>
              <w:bottom w:val="nil"/>
            </w:tcBorders>
          </w:tcPr>
          <w:p w:rsidR="00C802DE" w:rsidRPr="00862C5D" w:rsidRDefault="00C802DE" w:rsidP="00371077">
            <w:pPr>
              <w:pStyle w:val="CERBODY"/>
              <w:rPr>
                <w:sz w:val="16"/>
                <w:szCs w:val="16"/>
                <w:lang w:val="en-IE"/>
              </w:rPr>
            </w:pPr>
            <w:r w:rsidRPr="00862C5D">
              <w:rPr>
                <w:sz w:val="16"/>
                <w:szCs w:val="16"/>
                <w:lang w:val="en-IE"/>
              </w:rPr>
              <w:t>Within five Working Days of receipt from the Regulatory Authorities approval</w:t>
            </w:r>
          </w:p>
        </w:tc>
        <w:tc>
          <w:tcPr>
            <w:tcW w:w="3260" w:type="dxa"/>
            <w:gridSpan w:val="2"/>
            <w:tcBorders>
              <w:top w:val="nil"/>
              <w:bottom w:val="nil"/>
            </w:tcBorders>
          </w:tcPr>
          <w:p w:rsidR="00C802DE" w:rsidRPr="00862C5D" w:rsidRDefault="00C802DE" w:rsidP="00371077">
            <w:pPr>
              <w:pStyle w:val="CERBODY"/>
              <w:rPr>
                <w:sz w:val="16"/>
                <w:szCs w:val="16"/>
                <w:lang w:val="en-IE"/>
              </w:rPr>
            </w:pPr>
            <w:r w:rsidRPr="00862C5D">
              <w:rPr>
                <w:sz w:val="16"/>
                <w:szCs w:val="16"/>
                <w:lang w:val="en-IE"/>
              </w:rPr>
              <w:t>Carbon Price</w:t>
            </w:r>
          </w:p>
        </w:tc>
        <w:tc>
          <w:tcPr>
            <w:tcW w:w="1579" w:type="dxa"/>
            <w:tcBorders>
              <w:top w:val="nil"/>
              <w:bottom w:val="nil"/>
            </w:tcBorders>
          </w:tcPr>
          <w:p w:rsidR="00C802DE" w:rsidRPr="00862C5D" w:rsidRDefault="00C802DE" w:rsidP="00371077">
            <w:pPr>
              <w:pStyle w:val="CERBODY"/>
              <w:rPr>
                <w:sz w:val="16"/>
                <w:szCs w:val="16"/>
                <w:lang w:val="en-IE"/>
              </w:rPr>
            </w:pPr>
            <w:r w:rsidRPr="00862C5D">
              <w:rPr>
                <w:sz w:val="16"/>
                <w:szCs w:val="16"/>
                <w:lang w:val="en-IE"/>
              </w:rPr>
              <w:t>PCARBON</w:t>
            </w:r>
          </w:p>
        </w:tc>
        <w:tc>
          <w:tcPr>
            <w:tcW w:w="1049" w:type="dxa"/>
            <w:gridSpan w:val="2"/>
            <w:tcBorders>
              <w:top w:val="nil"/>
              <w:bottom w:val="nil"/>
            </w:tcBorders>
          </w:tcPr>
          <w:p w:rsidR="00C802DE" w:rsidRPr="00862C5D" w:rsidRDefault="00C802DE" w:rsidP="00371077">
            <w:pPr>
              <w:pStyle w:val="CERBODY"/>
              <w:rPr>
                <w:sz w:val="16"/>
                <w:szCs w:val="16"/>
                <w:lang w:val="en-IE"/>
              </w:rPr>
            </w:pPr>
            <w:r w:rsidRPr="00862C5D">
              <w:rPr>
                <w:sz w:val="16"/>
                <w:szCs w:val="16"/>
                <w:lang w:val="en-IE"/>
              </w:rPr>
              <w:t>m</w:t>
            </w:r>
          </w:p>
        </w:tc>
      </w:tr>
      <w:tr w:rsidR="00C802DE" w:rsidRPr="00862C5D" w:rsidTr="00371077">
        <w:trPr>
          <w:cantSplit/>
        </w:trPr>
        <w:tc>
          <w:tcPr>
            <w:tcW w:w="2552" w:type="dxa"/>
            <w:gridSpan w:val="2"/>
            <w:tcBorders>
              <w:top w:val="nil"/>
              <w:bottom w:val="nil"/>
            </w:tcBorders>
          </w:tcPr>
          <w:p w:rsidR="00C802DE" w:rsidRPr="00862C5D" w:rsidRDefault="00C802DE" w:rsidP="00371077">
            <w:pPr>
              <w:pStyle w:val="CERBODY"/>
              <w:rPr>
                <w:sz w:val="16"/>
                <w:szCs w:val="16"/>
                <w:lang w:val="en-IE"/>
              </w:rPr>
            </w:pPr>
            <w:r w:rsidRPr="00862C5D">
              <w:rPr>
                <w:sz w:val="16"/>
                <w:szCs w:val="16"/>
                <w:lang w:val="en-IE"/>
              </w:rPr>
              <w:t>Within five Working Days of receipt from the Regulatory Authorities approval</w:t>
            </w:r>
          </w:p>
        </w:tc>
        <w:tc>
          <w:tcPr>
            <w:tcW w:w="3260" w:type="dxa"/>
            <w:gridSpan w:val="2"/>
            <w:tcBorders>
              <w:top w:val="nil"/>
              <w:bottom w:val="nil"/>
            </w:tcBorders>
          </w:tcPr>
          <w:p w:rsidR="00C802DE" w:rsidRPr="00862C5D" w:rsidRDefault="00C802DE" w:rsidP="00371077">
            <w:pPr>
              <w:pStyle w:val="CERBODY"/>
              <w:rPr>
                <w:sz w:val="16"/>
                <w:szCs w:val="16"/>
                <w:lang w:val="en-IE"/>
              </w:rPr>
            </w:pPr>
            <w:r w:rsidRPr="00862C5D">
              <w:rPr>
                <w:sz w:val="16"/>
                <w:szCs w:val="16"/>
                <w:lang w:val="en-IE"/>
              </w:rPr>
              <w:t>Natural Gas Fuel Price</w:t>
            </w:r>
          </w:p>
        </w:tc>
        <w:tc>
          <w:tcPr>
            <w:tcW w:w="1579" w:type="dxa"/>
            <w:tcBorders>
              <w:top w:val="nil"/>
              <w:bottom w:val="nil"/>
            </w:tcBorders>
          </w:tcPr>
          <w:p w:rsidR="00C802DE" w:rsidRPr="00862C5D" w:rsidRDefault="00C802DE" w:rsidP="00371077">
            <w:pPr>
              <w:pStyle w:val="CERBODY"/>
              <w:rPr>
                <w:sz w:val="16"/>
                <w:szCs w:val="16"/>
                <w:lang w:val="en-IE"/>
              </w:rPr>
            </w:pPr>
            <w:r w:rsidRPr="00862C5D">
              <w:rPr>
                <w:sz w:val="16"/>
                <w:szCs w:val="16"/>
                <w:lang w:val="en-IE"/>
              </w:rPr>
              <w:t>PFUELNG</w:t>
            </w:r>
          </w:p>
        </w:tc>
        <w:tc>
          <w:tcPr>
            <w:tcW w:w="1049" w:type="dxa"/>
            <w:gridSpan w:val="2"/>
            <w:tcBorders>
              <w:top w:val="nil"/>
              <w:bottom w:val="nil"/>
            </w:tcBorders>
          </w:tcPr>
          <w:p w:rsidR="00C802DE" w:rsidRPr="00862C5D" w:rsidRDefault="00C802DE" w:rsidP="00371077">
            <w:pPr>
              <w:pStyle w:val="CERBODY"/>
              <w:rPr>
                <w:sz w:val="16"/>
                <w:szCs w:val="16"/>
                <w:lang w:val="en-IE"/>
              </w:rPr>
            </w:pPr>
            <w:r w:rsidRPr="00862C5D">
              <w:rPr>
                <w:sz w:val="16"/>
                <w:szCs w:val="16"/>
                <w:lang w:val="en-IE"/>
              </w:rPr>
              <w:t>m</w:t>
            </w:r>
          </w:p>
        </w:tc>
      </w:tr>
      <w:tr w:rsidR="00C802DE" w:rsidRPr="00862C5D" w:rsidTr="00371077">
        <w:trPr>
          <w:cantSplit/>
        </w:trPr>
        <w:tc>
          <w:tcPr>
            <w:tcW w:w="2552" w:type="dxa"/>
            <w:gridSpan w:val="2"/>
            <w:tcBorders>
              <w:top w:val="nil"/>
              <w:bottom w:val="nil"/>
            </w:tcBorders>
          </w:tcPr>
          <w:p w:rsidR="00C802DE" w:rsidRPr="00862C5D" w:rsidRDefault="00C802DE" w:rsidP="00371077">
            <w:pPr>
              <w:pStyle w:val="CERBODY"/>
              <w:rPr>
                <w:sz w:val="16"/>
                <w:szCs w:val="16"/>
                <w:lang w:val="en-IE"/>
              </w:rPr>
            </w:pPr>
            <w:r w:rsidRPr="00862C5D">
              <w:rPr>
                <w:sz w:val="16"/>
                <w:szCs w:val="16"/>
                <w:lang w:val="en-IE"/>
              </w:rPr>
              <w:t>Within five Working Days of receipt from the Regulatory Authorities approval</w:t>
            </w:r>
          </w:p>
        </w:tc>
        <w:tc>
          <w:tcPr>
            <w:tcW w:w="3260" w:type="dxa"/>
            <w:gridSpan w:val="2"/>
            <w:tcBorders>
              <w:top w:val="nil"/>
              <w:bottom w:val="nil"/>
            </w:tcBorders>
          </w:tcPr>
          <w:p w:rsidR="00C802DE" w:rsidRPr="00862C5D" w:rsidRDefault="00C802DE" w:rsidP="00371077">
            <w:pPr>
              <w:pStyle w:val="CERBODY"/>
              <w:rPr>
                <w:sz w:val="16"/>
                <w:szCs w:val="16"/>
                <w:lang w:val="en-IE"/>
              </w:rPr>
            </w:pPr>
            <w:r w:rsidRPr="00862C5D">
              <w:rPr>
                <w:sz w:val="16"/>
                <w:szCs w:val="16"/>
                <w:lang w:val="en-IE"/>
              </w:rPr>
              <w:t>Oil Fuel Price</w:t>
            </w:r>
          </w:p>
        </w:tc>
        <w:tc>
          <w:tcPr>
            <w:tcW w:w="1579" w:type="dxa"/>
            <w:tcBorders>
              <w:top w:val="nil"/>
              <w:bottom w:val="nil"/>
            </w:tcBorders>
          </w:tcPr>
          <w:p w:rsidR="00C802DE" w:rsidRPr="00862C5D" w:rsidRDefault="00C802DE" w:rsidP="00371077">
            <w:pPr>
              <w:pStyle w:val="CERBODY"/>
              <w:rPr>
                <w:sz w:val="16"/>
                <w:szCs w:val="16"/>
                <w:lang w:val="en-IE"/>
              </w:rPr>
            </w:pPr>
            <w:r w:rsidRPr="00862C5D">
              <w:rPr>
                <w:sz w:val="16"/>
                <w:szCs w:val="16"/>
                <w:lang w:val="en-IE"/>
              </w:rPr>
              <w:t>PFUELO</w:t>
            </w:r>
          </w:p>
        </w:tc>
        <w:tc>
          <w:tcPr>
            <w:tcW w:w="1049" w:type="dxa"/>
            <w:gridSpan w:val="2"/>
            <w:tcBorders>
              <w:top w:val="nil"/>
              <w:bottom w:val="nil"/>
            </w:tcBorders>
          </w:tcPr>
          <w:p w:rsidR="00C802DE" w:rsidRPr="00862C5D" w:rsidRDefault="00C802DE" w:rsidP="00371077">
            <w:pPr>
              <w:pStyle w:val="CERBODY"/>
              <w:rPr>
                <w:sz w:val="16"/>
                <w:szCs w:val="16"/>
                <w:lang w:val="en-IE"/>
              </w:rPr>
            </w:pPr>
            <w:r w:rsidRPr="00862C5D">
              <w:rPr>
                <w:sz w:val="16"/>
                <w:szCs w:val="16"/>
                <w:lang w:val="en-IE"/>
              </w:rPr>
              <w:t>m</w:t>
            </w:r>
          </w:p>
        </w:tc>
      </w:tr>
      <w:tr w:rsidR="00C802DE" w:rsidRPr="00862C5D" w:rsidTr="00371077">
        <w:trPr>
          <w:cantSplit/>
        </w:trPr>
        <w:tc>
          <w:tcPr>
            <w:tcW w:w="2552" w:type="dxa"/>
            <w:gridSpan w:val="2"/>
            <w:tcBorders>
              <w:top w:val="nil"/>
              <w:bottom w:val="nil"/>
            </w:tcBorders>
          </w:tcPr>
          <w:p w:rsidR="00C802DE" w:rsidRPr="00862C5D" w:rsidRDefault="00C802DE" w:rsidP="00371077">
            <w:pPr>
              <w:pStyle w:val="CERBODY"/>
              <w:rPr>
                <w:sz w:val="16"/>
                <w:szCs w:val="16"/>
                <w:lang w:val="en-IE"/>
              </w:rPr>
            </w:pPr>
            <w:r w:rsidRPr="00862C5D">
              <w:rPr>
                <w:sz w:val="16"/>
                <w:szCs w:val="16"/>
                <w:lang w:val="en-IE"/>
              </w:rPr>
              <w:t>Within five Working Days of receipt from the Regulatory Authorities approval</w:t>
            </w:r>
          </w:p>
        </w:tc>
        <w:tc>
          <w:tcPr>
            <w:tcW w:w="3260" w:type="dxa"/>
            <w:gridSpan w:val="2"/>
            <w:tcBorders>
              <w:top w:val="nil"/>
              <w:bottom w:val="nil"/>
            </w:tcBorders>
          </w:tcPr>
          <w:p w:rsidR="00C802DE" w:rsidRPr="00862C5D" w:rsidRDefault="00C802DE" w:rsidP="00371077">
            <w:pPr>
              <w:pStyle w:val="CERBODY"/>
              <w:rPr>
                <w:sz w:val="16"/>
                <w:szCs w:val="16"/>
                <w:lang w:val="en-IE"/>
              </w:rPr>
            </w:pPr>
            <w:r w:rsidRPr="00862C5D">
              <w:rPr>
                <w:sz w:val="16"/>
                <w:szCs w:val="16"/>
                <w:lang w:val="en-IE"/>
              </w:rPr>
              <w:t>Peaking Unit Theoretical Efficiency</w:t>
            </w:r>
          </w:p>
        </w:tc>
        <w:tc>
          <w:tcPr>
            <w:tcW w:w="1579" w:type="dxa"/>
            <w:tcBorders>
              <w:top w:val="nil"/>
              <w:bottom w:val="nil"/>
            </w:tcBorders>
          </w:tcPr>
          <w:p w:rsidR="00C802DE" w:rsidRPr="00862C5D" w:rsidRDefault="00C802DE" w:rsidP="00371077">
            <w:pPr>
              <w:pStyle w:val="CERBODY"/>
              <w:rPr>
                <w:sz w:val="16"/>
                <w:szCs w:val="16"/>
                <w:lang w:val="en-IE"/>
              </w:rPr>
            </w:pPr>
            <w:r w:rsidRPr="00862C5D">
              <w:rPr>
                <w:sz w:val="16"/>
                <w:szCs w:val="16"/>
                <w:lang w:val="en-IE"/>
              </w:rPr>
              <w:t>FTHEORYPU</w:t>
            </w:r>
          </w:p>
        </w:tc>
        <w:tc>
          <w:tcPr>
            <w:tcW w:w="1049" w:type="dxa"/>
            <w:gridSpan w:val="2"/>
            <w:tcBorders>
              <w:top w:val="nil"/>
              <w:bottom w:val="nil"/>
            </w:tcBorders>
          </w:tcPr>
          <w:p w:rsidR="00C802DE" w:rsidRPr="00862C5D" w:rsidRDefault="00C802DE" w:rsidP="00371077">
            <w:pPr>
              <w:pStyle w:val="CERBODY"/>
              <w:rPr>
                <w:sz w:val="16"/>
                <w:szCs w:val="16"/>
                <w:lang w:val="en-IE"/>
              </w:rPr>
            </w:pPr>
            <w:r w:rsidRPr="00862C5D">
              <w:rPr>
                <w:sz w:val="16"/>
                <w:szCs w:val="16"/>
                <w:lang w:val="en-IE"/>
              </w:rPr>
              <w:t>y</w:t>
            </w:r>
          </w:p>
        </w:tc>
      </w:tr>
      <w:tr w:rsidR="00C802DE" w:rsidRPr="00862C5D" w:rsidTr="00371077">
        <w:trPr>
          <w:cantSplit/>
        </w:trPr>
        <w:tc>
          <w:tcPr>
            <w:tcW w:w="2552" w:type="dxa"/>
            <w:gridSpan w:val="2"/>
            <w:tcBorders>
              <w:top w:val="nil"/>
              <w:bottom w:val="nil"/>
            </w:tcBorders>
          </w:tcPr>
          <w:p w:rsidR="00C802DE" w:rsidRPr="00862C5D" w:rsidRDefault="00C802DE" w:rsidP="00371077">
            <w:pPr>
              <w:pStyle w:val="CERBODY"/>
              <w:rPr>
                <w:sz w:val="16"/>
                <w:szCs w:val="16"/>
                <w:lang w:val="en-IE"/>
              </w:rPr>
            </w:pPr>
            <w:r w:rsidRPr="00862C5D">
              <w:rPr>
                <w:sz w:val="16"/>
                <w:szCs w:val="16"/>
                <w:lang w:val="en-IE"/>
              </w:rPr>
              <w:t>Within five Working Days of receipt from the Regulatory Authorities approval</w:t>
            </w:r>
          </w:p>
        </w:tc>
        <w:tc>
          <w:tcPr>
            <w:tcW w:w="3260" w:type="dxa"/>
            <w:gridSpan w:val="2"/>
            <w:tcBorders>
              <w:top w:val="nil"/>
              <w:bottom w:val="nil"/>
            </w:tcBorders>
          </w:tcPr>
          <w:p w:rsidR="00C802DE" w:rsidRPr="00862C5D" w:rsidRDefault="00C802DE" w:rsidP="00371077">
            <w:pPr>
              <w:pStyle w:val="CERBODY"/>
              <w:rPr>
                <w:sz w:val="16"/>
                <w:szCs w:val="16"/>
                <w:lang w:val="en-IE"/>
              </w:rPr>
            </w:pPr>
            <w:r w:rsidRPr="00862C5D">
              <w:rPr>
                <w:sz w:val="16"/>
                <w:szCs w:val="16"/>
                <w:lang w:val="en-IE"/>
              </w:rPr>
              <w:t>Natural Gas Carbon Intensity Factor</w:t>
            </w:r>
          </w:p>
        </w:tc>
        <w:tc>
          <w:tcPr>
            <w:tcW w:w="1579" w:type="dxa"/>
            <w:tcBorders>
              <w:top w:val="nil"/>
              <w:bottom w:val="nil"/>
            </w:tcBorders>
          </w:tcPr>
          <w:p w:rsidR="00C802DE" w:rsidRPr="00862C5D" w:rsidRDefault="00C802DE" w:rsidP="00371077">
            <w:pPr>
              <w:pStyle w:val="CERBODY"/>
              <w:rPr>
                <w:sz w:val="16"/>
                <w:szCs w:val="16"/>
                <w:lang w:val="en-IE"/>
              </w:rPr>
            </w:pPr>
            <w:r w:rsidRPr="00862C5D">
              <w:rPr>
                <w:sz w:val="16"/>
                <w:szCs w:val="16"/>
                <w:lang w:val="en-IE"/>
              </w:rPr>
              <w:t>FCARBONING</w:t>
            </w:r>
          </w:p>
        </w:tc>
        <w:tc>
          <w:tcPr>
            <w:tcW w:w="1049" w:type="dxa"/>
            <w:gridSpan w:val="2"/>
            <w:tcBorders>
              <w:top w:val="nil"/>
              <w:bottom w:val="nil"/>
            </w:tcBorders>
          </w:tcPr>
          <w:p w:rsidR="00C802DE" w:rsidRPr="00862C5D" w:rsidRDefault="00C802DE" w:rsidP="00371077">
            <w:pPr>
              <w:pStyle w:val="CERBODY"/>
              <w:rPr>
                <w:sz w:val="16"/>
                <w:szCs w:val="16"/>
                <w:lang w:val="en-IE"/>
              </w:rPr>
            </w:pPr>
            <w:r w:rsidRPr="00862C5D">
              <w:rPr>
                <w:sz w:val="16"/>
                <w:szCs w:val="16"/>
                <w:lang w:val="en-IE"/>
              </w:rPr>
              <w:t>y</w:t>
            </w:r>
          </w:p>
        </w:tc>
      </w:tr>
      <w:tr w:rsidR="00C802DE" w:rsidRPr="00862C5D" w:rsidTr="00371077">
        <w:trPr>
          <w:cantSplit/>
        </w:trPr>
        <w:tc>
          <w:tcPr>
            <w:tcW w:w="2552" w:type="dxa"/>
            <w:gridSpan w:val="2"/>
            <w:tcBorders>
              <w:top w:val="nil"/>
              <w:bottom w:val="nil"/>
            </w:tcBorders>
          </w:tcPr>
          <w:p w:rsidR="00C802DE" w:rsidRPr="00862C5D" w:rsidRDefault="00C802DE" w:rsidP="00371077">
            <w:pPr>
              <w:pStyle w:val="CERBODY"/>
              <w:rPr>
                <w:sz w:val="16"/>
                <w:szCs w:val="16"/>
                <w:lang w:val="en-IE"/>
              </w:rPr>
            </w:pPr>
            <w:r w:rsidRPr="00862C5D">
              <w:rPr>
                <w:sz w:val="16"/>
                <w:szCs w:val="16"/>
                <w:lang w:val="en-IE"/>
              </w:rPr>
              <w:t>Within five Working Days of receipt from the Regulatory Authorities approval</w:t>
            </w:r>
          </w:p>
        </w:tc>
        <w:tc>
          <w:tcPr>
            <w:tcW w:w="3260" w:type="dxa"/>
            <w:gridSpan w:val="2"/>
            <w:tcBorders>
              <w:top w:val="nil"/>
              <w:bottom w:val="nil"/>
            </w:tcBorders>
          </w:tcPr>
          <w:p w:rsidR="00C802DE" w:rsidRPr="00862C5D" w:rsidRDefault="00C802DE" w:rsidP="00371077">
            <w:pPr>
              <w:pStyle w:val="CERBODY"/>
              <w:rPr>
                <w:sz w:val="16"/>
                <w:szCs w:val="16"/>
                <w:lang w:val="en-IE"/>
              </w:rPr>
            </w:pPr>
            <w:r w:rsidRPr="00862C5D">
              <w:rPr>
                <w:sz w:val="16"/>
                <w:szCs w:val="16"/>
                <w:lang w:val="en-IE"/>
              </w:rPr>
              <w:t>Oil Carbon Intensity Factor</w:t>
            </w:r>
          </w:p>
        </w:tc>
        <w:tc>
          <w:tcPr>
            <w:tcW w:w="1579" w:type="dxa"/>
            <w:tcBorders>
              <w:top w:val="nil"/>
              <w:bottom w:val="nil"/>
            </w:tcBorders>
          </w:tcPr>
          <w:p w:rsidR="00C802DE" w:rsidRPr="00862C5D" w:rsidRDefault="00C802DE" w:rsidP="00371077">
            <w:pPr>
              <w:pStyle w:val="CERBODY"/>
              <w:rPr>
                <w:sz w:val="16"/>
                <w:szCs w:val="16"/>
                <w:lang w:val="en-IE"/>
              </w:rPr>
            </w:pPr>
            <w:r w:rsidRPr="00862C5D">
              <w:rPr>
                <w:sz w:val="16"/>
                <w:szCs w:val="16"/>
                <w:lang w:val="en-IE"/>
              </w:rPr>
              <w:t>FCARBONIO</w:t>
            </w:r>
          </w:p>
        </w:tc>
        <w:tc>
          <w:tcPr>
            <w:tcW w:w="1049" w:type="dxa"/>
            <w:gridSpan w:val="2"/>
            <w:tcBorders>
              <w:top w:val="nil"/>
              <w:bottom w:val="nil"/>
            </w:tcBorders>
          </w:tcPr>
          <w:p w:rsidR="00C802DE" w:rsidRPr="00862C5D" w:rsidRDefault="00C802DE" w:rsidP="00371077">
            <w:pPr>
              <w:pStyle w:val="CERBODY"/>
              <w:rPr>
                <w:sz w:val="16"/>
                <w:szCs w:val="16"/>
                <w:lang w:val="en-IE"/>
              </w:rPr>
            </w:pPr>
            <w:r w:rsidRPr="00862C5D">
              <w:rPr>
                <w:sz w:val="16"/>
                <w:szCs w:val="16"/>
                <w:lang w:val="en-IE"/>
              </w:rPr>
              <w:t xml:space="preserve">y </w:t>
            </w:r>
          </w:p>
        </w:tc>
      </w:tr>
      <w:tr w:rsidR="00C802DE" w:rsidRPr="00862C5D" w:rsidTr="00371077">
        <w:trPr>
          <w:cantSplit/>
        </w:trPr>
        <w:tc>
          <w:tcPr>
            <w:tcW w:w="2552" w:type="dxa"/>
            <w:gridSpan w:val="2"/>
            <w:tcBorders>
              <w:top w:val="nil"/>
              <w:bottom w:val="nil"/>
            </w:tcBorders>
          </w:tcPr>
          <w:p w:rsidR="00C802DE" w:rsidRPr="00862C5D" w:rsidRDefault="00C802DE" w:rsidP="00371077">
            <w:pPr>
              <w:pStyle w:val="CERBODY"/>
              <w:rPr>
                <w:sz w:val="16"/>
                <w:szCs w:val="16"/>
                <w:lang w:val="en-IE"/>
              </w:rPr>
            </w:pPr>
            <w:r w:rsidRPr="00862C5D">
              <w:rPr>
                <w:sz w:val="16"/>
                <w:szCs w:val="16"/>
                <w:lang w:val="en-IE"/>
              </w:rPr>
              <w:t>Within five Working Days of receipt from the Regulatory Authorities determination</w:t>
            </w:r>
          </w:p>
        </w:tc>
        <w:tc>
          <w:tcPr>
            <w:tcW w:w="3260" w:type="dxa"/>
            <w:gridSpan w:val="2"/>
            <w:tcBorders>
              <w:top w:val="nil"/>
              <w:bottom w:val="nil"/>
            </w:tcBorders>
          </w:tcPr>
          <w:p w:rsidR="00C802DE" w:rsidRPr="00862C5D" w:rsidRDefault="00C802DE" w:rsidP="00371077">
            <w:pPr>
              <w:pStyle w:val="CERBODY"/>
              <w:rPr>
                <w:sz w:val="16"/>
                <w:szCs w:val="16"/>
                <w:lang w:val="en-IE"/>
              </w:rPr>
            </w:pPr>
            <w:r w:rsidRPr="00862C5D">
              <w:rPr>
                <w:sz w:val="16"/>
                <w:szCs w:val="16"/>
                <w:lang w:val="en-IE"/>
              </w:rPr>
              <w:t>Aggregated Settlement Period</w:t>
            </w:r>
          </w:p>
        </w:tc>
        <w:tc>
          <w:tcPr>
            <w:tcW w:w="1579" w:type="dxa"/>
            <w:tcBorders>
              <w:top w:val="nil"/>
              <w:bottom w:val="nil"/>
            </w:tcBorders>
          </w:tcPr>
          <w:p w:rsidR="00C802DE" w:rsidRPr="00862C5D" w:rsidRDefault="00C802DE" w:rsidP="00371077">
            <w:pPr>
              <w:pStyle w:val="CERBODY"/>
              <w:rPr>
                <w:sz w:val="16"/>
                <w:szCs w:val="16"/>
                <w:lang w:val="en-IE"/>
              </w:rPr>
            </w:pPr>
            <w:r w:rsidRPr="00862C5D">
              <w:rPr>
                <w:sz w:val="16"/>
                <w:szCs w:val="16"/>
                <w:lang w:val="en-IE"/>
              </w:rPr>
              <w:t>α</w:t>
            </w:r>
          </w:p>
        </w:tc>
        <w:tc>
          <w:tcPr>
            <w:tcW w:w="1049" w:type="dxa"/>
            <w:gridSpan w:val="2"/>
            <w:tcBorders>
              <w:top w:val="nil"/>
              <w:bottom w:val="nil"/>
            </w:tcBorders>
          </w:tcPr>
          <w:p w:rsidR="00C802DE" w:rsidRPr="00862C5D" w:rsidRDefault="00C802DE" w:rsidP="00371077">
            <w:pPr>
              <w:pStyle w:val="CERBODY"/>
              <w:rPr>
                <w:sz w:val="16"/>
                <w:szCs w:val="16"/>
                <w:lang w:val="en-IE"/>
              </w:rPr>
            </w:pPr>
          </w:p>
        </w:tc>
      </w:tr>
      <w:tr w:rsidR="00C802DE" w:rsidRPr="00862C5D" w:rsidTr="00371077">
        <w:trPr>
          <w:cantSplit/>
        </w:trPr>
        <w:tc>
          <w:tcPr>
            <w:tcW w:w="2552" w:type="dxa"/>
            <w:gridSpan w:val="2"/>
            <w:tcBorders>
              <w:top w:val="nil"/>
              <w:bottom w:val="nil"/>
            </w:tcBorders>
          </w:tcPr>
          <w:p w:rsidR="00C802DE" w:rsidRPr="00862C5D" w:rsidRDefault="00C802DE" w:rsidP="00371077">
            <w:pPr>
              <w:pStyle w:val="CERBODY"/>
              <w:rPr>
                <w:sz w:val="16"/>
                <w:szCs w:val="16"/>
                <w:lang w:val="en-IE"/>
              </w:rPr>
            </w:pPr>
            <w:r w:rsidRPr="00862C5D">
              <w:rPr>
                <w:sz w:val="16"/>
                <w:szCs w:val="16"/>
                <w:lang w:val="en-IE"/>
              </w:rPr>
              <w:lastRenderedPageBreak/>
              <w:t>At least two Months before start of the Capacity Auction, or within five Working Days of its approval from the Regulatory Authorities, whichever is later</w:t>
            </w:r>
          </w:p>
        </w:tc>
        <w:tc>
          <w:tcPr>
            <w:tcW w:w="3260" w:type="dxa"/>
            <w:gridSpan w:val="2"/>
            <w:tcBorders>
              <w:top w:val="nil"/>
              <w:bottom w:val="nil"/>
            </w:tcBorders>
          </w:tcPr>
          <w:p w:rsidR="00C802DE" w:rsidRPr="00862C5D" w:rsidRDefault="00C802DE" w:rsidP="00371077">
            <w:pPr>
              <w:pStyle w:val="CERBODY"/>
              <w:rPr>
                <w:sz w:val="16"/>
                <w:szCs w:val="16"/>
                <w:lang w:val="en-IE"/>
              </w:rPr>
            </w:pPr>
            <w:r w:rsidRPr="00862C5D">
              <w:rPr>
                <w:sz w:val="16"/>
                <w:szCs w:val="16"/>
                <w:lang w:val="en-IE"/>
              </w:rPr>
              <w:t>Annual Stop-Loss Limit Factor</w:t>
            </w:r>
          </w:p>
        </w:tc>
        <w:tc>
          <w:tcPr>
            <w:tcW w:w="1579" w:type="dxa"/>
            <w:tcBorders>
              <w:top w:val="nil"/>
              <w:bottom w:val="nil"/>
            </w:tcBorders>
          </w:tcPr>
          <w:p w:rsidR="00C802DE" w:rsidRPr="00862C5D" w:rsidRDefault="00C802DE" w:rsidP="00371077">
            <w:pPr>
              <w:pStyle w:val="CERBODY"/>
              <w:rPr>
                <w:sz w:val="16"/>
                <w:szCs w:val="16"/>
                <w:lang w:val="en-IE"/>
              </w:rPr>
            </w:pPr>
            <w:r w:rsidRPr="00862C5D">
              <w:rPr>
                <w:sz w:val="16"/>
                <w:szCs w:val="16"/>
                <w:lang w:val="en-IE"/>
              </w:rPr>
              <w:t>FSLLA</w:t>
            </w:r>
          </w:p>
        </w:tc>
        <w:tc>
          <w:tcPr>
            <w:tcW w:w="1049" w:type="dxa"/>
            <w:gridSpan w:val="2"/>
            <w:tcBorders>
              <w:top w:val="nil"/>
              <w:bottom w:val="nil"/>
            </w:tcBorders>
          </w:tcPr>
          <w:p w:rsidR="00C802DE" w:rsidRPr="00862C5D" w:rsidRDefault="00C802DE" w:rsidP="00371077">
            <w:pPr>
              <w:pStyle w:val="CERBODY"/>
              <w:rPr>
                <w:sz w:val="16"/>
                <w:szCs w:val="16"/>
                <w:lang w:val="en-IE"/>
              </w:rPr>
            </w:pPr>
            <w:proofErr w:type="spellStart"/>
            <w:r w:rsidRPr="00862C5D">
              <w:rPr>
                <w:sz w:val="16"/>
                <w:szCs w:val="16"/>
                <w:lang w:val="en-IE"/>
              </w:rPr>
              <w:t>uy</w:t>
            </w:r>
            <w:proofErr w:type="spellEnd"/>
          </w:p>
        </w:tc>
      </w:tr>
      <w:tr w:rsidR="00C802DE" w:rsidRPr="00862C5D" w:rsidTr="00371077">
        <w:trPr>
          <w:cantSplit/>
        </w:trPr>
        <w:tc>
          <w:tcPr>
            <w:tcW w:w="2552" w:type="dxa"/>
            <w:gridSpan w:val="2"/>
            <w:tcBorders>
              <w:top w:val="nil"/>
              <w:bottom w:val="nil"/>
            </w:tcBorders>
          </w:tcPr>
          <w:p w:rsidR="00C802DE" w:rsidRPr="00862C5D" w:rsidRDefault="00C802DE" w:rsidP="00371077">
            <w:pPr>
              <w:pStyle w:val="CERBODY"/>
              <w:rPr>
                <w:sz w:val="16"/>
                <w:szCs w:val="16"/>
                <w:lang w:val="en-IE"/>
              </w:rPr>
            </w:pPr>
            <w:r w:rsidRPr="00862C5D">
              <w:rPr>
                <w:sz w:val="16"/>
                <w:szCs w:val="16"/>
                <w:lang w:val="en-IE"/>
              </w:rPr>
              <w:t>At least two Months before start of the Capacity Auction, or within five Working Days of its approval from the Regulatory Authorities, whichever is later</w:t>
            </w:r>
          </w:p>
        </w:tc>
        <w:tc>
          <w:tcPr>
            <w:tcW w:w="3260" w:type="dxa"/>
            <w:gridSpan w:val="2"/>
            <w:tcBorders>
              <w:top w:val="nil"/>
              <w:bottom w:val="nil"/>
            </w:tcBorders>
          </w:tcPr>
          <w:p w:rsidR="00C802DE" w:rsidRPr="00862C5D" w:rsidRDefault="00C802DE" w:rsidP="00371077">
            <w:pPr>
              <w:pStyle w:val="CERBODY"/>
              <w:rPr>
                <w:sz w:val="16"/>
                <w:szCs w:val="16"/>
                <w:lang w:val="en-IE"/>
              </w:rPr>
            </w:pPr>
            <w:r w:rsidRPr="00862C5D">
              <w:rPr>
                <w:sz w:val="16"/>
                <w:szCs w:val="16"/>
                <w:lang w:val="en-IE"/>
              </w:rPr>
              <w:t>Billing Period Stop-Loss Limit Factor</w:t>
            </w:r>
          </w:p>
        </w:tc>
        <w:tc>
          <w:tcPr>
            <w:tcW w:w="1579" w:type="dxa"/>
            <w:tcBorders>
              <w:top w:val="nil"/>
              <w:bottom w:val="nil"/>
            </w:tcBorders>
          </w:tcPr>
          <w:p w:rsidR="00C802DE" w:rsidRPr="00862C5D" w:rsidRDefault="00C802DE" w:rsidP="00371077">
            <w:pPr>
              <w:pStyle w:val="CERBODY"/>
              <w:rPr>
                <w:sz w:val="16"/>
                <w:szCs w:val="16"/>
                <w:lang w:val="en-IE"/>
              </w:rPr>
            </w:pPr>
            <w:r w:rsidRPr="00862C5D">
              <w:rPr>
                <w:sz w:val="16"/>
                <w:szCs w:val="16"/>
                <w:lang w:val="en-IE"/>
              </w:rPr>
              <w:t>FSLLB</w:t>
            </w:r>
          </w:p>
        </w:tc>
        <w:tc>
          <w:tcPr>
            <w:tcW w:w="1049" w:type="dxa"/>
            <w:gridSpan w:val="2"/>
            <w:tcBorders>
              <w:top w:val="nil"/>
              <w:bottom w:val="nil"/>
            </w:tcBorders>
          </w:tcPr>
          <w:p w:rsidR="00C802DE" w:rsidRPr="00862C5D" w:rsidRDefault="00C802DE" w:rsidP="00371077">
            <w:pPr>
              <w:pStyle w:val="CERBODY"/>
              <w:rPr>
                <w:sz w:val="16"/>
                <w:szCs w:val="16"/>
                <w:lang w:val="en-IE"/>
              </w:rPr>
            </w:pPr>
            <w:proofErr w:type="spellStart"/>
            <w:r w:rsidRPr="00862C5D">
              <w:rPr>
                <w:sz w:val="16"/>
                <w:szCs w:val="16"/>
                <w:lang w:val="en-IE"/>
              </w:rPr>
              <w:t>ub</w:t>
            </w:r>
            <w:proofErr w:type="spellEnd"/>
          </w:p>
        </w:tc>
      </w:tr>
      <w:tr w:rsidR="00D77469" w:rsidRPr="00862C5D" w:rsidTr="00371077">
        <w:trPr>
          <w:cantSplit/>
        </w:trPr>
        <w:tc>
          <w:tcPr>
            <w:tcW w:w="2552" w:type="dxa"/>
            <w:gridSpan w:val="2"/>
            <w:tcBorders>
              <w:top w:val="nil"/>
              <w:bottom w:val="nil"/>
            </w:tcBorders>
          </w:tcPr>
          <w:p w:rsidR="00D77469" w:rsidRPr="00862C5D" w:rsidRDefault="0098419E" w:rsidP="00371077">
            <w:pPr>
              <w:pStyle w:val="CERBODY"/>
              <w:rPr>
                <w:sz w:val="16"/>
                <w:szCs w:val="16"/>
                <w:lang w:val="en-IE"/>
              </w:rPr>
            </w:pPr>
            <w:r w:rsidRPr="00862C5D">
              <w:rPr>
                <w:sz w:val="16"/>
                <w:szCs w:val="16"/>
                <w:lang w:val="en-IE"/>
              </w:rPr>
              <w:t>After every Capacity Auction</w:t>
            </w:r>
          </w:p>
        </w:tc>
        <w:tc>
          <w:tcPr>
            <w:tcW w:w="3260" w:type="dxa"/>
            <w:gridSpan w:val="2"/>
            <w:tcBorders>
              <w:top w:val="nil"/>
              <w:bottom w:val="nil"/>
            </w:tcBorders>
          </w:tcPr>
          <w:p w:rsidR="00D77469" w:rsidRPr="00862C5D" w:rsidRDefault="0098419E" w:rsidP="00371077">
            <w:pPr>
              <w:pStyle w:val="CERBODY"/>
              <w:rPr>
                <w:sz w:val="16"/>
                <w:szCs w:val="16"/>
                <w:lang w:val="en-IE"/>
              </w:rPr>
            </w:pPr>
            <w:r w:rsidRPr="00862C5D">
              <w:rPr>
                <w:sz w:val="16"/>
                <w:szCs w:val="16"/>
                <w:lang w:val="en-IE"/>
              </w:rPr>
              <w:t>Total Capacity Awarded</w:t>
            </w:r>
          </w:p>
        </w:tc>
        <w:tc>
          <w:tcPr>
            <w:tcW w:w="1579" w:type="dxa"/>
            <w:tcBorders>
              <w:top w:val="nil"/>
              <w:bottom w:val="nil"/>
            </w:tcBorders>
          </w:tcPr>
          <w:p w:rsidR="00D77469" w:rsidRPr="00862C5D" w:rsidRDefault="0098419E" w:rsidP="00371077">
            <w:pPr>
              <w:pStyle w:val="CERBODY"/>
              <w:rPr>
                <w:sz w:val="16"/>
                <w:szCs w:val="16"/>
                <w:lang w:val="en-IE"/>
              </w:rPr>
            </w:pPr>
            <w:r w:rsidRPr="00862C5D">
              <w:rPr>
                <w:sz w:val="16"/>
                <w:szCs w:val="16"/>
                <w:lang w:val="en-IE"/>
              </w:rPr>
              <w:t>CCP</w:t>
            </w:r>
          </w:p>
        </w:tc>
        <w:tc>
          <w:tcPr>
            <w:tcW w:w="1049" w:type="dxa"/>
            <w:gridSpan w:val="2"/>
            <w:tcBorders>
              <w:top w:val="nil"/>
              <w:bottom w:val="nil"/>
            </w:tcBorders>
          </w:tcPr>
          <w:p w:rsidR="00D77469" w:rsidRPr="00862C5D" w:rsidRDefault="0098419E" w:rsidP="00371077">
            <w:pPr>
              <w:pStyle w:val="CERBODY"/>
              <w:rPr>
                <w:sz w:val="16"/>
                <w:szCs w:val="16"/>
                <w:lang w:val="en-IE"/>
              </w:rPr>
            </w:pPr>
            <w:proofErr w:type="spellStart"/>
            <w:r w:rsidRPr="00862C5D">
              <w:rPr>
                <w:sz w:val="16"/>
                <w:szCs w:val="16"/>
                <w:lang w:val="en-IE"/>
              </w:rPr>
              <w:t>Ωc</w:t>
            </w:r>
            <w:proofErr w:type="spellEnd"/>
          </w:p>
        </w:tc>
      </w:tr>
      <w:tr w:rsidR="00E967D7" w:rsidRPr="00862C5D" w:rsidTr="00371077">
        <w:trPr>
          <w:cantSplit/>
        </w:trPr>
        <w:tc>
          <w:tcPr>
            <w:tcW w:w="2552" w:type="dxa"/>
            <w:gridSpan w:val="2"/>
            <w:tcBorders>
              <w:top w:val="nil"/>
              <w:bottom w:val="nil"/>
            </w:tcBorders>
          </w:tcPr>
          <w:p w:rsidR="00E967D7" w:rsidRPr="00862C5D" w:rsidRDefault="00E967D7" w:rsidP="00E967D7">
            <w:pPr>
              <w:pStyle w:val="CERBODY"/>
              <w:rPr>
                <w:sz w:val="16"/>
                <w:szCs w:val="16"/>
                <w:lang w:val="en-IE"/>
              </w:rPr>
            </w:pPr>
            <w:r w:rsidRPr="00862C5D">
              <w:rPr>
                <w:sz w:val="16"/>
                <w:szCs w:val="16"/>
                <w:lang w:val="en-IE"/>
              </w:rPr>
              <w:t xml:space="preserve">Within five Working Days of receipt from the Regulatory Authorities </w:t>
            </w:r>
          </w:p>
        </w:tc>
        <w:tc>
          <w:tcPr>
            <w:tcW w:w="3260" w:type="dxa"/>
            <w:gridSpan w:val="2"/>
            <w:tcBorders>
              <w:top w:val="nil"/>
              <w:bottom w:val="nil"/>
            </w:tcBorders>
          </w:tcPr>
          <w:p w:rsidR="00E967D7" w:rsidRPr="00E967D7" w:rsidRDefault="00E967D7" w:rsidP="00371077">
            <w:pPr>
              <w:pStyle w:val="CERBODY"/>
              <w:rPr>
                <w:sz w:val="16"/>
                <w:szCs w:val="16"/>
                <w:lang w:val="en-IE"/>
              </w:rPr>
            </w:pPr>
            <w:r w:rsidRPr="00E967D7">
              <w:rPr>
                <w:sz w:val="16"/>
                <w:szCs w:val="16"/>
                <w:lang w:val="en-IE"/>
              </w:rPr>
              <w:t>Response Period Duration</w:t>
            </w:r>
          </w:p>
        </w:tc>
        <w:tc>
          <w:tcPr>
            <w:tcW w:w="1579" w:type="dxa"/>
            <w:tcBorders>
              <w:top w:val="nil"/>
              <w:bottom w:val="nil"/>
            </w:tcBorders>
          </w:tcPr>
          <w:p w:rsidR="00E967D7" w:rsidRPr="00862C5D" w:rsidRDefault="00E967D7" w:rsidP="00371077">
            <w:pPr>
              <w:pStyle w:val="CERBODY"/>
              <w:rPr>
                <w:sz w:val="16"/>
                <w:szCs w:val="16"/>
                <w:lang w:val="en-IE"/>
              </w:rPr>
            </w:pPr>
          </w:p>
        </w:tc>
        <w:tc>
          <w:tcPr>
            <w:tcW w:w="1049" w:type="dxa"/>
            <w:gridSpan w:val="2"/>
            <w:tcBorders>
              <w:top w:val="nil"/>
              <w:bottom w:val="nil"/>
            </w:tcBorders>
          </w:tcPr>
          <w:p w:rsidR="00E967D7" w:rsidRPr="00862C5D" w:rsidRDefault="00E967D7" w:rsidP="00371077">
            <w:pPr>
              <w:pStyle w:val="CERBODY"/>
              <w:rPr>
                <w:sz w:val="16"/>
                <w:szCs w:val="16"/>
                <w:lang w:val="en-IE"/>
              </w:rPr>
            </w:pPr>
          </w:p>
        </w:tc>
      </w:tr>
    </w:tbl>
    <w:p w:rsidR="00C802DE" w:rsidRPr="00862C5D" w:rsidRDefault="00C802DE" w:rsidP="00C802DE">
      <w:pPr>
        <w:pStyle w:val="CERBODY"/>
        <w:rPr>
          <w:lang w:val="en-IE"/>
        </w:rPr>
      </w:pPr>
    </w:p>
    <w:p w:rsidR="00C802DE" w:rsidRPr="00862C5D" w:rsidRDefault="00C802DE" w:rsidP="00C802DE">
      <w:pPr>
        <w:pStyle w:val="CERBODY"/>
        <w:rPr>
          <w:b/>
          <w:lang w:val="en-IE"/>
        </w:rPr>
      </w:pPr>
      <w:r w:rsidRPr="00862C5D">
        <w:rPr>
          <w:b/>
          <w:lang w:val="en-IE"/>
        </w:rPr>
        <w:t xml:space="preserve">Table </w:t>
      </w:r>
      <w:r w:rsidR="00E179D6" w:rsidRPr="00862C5D">
        <w:rPr>
          <w:b/>
          <w:lang w:val="en-IE"/>
        </w:rPr>
        <w:fldChar w:fldCharType="begin"/>
      </w:r>
      <w:r w:rsidRPr="00862C5D">
        <w:rPr>
          <w:b/>
          <w:lang w:val="en-IE"/>
        </w:rPr>
        <w:instrText xml:space="preserve"> SEQ Table \* ARABIC </w:instrText>
      </w:r>
      <w:r w:rsidR="00E179D6" w:rsidRPr="00862C5D">
        <w:rPr>
          <w:b/>
          <w:lang w:val="en-IE"/>
        </w:rPr>
        <w:fldChar w:fldCharType="separate"/>
      </w:r>
      <w:r w:rsidR="002E3252">
        <w:rPr>
          <w:b/>
          <w:noProof/>
          <w:lang w:val="en-IE"/>
        </w:rPr>
        <w:t>2</w:t>
      </w:r>
      <w:r w:rsidR="00E179D6" w:rsidRPr="00862C5D">
        <w:rPr>
          <w:b/>
          <w:noProof/>
          <w:lang w:val="en-IE"/>
        </w:rPr>
        <w:fldChar w:fldCharType="end"/>
      </w:r>
      <w:r w:rsidRPr="00862C5D">
        <w:rPr>
          <w:b/>
          <w:lang w:val="en-IE"/>
        </w:rPr>
        <w:t xml:space="preserve"> – Data publication list part 2: updated annually and as required</w:t>
      </w:r>
    </w:p>
    <w:tbl>
      <w:tblPr>
        <w:tblW w:w="8341" w:type="dxa"/>
        <w:tblInd w:w="817" w:type="dxa"/>
        <w:tblBorders>
          <w:top w:val="single" w:sz="12" w:space="0" w:color="808080"/>
          <w:bottom w:val="single" w:sz="12" w:space="0" w:color="808080"/>
        </w:tblBorders>
        <w:tblLayout w:type="fixed"/>
        <w:tblLook w:val="0000"/>
      </w:tblPr>
      <w:tblGrid>
        <w:gridCol w:w="2531"/>
        <w:gridCol w:w="3150"/>
        <w:gridCol w:w="1620"/>
        <w:gridCol w:w="1040"/>
      </w:tblGrid>
      <w:tr w:rsidR="00C802DE" w:rsidRPr="00862C5D" w:rsidTr="00371077">
        <w:trPr>
          <w:tblHeader/>
        </w:trPr>
        <w:tc>
          <w:tcPr>
            <w:tcW w:w="2531" w:type="dxa"/>
            <w:tcBorders>
              <w:top w:val="single" w:sz="4" w:space="0" w:color="auto"/>
              <w:bottom w:val="single" w:sz="4" w:space="0" w:color="auto"/>
            </w:tcBorders>
          </w:tcPr>
          <w:p w:rsidR="00C802DE" w:rsidRPr="00862C5D" w:rsidRDefault="00C802DE" w:rsidP="00371077">
            <w:pPr>
              <w:pStyle w:val="CERBODY"/>
              <w:rPr>
                <w:b/>
                <w:sz w:val="16"/>
                <w:szCs w:val="16"/>
                <w:lang w:val="en-IE"/>
              </w:rPr>
            </w:pPr>
            <w:r w:rsidRPr="00862C5D">
              <w:rPr>
                <w:b/>
                <w:sz w:val="16"/>
                <w:szCs w:val="16"/>
                <w:lang w:val="en-IE"/>
              </w:rPr>
              <w:t>Time</w:t>
            </w:r>
          </w:p>
        </w:tc>
        <w:tc>
          <w:tcPr>
            <w:tcW w:w="3150" w:type="dxa"/>
            <w:tcBorders>
              <w:top w:val="single" w:sz="4" w:space="0" w:color="auto"/>
              <w:bottom w:val="single" w:sz="4" w:space="0" w:color="auto"/>
            </w:tcBorders>
          </w:tcPr>
          <w:p w:rsidR="00C802DE" w:rsidRPr="00862C5D" w:rsidRDefault="00C802DE" w:rsidP="00371077">
            <w:pPr>
              <w:pStyle w:val="CERBODY"/>
              <w:rPr>
                <w:b/>
                <w:sz w:val="16"/>
                <w:szCs w:val="16"/>
                <w:lang w:val="en-IE"/>
              </w:rPr>
            </w:pPr>
            <w:r w:rsidRPr="00862C5D">
              <w:rPr>
                <w:b/>
                <w:sz w:val="16"/>
                <w:szCs w:val="16"/>
                <w:lang w:val="en-IE"/>
              </w:rPr>
              <w:t>Item / Data Record</w:t>
            </w:r>
          </w:p>
        </w:tc>
        <w:tc>
          <w:tcPr>
            <w:tcW w:w="1620" w:type="dxa"/>
            <w:tcBorders>
              <w:top w:val="single" w:sz="4" w:space="0" w:color="auto"/>
              <w:bottom w:val="single" w:sz="4" w:space="0" w:color="auto"/>
            </w:tcBorders>
          </w:tcPr>
          <w:p w:rsidR="00C802DE" w:rsidRPr="00862C5D" w:rsidRDefault="00C802DE" w:rsidP="00371077">
            <w:pPr>
              <w:pStyle w:val="CERBODY"/>
              <w:rPr>
                <w:b/>
                <w:sz w:val="16"/>
                <w:szCs w:val="16"/>
                <w:lang w:val="en-IE"/>
              </w:rPr>
            </w:pPr>
            <w:r w:rsidRPr="00862C5D">
              <w:rPr>
                <w:b/>
                <w:sz w:val="16"/>
                <w:szCs w:val="16"/>
                <w:lang w:val="en-IE"/>
              </w:rPr>
              <w:t>Term</w:t>
            </w:r>
          </w:p>
        </w:tc>
        <w:tc>
          <w:tcPr>
            <w:tcW w:w="1040" w:type="dxa"/>
            <w:tcBorders>
              <w:top w:val="single" w:sz="4" w:space="0" w:color="auto"/>
              <w:bottom w:val="single" w:sz="4" w:space="0" w:color="auto"/>
            </w:tcBorders>
          </w:tcPr>
          <w:p w:rsidR="00C802DE" w:rsidRPr="00862C5D" w:rsidRDefault="00C802DE" w:rsidP="00371077">
            <w:pPr>
              <w:pStyle w:val="CERBODY"/>
              <w:rPr>
                <w:b/>
                <w:sz w:val="16"/>
                <w:szCs w:val="16"/>
                <w:lang w:val="en-IE"/>
              </w:rPr>
            </w:pPr>
            <w:r w:rsidRPr="00862C5D">
              <w:rPr>
                <w:b/>
                <w:sz w:val="16"/>
                <w:szCs w:val="16"/>
                <w:lang w:val="en-IE"/>
              </w:rPr>
              <w:t>Subscript</w:t>
            </w:r>
          </w:p>
        </w:tc>
      </w:tr>
      <w:tr w:rsidR="00C802DE" w:rsidRPr="00862C5D" w:rsidTr="00371077">
        <w:tc>
          <w:tcPr>
            <w:tcW w:w="2531" w:type="dxa"/>
          </w:tcPr>
          <w:p w:rsidR="00C802DE" w:rsidRPr="00862C5D" w:rsidRDefault="00C802DE" w:rsidP="00371077">
            <w:pPr>
              <w:pStyle w:val="CERBODY"/>
              <w:rPr>
                <w:b/>
                <w:sz w:val="16"/>
                <w:szCs w:val="16"/>
                <w:lang w:val="en-IE"/>
              </w:rPr>
            </w:pPr>
            <w:r w:rsidRPr="00862C5D">
              <w:rPr>
                <w:b/>
                <w:sz w:val="16"/>
                <w:szCs w:val="16"/>
                <w:lang w:val="en-IE"/>
              </w:rPr>
              <w:t>Annual</w:t>
            </w:r>
          </w:p>
        </w:tc>
        <w:tc>
          <w:tcPr>
            <w:tcW w:w="3150" w:type="dxa"/>
          </w:tcPr>
          <w:p w:rsidR="00C802DE" w:rsidRPr="00862C5D" w:rsidRDefault="00C802DE" w:rsidP="00371077">
            <w:pPr>
              <w:pStyle w:val="CERBODY"/>
              <w:rPr>
                <w:sz w:val="16"/>
                <w:szCs w:val="16"/>
                <w:lang w:val="en-IE"/>
              </w:rPr>
            </w:pPr>
          </w:p>
        </w:tc>
        <w:tc>
          <w:tcPr>
            <w:tcW w:w="1620" w:type="dxa"/>
          </w:tcPr>
          <w:p w:rsidR="00C802DE" w:rsidRPr="00862C5D" w:rsidRDefault="00C802DE" w:rsidP="00371077">
            <w:pPr>
              <w:pStyle w:val="CERBODY"/>
              <w:rPr>
                <w:sz w:val="16"/>
                <w:szCs w:val="16"/>
                <w:lang w:val="en-IE"/>
              </w:rPr>
            </w:pPr>
          </w:p>
        </w:tc>
        <w:tc>
          <w:tcPr>
            <w:tcW w:w="1040" w:type="dxa"/>
          </w:tcPr>
          <w:p w:rsidR="00C802DE" w:rsidRPr="00862C5D" w:rsidRDefault="00C802DE" w:rsidP="00371077">
            <w:pPr>
              <w:pStyle w:val="CERBODY"/>
              <w:rPr>
                <w:sz w:val="16"/>
                <w:szCs w:val="16"/>
                <w:lang w:val="en-IE"/>
              </w:rPr>
            </w:pPr>
          </w:p>
        </w:tc>
      </w:tr>
      <w:tr w:rsidR="00C802DE" w:rsidRPr="00862C5D" w:rsidTr="00371077">
        <w:tc>
          <w:tcPr>
            <w:tcW w:w="2531" w:type="dxa"/>
          </w:tcPr>
          <w:p w:rsidR="00C802DE" w:rsidRPr="00862C5D" w:rsidRDefault="00C802DE" w:rsidP="00371077">
            <w:pPr>
              <w:pStyle w:val="CERBODY"/>
              <w:rPr>
                <w:sz w:val="16"/>
                <w:szCs w:val="16"/>
                <w:lang w:val="en-IE"/>
              </w:rPr>
            </w:pPr>
            <w:r w:rsidRPr="00862C5D">
              <w:rPr>
                <w:sz w:val="16"/>
                <w:szCs w:val="16"/>
                <w:lang w:val="en-IE"/>
              </w:rPr>
              <w:t xml:space="preserve">At least two Months before start of Year, or within five </w:t>
            </w:r>
            <w:r w:rsidRPr="00862C5D">
              <w:rPr>
                <w:sz w:val="16"/>
                <w:szCs w:val="16"/>
                <w:lang w:val="en-IE"/>
              </w:rPr>
              <w:br/>
              <w:t>Working Days of its receipt from the Regulatory Authorities, whichever is later</w:t>
            </w:r>
          </w:p>
        </w:tc>
        <w:tc>
          <w:tcPr>
            <w:tcW w:w="3150" w:type="dxa"/>
          </w:tcPr>
          <w:p w:rsidR="00C802DE" w:rsidRPr="00862C5D" w:rsidRDefault="00C802DE" w:rsidP="00371077">
            <w:pPr>
              <w:pStyle w:val="CERBODY"/>
              <w:rPr>
                <w:sz w:val="16"/>
                <w:szCs w:val="16"/>
                <w:lang w:val="en-IE"/>
              </w:rPr>
            </w:pPr>
            <w:r w:rsidRPr="00862C5D">
              <w:rPr>
                <w:sz w:val="16"/>
                <w:szCs w:val="16"/>
                <w:lang w:val="en-IE"/>
              </w:rPr>
              <w:t xml:space="preserve">Annual Capacity Charge Exchange Rate </w:t>
            </w:r>
          </w:p>
        </w:tc>
        <w:tc>
          <w:tcPr>
            <w:tcW w:w="1620" w:type="dxa"/>
          </w:tcPr>
          <w:p w:rsidR="00C802DE" w:rsidRPr="00862C5D" w:rsidRDefault="00C802DE" w:rsidP="00371077">
            <w:pPr>
              <w:pStyle w:val="CERBODY"/>
              <w:rPr>
                <w:sz w:val="16"/>
                <w:szCs w:val="16"/>
                <w:lang w:val="en-IE"/>
              </w:rPr>
            </w:pPr>
            <w:r w:rsidRPr="00862C5D">
              <w:rPr>
                <w:sz w:val="16"/>
                <w:szCs w:val="16"/>
                <w:lang w:val="en-IE"/>
              </w:rPr>
              <w:t>XRCCA</w:t>
            </w:r>
          </w:p>
        </w:tc>
        <w:tc>
          <w:tcPr>
            <w:tcW w:w="1040" w:type="dxa"/>
          </w:tcPr>
          <w:p w:rsidR="00C802DE" w:rsidRPr="00862C5D" w:rsidRDefault="00C802DE" w:rsidP="00371077">
            <w:pPr>
              <w:pStyle w:val="CERBODY"/>
              <w:rPr>
                <w:sz w:val="16"/>
                <w:szCs w:val="16"/>
                <w:lang w:val="en-IE"/>
              </w:rPr>
            </w:pPr>
            <w:r w:rsidRPr="00862C5D">
              <w:rPr>
                <w:sz w:val="16"/>
                <w:szCs w:val="16"/>
                <w:lang w:val="en-IE"/>
              </w:rPr>
              <w:t>y</w:t>
            </w:r>
          </w:p>
        </w:tc>
      </w:tr>
      <w:tr w:rsidR="00C802DE" w:rsidRPr="00862C5D" w:rsidTr="00371077">
        <w:tc>
          <w:tcPr>
            <w:tcW w:w="2531" w:type="dxa"/>
          </w:tcPr>
          <w:p w:rsidR="00C802DE" w:rsidRPr="00862C5D" w:rsidRDefault="00C802DE" w:rsidP="00371077">
            <w:pPr>
              <w:pStyle w:val="CERBODY"/>
              <w:rPr>
                <w:sz w:val="16"/>
                <w:szCs w:val="16"/>
                <w:lang w:val="en-IE"/>
              </w:rPr>
            </w:pPr>
            <w:r w:rsidRPr="00862C5D">
              <w:rPr>
                <w:sz w:val="16"/>
                <w:szCs w:val="16"/>
                <w:lang w:val="en-IE"/>
              </w:rPr>
              <w:t xml:space="preserve">At least two Months before start of Year, or within five </w:t>
            </w:r>
            <w:r w:rsidRPr="00862C5D">
              <w:rPr>
                <w:sz w:val="16"/>
                <w:szCs w:val="16"/>
                <w:lang w:val="en-IE"/>
              </w:rPr>
              <w:br/>
              <w:t>Working Days of its receipt from the Regulatory Authorities, whichever is later</w:t>
            </w:r>
          </w:p>
        </w:tc>
        <w:tc>
          <w:tcPr>
            <w:tcW w:w="3150" w:type="dxa"/>
          </w:tcPr>
          <w:p w:rsidR="00C802DE" w:rsidRPr="00862C5D" w:rsidRDefault="00C802DE" w:rsidP="00371077">
            <w:pPr>
              <w:pStyle w:val="CERBODY"/>
              <w:rPr>
                <w:sz w:val="16"/>
                <w:szCs w:val="16"/>
                <w:lang w:val="en-IE"/>
              </w:rPr>
            </w:pPr>
            <w:r w:rsidRPr="00862C5D">
              <w:rPr>
                <w:sz w:val="16"/>
                <w:szCs w:val="16"/>
                <w:lang w:val="en-IE"/>
              </w:rPr>
              <w:t xml:space="preserve">Capacity Duration Exchange Rate </w:t>
            </w:r>
          </w:p>
        </w:tc>
        <w:tc>
          <w:tcPr>
            <w:tcW w:w="1620" w:type="dxa"/>
          </w:tcPr>
          <w:p w:rsidR="00C802DE" w:rsidRPr="00862C5D" w:rsidRDefault="00C802DE" w:rsidP="00371077">
            <w:pPr>
              <w:pStyle w:val="CERBODY"/>
              <w:rPr>
                <w:sz w:val="16"/>
                <w:szCs w:val="16"/>
                <w:lang w:val="en-IE"/>
              </w:rPr>
            </w:pPr>
            <w:r w:rsidRPr="00862C5D">
              <w:rPr>
                <w:sz w:val="16"/>
                <w:szCs w:val="16"/>
                <w:lang w:val="en-IE"/>
              </w:rPr>
              <w:t>XRCD</w:t>
            </w:r>
          </w:p>
        </w:tc>
        <w:tc>
          <w:tcPr>
            <w:tcW w:w="1040" w:type="dxa"/>
          </w:tcPr>
          <w:p w:rsidR="00C802DE" w:rsidRPr="00862C5D" w:rsidRDefault="00C802DE" w:rsidP="00371077">
            <w:pPr>
              <w:pStyle w:val="CERBODY"/>
              <w:rPr>
                <w:sz w:val="16"/>
                <w:szCs w:val="16"/>
                <w:lang w:val="en-IE"/>
              </w:rPr>
            </w:pPr>
            <w:proofErr w:type="spellStart"/>
            <w:r w:rsidRPr="00862C5D">
              <w:rPr>
                <w:sz w:val="16"/>
                <w:szCs w:val="16"/>
                <w:lang w:val="en-IE"/>
              </w:rPr>
              <w:t>ny</w:t>
            </w:r>
            <w:proofErr w:type="spellEnd"/>
          </w:p>
        </w:tc>
      </w:tr>
      <w:tr w:rsidR="00C802DE" w:rsidRPr="00862C5D" w:rsidTr="00371077">
        <w:tc>
          <w:tcPr>
            <w:tcW w:w="2531" w:type="dxa"/>
          </w:tcPr>
          <w:p w:rsidR="00C802DE" w:rsidRPr="00862C5D" w:rsidRDefault="00C802DE" w:rsidP="00371077">
            <w:pPr>
              <w:pStyle w:val="CERBODY"/>
              <w:rPr>
                <w:sz w:val="16"/>
                <w:szCs w:val="16"/>
                <w:lang w:val="en-IE"/>
              </w:rPr>
            </w:pPr>
            <w:r w:rsidRPr="00862C5D">
              <w:rPr>
                <w:sz w:val="16"/>
                <w:szCs w:val="16"/>
                <w:lang w:val="en-IE"/>
              </w:rPr>
              <w:t xml:space="preserve">At least two Months before start of Year, or within five </w:t>
            </w:r>
            <w:r w:rsidRPr="00862C5D">
              <w:rPr>
                <w:sz w:val="16"/>
                <w:szCs w:val="16"/>
                <w:lang w:val="en-IE"/>
              </w:rPr>
              <w:br/>
              <w:t>Working Days of its receipt from the Regulatory Authorities, whichever is later</w:t>
            </w:r>
          </w:p>
        </w:tc>
        <w:tc>
          <w:tcPr>
            <w:tcW w:w="3150" w:type="dxa"/>
          </w:tcPr>
          <w:p w:rsidR="00C802DE" w:rsidRPr="00862C5D" w:rsidRDefault="00C802DE" w:rsidP="00371077">
            <w:pPr>
              <w:pStyle w:val="CERBODY"/>
              <w:rPr>
                <w:sz w:val="16"/>
                <w:szCs w:val="16"/>
                <w:lang w:val="en-IE"/>
              </w:rPr>
            </w:pPr>
            <w:r w:rsidRPr="00862C5D">
              <w:rPr>
                <w:sz w:val="16"/>
                <w:szCs w:val="16"/>
                <w:lang w:val="en-IE"/>
              </w:rPr>
              <w:t>Capacity Charge Metered Quantity Factor</w:t>
            </w:r>
          </w:p>
        </w:tc>
        <w:tc>
          <w:tcPr>
            <w:tcW w:w="1620" w:type="dxa"/>
          </w:tcPr>
          <w:p w:rsidR="00C802DE" w:rsidRPr="00862C5D" w:rsidRDefault="00C802DE" w:rsidP="00371077">
            <w:pPr>
              <w:pStyle w:val="CERBODY"/>
              <w:rPr>
                <w:sz w:val="16"/>
                <w:szCs w:val="16"/>
                <w:lang w:val="en-IE"/>
              </w:rPr>
            </w:pPr>
            <w:r w:rsidRPr="00862C5D">
              <w:rPr>
                <w:sz w:val="16"/>
                <w:szCs w:val="16"/>
                <w:lang w:val="en-IE"/>
              </w:rPr>
              <w:t>FQMCC</w:t>
            </w:r>
          </w:p>
        </w:tc>
        <w:tc>
          <w:tcPr>
            <w:tcW w:w="1040" w:type="dxa"/>
          </w:tcPr>
          <w:p w:rsidR="00C802DE" w:rsidRPr="00862C5D" w:rsidRDefault="00C802DE" w:rsidP="00371077">
            <w:pPr>
              <w:pStyle w:val="CERBODY"/>
              <w:rPr>
                <w:sz w:val="16"/>
                <w:szCs w:val="16"/>
                <w:lang w:val="en-IE"/>
              </w:rPr>
            </w:pPr>
            <w:r w:rsidRPr="00862C5D">
              <w:rPr>
                <w:sz w:val="16"/>
                <w:szCs w:val="16"/>
                <w:lang w:val="en-IE"/>
              </w:rPr>
              <w:t>γ</w:t>
            </w:r>
          </w:p>
        </w:tc>
      </w:tr>
      <w:tr w:rsidR="00C802DE" w:rsidRPr="00862C5D" w:rsidTr="00371077">
        <w:tc>
          <w:tcPr>
            <w:tcW w:w="2531" w:type="dxa"/>
          </w:tcPr>
          <w:p w:rsidR="00C802DE" w:rsidRPr="00862C5D" w:rsidRDefault="00C802DE" w:rsidP="00371077">
            <w:pPr>
              <w:pStyle w:val="CERBODY"/>
              <w:rPr>
                <w:sz w:val="16"/>
                <w:szCs w:val="16"/>
                <w:lang w:val="en-IE"/>
              </w:rPr>
            </w:pPr>
            <w:r w:rsidRPr="00862C5D">
              <w:rPr>
                <w:sz w:val="16"/>
                <w:szCs w:val="16"/>
                <w:lang w:val="en-IE"/>
              </w:rPr>
              <w:t xml:space="preserve">At least two Months before start of Year, or within five </w:t>
            </w:r>
            <w:r w:rsidRPr="00862C5D">
              <w:rPr>
                <w:sz w:val="16"/>
                <w:szCs w:val="16"/>
                <w:lang w:val="en-IE"/>
              </w:rPr>
              <w:br/>
              <w:t>Working Days of its receipt from the Regulatory Authorities, whichever is later</w:t>
            </w:r>
          </w:p>
        </w:tc>
        <w:tc>
          <w:tcPr>
            <w:tcW w:w="3150" w:type="dxa"/>
          </w:tcPr>
          <w:p w:rsidR="00C802DE" w:rsidRPr="00862C5D" w:rsidRDefault="00C802DE" w:rsidP="00371077">
            <w:pPr>
              <w:pStyle w:val="CERBODY"/>
              <w:rPr>
                <w:sz w:val="16"/>
                <w:szCs w:val="16"/>
                <w:lang w:val="en-IE"/>
              </w:rPr>
            </w:pPr>
            <w:r w:rsidRPr="00862C5D">
              <w:rPr>
                <w:sz w:val="16"/>
                <w:szCs w:val="16"/>
                <w:lang w:val="en-IE"/>
              </w:rPr>
              <w:t>Supplier Capacity Charge Price</w:t>
            </w:r>
          </w:p>
        </w:tc>
        <w:tc>
          <w:tcPr>
            <w:tcW w:w="1620" w:type="dxa"/>
          </w:tcPr>
          <w:p w:rsidR="00C802DE" w:rsidRPr="00862C5D" w:rsidRDefault="00C802DE" w:rsidP="00371077">
            <w:pPr>
              <w:pStyle w:val="CERBODY"/>
              <w:rPr>
                <w:sz w:val="16"/>
                <w:szCs w:val="16"/>
                <w:lang w:val="en-IE"/>
              </w:rPr>
            </w:pPr>
            <w:r w:rsidRPr="00862C5D">
              <w:rPr>
                <w:sz w:val="16"/>
                <w:szCs w:val="16"/>
                <w:lang w:val="en-IE"/>
              </w:rPr>
              <w:t>PCCSUP</w:t>
            </w:r>
          </w:p>
        </w:tc>
        <w:tc>
          <w:tcPr>
            <w:tcW w:w="1040" w:type="dxa"/>
          </w:tcPr>
          <w:p w:rsidR="00C802DE" w:rsidRPr="00862C5D" w:rsidRDefault="00C802DE" w:rsidP="00371077">
            <w:pPr>
              <w:pStyle w:val="CERBODY"/>
              <w:rPr>
                <w:sz w:val="16"/>
                <w:szCs w:val="16"/>
                <w:lang w:val="en-IE"/>
              </w:rPr>
            </w:pPr>
            <w:r w:rsidRPr="00862C5D">
              <w:rPr>
                <w:sz w:val="16"/>
                <w:szCs w:val="16"/>
                <w:lang w:val="en-IE"/>
              </w:rPr>
              <w:t>y</w:t>
            </w:r>
          </w:p>
        </w:tc>
      </w:tr>
      <w:tr w:rsidR="00C802DE" w:rsidRPr="00862C5D" w:rsidTr="00371077">
        <w:tc>
          <w:tcPr>
            <w:tcW w:w="2531" w:type="dxa"/>
          </w:tcPr>
          <w:p w:rsidR="00C802DE" w:rsidRPr="00862C5D" w:rsidRDefault="00C802DE" w:rsidP="00371077">
            <w:pPr>
              <w:pStyle w:val="CERBODY"/>
              <w:rPr>
                <w:sz w:val="16"/>
                <w:szCs w:val="16"/>
                <w:lang w:val="en-IE"/>
              </w:rPr>
            </w:pPr>
            <w:r w:rsidRPr="00862C5D">
              <w:rPr>
                <w:sz w:val="16"/>
                <w:szCs w:val="16"/>
                <w:lang w:val="en-IE"/>
              </w:rPr>
              <w:t xml:space="preserve">At least two Months before start of Year, or within five </w:t>
            </w:r>
            <w:r w:rsidRPr="00862C5D">
              <w:rPr>
                <w:sz w:val="16"/>
                <w:szCs w:val="16"/>
                <w:lang w:val="en-IE"/>
              </w:rPr>
              <w:br/>
              <w:t>Working Days of its receipt from the Regulatory Authorities, whichever is later</w:t>
            </w:r>
          </w:p>
        </w:tc>
        <w:tc>
          <w:tcPr>
            <w:tcW w:w="3150" w:type="dxa"/>
          </w:tcPr>
          <w:p w:rsidR="00C802DE" w:rsidRPr="00862C5D" w:rsidRDefault="00C802DE" w:rsidP="00371077">
            <w:pPr>
              <w:pStyle w:val="CERBODY"/>
              <w:rPr>
                <w:sz w:val="16"/>
                <w:szCs w:val="16"/>
                <w:lang w:val="en-IE"/>
              </w:rPr>
            </w:pPr>
            <w:r w:rsidRPr="00862C5D">
              <w:rPr>
                <w:sz w:val="16"/>
                <w:szCs w:val="16"/>
                <w:lang w:val="en-IE"/>
              </w:rPr>
              <w:t>Difference Payment Socialisation Multiplier</w:t>
            </w:r>
          </w:p>
        </w:tc>
        <w:tc>
          <w:tcPr>
            <w:tcW w:w="1620" w:type="dxa"/>
          </w:tcPr>
          <w:p w:rsidR="00C802DE" w:rsidRPr="00862C5D" w:rsidRDefault="00C802DE" w:rsidP="00371077">
            <w:pPr>
              <w:pStyle w:val="CERBODY"/>
              <w:rPr>
                <w:sz w:val="16"/>
                <w:szCs w:val="16"/>
                <w:lang w:val="en-IE"/>
              </w:rPr>
            </w:pPr>
            <w:r w:rsidRPr="00862C5D">
              <w:rPr>
                <w:sz w:val="16"/>
                <w:szCs w:val="16"/>
                <w:lang w:val="en-IE"/>
              </w:rPr>
              <w:t>FSOCDIFFP</w:t>
            </w:r>
          </w:p>
        </w:tc>
        <w:tc>
          <w:tcPr>
            <w:tcW w:w="1040" w:type="dxa"/>
          </w:tcPr>
          <w:p w:rsidR="00C802DE" w:rsidRPr="00862C5D" w:rsidRDefault="00C802DE" w:rsidP="00371077">
            <w:pPr>
              <w:pStyle w:val="CERBODY"/>
              <w:rPr>
                <w:sz w:val="16"/>
                <w:szCs w:val="16"/>
                <w:lang w:val="en-IE"/>
              </w:rPr>
            </w:pPr>
            <w:r w:rsidRPr="00862C5D">
              <w:rPr>
                <w:sz w:val="16"/>
                <w:szCs w:val="16"/>
                <w:lang w:val="en-IE"/>
              </w:rPr>
              <w:t>y</w:t>
            </w:r>
          </w:p>
        </w:tc>
      </w:tr>
      <w:tr w:rsidR="00C802DE" w:rsidRPr="00862C5D" w:rsidTr="00371077">
        <w:tc>
          <w:tcPr>
            <w:tcW w:w="2531" w:type="dxa"/>
          </w:tcPr>
          <w:p w:rsidR="00C802DE" w:rsidRPr="00862C5D" w:rsidRDefault="00C802DE" w:rsidP="00371077">
            <w:pPr>
              <w:pStyle w:val="CERBODY"/>
              <w:rPr>
                <w:sz w:val="16"/>
                <w:szCs w:val="16"/>
                <w:lang w:val="en-IE"/>
              </w:rPr>
            </w:pPr>
            <w:r w:rsidRPr="00862C5D">
              <w:rPr>
                <w:sz w:val="16"/>
                <w:szCs w:val="16"/>
                <w:lang w:val="en-IE"/>
              </w:rPr>
              <w:t>At least four Months before start of Year</w:t>
            </w:r>
          </w:p>
        </w:tc>
        <w:tc>
          <w:tcPr>
            <w:tcW w:w="3150" w:type="dxa"/>
          </w:tcPr>
          <w:p w:rsidR="00C802DE" w:rsidRPr="00862C5D" w:rsidRDefault="00C802DE" w:rsidP="00371077">
            <w:pPr>
              <w:pStyle w:val="CERBODY"/>
              <w:rPr>
                <w:sz w:val="16"/>
                <w:szCs w:val="16"/>
                <w:lang w:val="en-IE"/>
              </w:rPr>
            </w:pPr>
            <w:r w:rsidRPr="00862C5D">
              <w:rPr>
                <w:sz w:val="16"/>
                <w:szCs w:val="16"/>
                <w:lang w:val="en-IE"/>
              </w:rPr>
              <w:t xml:space="preserve">Annual Load Forecast </w:t>
            </w:r>
          </w:p>
        </w:tc>
        <w:tc>
          <w:tcPr>
            <w:tcW w:w="1620" w:type="dxa"/>
          </w:tcPr>
          <w:p w:rsidR="00C802DE" w:rsidRPr="00862C5D" w:rsidRDefault="00C802DE" w:rsidP="00371077">
            <w:pPr>
              <w:pStyle w:val="CERBODY"/>
              <w:rPr>
                <w:sz w:val="16"/>
                <w:szCs w:val="16"/>
                <w:lang w:val="en-IE"/>
              </w:rPr>
            </w:pPr>
          </w:p>
        </w:tc>
        <w:tc>
          <w:tcPr>
            <w:tcW w:w="1040" w:type="dxa"/>
          </w:tcPr>
          <w:p w:rsidR="00C802DE" w:rsidRPr="00862C5D" w:rsidRDefault="00C802DE" w:rsidP="00371077">
            <w:pPr>
              <w:pStyle w:val="CERBODY"/>
              <w:rPr>
                <w:sz w:val="16"/>
                <w:szCs w:val="16"/>
                <w:lang w:val="en-IE"/>
              </w:rPr>
            </w:pPr>
          </w:p>
        </w:tc>
      </w:tr>
      <w:tr w:rsidR="00C802DE" w:rsidRPr="00862C5D" w:rsidTr="00371077">
        <w:tc>
          <w:tcPr>
            <w:tcW w:w="2531" w:type="dxa"/>
          </w:tcPr>
          <w:p w:rsidR="00C802DE" w:rsidRPr="00862C5D" w:rsidRDefault="00C802DE" w:rsidP="00371077">
            <w:pPr>
              <w:pStyle w:val="CERBODY"/>
              <w:rPr>
                <w:sz w:val="16"/>
                <w:szCs w:val="16"/>
                <w:lang w:val="en-IE"/>
              </w:rPr>
            </w:pPr>
            <w:r w:rsidRPr="00862C5D">
              <w:rPr>
                <w:sz w:val="16"/>
                <w:szCs w:val="16"/>
                <w:lang w:val="en-IE"/>
              </w:rPr>
              <w:t>At least four Months before start of Year, or within five Working Days of its receipt from the Regulatory Authorities, whichever later</w:t>
            </w:r>
          </w:p>
        </w:tc>
        <w:tc>
          <w:tcPr>
            <w:tcW w:w="3150" w:type="dxa"/>
          </w:tcPr>
          <w:p w:rsidR="00C802DE" w:rsidRPr="00862C5D" w:rsidRDefault="00C802DE" w:rsidP="00371077">
            <w:pPr>
              <w:pStyle w:val="CERBODY"/>
              <w:rPr>
                <w:sz w:val="16"/>
                <w:szCs w:val="16"/>
                <w:lang w:val="en-IE"/>
              </w:rPr>
            </w:pPr>
            <w:r w:rsidRPr="00862C5D">
              <w:rPr>
                <w:sz w:val="16"/>
                <w:szCs w:val="16"/>
                <w:lang w:val="en-IE"/>
              </w:rPr>
              <w:t>Market Price Cap</w:t>
            </w:r>
          </w:p>
        </w:tc>
        <w:tc>
          <w:tcPr>
            <w:tcW w:w="1620" w:type="dxa"/>
          </w:tcPr>
          <w:p w:rsidR="00C802DE" w:rsidRPr="00862C5D" w:rsidRDefault="00C802DE" w:rsidP="00371077">
            <w:pPr>
              <w:pStyle w:val="CERBODY"/>
              <w:rPr>
                <w:sz w:val="16"/>
                <w:szCs w:val="16"/>
                <w:lang w:val="en-IE"/>
              </w:rPr>
            </w:pPr>
            <w:r w:rsidRPr="00862C5D">
              <w:rPr>
                <w:sz w:val="16"/>
                <w:szCs w:val="16"/>
                <w:lang w:val="en-IE"/>
              </w:rPr>
              <w:t>PCAP</w:t>
            </w:r>
          </w:p>
        </w:tc>
        <w:tc>
          <w:tcPr>
            <w:tcW w:w="1040" w:type="dxa"/>
          </w:tcPr>
          <w:p w:rsidR="00C802DE" w:rsidRPr="00862C5D" w:rsidRDefault="00C802DE" w:rsidP="00371077">
            <w:pPr>
              <w:pStyle w:val="CERBODY"/>
              <w:rPr>
                <w:sz w:val="16"/>
                <w:szCs w:val="16"/>
                <w:lang w:val="en-IE"/>
              </w:rPr>
            </w:pPr>
            <w:r w:rsidRPr="00862C5D">
              <w:rPr>
                <w:sz w:val="16"/>
                <w:szCs w:val="16"/>
                <w:lang w:val="en-IE"/>
              </w:rPr>
              <w:t>y</w:t>
            </w:r>
          </w:p>
        </w:tc>
      </w:tr>
      <w:tr w:rsidR="00C802DE" w:rsidRPr="00862C5D" w:rsidTr="00371077">
        <w:tc>
          <w:tcPr>
            <w:tcW w:w="2531" w:type="dxa"/>
            <w:shd w:val="clear" w:color="auto" w:fill="auto"/>
          </w:tcPr>
          <w:p w:rsidR="00C802DE" w:rsidRPr="00862C5D" w:rsidRDefault="00C802DE" w:rsidP="00371077">
            <w:pPr>
              <w:pStyle w:val="CERBODY"/>
              <w:rPr>
                <w:sz w:val="16"/>
                <w:szCs w:val="16"/>
                <w:lang w:val="en-IE"/>
              </w:rPr>
            </w:pPr>
            <w:r w:rsidRPr="00862C5D">
              <w:rPr>
                <w:sz w:val="16"/>
                <w:szCs w:val="16"/>
                <w:lang w:val="en-IE"/>
              </w:rPr>
              <w:t xml:space="preserve">At least four Months before start of Year, or within five Working </w:t>
            </w:r>
            <w:r w:rsidRPr="00862C5D">
              <w:rPr>
                <w:sz w:val="16"/>
                <w:szCs w:val="16"/>
                <w:lang w:val="en-IE"/>
              </w:rPr>
              <w:lastRenderedPageBreak/>
              <w:t>Days of its receipt from the Regulatory Authorities, whichever later</w:t>
            </w:r>
          </w:p>
        </w:tc>
        <w:tc>
          <w:tcPr>
            <w:tcW w:w="3150" w:type="dxa"/>
            <w:shd w:val="clear" w:color="auto" w:fill="auto"/>
          </w:tcPr>
          <w:p w:rsidR="00C802DE" w:rsidRPr="00862C5D" w:rsidRDefault="00C802DE" w:rsidP="00371077">
            <w:pPr>
              <w:pStyle w:val="CERBODY"/>
              <w:rPr>
                <w:sz w:val="16"/>
                <w:szCs w:val="16"/>
                <w:lang w:val="en-IE"/>
              </w:rPr>
            </w:pPr>
            <w:r w:rsidRPr="00862C5D">
              <w:rPr>
                <w:sz w:val="16"/>
                <w:szCs w:val="16"/>
                <w:lang w:val="en-IE"/>
              </w:rPr>
              <w:lastRenderedPageBreak/>
              <w:t>Market Price Floor</w:t>
            </w:r>
          </w:p>
        </w:tc>
        <w:tc>
          <w:tcPr>
            <w:tcW w:w="1620" w:type="dxa"/>
            <w:shd w:val="clear" w:color="auto" w:fill="auto"/>
          </w:tcPr>
          <w:p w:rsidR="00C802DE" w:rsidRPr="00862C5D" w:rsidRDefault="00C802DE" w:rsidP="00371077">
            <w:pPr>
              <w:pStyle w:val="CERBODY"/>
              <w:rPr>
                <w:sz w:val="16"/>
                <w:szCs w:val="16"/>
                <w:lang w:val="en-IE"/>
              </w:rPr>
            </w:pPr>
            <w:r w:rsidRPr="00862C5D">
              <w:rPr>
                <w:sz w:val="16"/>
                <w:szCs w:val="16"/>
                <w:lang w:val="en-IE"/>
              </w:rPr>
              <w:t>PFLOOR</w:t>
            </w:r>
          </w:p>
        </w:tc>
        <w:tc>
          <w:tcPr>
            <w:tcW w:w="1040" w:type="dxa"/>
            <w:shd w:val="clear" w:color="auto" w:fill="auto"/>
          </w:tcPr>
          <w:p w:rsidR="00C802DE" w:rsidRPr="00862C5D" w:rsidRDefault="00C802DE" w:rsidP="00371077">
            <w:pPr>
              <w:pStyle w:val="CERBODY"/>
              <w:rPr>
                <w:sz w:val="16"/>
                <w:szCs w:val="16"/>
                <w:lang w:val="en-IE"/>
              </w:rPr>
            </w:pPr>
            <w:r w:rsidRPr="00862C5D">
              <w:rPr>
                <w:sz w:val="16"/>
                <w:szCs w:val="16"/>
                <w:lang w:val="en-IE"/>
              </w:rPr>
              <w:t>y</w:t>
            </w:r>
          </w:p>
        </w:tc>
      </w:tr>
      <w:tr w:rsidR="00C802DE" w:rsidRPr="00862C5D" w:rsidTr="00371077">
        <w:tc>
          <w:tcPr>
            <w:tcW w:w="2531" w:type="dxa"/>
            <w:shd w:val="clear" w:color="auto" w:fill="auto"/>
          </w:tcPr>
          <w:p w:rsidR="00C802DE" w:rsidRPr="00862C5D" w:rsidRDefault="00C802DE" w:rsidP="00371077">
            <w:pPr>
              <w:pStyle w:val="CERBODY"/>
              <w:rPr>
                <w:sz w:val="16"/>
                <w:szCs w:val="16"/>
                <w:lang w:val="en-IE"/>
              </w:rPr>
            </w:pPr>
            <w:r w:rsidRPr="00862C5D">
              <w:rPr>
                <w:sz w:val="16"/>
                <w:szCs w:val="16"/>
                <w:lang w:val="en-IE"/>
              </w:rPr>
              <w:lastRenderedPageBreak/>
              <w:t>At least four Months before start of Year, or within five Working Days of its receipt from the Regulatory Authorities, whichever is later</w:t>
            </w:r>
          </w:p>
        </w:tc>
        <w:tc>
          <w:tcPr>
            <w:tcW w:w="3150" w:type="dxa"/>
            <w:shd w:val="clear" w:color="auto" w:fill="auto"/>
          </w:tcPr>
          <w:p w:rsidR="00C802DE" w:rsidRPr="00862C5D" w:rsidRDefault="00C802DE" w:rsidP="00371077">
            <w:pPr>
              <w:pStyle w:val="CERBODY"/>
              <w:rPr>
                <w:sz w:val="16"/>
                <w:szCs w:val="16"/>
                <w:lang w:val="en-IE"/>
              </w:rPr>
            </w:pPr>
            <w:r w:rsidRPr="00862C5D">
              <w:rPr>
                <w:sz w:val="16"/>
                <w:szCs w:val="16"/>
                <w:lang w:val="en-IE"/>
              </w:rPr>
              <w:t>Residual Meter Volume Interval Proportion</w:t>
            </w:r>
          </w:p>
        </w:tc>
        <w:tc>
          <w:tcPr>
            <w:tcW w:w="1620" w:type="dxa"/>
            <w:shd w:val="clear" w:color="auto" w:fill="auto"/>
          </w:tcPr>
          <w:p w:rsidR="00C802DE" w:rsidRPr="00862C5D" w:rsidRDefault="00C802DE" w:rsidP="00371077">
            <w:pPr>
              <w:pStyle w:val="CERBODY"/>
              <w:rPr>
                <w:sz w:val="16"/>
                <w:szCs w:val="16"/>
                <w:lang w:val="en-IE"/>
              </w:rPr>
            </w:pPr>
            <w:r w:rsidRPr="00862C5D">
              <w:rPr>
                <w:sz w:val="16"/>
                <w:szCs w:val="16"/>
                <w:lang w:val="en-IE"/>
              </w:rPr>
              <w:t>RMVIP</w:t>
            </w:r>
          </w:p>
        </w:tc>
        <w:tc>
          <w:tcPr>
            <w:tcW w:w="1040" w:type="dxa"/>
            <w:shd w:val="clear" w:color="auto" w:fill="auto"/>
          </w:tcPr>
          <w:p w:rsidR="00C802DE" w:rsidRPr="00862C5D" w:rsidRDefault="00C802DE" w:rsidP="00371077">
            <w:pPr>
              <w:pStyle w:val="CERBODY"/>
              <w:rPr>
                <w:sz w:val="16"/>
                <w:szCs w:val="16"/>
                <w:lang w:val="en-IE"/>
              </w:rPr>
            </w:pPr>
            <w:proofErr w:type="spellStart"/>
            <w:r w:rsidRPr="00862C5D">
              <w:rPr>
                <w:sz w:val="16"/>
                <w:szCs w:val="16"/>
                <w:lang w:val="en-IE"/>
              </w:rPr>
              <w:t>ey</w:t>
            </w:r>
            <w:proofErr w:type="spellEnd"/>
          </w:p>
        </w:tc>
      </w:tr>
      <w:tr w:rsidR="00C802DE" w:rsidRPr="00862C5D" w:rsidTr="00371077">
        <w:tc>
          <w:tcPr>
            <w:tcW w:w="2531" w:type="dxa"/>
            <w:shd w:val="clear" w:color="auto" w:fill="auto"/>
          </w:tcPr>
          <w:p w:rsidR="00C802DE" w:rsidRPr="00862C5D" w:rsidRDefault="00C802DE" w:rsidP="00371077">
            <w:pPr>
              <w:pStyle w:val="CERBODY"/>
              <w:rPr>
                <w:sz w:val="16"/>
                <w:szCs w:val="16"/>
                <w:lang w:val="en-IE"/>
              </w:rPr>
            </w:pPr>
            <w:r w:rsidRPr="00862C5D">
              <w:rPr>
                <w:sz w:val="16"/>
                <w:szCs w:val="16"/>
                <w:lang w:val="en-IE"/>
              </w:rPr>
              <w:t>At least two Months before start of Year, or within five Working Days of its receipt from the Regulatory Authorities, whichever is later</w:t>
            </w:r>
          </w:p>
        </w:tc>
        <w:tc>
          <w:tcPr>
            <w:tcW w:w="3150" w:type="dxa"/>
            <w:shd w:val="clear" w:color="auto" w:fill="auto"/>
          </w:tcPr>
          <w:p w:rsidR="00C802DE" w:rsidRPr="00862C5D" w:rsidRDefault="00C802DE" w:rsidP="00371077">
            <w:pPr>
              <w:pStyle w:val="CERBODY"/>
              <w:rPr>
                <w:sz w:val="16"/>
                <w:szCs w:val="16"/>
                <w:lang w:val="en-IE"/>
              </w:rPr>
            </w:pPr>
            <w:r w:rsidRPr="00862C5D">
              <w:rPr>
                <w:sz w:val="16"/>
                <w:szCs w:val="16"/>
                <w:lang w:val="en-IE"/>
              </w:rPr>
              <w:t>Residual Error Volume Price</w:t>
            </w:r>
          </w:p>
        </w:tc>
        <w:tc>
          <w:tcPr>
            <w:tcW w:w="1620" w:type="dxa"/>
            <w:shd w:val="clear" w:color="auto" w:fill="auto"/>
          </w:tcPr>
          <w:p w:rsidR="00C802DE" w:rsidRPr="00862C5D" w:rsidRDefault="00C802DE" w:rsidP="00371077">
            <w:pPr>
              <w:pStyle w:val="CERBODY"/>
              <w:rPr>
                <w:sz w:val="16"/>
                <w:szCs w:val="16"/>
                <w:lang w:val="en-IE"/>
              </w:rPr>
            </w:pPr>
            <w:r w:rsidRPr="00862C5D">
              <w:rPr>
                <w:sz w:val="16"/>
                <w:szCs w:val="16"/>
                <w:lang w:val="en-IE"/>
              </w:rPr>
              <w:t>PREV</w:t>
            </w:r>
          </w:p>
        </w:tc>
        <w:tc>
          <w:tcPr>
            <w:tcW w:w="1040" w:type="dxa"/>
            <w:shd w:val="clear" w:color="auto" w:fill="auto"/>
          </w:tcPr>
          <w:p w:rsidR="00C802DE" w:rsidRPr="00862C5D" w:rsidRDefault="00C802DE" w:rsidP="00371077">
            <w:pPr>
              <w:pStyle w:val="CERBODY"/>
              <w:rPr>
                <w:sz w:val="16"/>
                <w:szCs w:val="16"/>
                <w:lang w:val="en-IE"/>
              </w:rPr>
            </w:pPr>
            <w:r w:rsidRPr="00862C5D">
              <w:rPr>
                <w:sz w:val="16"/>
                <w:szCs w:val="16"/>
                <w:lang w:val="en-IE"/>
              </w:rPr>
              <w:t>y</w:t>
            </w:r>
          </w:p>
        </w:tc>
      </w:tr>
      <w:tr w:rsidR="00C802DE" w:rsidRPr="00862C5D" w:rsidTr="00371077">
        <w:tc>
          <w:tcPr>
            <w:tcW w:w="2531" w:type="dxa"/>
          </w:tcPr>
          <w:p w:rsidR="00C802DE" w:rsidRPr="00862C5D" w:rsidRDefault="00C802DE" w:rsidP="00371077">
            <w:pPr>
              <w:pStyle w:val="CERBODY"/>
              <w:rPr>
                <w:sz w:val="16"/>
                <w:szCs w:val="16"/>
                <w:lang w:val="en-IE"/>
              </w:rPr>
            </w:pPr>
            <w:r w:rsidRPr="00862C5D">
              <w:rPr>
                <w:sz w:val="16"/>
                <w:szCs w:val="16"/>
                <w:lang w:val="en-IE"/>
              </w:rPr>
              <w:t>At least one Month before start of Year</w:t>
            </w:r>
          </w:p>
        </w:tc>
        <w:tc>
          <w:tcPr>
            <w:tcW w:w="3150" w:type="dxa"/>
          </w:tcPr>
          <w:p w:rsidR="00C802DE" w:rsidRPr="00862C5D" w:rsidRDefault="00C802DE" w:rsidP="00371077">
            <w:pPr>
              <w:pStyle w:val="CERBODY"/>
              <w:rPr>
                <w:sz w:val="16"/>
                <w:szCs w:val="16"/>
                <w:lang w:val="en-IE"/>
              </w:rPr>
            </w:pPr>
            <w:r w:rsidRPr="00862C5D">
              <w:rPr>
                <w:sz w:val="16"/>
                <w:szCs w:val="16"/>
                <w:lang w:val="en-IE"/>
              </w:rPr>
              <w:t>Fixed Market Operator Charge (Supplier Unit)</w:t>
            </w:r>
          </w:p>
        </w:tc>
        <w:tc>
          <w:tcPr>
            <w:tcW w:w="1620" w:type="dxa"/>
          </w:tcPr>
          <w:p w:rsidR="00C802DE" w:rsidRPr="00862C5D" w:rsidRDefault="00C802DE" w:rsidP="00371077">
            <w:pPr>
              <w:pStyle w:val="CERBODY"/>
              <w:rPr>
                <w:sz w:val="16"/>
                <w:szCs w:val="16"/>
                <w:lang w:val="en-IE"/>
              </w:rPr>
            </w:pPr>
            <w:r w:rsidRPr="00862C5D">
              <w:rPr>
                <w:sz w:val="16"/>
                <w:szCs w:val="16"/>
                <w:lang w:val="en-IE"/>
              </w:rPr>
              <w:t>CMOAV</w:t>
            </w:r>
          </w:p>
        </w:tc>
        <w:tc>
          <w:tcPr>
            <w:tcW w:w="1040" w:type="dxa"/>
          </w:tcPr>
          <w:p w:rsidR="00C802DE" w:rsidRPr="00862C5D" w:rsidRDefault="00C802DE" w:rsidP="00371077">
            <w:pPr>
              <w:pStyle w:val="CERBODY"/>
              <w:rPr>
                <w:sz w:val="16"/>
                <w:szCs w:val="16"/>
                <w:lang w:val="en-IE"/>
              </w:rPr>
            </w:pPr>
            <w:proofErr w:type="spellStart"/>
            <w:r w:rsidRPr="00862C5D">
              <w:rPr>
                <w:sz w:val="16"/>
                <w:szCs w:val="16"/>
                <w:lang w:val="en-IE"/>
              </w:rPr>
              <w:t>vy</w:t>
            </w:r>
            <w:proofErr w:type="spellEnd"/>
          </w:p>
        </w:tc>
      </w:tr>
      <w:tr w:rsidR="00C802DE" w:rsidRPr="00862C5D" w:rsidTr="00371077">
        <w:tc>
          <w:tcPr>
            <w:tcW w:w="2531" w:type="dxa"/>
          </w:tcPr>
          <w:p w:rsidR="00C802DE" w:rsidRPr="00862C5D" w:rsidRDefault="00C802DE" w:rsidP="00371077">
            <w:pPr>
              <w:pStyle w:val="CERBODY"/>
              <w:rPr>
                <w:sz w:val="16"/>
                <w:szCs w:val="16"/>
                <w:lang w:val="en-IE"/>
              </w:rPr>
            </w:pPr>
            <w:r w:rsidRPr="00862C5D">
              <w:rPr>
                <w:sz w:val="16"/>
                <w:szCs w:val="16"/>
                <w:lang w:val="en-IE"/>
              </w:rPr>
              <w:t>At least one Month before start of Year</w:t>
            </w:r>
          </w:p>
        </w:tc>
        <w:tc>
          <w:tcPr>
            <w:tcW w:w="3150" w:type="dxa"/>
          </w:tcPr>
          <w:p w:rsidR="00C802DE" w:rsidRPr="00862C5D" w:rsidRDefault="00C802DE" w:rsidP="00371077">
            <w:pPr>
              <w:pStyle w:val="CERBODY"/>
              <w:rPr>
                <w:sz w:val="16"/>
                <w:szCs w:val="16"/>
                <w:lang w:val="en-IE"/>
              </w:rPr>
            </w:pPr>
            <w:r w:rsidRPr="00862C5D">
              <w:rPr>
                <w:sz w:val="16"/>
                <w:szCs w:val="16"/>
                <w:lang w:val="en-IE"/>
              </w:rPr>
              <w:t>Fixed Market Operator Charge (Generator Unit)</w:t>
            </w:r>
          </w:p>
        </w:tc>
        <w:tc>
          <w:tcPr>
            <w:tcW w:w="1620" w:type="dxa"/>
          </w:tcPr>
          <w:p w:rsidR="00C802DE" w:rsidRPr="00862C5D" w:rsidRDefault="00C802DE" w:rsidP="00371077">
            <w:pPr>
              <w:pStyle w:val="CERBODY"/>
              <w:rPr>
                <w:sz w:val="16"/>
                <w:szCs w:val="16"/>
                <w:lang w:val="en-IE"/>
              </w:rPr>
            </w:pPr>
            <w:r w:rsidRPr="00862C5D">
              <w:rPr>
                <w:sz w:val="16"/>
                <w:szCs w:val="16"/>
                <w:lang w:val="en-IE"/>
              </w:rPr>
              <w:t>CMOAU</w:t>
            </w:r>
          </w:p>
        </w:tc>
        <w:tc>
          <w:tcPr>
            <w:tcW w:w="1040" w:type="dxa"/>
          </w:tcPr>
          <w:p w:rsidR="00C802DE" w:rsidRPr="00862C5D" w:rsidRDefault="00C802DE" w:rsidP="00371077">
            <w:pPr>
              <w:pStyle w:val="CERBODY"/>
              <w:rPr>
                <w:sz w:val="16"/>
                <w:szCs w:val="16"/>
                <w:lang w:val="en-IE"/>
              </w:rPr>
            </w:pPr>
            <w:proofErr w:type="spellStart"/>
            <w:r w:rsidRPr="00862C5D">
              <w:rPr>
                <w:sz w:val="16"/>
                <w:szCs w:val="16"/>
                <w:lang w:val="en-IE"/>
              </w:rPr>
              <w:t>uy</w:t>
            </w:r>
            <w:proofErr w:type="spellEnd"/>
          </w:p>
        </w:tc>
      </w:tr>
      <w:tr w:rsidR="00C802DE" w:rsidRPr="00862C5D" w:rsidTr="00371077">
        <w:tc>
          <w:tcPr>
            <w:tcW w:w="2531" w:type="dxa"/>
          </w:tcPr>
          <w:p w:rsidR="00C802DE" w:rsidRPr="00862C5D" w:rsidRDefault="00C802DE" w:rsidP="00371077">
            <w:pPr>
              <w:pStyle w:val="CERBODY"/>
              <w:rPr>
                <w:sz w:val="16"/>
                <w:szCs w:val="16"/>
                <w:lang w:val="en-IE"/>
              </w:rPr>
            </w:pPr>
            <w:r w:rsidRPr="00862C5D">
              <w:rPr>
                <w:sz w:val="16"/>
                <w:szCs w:val="16"/>
                <w:lang w:val="en-IE"/>
              </w:rPr>
              <w:t>At least one Month before start of Year</w:t>
            </w:r>
          </w:p>
        </w:tc>
        <w:tc>
          <w:tcPr>
            <w:tcW w:w="3150" w:type="dxa"/>
          </w:tcPr>
          <w:p w:rsidR="00C802DE" w:rsidRPr="00862C5D" w:rsidRDefault="00C802DE" w:rsidP="00371077">
            <w:pPr>
              <w:pStyle w:val="CERBODY"/>
              <w:rPr>
                <w:sz w:val="16"/>
                <w:szCs w:val="16"/>
                <w:lang w:val="en-IE"/>
              </w:rPr>
            </w:pPr>
            <w:r w:rsidRPr="00862C5D">
              <w:rPr>
                <w:sz w:val="16"/>
                <w:szCs w:val="16"/>
                <w:lang w:val="en-IE"/>
              </w:rPr>
              <w:t>Variable Market Operator Price</w:t>
            </w:r>
          </w:p>
        </w:tc>
        <w:tc>
          <w:tcPr>
            <w:tcW w:w="1620" w:type="dxa"/>
          </w:tcPr>
          <w:p w:rsidR="00C802DE" w:rsidRPr="00862C5D" w:rsidRDefault="00C802DE" w:rsidP="00371077">
            <w:pPr>
              <w:pStyle w:val="CERBODY"/>
              <w:rPr>
                <w:sz w:val="16"/>
                <w:szCs w:val="16"/>
                <w:lang w:val="en-IE"/>
              </w:rPr>
            </w:pPr>
            <w:r w:rsidRPr="00862C5D">
              <w:rPr>
                <w:sz w:val="16"/>
                <w:szCs w:val="16"/>
                <w:lang w:val="en-IE"/>
              </w:rPr>
              <w:t>PVMO</w:t>
            </w:r>
          </w:p>
        </w:tc>
        <w:tc>
          <w:tcPr>
            <w:tcW w:w="1040" w:type="dxa"/>
          </w:tcPr>
          <w:p w:rsidR="00C802DE" w:rsidRPr="00862C5D" w:rsidRDefault="00C802DE" w:rsidP="00371077">
            <w:pPr>
              <w:pStyle w:val="CERBODY"/>
              <w:rPr>
                <w:sz w:val="16"/>
                <w:szCs w:val="16"/>
                <w:lang w:val="en-IE"/>
              </w:rPr>
            </w:pPr>
            <w:r w:rsidRPr="00862C5D">
              <w:rPr>
                <w:sz w:val="16"/>
                <w:szCs w:val="16"/>
                <w:lang w:val="en-IE"/>
              </w:rPr>
              <w:t>y</w:t>
            </w:r>
          </w:p>
        </w:tc>
      </w:tr>
      <w:tr w:rsidR="00C802DE" w:rsidRPr="00862C5D" w:rsidTr="00371077">
        <w:tc>
          <w:tcPr>
            <w:tcW w:w="2531" w:type="dxa"/>
          </w:tcPr>
          <w:p w:rsidR="00C802DE" w:rsidRPr="00862C5D" w:rsidRDefault="00C802DE" w:rsidP="00371077">
            <w:pPr>
              <w:pStyle w:val="CERBODY"/>
              <w:rPr>
                <w:sz w:val="16"/>
                <w:szCs w:val="16"/>
                <w:lang w:val="en-IE"/>
              </w:rPr>
            </w:pPr>
            <w:r w:rsidRPr="00862C5D">
              <w:rPr>
                <w:sz w:val="16"/>
                <w:szCs w:val="16"/>
                <w:lang w:val="en-IE"/>
              </w:rPr>
              <w:t>At least two Months before start of Year, or within five Working Days of its receipt from the Regulatory Authorities, whichever later</w:t>
            </w:r>
          </w:p>
        </w:tc>
        <w:tc>
          <w:tcPr>
            <w:tcW w:w="3150" w:type="dxa"/>
          </w:tcPr>
          <w:p w:rsidR="00C802DE" w:rsidRPr="00862C5D" w:rsidRDefault="00C802DE" w:rsidP="00371077">
            <w:pPr>
              <w:pStyle w:val="CERBODY"/>
              <w:rPr>
                <w:sz w:val="16"/>
                <w:szCs w:val="16"/>
                <w:lang w:val="en-IE"/>
              </w:rPr>
            </w:pPr>
            <w:r w:rsidRPr="00862C5D">
              <w:rPr>
                <w:sz w:val="16"/>
                <w:szCs w:val="16"/>
                <w:lang w:val="en-IE"/>
              </w:rPr>
              <w:t>Engineering Tolerance</w:t>
            </w:r>
          </w:p>
        </w:tc>
        <w:tc>
          <w:tcPr>
            <w:tcW w:w="1620" w:type="dxa"/>
          </w:tcPr>
          <w:p w:rsidR="00C802DE" w:rsidRPr="00862C5D" w:rsidRDefault="00C802DE" w:rsidP="00371077">
            <w:pPr>
              <w:pStyle w:val="CERBODY"/>
              <w:rPr>
                <w:sz w:val="16"/>
                <w:szCs w:val="16"/>
                <w:lang w:val="en-IE"/>
              </w:rPr>
            </w:pPr>
            <w:r w:rsidRPr="00862C5D">
              <w:rPr>
                <w:sz w:val="16"/>
                <w:szCs w:val="16"/>
                <w:lang w:val="en-IE"/>
              </w:rPr>
              <w:t>TOLENG</w:t>
            </w:r>
          </w:p>
        </w:tc>
        <w:tc>
          <w:tcPr>
            <w:tcW w:w="1040" w:type="dxa"/>
          </w:tcPr>
          <w:p w:rsidR="00C802DE" w:rsidRPr="00862C5D" w:rsidRDefault="00C802DE" w:rsidP="00371077">
            <w:pPr>
              <w:pStyle w:val="CERBODY"/>
              <w:rPr>
                <w:sz w:val="16"/>
                <w:szCs w:val="16"/>
                <w:lang w:val="en-IE"/>
              </w:rPr>
            </w:pPr>
          </w:p>
        </w:tc>
      </w:tr>
      <w:tr w:rsidR="00C802DE" w:rsidRPr="00862C5D" w:rsidTr="00371077">
        <w:tc>
          <w:tcPr>
            <w:tcW w:w="2531" w:type="dxa"/>
          </w:tcPr>
          <w:p w:rsidR="00C802DE" w:rsidRPr="00862C5D" w:rsidRDefault="00C802DE" w:rsidP="00371077">
            <w:pPr>
              <w:pStyle w:val="CERBODY"/>
              <w:rPr>
                <w:sz w:val="16"/>
                <w:szCs w:val="16"/>
                <w:lang w:val="en-IE"/>
              </w:rPr>
            </w:pPr>
            <w:r w:rsidRPr="00862C5D">
              <w:rPr>
                <w:sz w:val="16"/>
                <w:szCs w:val="16"/>
                <w:lang w:val="en-IE"/>
              </w:rPr>
              <w:t>At least two Months before start of Year, or within five Working Days of its receipt from the Regulatory Authorities, whichever later</w:t>
            </w:r>
          </w:p>
        </w:tc>
        <w:tc>
          <w:tcPr>
            <w:tcW w:w="3150" w:type="dxa"/>
          </w:tcPr>
          <w:p w:rsidR="00C802DE" w:rsidRPr="00862C5D" w:rsidRDefault="00C802DE" w:rsidP="00371077">
            <w:pPr>
              <w:pStyle w:val="CERBODY"/>
              <w:rPr>
                <w:sz w:val="16"/>
                <w:szCs w:val="16"/>
                <w:lang w:val="en-IE"/>
              </w:rPr>
            </w:pPr>
            <w:r w:rsidRPr="00862C5D">
              <w:rPr>
                <w:sz w:val="16"/>
                <w:szCs w:val="16"/>
                <w:lang w:val="en-IE"/>
              </w:rPr>
              <w:t>MW Tolerance</w:t>
            </w:r>
          </w:p>
        </w:tc>
        <w:tc>
          <w:tcPr>
            <w:tcW w:w="1620" w:type="dxa"/>
          </w:tcPr>
          <w:p w:rsidR="00C802DE" w:rsidRPr="00862C5D" w:rsidRDefault="00C802DE" w:rsidP="00371077">
            <w:pPr>
              <w:pStyle w:val="CERBODY"/>
              <w:rPr>
                <w:sz w:val="16"/>
                <w:szCs w:val="16"/>
                <w:lang w:val="en-IE"/>
              </w:rPr>
            </w:pPr>
            <w:r w:rsidRPr="00862C5D">
              <w:rPr>
                <w:sz w:val="16"/>
                <w:szCs w:val="16"/>
                <w:lang w:val="en-IE"/>
              </w:rPr>
              <w:t>TOLMW</w:t>
            </w:r>
          </w:p>
        </w:tc>
        <w:tc>
          <w:tcPr>
            <w:tcW w:w="1040" w:type="dxa"/>
          </w:tcPr>
          <w:p w:rsidR="00C802DE" w:rsidRPr="00862C5D" w:rsidRDefault="00C802DE" w:rsidP="00371077">
            <w:pPr>
              <w:pStyle w:val="CERBODY"/>
              <w:rPr>
                <w:sz w:val="16"/>
                <w:szCs w:val="16"/>
                <w:lang w:val="en-IE"/>
              </w:rPr>
            </w:pPr>
            <w:r w:rsidRPr="00862C5D">
              <w:rPr>
                <w:sz w:val="16"/>
                <w:szCs w:val="16"/>
                <w:lang w:val="en-IE"/>
              </w:rPr>
              <w:t>t</w:t>
            </w:r>
          </w:p>
        </w:tc>
      </w:tr>
      <w:tr w:rsidR="00C802DE" w:rsidRPr="00862C5D" w:rsidTr="00371077">
        <w:tc>
          <w:tcPr>
            <w:tcW w:w="2531" w:type="dxa"/>
          </w:tcPr>
          <w:p w:rsidR="00C802DE" w:rsidRPr="00862C5D" w:rsidRDefault="00C802DE" w:rsidP="00371077">
            <w:pPr>
              <w:pStyle w:val="CERBODY"/>
              <w:rPr>
                <w:sz w:val="16"/>
                <w:szCs w:val="16"/>
                <w:lang w:val="en-IE"/>
              </w:rPr>
            </w:pPr>
            <w:r w:rsidRPr="00862C5D">
              <w:rPr>
                <w:sz w:val="16"/>
                <w:szCs w:val="16"/>
                <w:lang w:val="en-IE"/>
              </w:rPr>
              <w:t>At least two Months before start of Year, or within five Working Days of its receipt from the Regulatory Authorities, whichever later</w:t>
            </w:r>
          </w:p>
        </w:tc>
        <w:tc>
          <w:tcPr>
            <w:tcW w:w="3150" w:type="dxa"/>
          </w:tcPr>
          <w:p w:rsidR="00C802DE" w:rsidRPr="00862C5D" w:rsidRDefault="00C802DE" w:rsidP="00371077">
            <w:pPr>
              <w:pStyle w:val="CERBODY"/>
              <w:rPr>
                <w:sz w:val="16"/>
                <w:szCs w:val="16"/>
                <w:lang w:val="en-IE"/>
              </w:rPr>
            </w:pPr>
            <w:r w:rsidRPr="00862C5D">
              <w:rPr>
                <w:sz w:val="16"/>
                <w:szCs w:val="16"/>
                <w:lang w:val="en-IE"/>
              </w:rPr>
              <w:t xml:space="preserve">System per Unit Regulation Factor </w:t>
            </w:r>
          </w:p>
        </w:tc>
        <w:tc>
          <w:tcPr>
            <w:tcW w:w="1620" w:type="dxa"/>
          </w:tcPr>
          <w:p w:rsidR="00C802DE" w:rsidRPr="00862C5D" w:rsidRDefault="00C802DE" w:rsidP="00371077">
            <w:pPr>
              <w:pStyle w:val="CERBODY"/>
              <w:rPr>
                <w:sz w:val="16"/>
                <w:szCs w:val="16"/>
                <w:lang w:val="en-IE"/>
              </w:rPr>
            </w:pPr>
            <w:r w:rsidRPr="00862C5D">
              <w:rPr>
                <w:sz w:val="16"/>
                <w:szCs w:val="16"/>
                <w:lang w:val="en-IE"/>
              </w:rPr>
              <w:t>FUREG</w:t>
            </w:r>
          </w:p>
        </w:tc>
        <w:tc>
          <w:tcPr>
            <w:tcW w:w="1040" w:type="dxa"/>
          </w:tcPr>
          <w:p w:rsidR="00C802DE" w:rsidRPr="00862C5D" w:rsidRDefault="00C802DE" w:rsidP="00371077">
            <w:pPr>
              <w:pStyle w:val="CERBODY"/>
              <w:rPr>
                <w:sz w:val="16"/>
                <w:szCs w:val="16"/>
                <w:lang w:val="en-IE"/>
              </w:rPr>
            </w:pPr>
          </w:p>
        </w:tc>
      </w:tr>
      <w:tr w:rsidR="00C802DE" w:rsidRPr="00862C5D" w:rsidTr="00371077">
        <w:tc>
          <w:tcPr>
            <w:tcW w:w="2531" w:type="dxa"/>
          </w:tcPr>
          <w:p w:rsidR="00C802DE" w:rsidRPr="00862C5D" w:rsidRDefault="00C802DE" w:rsidP="00371077">
            <w:pPr>
              <w:pStyle w:val="CERBODY"/>
              <w:rPr>
                <w:sz w:val="16"/>
                <w:szCs w:val="16"/>
                <w:lang w:val="en-IE"/>
              </w:rPr>
            </w:pPr>
            <w:r w:rsidRPr="00862C5D">
              <w:rPr>
                <w:sz w:val="16"/>
                <w:szCs w:val="16"/>
                <w:lang w:val="en-IE"/>
              </w:rPr>
              <w:t>At least two Months before start of Year, or within five Working Days of its receipt from the Regulatory Authorities, whichever later</w:t>
            </w:r>
          </w:p>
        </w:tc>
        <w:tc>
          <w:tcPr>
            <w:tcW w:w="3150" w:type="dxa"/>
          </w:tcPr>
          <w:p w:rsidR="00C802DE" w:rsidRPr="00862C5D" w:rsidRDefault="00C802DE" w:rsidP="00371077">
            <w:pPr>
              <w:pStyle w:val="CERBODY"/>
              <w:rPr>
                <w:sz w:val="16"/>
                <w:szCs w:val="16"/>
                <w:lang w:val="en-IE"/>
              </w:rPr>
            </w:pPr>
            <w:r w:rsidRPr="00862C5D">
              <w:rPr>
                <w:sz w:val="16"/>
                <w:szCs w:val="16"/>
                <w:lang w:val="en-IE"/>
              </w:rPr>
              <w:t xml:space="preserve">Discount for Over Generation Factor </w:t>
            </w:r>
          </w:p>
        </w:tc>
        <w:tc>
          <w:tcPr>
            <w:tcW w:w="1620" w:type="dxa"/>
          </w:tcPr>
          <w:p w:rsidR="00C802DE" w:rsidRPr="00862C5D" w:rsidRDefault="00C802DE" w:rsidP="00371077">
            <w:pPr>
              <w:pStyle w:val="CERBODY"/>
              <w:rPr>
                <w:sz w:val="16"/>
                <w:szCs w:val="16"/>
                <w:lang w:val="en-IE"/>
              </w:rPr>
            </w:pPr>
            <w:r w:rsidRPr="00862C5D">
              <w:rPr>
                <w:sz w:val="16"/>
                <w:szCs w:val="16"/>
                <w:lang w:val="en-IE"/>
              </w:rPr>
              <w:t>FDOG</w:t>
            </w:r>
          </w:p>
        </w:tc>
        <w:tc>
          <w:tcPr>
            <w:tcW w:w="1040" w:type="dxa"/>
          </w:tcPr>
          <w:p w:rsidR="00C802DE" w:rsidRPr="00862C5D" w:rsidRDefault="00C802DE" w:rsidP="00371077">
            <w:pPr>
              <w:pStyle w:val="CERBODY"/>
              <w:rPr>
                <w:sz w:val="16"/>
                <w:szCs w:val="16"/>
                <w:lang w:val="en-IE"/>
              </w:rPr>
            </w:pPr>
            <w:proofErr w:type="spellStart"/>
            <w:r w:rsidRPr="00862C5D">
              <w:rPr>
                <w:sz w:val="16"/>
                <w:szCs w:val="16"/>
                <w:lang w:val="en-IE"/>
              </w:rPr>
              <w:t>uγ</w:t>
            </w:r>
            <w:proofErr w:type="spellEnd"/>
          </w:p>
        </w:tc>
      </w:tr>
      <w:tr w:rsidR="00C802DE" w:rsidRPr="00862C5D" w:rsidTr="00371077">
        <w:tc>
          <w:tcPr>
            <w:tcW w:w="2531" w:type="dxa"/>
          </w:tcPr>
          <w:p w:rsidR="00C802DE" w:rsidRPr="00862C5D" w:rsidRDefault="00C802DE" w:rsidP="00371077">
            <w:pPr>
              <w:pStyle w:val="CERBODY"/>
              <w:rPr>
                <w:sz w:val="16"/>
                <w:szCs w:val="16"/>
                <w:lang w:val="en-IE"/>
              </w:rPr>
            </w:pPr>
            <w:r w:rsidRPr="00862C5D">
              <w:rPr>
                <w:sz w:val="16"/>
                <w:szCs w:val="16"/>
                <w:lang w:val="en-IE"/>
              </w:rPr>
              <w:t>At least two Months before start of Year, or within five Working Days of its receipt from the Regulatory Authorities, whichever later</w:t>
            </w:r>
          </w:p>
        </w:tc>
        <w:tc>
          <w:tcPr>
            <w:tcW w:w="3150" w:type="dxa"/>
          </w:tcPr>
          <w:p w:rsidR="00C802DE" w:rsidRPr="00862C5D" w:rsidRDefault="00C802DE" w:rsidP="00371077">
            <w:pPr>
              <w:pStyle w:val="CERBODY"/>
              <w:rPr>
                <w:sz w:val="16"/>
                <w:szCs w:val="16"/>
                <w:lang w:val="en-IE"/>
              </w:rPr>
            </w:pPr>
            <w:r w:rsidRPr="00862C5D">
              <w:rPr>
                <w:sz w:val="16"/>
                <w:szCs w:val="16"/>
                <w:lang w:val="en-IE"/>
              </w:rPr>
              <w:t>Premium for Under Generation Factor</w:t>
            </w:r>
          </w:p>
        </w:tc>
        <w:tc>
          <w:tcPr>
            <w:tcW w:w="1620" w:type="dxa"/>
          </w:tcPr>
          <w:p w:rsidR="00C802DE" w:rsidRPr="00862C5D" w:rsidRDefault="00C802DE" w:rsidP="00371077">
            <w:pPr>
              <w:pStyle w:val="CERBODY"/>
              <w:rPr>
                <w:sz w:val="16"/>
                <w:szCs w:val="16"/>
                <w:lang w:val="en-IE"/>
              </w:rPr>
            </w:pPr>
            <w:r w:rsidRPr="00862C5D">
              <w:rPr>
                <w:sz w:val="16"/>
                <w:szCs w:val="16"/>
                <w:lang w:val="en-IE"/>
              </w:rPr>
              <w:t>FPUG</w:t>
            </w:r>
          </w:p>
        </w:tc>
        <w:tc>
          <w:tcPr>
            <w:tcW w:w="1040" w:type="dxa"/>
          </w:tcPr>
          <w:p w:rsidR="00C802DE" w:rsidRPr="00862C5D" w:rsidRDefault="00C802DE" w:rsidP="00371077">
            <w:pPr>
              <w:pStyle w:val="CERBODY"/>
              <w:rPr>
                <w:sz w:val="16"/>
                <w:szCs w:val="16"/>
                <w:lang w:val="en-IE"/>
              </w:rPr>
            </w:pPr>
            <w:proofErr w:type="spellStart"/>
            <w:r w:rsidRPr="00862C5D">
              <w:rPr>
                <w:sz w:val="16"/>
                <w:szCs w:val="16"/>
                <w:lang w:val="en-IE"/>
              </w:rPr>
              <w:t>uγ</w:t>
            </w:r>
            <w:proofErr w:type="spellEnd"/>
          </w:p>
        </w:tc>
      </w:tr>
      <w:tr w:rsidR="00C802DE" w:rsidRPr="00862C5D" w:rsidTr="00371077">
        <w:tc>
          <w:tcPr>
            <w:tcW w:w="2531" w:type="dxa"/>
          </w:tcPr>
          <w:p w:rsidR="00C802DE" w:rsidRPr="00862C5D" w:rsidRDefault="00C802DE" w:rsidP="00371077">
            <w:pPr>
              <w:pStyle w:val="CERBODY"/>
              <w:rPr>
                <w:sz w:val="16"/>
                <w:szCs w:val="16"/>
                <w:lang w:val="en-IE"/>
              </w:rPr>
            </w:pPr>
            <w:r w:rsidRPr="00862C5D">
              <w:rPr>
                <w:sz w:val="16"/>
                <w:szCs w:val="16"/>
                <w:lang w:val="en-IE"/>
              </w:rPr>
              <w:t>Four Weeks before start of Audit, or within one Working Day of its receipt from the Regulatory Authorities, whichever later</w:t>
            </w:r>
          </w:p>
        </w:tc>
        <w:tc>
          <w:tcPr>
            <w:tcW w:w="3150" w:type="dxa"/>
          </w:tcPr>
          <w:p w:rsidR="00C802DE" w:rsidRPr="00862C5D" w:rsidRDefault="00C802DE" w:rsidP="00371077">
            <w:pPr>
              <w:pStyle w:val="CERBODY"/>
              <w:rPr>
                <w:sz w:val="16"/>
                <w:szCs w:val="16"/>
                <w:lang w:val="en-IE"/>
              </w:rPr>
            </w:pPr>
            <w:r w:rsidRPr="00862C5D">
              <w:rPr>
                <w:sz w:val="16"/>
                <w:szCs w:val="16"/>
                <w:lang w:val="en-IE"/>
              </w:rPr>
              <w:t>Terms of Reference for Market Operator Audit</w:t>
            </w:r>
          </w:p>
        </w:tc>
        <w:tc>
          <w:tcPr>
            <w:tcW w:w="1620" w:type="dxa"/>
          </w:tcPr>
          <w:p w:rsidR="00C802DE" w:rsidRPr="00862C5D" w:rsidRDefault="00C802DE" w:rsidP="00371077">
            <w:pPr>
              <w:pStyle w:val="CERBODY"/>
              <w:rPr>
                <w:sz w:val="16"/>
                <w:szCs w:val="16"/>
                <w:lang w:val="en-IE"/>
              </w:rPr>
            </w:pPr>
          </w:p>
        </w:tc>
        <w:tc>
          <w:tcPr>
            <w:tcW w:w="1040" w:type="dxa"/>
          </w:tcPr>
          <w:p w:rsidR="00C802DE" w:rsidRPr="00862C5D" w:rsidRDefault="00C802DE" w:rsidP="00371077">
            <w:pPr>
              <w:pStyle w:val="CERBODY"/>
              <w:rPr>
                <w:sz w:val="16"/>
                <w:szCs w:val="16"/>
                <w:lang w:val="en-IE"/>
              </w:rPr>
            </w:pPr>
          </w:p>
        </w:tc>
      </w:tr>
      <w:tr w:rsidR="00C802DE" w:rsidRPr="00862C5D" w:rsidTr="00371077">
        <w:tc>
          <w:tcPr>
            <w:tcW w:w="2531" w:type="dxa"/>
          </w:tcPr>
          <w:p w:rsidR="00C802DE" w:rsidRPr="00862C5D" w:rsidRDefault="00C802DE" w:rsidP="00371077">
            <w:pPr>
              <w:pStyle w:val="CERBODY"/>
              <w:rPr>
                <w:sz w:val="16"/>
                <w:szCs w:val="16"/>
                <w:lang w:val="en-IE"/>
              </w:rPr>
            </w:pPr>
            <w:r w:rsidRPr="00862C5D">
              <w:rPr>
                <w:sz w:val="16"/>
                <w:szCs w:val="16"/>
                <w:lang w:val="en-IE"/>
              </w:rPr>
              <w:t>Within five Working Days after delivery of Audit Report in its final form to the Regulatory Authorities, or within one Working Day of its receipt from the Regulatory Authorities, whichever later</w:t>
            </w:r>
          </w:p>
        </w:tc>
        <w:tc>
          <w:tcPr>
            <w:tcW w:w="3150" w:type="dxa"/>
          </w:tcPr>
          <w:p w:rsidR="00C802DE" w:rsidRPr="00862C5D" w:rsidRDefault="00C802DE" w:rsidP="00371077">
            <w:pPr>
              <w:pStyle w:val="CERBODY"/>
              <w:rPr>
                <w:sz w:val="16"/>
                <w:szCs w:val="16"/>
                <w:lang w:val="en-IE"/>
              </w:rPr>
            </w:pPr>
            <w:r w:rsidRPr="00862C5D">
              <w:rPr>
                <w:sz w:val="16"/>
                <w:szCs w:val="16"/>
                <w:lang w:val="en-IE"/>
              </w:rPr>
              <w:t>Audit Report</w:t>
            </w:r>
          </w:p>
        </w:tc>
        <w:tc>
          <w:tcPr>
            <w:tcW w:w="1620" w:type="dxa"/>
          </w:tcPr>
          <w:p w:rsidR="00C802DE" w:rsidRPr="00862C5D" w:rsidRDefault="00C802DE" w:rsidP="00371077">
            <w:pPr>
              <w:pStyle w:val="CERBODY"/>
              <w:rPr>
                <w:sz w:val="16"/>
                <w:szCs w:val="16"/>
                <w:lang w:val="en-IE"/>
              </w:rPr>
            </w:pPr>
          </w:p>
        </w:tc>
        <w:tc>
          <w:tcPr>
            <w:tcW w:w="1040" w:type="dxa"/>
          </w:tcPr>
          <w:p w:rsidR="00C802DE" w:rsidRPr="00862C5D" w:rsidRDefault="00C802DE" w:rsidP="00371077">
            <w:pPr>
              <w:pStyle w:val="CERBODY"/>
              <w:rPr>
                <w:sz w:val="16"/>
                <w:szCs w:val="16"/>
                <w:lang w:val="en-IE"/>
              </w:rPr>
            </w:pPr>
          </w:p>
        </w:tc>
      </w:tr>
      <w:tr w:rsidR="00C802DE" w:rsidRPr="00862C5D" w:rsidTr="00371077">
        <w:tc>
          <w:tcPr>
            <w:tcW w:w="2531" w:type="dxa"/>
          </w:tcPr>
          <w:p w:rsidR="00C802DE" w:rsidRPr="00862C5D" w:rsidRDefault="00C802DE" w:rsidP="00371077">
            <w:pPr>
              <w:pStyle w:val="CERBODY"/>
              <w:rPr>
                <w:sz w:val="16"/>
                <w:szCs w:val="16"/>
                <w:lang w:val="en-IE"/>
              </w:rPr>
            </w:pPr>
            <w:r w:rsidRPr="00862C5D">
              <w:rPr>
                <w:sz w:val="16"/>
                <w:szCs w:val="16"/>
                <w:lang w:val="en-IE"/>
              </w:rPr>
              <w:lastRenderedPageBreak/>
              <w:t>At least two Months before start of Tariff Year, or within five Working Days of its receipt from the Regulatory Authorities, whichever is later</w:t>
            </w:r>
          </w:p>
        </w:tc>
        <w:tc>
          <w:tcPr>
            <w:tcW w:w="3150" w:type="dxa"/>
          </w:tcPr>
          <w:p w:rsidR="00C802DE" w:rsidRPr="00862C5D" w:rsidRDefault="00C802DE" w:rsidP="00371077">
            <w:pPr>
              <w:pStyle w:val="CERBODY"/>
              <w:rPr>
                <w:sz w:val="16"/>
                <w:szCs w:val="16"/>
                <w:lang w:val="en-IE"/>
              </w:rPr>
            </w:pPr>
            <w:r w:rsidRPr="00862C5D">
              <w:rPr>
                <w:sz w:val="16"/>
                <w:szCs w:val="16"/>
                <w:lang w:val="en-IE"/>
              </w:rPr>
              <w:t>Transmission Loss Adjustment Factors</w:t>
            </w:r>
          </w:p>
        </w:tc>
        <w:tc>
          <w:tcPr>
            <w:tcW w:w="1620" w:type="dxa"/>
          </w:tcPr>
          <w:p w:rsidR="00C802DE" w:rsidRPr="00862C5D" w:rsidRDefault="00C802DE" w:rsidP="00371077">
            <w:pPr>
              <w:pStyle w:val="CERBODY"/>
              <w:rPr>
                <w:sz w:val="16"/>
                <w:szCs w:val="16"/>
                <w:lang w:val="en-IE"/>
              </w:rPr>
            </w:pPr>
            <w:r w:rsidRPr="00862C5D">
              <w:rPr>
                <w:sz w:val="16"/>
                <w:szCs w:val="16"/>
                <w:lang w:val="en-IE"/>
              </w:rPr>
              <w:t>FTLAF</w:t>
            </w:r>
          </w:p>
        </w:tc>
        <w:tc>
          <w:tcPr>
            <w:tcW w:w="1040" w:type="dxa"/>
          </w:tcPr>
          <w:p w:rsidR="00C802DE" w:rsidRPr="00862C5D" w:rsidRDefault="00C802DE" w:rsidP="00371077">
            <w:pPr>
              <w:pStyle w:val="CERBODY"/>
              <w:rPr>
                <w:sz w:val="16"/>
                <w:szCs w:val="16"/>
                <w:lang w:val="en-IE"/>
              </w:rPr>
            </w:pPr>
            <w:proofErr w:type="spellStart"/>
            <w:r w:rsidRPr="00862C5D">
              <w:rPr>
                <w:sz w:val="16"/>
                <w:szCs w:val="16"/>
                <w:lang w:val="en-IE"/>
              </w:rPr>
              <w:t>u</w:t>
            </w:r>
            <w:r w:rsidRPr="00862C5D">
              <w:rPr>
                <w:rFonts w:cs="Arial"/>
                <w:sz w:val="16"/>
                <w:szCs w:val="16"/>
                <w:lang w:val="en-IE"/>
              </w:rPr>
              <w:t>γ</w:t>
            </w:r>
            <w:proofErr w:type="spellEnd"/>
            <w:r w:rsidRPr="00862C5D">
              <w:rPr>
                <w:sz w:val="16"/>
                <w:szCs w:val="16"/>
                <w:lang w:val="en-IE"/>
              </w:rPr>
              <w:t xml:space="preserve"> for Generator Units, </w:t>
            </w:r>
            <w:proofErr w:type="spellStart"/>
            <w:r w:rsidRPr="00862C5D">
              <w:rPr>
                <w:sz w:val="16"/>
                <w:szCs w:val="16"/>
                <w:lang w:val="en-IE"/>
              </w:rPr>
              <w:t>l</w:t>
            </w:r>
            <w:r w:rsidRPr="00862C5D">
              <w:rPr>
                <w:rFonts w:cs="Arial"/>
                <w:sz w:val="16"/>
                <w:szCs w:val="16"/>
                <w:lang w:val="en-IE"/>
              </w:rPr>
              <w:t>γ</w:t>
            </w:r>
            <w:proofErr w:type="spellEnd"/>
            <w:r w:rsidRPr="00862C5D">
              <w:rPr>
                <w:sz w:val="16"/>
                <w:szCs w:val="16"/>
                <w:lang w:val="en-IE"/>
              </w:rPr>
              <w:t xml:space="preserve"> for Interconnector</w:t>
            </w:r>
          </w:p>
        </w:tc>
      </w:tr>
      <w:tr w:rsidR="00C802DE" w:rsidRPr="00862C5D" w:rsidTr="00371077">
        <w:tc>
          <w:tcPr>
            <w:tcW w:w="2531" w:type="dxa"/>
          </w:tcPr>
          <w:p w:rsidR="00C802DE" w:rsidRPr="00862C5D" w:rsidRDefault="00C802DE" w:rsidP="00371077">
            <w:pPr>
              <w:pStyle w:val="CERBODY"/>
              <w:rPr>
                <w:sz w:val="16"/>
                <w:szCs w:val="16"/>
                <w:lang w:val="en-IE"/>
              </w:rPr>
            </w:pPr>
            <w:r w:rsidRPr="00862C5D">
              <w:rPr>
                <w:sz w:val="16"/>
                <w:szCs w:val="16"/>
                <w:lang w:val="en-IE"/>
              </w:rPr>
              <w:t>At least two Months before start of Tariff Year, or within five Working Days of its receipt from the relevant System Operator, whichever is later</w:t>
            </w:r>
          </w:p>
        </w:tc>
        <w:tc>
          <w:tcPr>
            <w:tcW w:w="3150" w:type="dxa"/>
          </w:tcPr>
          <w:p w:rsidR="00C802DE" w:rsidRPr="00862C5D" w:rsidRDefault="00C802DE" w:rsidP="00371077">
            <w:pPr>
              <w:pStyle w:val="CERBODY"/>
              <w:rPr>
                <w:sz w:val="16"/>
                <w:szCs w:val="16"/>
                <w:lang w:val="en-IE"/>
              </w:rPr>
            </w:pPr>
            <w:r w:rsidRPr="00862C5D">
              <w:rPr>
                <w:sz w:val="16"/>
                <w:szCs w:val="16"/>
                <w:lang w:val="en-IE"/>
              </w:rPr>
              <w:t>Distribution Loss Adjustment Factors</w:t>
            </w:r>
          </w:p>
        </w:tc>
        <w:tc>
          <w:tcPr>
            <w:tcW w:w="1620" w:type="dxa"/>
          </w:tcPr>
          <w:p w:rsidR="00C802DE" w:rsidRPr="00862C5D" w:rsidRDefault="00C802DE" w:rsidP="00371077">
            <w:pPr>
              <w:pStyle w:val="CERBODY"/>
              <w:rPr>
                <w:sz w:val="16"/>
                <w:szCs w:val="16"/>
                <w:lang w:val="en-IE"/>
              </w:rPr>
            </w:pPr>
            <w:r w:rsidRPr="00862C5D">
              <w:rPr>
                <w:sz w:val="16"/>
                <w:szCs w:val="16"/>
                <w:lang w:val="en-IE"/>
              </w:rPr>
              <w:t>FDLAF</w:t>
            </w:r>
          </w:p>
        </w:tc>
        <w:tc>
          <w:tcPr>
            <w:tcW w:w="1040" w:type="dxa"/>
          </w:tcPr>
          <w:p w:rsidR="00C802DE" w:rsidRPr="00862C5D" w:rsidRDefault="00C802DE" w:rsidP="00371077">
            <w:pPr>
              <w:pStyle w:val="CERBODY"/>
              <w:rPr>
                <w:sz w:val="16"/>
                <w:szCs w:val="16"/>
                <w:lang w:val="en-IE"/>
              </w:rPr>
            </w:pPr>
            <w:proofErr w:type="spellStart"/>
            <w:r w:rsidRPr="00862C5D">
              <w:rPr>
                <w:sz w:val="16"/>
                <w:szCs w:val="16"/>
                <w:lang w:val="en-IE"/>
              </w:rPr>
              <w:t>u</w:t>
            </w:r>
            <w:r w:rsidRPr="00862C5D">
              <w:rPr>
                <w:rFonts w:cs="Arial"/>
                <w:sz w:val="16"/>
                <w:szCs w:val="16"/>
                <w:lang w:val="en-IE"/>
              </w:rPr>
              <w:t>γ</w:t>
            </w:r>
            <w:proofErr w:type="spellEnd"/>
            <w:r w:rsidRPr="00862C5D">
              <w:rPr>
                <w:sz w:val="16"/>
                <w:szCs w:val="16"/>
                <w:lang w:val="en-IE"/>
              </w:rPr>
              <w:t xml:space="preserve"> for Generator Units, </w:t>
            </w:r>
            <w:proofErr w:type="spellStart"/>
            <w:r w:rsidRPr="00862C5D">
              <w:rPr>
                <w:sz w:val="16"/>
                <w:szCs w:val="16"/>
                <w:lang w:val="en-IE"/>
              </w:rPr>
              <w:t>l</w:t>
            </w:r>
            <w:r w:rsidRPr="00862C5D">
              <w:rPr>
                <w:rFonts w:cs="Arial"/>
                <w:sz w:val="16"/>
                <w:szCs w:val="16"/>
                <w:lang w:val="en-IE"/>
              </w:rPr>
              <w:t>γ</w:t>
            </w:r>
            <w:proofErr w:type="spellEnd"/>
            <w:r w:rsidRPr="00862C5D">
              <w:rPr>
                <w:sz w:val="16"/>
                <w:szCs w:val="16"/>
                <w:lang w:val="en-IE"/>
              </w:rPr>
              <w:t xml:space="preserve"> for Interconnector</w:t>
            </w:r>
          </w:p>
        </w:tc>
      </w:tr>
      <w:tr w:rsidR="00C802DE" w:rsidRPr="00862C5D" w:rsidTr="00371077">
        <w:tc>
          <w:tcPr>
            <w:tcW w:w="2531" w:type="dxa"/>
          </w:tcPr>
          <w:p w:rsidR="00C802DE" w:rsidRPr="00862C5D" w:rsidRDefault="00C802DE" w:rsidP="00371077">
            <w:pPr>
              <w:pStyle w:val="CERBODY"/>
              <w:rPr>
                <w:sz w:val="16"/>
                <w:szCs w:val="16"/>
                <w:lang w:val="en-IE"/>
              </w:rPr>
            </w:pPr>
            <w:r w:rsidRPr="00862C5D">
              <w:rPr>
                <w:sz w:val="16"/>
                <w:szCs w:val="16"/>
                <w:lang w:val="en-IE"/>
              </w:rPr>
              <w:t>At least two weeks before start of Tariff Year, or within five Working Days of its receipt from the relevant System Operator, whichever is later</w:t>
            </w:r>
          </w:p>
        </w:tc>
        <w:tc>
          <w:tcPr>
            <w:tcW w:w="3150" w:type="dxa"/>
          </w:tcPr>
          <w:p w:rsidR="00C802DE" w:rsidRPr="00862C5D" w:rsidRDefault="00C802DE" w:rsidP="00371077">
            <w:pPr>
              <w:pStyle w:val="CERBODY"/>
              <w:rPr>
                <w:sz w:val="16"/>
                <w:szCs w:val="16"/>
                <w:lang w:val="en-IE"/>
              </w:rPr>
            </w:pPr>
            <w:r w:rsidRPr="00862C5D">
              <w:rPr>
                <w:sz w:val="16"/>
                <w:szCs w:val="16"/>
                <w:lang w:val="en-IE"/>
              </w:rPr>
              <w:t>Combined Loss Adjustment Factors</w:t>
            </w:r>
          </w:p>
        </w:tc>
        <w:tc>
          <w:tcPr>
            <w:tcW w:w="1620" w:type="dxa"/>
          </w:tcPr>
          <w:p w:rsidR="00C802DE" w:rsidRPr="00862C5D" w:rsidRDefault="00C802DE" w:rsidP="00371077">
            <w:pPr>
              <w:pStyle w:val="CERBODY"/>
              <w:rPr>
                <w:sz w:val="16"/>
                <w:szCs w:val="16"/>
                <w:lang w:val="en-IE"/>
              </w:rPr>
            </w:pPr>
            <w:r w:rsidRPr="00862C5D">
              <w:rPr>
                <w:sz w:val="16"/>
                <w:szCs w:val="16"/>
                <w:lang w:val="en-IE"/>
              </w:rPr>
              <w:t>FCLAF</w:t>
            </w:r>
          </w:p>
        </w:tc>
        <w:tc>
          <w:tcPr>
            <w:tcW w:w="1040" w:type="dxa"/>
          </w:tcPr>
          <w:p w:rsidR="00C802DE" w:rsidRPr="00862C5D" w:rsidRDefault="00C802DE" w:rsidP="00371077">
            <w:pPr>
              <w:pStyle w:val="CERBODY"/>
              <w:rPr>
                <w:sz w:val="16"/>
                <w:szCs w:val="16"/>
                <w:lang w:val="en-IE"/>
              </w:rPr>
            </w:pPr>
            <w:proofErr w:type="spellStart"/>
            <w:r w:rsidRPr="00862C5D">
              <w:rPr>
                <w:sz w:val="16"/>
                <w:szCs w:val="16"/>
                <w:lang w:val="en-IE"/>
              </w:rPr>
              <w:t>u</w:t>
            </w:r>
            <w:r w:rsidRPr="00862C5D">
              <w:rPr>
                <w:rFonts w:cs="Arial"/>
                <w:sz w:val="16"/>
                <w:szCs w:val="16"/>
                <w:lang w:val="en-IE"/>
              </w:rPr>
              <w:t>γ</w:t>
            </w:r>
            <w:proofErr w:type="spellEnd"/>
            <w:r w:rsidRPr="00862C5D">
              <w:rPr>
                <w:sz w:val="16"/>
                <w:szCs w:val="16"/>
                <w:lang w:val="en-IE"/>
              </w:rPr>
              <w:t xml:space="preserve"> for Generator Units, </w:t>
            </w:r>
            <w:proofErr w:type="spellStart"/>
            <w:r w:rsidRPr="00862C5D">
              <w:rPr>
                <w:sz w:val="16"/>
                <w:szCs w:val="16"/>
                <w:lang w:val="en-IE"/>
              </w:rPr>
              <w:t>l</w:t>
            </w:r>
            <w:r w:rsidRPr="00862C5D">
              <w:rPr>
                <w:rFonts w:cs="Arial"/>
                <w:sz w:val="16"/>
                <w:szCs w:val="16"/>
                <w:lang w:val="en-IE"/>
              </w:rPr>
              <w:t>γ</w:t>
            </w:r>
            <w:proofErr w:type="spellEnd"/>
            <w:r w:rsidRPr="00862C5D">
              <w:rPr>
                <w:sz w:val="16"/>
                <w:szCs w:val="16"/>
                <w:lang w:val="en-IE"/>
              </w:rPr>
              <w:t xml:space="preserve"> for Interconnector</w:t>
            </w:r>
          </w:p>
        </w:tc>
      </w:tr>
      <w:tr w:rsidR="00C802DE" w:rsidRPr="00862C5D" w:rsidTr="00371077">
        <w:tc>
          <w:tcPr>
            <w:tcW w:w="2531" w:type="dxa"/>
          </w:tcPr>
          <w:p w:rsidR="00C802DE" w:rsidRPr="00862C5D" w:rsidRDefault="00C802DE" w:rsidP="00371077">
            <w:pPr>
              <w:pStyle w:val="CERBODY"/>
              <w:rPr>
                <w:sz w:val="16"/>
                <w:szCs w:val="16"/>
                <w:lang w:val="en-IE"/>
              </w:rPr>
            </w:pPr>
            <w:r w:rsidRPr="00862C5D">
              <w:rPr>
                <w:sz w:val="16"/>
                <w:szCs w:val="16"/>
                <w:lang w:val="en-IE"/>
              </w:rPr>
              <w:t>At least two Months before start of Year, or within five Working Days of its receipt from the Regulatory Authorities, whichever later</w:t>
            </w:r>
          </w:p>
        </w:tc>
        <w:tc>
          <w:tcPr>
            <w:tcW w:w="3150" w:type="dxa"/>
          </w:tcPr>
          <w:p w:rsidR="00C802DE" w:rsidRPr="00862C5D" w:rsidRDefault="00C802DE" w:rsidP="00371077">
            <w:pPr>
              <w:pStyle w:val="CERBODY"/>
              <w:rPr>
                <w:sz w:val="16"/>
                <w:szCs w:val="16"/>
                <w:lang w:val="en-IE"/>
              </w:rPr>
            </w:pPr>
            <w:r w:rsidRPr="00862C5D">
              <w:rPr>
                <w:sz w:val="16"/>
                <w:szCs w:val="16"/>
                <w:lang w:val="en-IE"/>
              </w:rPr>
              <w:t>Imperfections Price</w:t>
            </w:r>
          </w:p>
        </w:tc>
        <w:tc>
          <w:tcPr>
            <w:tcW w:w="1620" w:type="dxa"/>
          </w:tcPr>
          <w:p w:rsidR="00C802DE" w:rsidRPr="00862C5D" w:rsidRDefault="00C802DE" w:rsidP="00371077">
            <w:pPr>
              <w:pStyle w:val="CERBODY"/>
              <w:rPr>
                <w:sz w:val="16"/>
                <w:szCs w:val="16"/>
                <w:lang w:val="en-IE"/>
              </w:rPr>
            </w:pPr>
            <w:r w:rsidRPr="00862C5D">
              <w:rPr>
                <w:sz w:val="16"/>
                <w:szCs w:val="16"/>
                <w:lang w:val="en-IE"/>
              </w:rPr>
              <w:t>PIMP</w:t>
            </w:r>
          </w:p>
        </w:tc>
        <w:tc>
          <w:tcPr>
            <w:tcW w:w="1040" w:type="dxa"/>
          </w:tcPr>
          <w:p w:rsidR="00C802DE" w:rsidRPr="00862C5D" w:rsidRDefault="00C802DE" w:rsidP="00371077">
            <w:pPr>
              <w:pStyle w:val="CERBODY"/>
              <w:rPr>
                <w:sz w:val="16"/>
                <w:szCs w:val="16"/>
                <w:lang w:val="en-IE"/>
              </w:rPr>
            </w:pPr>
            <w:r w:rsidRPr="00862C5D">
              <w:rPr>
                <w:sz w:val="16"/>
                <w:szCs w:val="16"/>
                <w:lang w:val="en-IE"/>
              </w:rPr>
              <w:t>y</w:t>
            </w:r>
          </w:p>
        </w:tc>
      </w:tr>
      <w:tr w:rsidR="00C802DE" w:rsidRPr="00862C5D" w:rsidTr="00371077">
        <w:tc>
          <w:tcPr>
            <w:tcW w:w="2531" w:type="dxa"/>
          </w:tcPr>
          <w:p w:rsidR="00C802DE" w:rsidRPr="00862C5D" w:rsidRDefault="00C802DE" w:rsidP="00371077">
            <w:pPr>
              <w:pStyle w:val="CERBODY"/>
              <w:rPr>
                <w:sz w:val="16"/>
                <w:szCs w:val="16"/>
                <w:lang w:val="en-IE"/>
              </w:rPr>
            </w:pPr>
            <w:r w:rsidRPr="00862C5D">
              <w:rPr>
                <w:sz w:val="16"/>
                <w:szCs w:val="16"/>
                <w:lang w:val="en-IE"/>
              </w:rPr>
              <w:t>At least two Months before start of Year, or within five Working Days of its receipt from the Regulatory Authorities, whichever later</w:t>
            </w:r>
          </w:p>
        </w:tc>
        <w:tc>
          <w:tcPr>
            <w:tcW w:w="3150" w:type="dxa"/>
          </w:tcPr>
          <w:p w:rsidR="00C802DE" w:rsidRPr="00862C5D" w:rsidRDefault="00C802DE" w:rsidP="00371077">
            <w:pPr>
              <w:pStyle w:val="CERBODY"/>
              <w:rPr>
                <w:sz w:val="16"/>
                <w:szCs w:val="16"/>
                <w:lang w:val="en-IE"/>
              </w:rPr>
            </w:pPr>
            <w:r w:rsidRPr="00862C5D">
              <w:rPr>
                <w:sz w:val="16"/>
                <w:szCs w:val="16"/>
                <w:lang w:val="en-IE"/>
              </w:rPr>
              <w:t>Imperfections Charge Factor</w:t>
            </w:r>
          </w:p>
        </w:tc>
        <w:tc>
          <w:tcPr>
            <w:tcW w:w="1620" w:type="dxa"/>
          </w:tcPr>
          <w:p w:rsidR="00C802DE" w:rsidRPr="00862C5D" w:rsidRDefault="00C802DE" w:rsidP="00371077">
            <w:pPr>
              <w:pStyle w:val="CERBODY"/>
              <w:rPr>
                <w:sz w:val="16"/>
                <w:szCs w:val="16"/>
                <w:lang w:val="en-IE"/>
              </w:rPr>
            </w:pPr>
            <w:r w:rsidRPr="00862C5D">
              <w:rPr>
                <w:sz w:val="16"/>
                <w:szCs w:val="16"/>
                <w:lang w:val="en-IE"/>
              </w:rPr>
              <w:t>FCIMP</w:t>
            </w:r>
          </w:p>
        </w:tc>
        <w:tc>
          <w:tcPr>
            <w:tcW w:w="1040" w:type="dxa"/>
          </w:tcPr>
          <w:p w:rsidR="00C802DE" w:rsidRPr="00862C5D" w:rsidRDefault="00C802DE" w:rsidP="00371077">
            <w:pPr>
              <w:pStyle w:val="CERBODY"/>
              <w:rPr>
                <w:sz w:val="16"/>
                <w:szCs w:val="16"/>
                <w:lang w:val="en-IE"/>
              </w:rPr>
            </w:pPr>
            <w:proofErr w:type="spellStart"/>
            <w:r w:rsidRPr="00862C5D">
              <w:rPr>
                <w:sz w:val="16"/>
                <w:szCs w:val="16"/>
                <w:lang w:val="en-IE"/>
              </w:rPr>
              <w:t>γy</w:t>
            </w:r>
            <w:proofErr w:type="spellEnd"/>
          </w:p>
        </w:tc>
      </w:tr>
      <w:tr w:rsidR="00C802DE" w:rsidRPr="00862C5D" w:rsidTr="00371077">
        <w:tc>
          <w:tcPr>
            <w:tcW w:w="2531" w:type="dxa"/>
          </w:tcPr>
          <w:p w:rsidR="00C802DE" w:rsidRPr="00862C5D" w:rsidRDefault="00C802DE" w:rsidP="00371077">
            <w:pPr>
              <w:pStyle w:val="CERBODY"/>
              <w:rPr>
                <w:sz w:val="16"/>
                <w:szCs w:val="16"/>
                <w:lang w:val="en-IE"/>
              </w:rPr>
            </w:pPr>
            <w:r w:rsidRPr="00862C5D">
              <w:rPr>
                <w:sz w:val="16"/>
                <w:szCs w:val="16"/>
                <w:lang w:val="en-IE"/>
              </w:rPr>
              <w:t>Four Months before start of Year</w:t>
            </w:r>
          </w:p>
        </w:tc>
        <w:tc>
          <w:tcPr>
            <w:tcW w:w="3150" w:type="dxa"/>
          </w:tcPr>
          <w:p w:rsidR="00C802DE" w:rsidRPr="00862C5D" w:rsidRDefault="00C802DE" w:rsidP="00371077">
            <w:pPr>
              <w:pStyle w:val="CERBODY"/>
              <w:rPr>
                <w:sz w:val="16"/>
                <w:szCs w:val="16"/>
                <w:lang w:val="en-IE"/>
              </w:rPr>
            </w:pPr>
            <w:r w:rsidRPr="00862C5D">
              <w:rPr>
                <w:sz w:val="16"/>
                <w:szCs w:val="16"/>
                <w:lang w:val="en-IE"/>
              </w:rPr>
              <w:t>Testing Tariff</w:t>
            </w:r>
          </w:p>
        </w:tc>
        <w:tc>
          <w:tcPr>
            <w:tcW w:w="1620" w:type="dxa"/>
          </w:tcPr>
          <w:p w:rsidR="00C802DE" w:rsidRPr="00862C5D" w:rsidRDefault="00C802DE" w:rsidP="00371077">
            <w:pPr>
              <w:pStyle w:val="CERBODY"/>
              <w:rPr>
                <w:sz w:val="16"/>
                <w:szCs w:val="16"/>
                <w:lang w:val="en-IE"/>
              </w:rPr>
            </w:pPr>
            <w:r w:rsidRPr="00862C5D">
              <w:rPr>
                <w:sz w:val="16"/>
                <w:szCs w:val="16"/>
                <w:lang w:val="en-IE"/>
              </w:rPr>
              <w:t>PTESTTARIFF</w:t>
            </w:r>
          </w:p>
        </w:tc>
        <w:tc>
          <w:tcPr>
            <w:tcW w:w="1040" w:type="dxa"/>
          </w:tcPr>
          <w:p w:rsidR="00C802DE" w:rsidRPr="00862C5D" w:rsidRDefault="00C802DE" w:rsidP="00371077">
            <w:pPr>
              <w:pStyle w:val="CERBODY"/>
              <w:rPr>
                <w:sz w:val="16"/>
                <w:szCs w:val="16"/>
                <w:lang w:val="en-IE"/>
              </w:rPr>
            </w:pPr>
            <w:proofErr w:type="spellStart"/>
            <w:r w:rsidRPr="00862C5D">
              <w:rPr>
                <w:sz w:val="16"/>
                <w:szCs w:val="16"/>
                <w:lang w:val="en-IE"/>
              </w:rPr>
              <w:t>uγ</w:t>
            </w:r>
            <w:proofErr w:type="spellEnd"/>
            <w:r w:rsidRPr="00862C5D" w:rsidDel="008A2A0C">
              <w:rPr>
                <w:sz w:val="16"/>
                <w:szCs w:val="16"/>
                <w:lang w:val="en-IE"/>
              </w:rPr>
              <w:t xml:space="preserve"> </w:t>
            </w:r>
          </w:p>
        </w:tc>
      </w:tr>
      <w:tr w:rsidR="00C802DE" w:rsidRPr="00862C5D" w:rsidTr="00371077">
        <w:tc>
          <w:tcPr>
            <w:tcW w:w="2531" w:type="dxa"/>
          </w:tcPr>
          <w:p w:rsidR="00C802DE" w:rsidRPr="00862C5D" w:rsidRDefault="00C802DE" w:rsidP="00371077">
            <w:pPr>
              <w:pStyle w:val="CERBODY"/>
              <w:rPr>
                <w:sz w:val="16"/>
                <w:szCs w:val="16"/>
                <w:lang w:val="en-IE"/>
              </w:rPr>
            </w:pPr>
            <w:r w:rsidRPr="00862C5D">
              <w:rPr>
                <w:sz w:val="16"/>
                <w:szCs w:val="16"/>
                <w:lang w:val="en-IE"/>
              </w:rPr>
              <w:t>Four Months before start of Year</w:t>
            </w:r>
          </w:p>
        </w:tc>
        <w:tc>
          <w:tcPr>
            <w:tcW w:w="3150" w:type="dxa"/>
          </w:tcPr>
          <w:p w:rsidR="00C802DE" w:rsidRPr="00862C5D" w:rsidRDefault="00C802DE" w:rsidP="00371077">
            <w:pPr>
              <w:pStyle w:val="CERBODY"/>
              <w:rPr>
                <w:sz w:val="16"/>
                <w:szCs w:val="16"/>
                <w:lang w:val="en-IE"/>
              </w:rPr>
            </w:pPr>
            <w:r w:rsidRPr="00862C5D">
              <w:rPr>
                <w:sz w:val="16"/>
                <w:szCs w:val="16"/>
                <w:lang w:val="en-IE"/>
              </w:rPr>
              <w:t>Settlement Calendar</w:t>
            </w:r>
          </w:p>
        </w:tc>
        <w:tc>
          <w:tcPr>
            <w:tcW w:w="1620" w:type="dxa"/>
          </w:tcPr>
          <w:p w:rsidR="00C802DE" w:rsidRPr="00862C5D" w:rsidRDefault="00C802DE" w:rsidP="00371077">
            <w:pPr>
              <w:pStyle w:val="CERBODY"/>
              <w:rPr>
                <w:sz w:val="16"/>
                <w:szCs w:val="16"/>
                <w:lang w:val="en-IE"/>
              </w:rPr>
            </w:pPr>
          </w:p>
        </w:tc>
        <w:tc>
          <w:tcPr>
            <w:tcW w:w="1040" w:type="dxa"/>
          </w:tcPr>
          <w:p w:rsidR="00C802DE" w:rsidRPr="00862C5D" w:rsidRDefault="00C802DE" w:rsidP="00371077">
            <w:pPr>
              <w:pStyle w:val="CERBODY"/>
              <w:rPr>
                <w:sz w:val="16"/>
                <w:szCs w:val="16"/>
                <w:lang w:val="en-IE"/>
              </w:rPr>
            </w:pPr>
          </w:p>
        </w:tc>
      </w:tr>
      <w:tr w:rsidR="00C802DE" w:rsidRPr="00862C5D" w:rsidTr="00371077">
        <w:tc>
          <w:tcPr>
            <w:tcW w:w="2531" w:type="dxa"/>
          </w:tcPr>
          <w:p w:rsidR="00C802DE" w:rsidRPr="00862C5D" w:rsidRDefault="00C802DE" w:rsidP="00371077">
            <w:pPr>
              <w:pStyle w:val="CERBODY"/>
              <w:rPr>
                <w:sz w:val="16"/>
                <w:szCs w:val="16"/>
                <w:lang w:val="en-IE"/>
              </w:rPr>
            </w:pPr>
            <w:r w:rsidRPr="00862C5D">
              <w:rPr>
                <w:sz w:val="16"/>
                <w:szCs w:val="16"/>
                <w:lang w:val="en-IE"/>
              </w:rPr>
              <w:t>Four Months before start of Year, and as updated</w:t>
            </w:r>
          </w:p>
        </w:tc>
        <w:tc>
          <w:tcPr>
            <w:tcW w:w="3150" w:type="dxa"/>
          </w:tcPr>
          <w:p w:rsidR="00C802DE" w:rsidRPr="00862C5D" w:rsidRDefault="00C802DE" w:rsidP="00371077">
            <w:pPr>
              <w:pStyle w:val="CERBODY"/>
              <w:rPr>
                <w:sz w:val="16"/>
                <w:szCs w:val="16"/>
                <w:lang w:val="en-IE"/>
              </w:rPr>
            </w:pPr>
            <w:r w:rsidRPr="00862C5D">
              <w:rPr>
                <w:sz w:val="16"/>
                <w:szCs w:val="16"/>
                <w:lang w:val="en-IE"/>
              </w:rPr>
              <w:t>Schedule of Testing Tariffs</w:t>
            </w:r>
          </w:p>
        </w:tc>
        <w:tc>
          <w:tcPr>
            <w:tcW w:w="1620" w:type="dxa"/>
          </w:tcPr>
          <w:p w:rsidR="00C802DE" w:rsidRPr="00862C5D" w:rsidRDefault="00C802DE" w:rsidP="00371077">
            <w:pPr>
              <w:pStyle w:val="CERBODY"/>
              <w:rPr>
                <w:sz w:val="16"/>
                <w:szCs w:val="16"/>
                <w:lang w:val="en-IE"/>
              </w:rPr>
            </w:pPr>
          </w:p>
        </w:tc>
        <w:tc>
          <w:tcPr>
            <w:tcW w:w="1040" w:type="dxa"/>
          </w:tcPr>
          <w:p w:rsidR="00C802DE" w:rsidRPr="00862C5D" w:rsidRDefault="00C802DE" w:rsidP="00371077">
            <w:pPr>
              <w:pStyle w:val="CERBODY"/>
              <w:rPr>
                <w:sz w:val="16"/>
                <w:szCs w:val="16"/>
                <w:lang w:val="en-IE"/>
              </w:rPr>
            </w:pPr>
          </w:p>
        </w:tc>
      </w:tr>
      <w:tr w:rsidR="00C802DE" w:rsidRPr="00862C5D" w:rsidTr="00371077">
        <w:tc>
          <w:tcPr>
            <w:tcW w:w="2531" w:type="dxa"/>
          </w:tcPr>
          <w:p w:rsidR="00C802DE" w:rsidRPr="00862C5D" w:rsidRDefault="00C802DE" w:rsidP="00371077">
            <w:pPr>
              <w:pStyle w:val="CERBODY"/>
              <w:rPr>
                <w:sz w:val="16"/>
                <w:szCs w:val="16"/>
                <w:lang w:val="en-IE"/>
              </w:rPr>
            </w:pPr>
            <w:r w:rsidRPr="00862C5D">
              <w:rPr>
                <w:sz w:val="16"/>
                <w:szCs w:val="16"/>
                <w:lang w:val="en-IE"/>
              </w:rPr>
              <w:t>At least two Months before start of Year, or within five Working Days of its receipt from the Regulatory Authorities, whichever later</w:t>
            </w:r>
          </w:p>
        </w:tc>
        <w:tc>
          <w:tcPr>
            <w:tcW w:w="3150" w:type="dxa"/>
          </w:tcPr>
          <w:p w:rsidR="00C802DE" w:rsidRPr="00862C5D" w:rsidRDefault="00C802DE" w:rsidP="00371077">
            <w:pPr>
              <w:pStyle w:val="CERBODY"/>
              <w:rPr>
                <w:sz w:val="16"/>
                <w:szCs w:val="16"/>
                <w:lang w:val="en-IE"/>
              </w:rPr>
            </w:pPr>
            <w:r w:rsidRPr="00862C5D">
              <w:rPr>
                <w:sz w:val="16"/>
                <w:szCs w:val="16"/>
                <w:lang w:val="en-IE"/>
              </w:rPr>
              <w:t>Fixed Credit Requirement, in respect of Generator and/or Supplier Units</w:t>
            </w:r>
          </w:p>
        </w:tc>
        <w:tc>
          <w:tcPr>
            <w:tcW w:w="1620" w:type="dxa"/>
          </w:tcPr>
          <w:p w:rsidR="00C802DE" w:rsidRPr="00862C5D" w:rsidRDefault="00C802DE" w:rsidP="00371077">
            <w:pPr>
              <w:pStyle w:val="CERBODY"/>
              <w:rPr>
                <w:sz w:val="16"/>
                <w:szCs w:val="16"/>
                <w:lang w:val="en-IE"/>
              </w:rPr>
            </w:pPr>
            <w:r w:rsidRPr="00862C5D">
              <w:rPr>
                <w:sz w:val="16"/>
                <w:szCs w:val="16"/>
                <w:lang w:val="en-IE"/>
              </w:rPr>
              <w:t>FCR</w:t>
            </w:r>
            <w:r w:rsidRPr="00862C5D">
              <w:rPr>
                <w:sz w:val="16"/>
                <w:szCs w:val="16"/>
                <w:lang w:val="en-IE"/>
              </w:rPr>
              <w:br/>
            </w:r>
          </w:p>
        </w:tc>
        <w:tc>
          <w:tcPr>
            <w:tcW w:w="1040" w:type="dxa"/>
          </w:tcPr>
          <w:p w:rsidR="00C802DE" w:rsidRPr="00862C5D" w:rsidRDefault="00C802DE" w:rsidP="00371077">
            <w:pPr>
              <w:pStyle w:val="CERBODY"/>
              <w:rPr>
                <w:sz w:val="16"/>
                <w:szCs w:val="16"/>
                <w:lang w:val="en-IE"/>
              </w:rPr>
            </w:pPr>
            <w:proofErr w:type="spellStart"/>
            <w:r w:rsidRPr="00862C5D">
              <w:rPr>
                <w:sz w:val="16"/>
                <w:szCs w:val="16"/>
                <w:lang w:val="en-IE"/>
              </w:rPr>
              <w:t>py</w:t>
            </w:r>
            <w:proofErr w:type="spellEnd"/>
            <w:r w:rsidRPr="00862C5D">
              <w:rPr>
                <w:sz w:val="16"/>
                <w:szCs w:val="16"/>
                <w:lang w:val="en-IE"/>
              </w:rPr>
              <w:br/>
            </w:r>
          </w:p>
        </w:tc>
      </w:tr>
      <w:tr w:rsidR="00C802DE" w:rsidRPr="00862C5D" w:rsidTr="00371077">
        <w:tc>
          <w:tcPr>
            <w:tcW w:w="2531" w:type="dxa"/>
          </w:tcPr>
          <w:p w:rsidR="00C802DE" w:rsidRPr="00862C5D" w:rsidDel="009A6C97" w:rsidRDefault="00C802DE" w:rsidP="00371077">
            <w:pPr>
              <w:pStyle w:val="CERBODY"/>
              <w:rPr>
                <w:sz w:val="16"/>
                <w:szCs w:val="16"/>
                <w:lang w:val="en-IE"/>
              </w:rPr>
            </w:pPr>
            <w:r w:rsidRPr="00862C5D">
              <w:rPr>
                <w:sz w:val="16"/>
                <w:szCs w:val="16"/>
                <w:lang w:val="en-IE"/>
              </w:rPr>
              <w:t>At least two Months before start of Year, or within five Working Days of its receipt from the Regulatory Authorities, whichever later</w:t>
            </w:r>
          </w:p>
        </w:tc>
        <w:tc>
          <w:tcPr>
            <w:tcW w:w="3150" w:type="dxa"/>
          </w:tcPr>
          <w:p w:rsidR="00C802DE" w:rsidRPr="00862C5D" w:rsidDel="009A6C97" w:rsidRDefault="002F3EE8" w:rsidP="00371077">
            <w:pPr>
              <w:pStyle w:val="CERBODY"/>
              <w:rPr>
                <w:sz w:val="16"/>
                <w:szCs w:val="16"/>
                <w:lang w:val="en-IE"/>
              </w:rPr>
            </w:pPr>
            <w:r w:rsidRPr="00862C5D">
              <w:rPr>
                <w:sz w:val="16"/>
                <w:szCs w:val="16"/>
                <w:lang w:val="en-IE"/>
              </w:rPr>
              <w:t xml:space="preserve">Days in </w:t>
            </w:r>
            <w:r w:rsidR="00C802DE" w:rsidRPr="00862C5D">
              <w:rPr>
                <w:sz w:val="16"/>
                <w:szCs w:val="16"/>
                <w:lang w:val="en-IE"/>
              </w:rPr>
              <w:t>Historical Assessment Period</w:t>
            </w:r>
          </w:p>
        </w:tc>
        <w:tc>
          <w:tcPr>
            <w:tcW w:w="1620" w:type="dxa"/>
          </w:tcPr>
          <w:p w:rsidR="00C802DE" w:rsidRPr="00862C5D" w:rsidRDefault="00BD2A5A" w:rsidP="00371077">
            <w:pPr>
              <w:pStyle w:val="CERBODY"/>
              <w:rPr>
                <w:sz w:val="16"/>
                <w:szCs w:val="16"/>
                <w:lang w:val="en-IE"/>
              </w:rPr>
            </w:pPr>
            <w:r w:rsidRPr="00862C5D">
              <w:rPr>
                <w:sz w:val="16"/>
                <w:szCs w:val="16"/>
                <w:lang w:val="en-IE"/>
              </w:rPr>
              <w:t>DINHAP</w:t>
            </w:r>
          </w:p>
        </w:tc>
        <w:tc>
          <w:tcPr>
            <w:tcW w:w="1040" w:type="dxa"/>
          </w:tcPr>
          <w:p w:rsidR="00C802DE" w:rsidRPr="00862C5D" w:rsidRDefault="00C802DE" w:rsidP="00371077">
            <w:pPr>
              <w:pStyle w:val="CERBODY"/>
              <w:rPr>
                <w:sz w:val="16"/>
                <w:szCs w:val="16"/>
                <w:lang w:val="en-IE"/>
              </w:rPr>
            </w:pPr>
          </w:p>
        </w:tc>
      </w:tr>
      <w:tr w:rsidR="00C802DE" w:rsidRPr="00862C5D" w:rsidTr="00371077">
        <w:tc>
          <w:tcPr>
            <w:tcW w:w="2531" w:type="dxa"/>
          </w:tcPr>
          <w:p w:rsidR="00C802DE" w:rsidRPr="00862C5D" w:rsidDel="009A6C97" w:rsidRDefault="00C802DE" w:rsidP="00371077">
            <w:pPr>
              <w:pStyle w:val="CERBODY"/>
              <w:rPr>
                <w:sz w:val="16"/>
                <w:szCs w:val="16"/>
                <w:lang w:val="en-IE"/>
              </w:rPr>
            </w:pPr>
            <w:r w:rsidRPr="00862C5D">
              <w:rPr>
                <w:sz w:val="16"/>
                <w:szCs w:val="16"/>
                <w:lang w:val="en-IE"/>
              </w:rPr>
              <w:t>At least two Months before start of Year, or within five Working Days of its receipt from the Regulatory Authorities, whichever later</w:t>
            </w:r>
          </w:p>
        </w:tc>
        <w:tc>
          <w:tcPr>
            <w:tcW w:w="3150" w:type="dxa"/>
          </w:tcPr>
          <w:p w:rsidR="00C802DE" w:rsidRPr="00862C5D" w:rsidDel="009A6C97" w:rsidRDefault="00C802DE" w:rsidP="00371077">
            <w:pPr>
              <w:pStyle w:val="CERBODY"/>
              <w:rPr>
                <w:sz w:val="16"/>
                <w:szCs w:val="16"/>
                <w:lang w:val="en-IE"/>
              </w:rPr>
            </w:pPr>
            <w:r w:rsidRPr="00862C5D">
              <w:rPr>
                <w:sz w:val="16"/>
                <w:szCs w:val="16"/>
                <w:lang w:val="en-IE"/>
              </w:rPr>
              <w:t>Analysis Percentile Parameter</w:t>
            </w:r>
          </w:p>
        </w:tc>
        <w:tc>
          <w:tcPr>
            <w:tcW w:w="1620" w:type="dxa"/>
          </w:tcPr>
          <w:p w:rsidR="00C802DE" w:rsidRPr="00862C5D" w:rsidRDefault="00C802DE" w:rsidP="00371077">
            <w:pPr>
              <w:pStyle w:val="CERBODY"/>
              <w:rPr>
                <w:sz w:val="16"/>
                <w:szCs w:val="16"/>
                <w:lang w:val="en-IE"/>
              </w:rPr>
            </w:pPr>
            <w:proofErr w:type="spellStart"/>
            <w:r w:rsidRPr="00862C5D">
              <w:rPr>
                <w:sz w:val="16"/>
                <w:szCs w:val="16"/>
                <w:lang w:val="en-IE"/>
              </w:rPr>
              <w:t>AnPP</w:t>
            </w:r>
            <w:proofErr w:type="spellEnd"/>
          </w:p>
        </w:tc>
        <w:tc>
          <w:tcPr>
            <w:tcW w:w="1040" w:type="dxa"/>
          </w:tcPr>
          <w:p w:rsidR="00C802DE" w:rsidRPr="00862C5D" w:rsidRDefault="00C802DE" w:rsidP="00371077">
            <w:pPr>
              <w:pStyle w:val="CERBODY"/>
              <w:rPr>
                <w:sz w:val="16"/>
                <w:szCs w:val="16"/>
                <w:lang w:val="en-IE"/>
              </w:rPr>
            </w:pPr>
          </w:p>
        </w:tc>
      </w:tr>
      <w:tr w:rsidR="00C802DE" w:rsidRPr="00862C5D" w:rsidTr="00371077">
        <w:tc>
          <w:tcPr>
            <w:tcW w:w="2531" w:type="dxa"/>
          </w:tcPr>
          <w:p w:rsidR="00C802DE" w:rsidRPr="00862C5D" w:rsidDel="009A6C97" w:rsidRDefault="00C802DE" w:rsidP="00371077">
            <w:pPr>
              <w:pStyle w:val="CERBODY"/>
              <w:rPr>
                <w:sz w:val="16"/>
                <w:szCs w:val="16"/>
                <w:lang w:val="en-IE"/>
              </w:rPr>
            </w:pPr>
            <w:r w:rsidRPr="00862C5D">
              <w:rPr>
                <w:sz w:val="16"/>
                <w:szCs w:val="16"/>
                <w:lang w:val="en-IE"/>
              </w:rPr>
              <w:t>At least two Months before start of Year, or within five Working Days of its receipt from the Regulatory Authorities, whichever later</w:t>
            </w:r>
          </w:p>
        </w:tc>
        <w:tc>
          <w:tcPr>
            <w:tcW w:w="3150" w:type="dxa"/>
          </w:tcPr>
          <w:p w:rsidR="00C802DE" w:rsidRPr="00862C5D" w:rsidDel="009A6C97" w:rsidRDefault="00C802DE" w:rsidP="00371077">
            <w:pPr>
              <w:pStyle w:val="CERBODY"/>
              <w:rPr>
                <w:sz w:val="16"/>
                <w:szCs w:val="16"/>
                <w:lang w:val="en-IE"/>
              </w:rPr>
            </w:pPr>
            <w:r w:rsidRPr="00862C5D">
              <w:rPr>
                <w:sz w:val="16"/>
                <w:szCs w:val="16"/>
                <w:lang w:val="en-IE"/>
              </w:rPr>
              <w:t>Credit Cover Adjustment Trigger</w:t>
            </w:r>
          </w:p>
        </w:tc>
        <w:tc>
          <w:tcPr>
            <w:tcW w:w="1620" w:type="dxa"/>
          </w:tcPr>
          <w:p w:rsidR="00C802DE" w:rsidRPr="00862C5D" w:rsidRDefault="00C802DE" w:rsidP="00371077">
            <w:pPr>
              <w:pStyle w:val="CERBODY"/>
              <w:rPr>
                <w:sz w:val="16"/>
                <w:szCs w:val="16"/>
                <w:lang w:val="en-IE"/>
              </w:rPr>
            </w:pPr>
          </w:p>
        </w:tc>
        <w:tc>
          <w:tcPr>
            <w:tcW w:w="1040" w:type="dxa"/>
          </w:tcPr>
          <w:p w:rsidR="00C802DE" w:rsidRPr="00862C5D" w:rsidRDefault="00C802DE" w:rsidP="00371077">
            <w:pPr>
              <w:pStyle w:val="CERBODY"/>
              <w:rPr>
                <w:sz w:val="16"/>
                <w:szCs w:val="16"/>
                <w:lang w:val="en-IE"/>
              </w:rPr>
            </w:pPr>
          </w:p>
        </w:tc>
      </w:tr>
      <w:tr w:rsidR="00C802DE" w:rsidRPr="00862C5D" w:rsidTr="00371077">
        <w:tc>
          <w:tcPr>
            <w:tcW w:w="2531" w:type="dxa"/>
          </w:tcPr>
          <w:p w:rsidR="00C802DE" w:rsidRPr="00862C5D" w:rsidRDefault="00C802DE" w:rsidP="00371077">
            <w:pPr>
              <w:pStyle w:val="CERBODY"/>
              <w:rPr>
                <w:sz w:val="16"/>
                <w:szCs w:val="16"/>
                <w:lang w:val="en-IE"/>
              </w:rPr>
            </w:pPr>
            <w:r w:rsidRPr="00862C5D">
              <w:rPr>
                <w:sz w:val="16"/>
                <w:szCs w:val="16"/>
                <w:lang w:val="en-IE"/>
              </w:rPr>
              <w:t>At least two Months before start of Year, or within five Working Days of its receipt from the Regulatory Authorities, whichever later</w:t>
            </w:r>
          </w:p>
        </w:tc>
        <w:tc>
          <w:tcPr>
            <w:tcW w:w="3150" w:type="dxa"/>
          </w:tcPr>
          <w:p w:rsidR="00C802DE" w:rsidRPr="00862C5D" w:rsidRDefault="00C802DE" w:rsidP="00371077">
            <w:pPr>
              <w:pStyle w:val="CERBODY"/>
              <w:rPr>
                <w:sz w:val="16"/>
                <w:szCs w:val="16"/>
                <w:lang w:val="en-IE"/>
              </w:rPr>
            </w:pPr>
            <w:r w:rsidRPr="00862C5D">
              <w:rPr>
                <w:sz w:val="16"/>
                <w:szCs w:val="16"/>
                <w:lang w:val="en-IE"/>
              </w:rPr>
              <w:t>Currency Cost Price</w:t>
            </w:r>
          </w:p>
        </w:tc>
        <w:tc>
          <w:tcPr>
            <w:tcW w:w="1620" w:type="dxa"/>
          </w:tcPr>
          <w:p w:rsidR="00C802DE" w:rsidRPr="00862C5D" w:rsidRDefault="00C802DE" w:rsidP="00371077">
            <w:pPr>
              <w:pStyle w:val="CERBODY"/>
              <w:rPr>
                <w:sz w:val="16"/>
                <w:szCs w:val="16"/>
                <w:lang w:val="en-IE"/>
              </w:rPr>
            </w:pPr>
            <w:r w:rsidRPr="00862C5D">
              <w:rPr>
                <w:sz w:val="16"/>
                <w:szCs w:val="16"/>
                <w:lang w:val="en-IE"/>
              </w:rPr>
              <w:t>PCC</w:t>
            </w:r>
          </w:p>
        </w:tc>
        <w:tc>
          <w:tcPr>
            <w:tcW w:w="1040" w:type="dxa"/>
          </w:tcPr>
          <w:p w:rsidR="00C802DE" w:rsidRPr="00862C5D" w:rsidRDefault="00C802DE" w:rsidP="00371077">
            <w:pPr>
              <w:pStyle w:val="CERBODY"/>
              <w:rPr>
                <w:sz w:val="16"/>
                <w:szCs w:val="16"/>
                <w:lang w:val="en-IE"/>
              </w:rPr>
            </w:pPr>
            <w:r w:rsidRPr="00862C5D">
              <w:rPr>
                <w:sz w:val="16"/>
                <w:szCs w:val="16"/>
                <w:lang w:val="en-IE"/>
              </w:rPr>
              <w:t>y</w:t>
            </w:r>
          </w:p>
        </w:tc>
      </w:tr>
      <w:tr w:rsidR="00C802DE" w:rsidRPr="00862C5D" w:rsidTr="00371077">
        <w:tc>
          <w:tcPr>
            <w:tcW w:w="2531" w:type="dxa"/>
          </w:tcPr>
          <w:p w:rsidR="00C802DE" w:rsidRPr="00862C5D" w:rsidRDefault="00C802DE" w:rsidP="00371077">
            <w:pPr>
              <w:pStyle w:val="CERBODY"/>
              <w:rPr>
                <w:sz w:val="16"/>
                <w:szCs w:val="16"/>
                <w:lang w:val="en-IE"/>
              </w:rPr>
            </w:pPr>
            <w:r w:rsidRPr="00862C5D">
              <w:rPr>
                <w:sz w:val="16"/>
                <w:szCs w:val="16"/>
                <w:lang w:val="en-IE"/>
              </w:rPr>
              <w:t xml:space="preserve">At least two Months before start </w:t>
            </w:r>
            <w:r w:rsidRPr="00862C5D">
              <w:rPr>
                <w:sz w:val="16"/>
                <w:szCs w:val="16"/>
                <w:lang w:val="en-IE"/>
              </w:rPr>
              <w:lastRenderedPageBreak/>
              <w:t>of Year, or within five Working Days of its receipt from the Regulatory Authorities, whichever later</w:t>
            </w:r>
          </w:p>
        </w:tc>
        <w:tc>
          <w:tcPr>
            <w:tcW w:w="3150" w:type="dxa"/>
          </w:tcPr>
          <w:p w:rsidR="00C802DE" w:rsidRPr="00862C5D" w:rsidRDefault="00C802DE" w:rsidP="00371077">
            <w:pPr>
              <w:pStyle w:val="CERBODY"/>
              <w:rPr>
                <w:sz w:val="16"/>
                <w:szCs w:val="16"/>
                <w:lang w:val="en-IE"/>
              </w:rPr>
            </w:pPr>
            <w:r w:rsidRPr="00862C5D">
              <w:rPr>
                <w:sz w:val="16"/>
                <w:szCs w:val="16"/>
                <w:lang w:val="en-IE"/>
              </w:rPr>
              <w:lastRenderedPageBreak/>
              <w:t>Currency Cost Charge Factor</w:t>
            </w:r>
          </w:p>
        </w:tc>
        <w:tc>
          <w:tcPr>
            <w:tcW w:w="1620" w:type="dxa"/>
          </w:tcPr>
          <w:p w:rsidR="00C802DE" w:rsidRPr="00862C5D" w:rsidRDefault="00C802DE" w:rsidP="00371077">
            <w:pPr>
              <w:pStyle w:val="CERBODY"/>
              <w:rPr>
                <w:sz w:val="16"/>
                <w:szCs w:val="16"/>
                <w:lang w:val="en-IE"/>
              </w:rPr>
            </w:pPr>
            <w:r w:rsidRPr="00862C5D">
              <w:rPr>
                <w:sz w:val="16"/>
                <w:szCs w:val="16"/>
                <w:lang w:val="en-IE"/>
              </w:rPr>
              <w:t>FCCA</w:t>
            </w:r>
          </w:p>
        </w:tc>
        <w:tc>
          <w:tcPr>
            <w:tcW w:w="1040" w:type="dxa"/>
          </w:tcPr>
          <w:p w:rsidR="00C802DE" w:rsidRPr="00862C5D" w:rsidRDefault="00C802DE" w:rsidP="00371077">
            <w:pPr>
              <w:pStyle w:val="CERBODY"/>
              <w:rPr>
                <w:sz w:val="16"/>
                <w:szCs w:val="16"/>
                <w:lang w:val="en-IE"/>
              </w:rPr>
            </w:pPr>
            <w:r w:rsidRPr="00862C5D">
              <w:rPr>
                <w:sz w:val="16"/>
                <w:szCs w:val="16"/>
                <w:lang w:val="en-IE"/>
              </w:rPr>
              <w:t>y</w:t>
            </w:r>
          </w:p>
        </w:tc>
      </w:tr>
      <w:tr w:rsidR="00C802DE" w:rsidRPr="00862C5D" w:rsidTr="00371077">
        <w:tc>
          <w:tcPr>
            <w:tcW w:w="2531" w:type="dxa"/>
          </w:tcPr>
          <w:p w:rsidR="00C802DE" w:rsidRPr="00862C5D" w:rsidRDefault="00C802DE" w:rsidP="00371077">
            <w:pPr>
              <w:pStyle w:val="CERBODY"/>
              <w:rPr>
                <w:sz w:val="16"/>
                <w:szCs w:val="16"/>
                <w:lang w:val="en-IE"/>
              </w:rPr>
            </w:pPr>
            <w:r w:rsidRPr="00862C5D">
              <w:rPr>
                <w:sz w:val="16"/>
                <w:szCs w:val="16"/>
                <w:lang w:val="en-IE"/>
              </w:rPr>
              <w:lastRenderedPageBreak/>
              <w:t>In April of each Year</w:t>
            </w:r>
          </w:p>
        </w:tc>
        <w:tc>
          <w:tcPr>
            <w:tcW w:w="3150" w:type="dxa"/>
          </w:tcPr>
          <w:p w:rsidR="00C802DE" w:rsidRPr="00862C5D" w:rsidRDefault="00C802DE" w:rsidP="00371077">
            <w:pPr>
              <w:pStyle w:val="CERBODY"/>
              <w:rPr>
                <w:sz w:val="16"/>
                <w:szCs w:val="16"/>
                <w:lang w:val="en-IE"/>
              </w:rPr>
            </w:pPr>
            <w:r w:rsidRPr="00862C5D">
              <w:rPr>
                <w:sz w:val="16"/>
                <w:szCs w:val="16"/>
                <w:lang w:val="en-IE"/>
              </w:rPr>
              <w:t>Annual Maintenance Schedule - Transmission Line Outages</w:t>
            </w:r>
          </w:p>
        </w:tc>
        <w:tc>
          <w:tcPr>
            <w:tcW w:w="1620" w:type="dxa"/>
          </w:tcPr>
          <w:p w:rsidR="00C802DE" w:rsidRPr="00862C5D" w:rsidRDefault="00C802DE" w:rsidP="00371077">
            <w:pPr>
              <w:pStyle w:val="CERBODY"/>
              <w:rPr>
                <w:sz w:val="16"/>
                <w:szCs w:val="16"/>
                <w:lang w:val="en-IE"/>
              </w:rPr>
            </w:pPr>
          </w:p>
        </w:tc>
        <w:tc>
          <w:tcPr>
            <w:tcW w:w="1040" w:type="dxa"/>
          </w:tcPr>
          <w:p w:rsidR="00C802DE" w:rsidRPr="00862C5D" w:rsidRDefault="00C802DE" w:rsidP="00371077">
            <w:pPr>
              <w:pStyle w:val="CERBODY"/>
              <w:rPr>
                <w:sz w:val="16"/>
                <w:szCs w:val="16"/>
                <w:lang w:val="en-IE"/>
              </w:rPr>
            </w:pPr>
          </w:p>
        </w:tc>
      </w:tr>
      <w:tr w:rsidR="00C802DE" w:rsidRPr="00862C5D" w:rsidTr="00371077">
        <w:tc>
          <w:tcPr>
            <w:tcW w:w="2531" w:type="dxa"/>
          </w:tcPr>
          <w:p w:rsidR="00C802DE" w:rsidRPr="00862C5D" w:rsidRDefault="00C802DE" w:rsidP="00371077">
            <w:pPr>
              <w:pStyle w:val="CERBODY"/>
              <w:rPr>
                <w:sz w:val="16"/>
                <w:szCs w:val="16"/>
                <w:lang w:val="en-IE"/>
              </w:rPr>
            </w:pPr>
            <w:r w:rsidRPr="00862C5D">
              <w:rPr>
                <w:sz w:val="16"/>
                <w:szCs w:val="16"/>
                <w:lang w:val="en-IE"/>
              </w:rPr>
              <w:t>At least two Months before start of Year</w:t>
            </w:r>
          </w:p>
        </w:tc>
        <w:tc>
          <w:tcPr>
            <w:tcW w:w="3150" w:type="dxa"/>
          </w:tcPr>
          <w:p w:rsidR="00C802DE" w:rsidRPr="00862C5D" w:rsidRDefault="00C802DE" w:rsidP="00371077">
            <w:pPr>
              <w:pStyle w:val="CERBODY"/>
              <w:rPr>
                <w:sz w:val="16"/>
                <w:szCs w:val="16"/>
                <w:lang w:val="en-IE"/>
              </w:rPr>
            </w:pPr>
            <w:r w:rsidRPr="00862C5D">
              <w:rPr>
                <w:sz w:val="16"/>
                <w:szCs w:val="16"/>
                <w:lang w:val="en-IE"/>
              </w:rPr>
              <w:t>Two Year Maintenance Schedule - Generator Outages Schedule</w:t>
            </w:r>
          </w:p>
        </w:tc>
        <w:tc>
          <w:tcPr>
            <w:tcW w:w="1620" w:type="dxa"/>
          </w:tcPr>
          <w:p w:rsidR="00C802DE" w:rsidRPr="00862C5D" w:rsidRDefault="00C802DE" w:rsidP="00371077">
            <w:pPr>
              <w:pStyle w:val="CERBODY"/>
              <w:rPr>
                <w:sz w:val="16"/>
                <w:szCs w:val="16"/>
                <w:lang w:val="en-IE"/>
              </w:rPr>
            </w:pPr>
          </w:p>
        </w:tc>
        <w:tc>
          <w:tcPr>
            <w:tcW w:w="1040" w:type="dxa"/>
          </w:tcPr>
          <w:p w:rsidR="00C802DE" w:rsidRPr="00862C5D" w:rsidRDefault="00C802DE" w:rsidP="00371077">
            <w:pPr>
              <w:pStyle w:val="CERBODY"/>
              <w:rPr>
                <w:sz w:val="16"/>
                <w:szCs w:val="16"/>
                <w:lang w:val="en-IE"/>
              </w:rPr>
            </w:pPr>
          </w:p>
        </w:tc>
      </w:tr>
    </w:tbl>
    <w:p w:rsidR="00C802DE" w:rsidRPr="00862C5D" w:rsidRDefault="00C802DE" w:rsidP="00C802DE">
      <w:pPr>
        <w:pStyle w:val="CERBODY"/>
        <w:rPr>
          <w:lang w:val="en-IE"/>
        </w:rPr>
      </w:pPr>
    </w:p>
    <w:p w:rsidR="00C802DE" w:rsidRPr="00862C5D" w:rsidRDefault="00C802DE" w:rsidP="00C802DE">
      <w:pPr>
        <w:pStyle w:val="CERBODY"/>
        <w:rPr>
          <w:b/>
          <w:lang w:val="en-IE"/>
        </w:rPr>
      </w:pPr>
      <w:r w:rsidRPr="00862C5D">
        <w:rPr>
          <w:b/>
          <w:lang w:val="en-IE"/>
        </w:rPr>
        <w:t xml:space="preserve">Table </w:t>
      </w:r>
      <w:r w:rsidR="00E179D6" w:rsidRPr="00862C5D">
        <w:rPr>
          <w:b/>
          <w:lang w:val="en-IE"/>
        </w:rPr>
        <w:fldChar w:fldCharType="begin"/>
      </w:r>
      <w:r w:rsidRPr="00862C5D">
        <w:rPr>
          <w:b/>
          <w:lang w:val="en-IE"/>
        </w:rPr>
        <w:instrText xml:space="preserve"> SEQ Table \* ARABIC </w:instrText>
      </w:r>
      <w:r w:rsidR="00E179D6" w:rsidRPr="00862C5D">
        <w:rPr>
          <w:b/>
          <w:lang w:val="en-IE"/>
        </w:rPr>
        <w:fldChar w:fldCharType="separate"/>
      </w:r>
      <w:r w:rsidR="002E3252">
        <w:rPr>
          <w:b/>
          <w:noProof/>
          <w:lang w:val="en-IE"/>
        </w:rPr>
        <w:t>3</w:t>
      </w:r>
      <w:r w:rsidR="00E179D6" w:rsidRPr="00862C5D">
        <w:rPr>
          <w:b/>
          <w:noProof/>
          <w:lang w:val="en-IE"/>
        </w:rPr>
        <w:fldChar w:fldCharType="end"/>
      </w:r>
      <w:r w:rsidRPr="00862C5D">
        <w:rPr>
          <w:b/>
          <w:lang w:val="en-IE"/>
        </w:rPr>
        <w:t xml:space="preserve"> – Data publication list part 3: updated Monthly</w:t>
      </w:r>
    </w:p>
    <w:tbl>
      <w:tblPr>
        <w:tblW w:w="7711" w:type="dxa"/>
        <w:tblInd w:w="817" w:type="dxa"/>
        <w:tblBorders>
          <w:top w:val="single" w:sz="12" w:space="0" w:color="808080"/>
          <w:bottom w:val="single" w:sz="12" w:space="0" w:color="808080"/>
        </w:tblBorders>
        <w:tblLayout w:type="fixed"/>
        <w:tblLook w:val="0000"/>
      </w:tblPr>
      <w:tblGrid>
        <w:gridCol w:w="2531"/>
        <w:gridCol w:w="3240"/>
        <w:gridCol w:w="900"/>
        <w:gridCol w:w="1040"/>
      </w:tblGrid>
      <w:tr w:rsidR="00C802DE" w:rsidRPr="00862C5D" w:rsidTr="00371077">
        <w:trPr>
          <w:tblHeader/>
        </w:trPr>
        <w:tc>
          <w:tcPr>
            <w:tcW w:w="2531" w:type="dxa"/>
            <w:tcBorders>
              <w:top w:val="single" w:sz="4" w:space="0" w:color="auto"/>
              <w:bottom w:val="single" w:sz="4" w:space="0" w:color="auto"/>
            </w:tcBorders>
          </w:tcPr>
          <w:p w:rsidR="00C802DE" w:rsidRPr="00862C5D" w:rsidRDefault="00C802DE" w:rsidP="00371077">
            <w:pPr>
              <w:pStyle w:val="CERBODY"/>
              <w:rPr>
                <w:b/>
                <w:sz w:val="16"/>
                <w:szCs w:val="16"/>
                <w:lang w:val="en-IE"/>
              </w:rPr>
            </w:pPr>
            <w:r w:rsidRPr="00862C5D">
              <w:rPr>
                <w:b/>
                <w:sz w:val="16"/>
                <w:szCs w:val="16"/>
                <w:lang w:val="en-IE"/>
              </w:rPr>
              <w:t>Time</w:t>
            </w:r>
          </w:p>
        </w:tc>
        <w:tc>
          <w:tcPr>
            <w:tcW w:w="3240" w:type="dxa"/>
            <w:tcBorders>
              <w:top w:val="single" w:sz="4" w:space="0" w:color="auto"/>
              <w:bottom w:val="single" w:sz="4" w:space="0" w:color="auto"/>
            </w:tcBorders>
          </w:tcPr>
          <w:p w:rsidR="00C802DE" w:rsidRPr="00862C5D" w:rsidRDefault="00C802DE" w:rsidP="00371077">
            <w:pPr>
              <w:pStyle w:val="CERBODY"/>
              <w:rPr>
                <w:b/>
                <w:sz w:val="16"/>
                <w:szCs w:val="16"/>
                <w:lang w:val="en-IE"/>
              </w:rPr>
            </w:pPr>
            <w:r w:rsidRPr="00862C5D">
              <w:rPr>
                <w:b/>
                <w:sz w:val="16"/>
                <w:szCs w:val="16"/>
                <w:lang w:val="en-IE"/>
              </w:rPr>
              <w:t>Item / Data Record</w:t>
            </w:r>
          </w:p>
        </w:tc>
        <w:tc>
          <w:tcPr>
            <w:tcW w:w="900" w:type="dxa"/>
            <w:tcBorders>
              <w:top w:val="single" w:sz="4" w:space="0" w:color="auto"/>
              <w:bottom w:val="single" w:sz="4" w:space="0" w:color="auto"/>
            </w:tcBorders>
          </w:tcPr>
          <w:p w:rsidR="00C802DE" w:rsidRPr="00862C5D" w:rsidRDefault="00C802DE" w:rsidP="00371077">
            <w:pPr>
              <w:pStyle w:val="CERBODY"/>
              <w:rPr>
                <w:b/>
                <w:sz w:val="16"/>
                <w:szCs w:val="16"/>
                <w:lang w:val="en-IE"/>
              </w:rPr>
            </w:pPr>
            <w:r w:rsidRPr="00862C5D">
              <w:rPr>
                <w:b/>
                <w:sz w:val="16"/>
                <w:szCs w:val="16"/>
                <w:lang w:val="en-IE"/>
              </w:rPr>
              <w:t>Term</w:t>
            </w:r>
          </w:p>
        </w:tc>
        <w:tc>
          <w:tcPr>
            <w:tcW w:w="1040" w:type="dxa"/>
            <w:tcBorders>
              <w:top w:val="single" w:sz="4" w:space="0" w:color="auto"/>
              <w:bottom w:val="single" w:sz="4" w:space="0" w:color="auto"/>
            </w:tcBorders>
          </w:tcPr>
          <w:p w:rsidR="00C802DE" w:rsidRPr="00862C5D" w:rsidRDefault="00C802DE" w:rsidP="00371077">
            <w:pPr>
              <w:pStyle w:val="CERBODY"/>
              <w:rPr>
                <w:b/>
                <w:sz w:val="16"/>
                <w:szCs w:val="16"/>
                <w:lang w:val="en-IE"/>
              </w:rPr>
            </w:pPr>
            <w:r w:rsidRPr="00862C5D">
              <w:rPr>
                <w:b/>
                <w:sz w:val="16"/>
                <w:szCs w:val="16"/>
                <w:lang w:val="en-IE"/>
              </w:rPr>
              <w:t>Subscript</w:t>
            </w:r>
          </w:p>
        </w:tc>
      </w:tr>
      <w:tr w:rsidR="00C802DE" w:rsidRPr="00862C5D" w:rsidTr="00371077">
        <w:tc>
          <w:tcPr>
            <w:tcW w:w="2531" w:type="dxa"/>
            <w:tcBorders>
              <w:top w:val="single" w:sz="4" w:space="0" w:color="auto"/>
            </w:tcBorders>
          </w:tcPr>
          <w:p w:rsidR="00C802DE" w:rsidRPr="00862C5D" w:rsidRDefault="00C802DE" w:rsidP="00371077">
            <w:pPr>
              <w:pStyle w:val="CERBODY"/>
              <w:rPr>
                <w:b/>
                <w:sz w:val="16"/>
                <w:szCs w:val="16"/>
                <w:lang w:val="en-IE"/>
              </w:rPr>
            </w:pPr>
            <w:r w:rsidRPr="00862C5D">
              <w:rPr>
                <w:b/>
                <w:sz w:val="16"/>
                <w:szCs w:val="16"/>
                <w:lang w:val="en-IE"/>
              </w:rPr>
              <w:t>Monthly</w:t>
            </w:r>
          </w:p>
        </w:tc>
        <w:tc>
          <w:tcPr>
            <w:tcW w:w="3240" w:type="dxa"/>
            <w:tcBorders>
              <w:top w:val="single" w:sz="4" w:space="0" w:color="auto"/>
            </w:tcBorders>
          </w:tcPr>
          <w:p w:rsidR="00C802DE" w:rsidRPr="00862C5D" w:rsidRDefault="00C802DE" w:rsidP="00371077">
            <w:pPr>
              <w:pStyle w:val="CERBODY"/>
              <w:rPr>
                <w:sz w:val="16"/>
                <w:szCs w:val="16"/>
                <w:lang w:val="en-IE"/>
              </w:rPr>
            </w:pPr>
          </w:p>
        </w:tc>
        <w:tc>
          <w:tcPr>
            <w:tcW w:w="900" w:type="dxa"/>
            <w:tcBorders>
              <w:top w:val="single" w:sz="4" w:space="0" w:color="auto"/>
            </w:tcBorders>
          </w:tcPr>
          <w:p w:rsidR="00C802DE" w:rsidRPr="00862C5D" w:rsidRDefault="00C802DE" w:rsidP="00371077">
            <w:pPr>
              <w:pStyle w:val="CERBODY"/>
              <w:rPr>
                <w:sz w:val="16"/>
                <w:szCs w:val="16"/>
                <w:lang w:val="en-IE"/>
              </w:rPr>
            </w:pPr>
          </w:p>
        </w:tc>
        <w:tc>
          <w:tcPr>
            <w:tcW w:w="1040" w:type="dxa"/>
            <w:tcBorders>
              <w:top w:val="single" w:sz="4" w:space="0" w:color="auto"/>
            </w:tcBorders>
          </w:tcPr>
          <w:p w:rsidR="00C802DE" w:rsidRPr="00862C5D" w:rsidRDefault="00C802DE" w:rsidP="00371077">
            <w:pPr>
              <w:pStyle w:val="CERBODY"/>
              <w:rPr>
                <w:sz w:val="16"/>
                <w:szCs w:val="16"/>
                <w:lang w:val="en-IE"/>
              </w:rPr>
            </w:pPr>
          </w:p>
        </w:tc>
      </w:tr>
      <w:tr w:rsidR="00C802DE" w:rsidRPr="00862C5D" w:rsidTr="00371077">
        <w:tc>
          <w:tcPr>
            <w:tcW w:w="2531" w:type="dxa"/>
          </w:tcPr>
          <w:p w:rsidR="00C802DE" w:rsidRPr="00862C5D" w:rsidRDefault="00C802DE" w:rsidP="00371077">
            <w:pPr>
              <w:pStyle w:val="CERBODY"/>
              <w:rPr>
                <w:sz w:val="16"/>
                <w:szCs w:val="16"/>
                <w:lang w:val="en-IE"/>
              </w:rPr>
            </w:pPr>
            <w:r w:rsidRPr="00862C5D">
              <w:rPr>
                <w:sz w:val="16"/>
                <w:szCs w:val="16"/>
                <w:lang w:val="en-IE"/>
              </w:rPr>
              <w:t>Within five Working Days of its creation</w:t>
            </w:r>
          </w:p>
        </w:tc>
        <w:tc>
          <w:tcPr>
            <w:tcW w:w="3240" w:type="dxa"/>
          </w:tcPr>
          <w:p w:rsidR="00C802DE" w:rsidRPr="00862C5D" w:rsidRDefault="00C802DE" w:rsidP="00371077">
            <w:pPr>
              <w:pStyle w:val="CERBODY"/>
              <w:rPr>
                <w:sz w:val="16"/>
                <w:szCs w:val="16"/>
                <w:lang w:val="en-IE"/>
              </w:rPr>
            </w:pPr>
            <w:r w:rsidRPr="00862C5D">
              <w:rPr>
                <w:sz w:val="16"/>
                <w:szCs w:val="16"/>
                <w:lang w:val="en-IE"/>
              </w:rPr>
              <w:t xml:space="preserve">Market Operator Performance Report </w:t>
            </w:r>
          </w:p>
        </w:tc>
        <w:tc>
          <w:tcPr>
            <w:tcW w:w="900" w:type="dxa"/>
          </w:tcPr>
          <w:p w:rsidR="00C802DE" w:rsidRPr="00862C5D" w:rsidRDefault="00C802DE" w:rsidP="00371077">
            <w:pPr>
              <w:pStyle w:val="CERBODY"/>
              <w:rPr>
                <w:sz w:val="16"/>
                <w:szCs w:val="16"/>
                <w:lang w:val="en-IE"/>
              </w:rPr>
            </w:pPr>
          </w:p>
        </w:tc>
        <w:tc>
          <w:tcPr>
            <w:tcW w:w="1040" w:type="dxa"/>
          </w:tcPr>
          <w:p w:rsidR="00C802DE" w:rsidRPr="00862C5D" w:rsidRDefault="00C802DE" w:rsidP="00371077">
            <w:pPr>
              <w:pStyle w:val="CERBODY"/>
              <w:rPr>
                <w:sz w:val="16"/>
                <w:szCs w:val="16"/>
                <w:lang w:val="en-IE"/>
              </w:rPr>
            </w:pPr>
          </w:p>
        </w:tc>
      </w:tr>
      <w:tr w:rsidR="00C802DE" w:rsidRPr="00862C5D" w:rsidTr="00371077">
        <w:tc>
          <w:tcPr>
            <w:tcW w:w="2531" w:type="dxa"/>
          </w:tcPr>
          <w:p w:rsidR="00C802DE" w:rsidRPr="00862C5D" w:rsidRDefault="00C802DE" w:rsidP="00371077">
            <w:pPr>
              <w:pStyle w:val="CERBODY"/>
              <w:rPr>
                <w:sz w:val="16"/>
                <w:szCs w:val="16"/>
                <w:lang w:val="en-IE"/>
              </w:rPr>
            </w:pPr>
            <w:r w:rsidRPr="00862C5D">
              <w:rPr>
                <w:sz w:val="16"/>
                <w:szCs w:val="16"/>
                <w:lang w:val="en-IE"/>
              </w:rPr>
              <w:t>At least one Working Day before start of Month</w:t>
            </w:r>
          </w:p>
        </w:tc>
        <w:tc>
          <w:tcPr>
            <w:tcW w:w="3240" w:type="dxa"/>
          </w:tcPr>
          <w:p w:rsidR="00C802DE" w:rsidRPr="00862C5D" w:rsidRDefault="00C802DE" w:rsidP="00371077">
            <w:pPr>
              <w:pStyle w:val="CERBODY"/>
              <w:rPr>
                <w:sz w:val="16"/>
                <w:szCs w:val="16"/>
                <w:lang w:val="en-IE"/>
              </w:rPr>
            </w:pPr>
            <w:r w:rsidRPr="00862C5D">
              <w:rPr>
                <w:sz w:val="16"/>
                <w:szCs w:val="16"/>
                <w:lang w:val="en-IE"/>
              </w:rPr>
              <w:t>Monthly Maintenance Schedule – Generator Unit outages</w:t>
            </w:r>
          </w:p>
        </w:tc>
        <w:tc>
          <w:tcPr>
            <w:tcW w:w="900" w:type="dxa"/>
          </w:tcPr>
          <w:p w:rsidR="00C802DE" w:rsidRPr="00862C5D" w:rsidRDefault="00C802DE" w:rsidP="00371077">
            <w:pPr>
              <w:pStyle w:val="CERBODY"/>
              <w:rPr>
                <w:sz w:val="16"/>
                <w:szCs w:val="16"/>
                <w:lang w:val="en-IE"/>
              </w:rPr>
            </w:pPr>
            <w:r w:rsidRPr="00862C5D">
              <w:rPr>
                <w:sz w:val="16"/>
                <w:szCs w:val="16"/>
                <w:lang w:val="en-IE"/>
              </w:rPr>
              <w:t>--</w:t>
            </w:r>
          </w:p>
        </w:tc>
        <w:tc>
          <w:tcPr>
            <w:tcW w:w="1040" w:type="dxa"/>
          </w:tcPr>
          <w:p w:rsidR="00C802DE" w:rsidRPr="00862C5D" w:rsidRDefault="00C802DE" w:rsidP="00371077">
            <w:pPr>
              <w:pStyle w:val="CERBODY"/>
              <w:rPr>
                <w:sz w:val="16"/>
                <w:szCs w:val="16"/>
                <w:lang w:val="en-IE"/>
              </w:rPr>
            </w:pPr>
            <w:r w:rsidRPr="00862C5D">
              <w:rPr>
                <w:sz w:val="16"/>
                <w:szCs w:val="16"/>
                <w:lang w:val="en-IE"/>
              </w:rPr>
              <w:t>--</w:t>
            </w:r>
          </w:p>
        </w:tc>
      </w:tr>
      <w:tr w:rsidR="00C802DE" w:rsidRPr="00862C5D" w:rsidTr="00371077">
        <w:tc>
          <w:tcPr>
            <w:tcW w:w="2531" w:type="dxa"/>
          </w:tcPr>
          <w:p w:rsidR="00C802DE" w:rsidRPr="00862C5D" w:rsidDel="00E918BB" w:rsidRDefault="00C802DE" w:rsidP="00371077">
            <w:pPr>
              <w:pStyle w:val="CERBODY"/>
              <w:rPr>
                <w:sz w:val="16"/>
                <w:szCs w:val="16"/>
                <w:lang w:val="en-IE"/>
              </w:rPr>
            </w:pPr>
            <w:r w:rsidRPr="00862C5D">
              <w:rPr>
                <w:sz w:val="16"/>
                <w:szCs w:val="16"/>
                <w:lang w:val="en-IE"/>
              </w:rPr>
              <w:t>At least one Working Day before start of Month</w:t>
            </w:r>
          </w:p>
        </w:tc>
        <w:tc>
          <w:tcPr>
            <w:tcW w:w="3240" w:type="dxa"/>
          </w:tcPr>
          <w:p w:rsidR="00C802DE" w:rsidRPr="00862C5D" w:rsidDel="00E918BB" w:rsidRDefault="00C802DE" w:rsidP="009E3A16">
            <w:pPr>
              <w:pStyle w:val="CERBODY"/>
              <w:rPr>
                <w:sz w:val="16"/>
                <w:szCs w:val="16"/>
                <w:lang w:val="en-IE"/>
              </w:rPr>
            </w:pPr>
            <w:r w:rsidRPr="00862C5D">
              <w:rPr>
                <w:sz w:val="16"/>
                <w:szCs w:val="16"/>
                <w:lang w:val="en-IE"/>
              </w:rPr>
              <w:t xml:space="preserve">Monthly Maintenance Schedule – Transmission System line outages </w:t>
            </w:r>
          </w:p>
        </w:tc>
        <w:tc>
          <w:tcPr>
            <w:tcW w:w="900" w:type="dxa"/>
          </w:tcPr>
          <w:p w:rsidR="00C802DE" w:rsidRPr="00862C5D" w:rsidRDefault="00C802DE" w:rsidP="00371077">
            <w:pPr>
              <w:pStyle w:val="CERBODY"/>
              <w:rPr>
                <w:sz w:val="16"/>
                <w:szCs w:val="16"/>
                <w:lang w:val="en-IE"/>
              </w:rPr>
            </w:pPr>
          </w:p>
        </w:tc>
        <w:tc>
          <w:tcPr>
            <w:tcW w:w="1040" w:type="dxa"/>
          </w:tcPr>
          <w:p w:rsidR="00C802DE" w:rsidRPr="00862C5D" w:rsidRDefault="00C802DE" w:rsidP="00371077">
            <w:pPr>
              <w:pStyle w:val="CERBODY"/>
              <w:rPr>
                <w:sz w:val="16"/>
                <w:szCs w:val="16"/>
                <w:lang w:val="en-IE"/>
              </w:rPr>
            </w:pPr>
          </w:p>
        </w:tc>
      </w:tr>
      <w:tr w:rsidR="00C802DE" w:rsidRPr="00862C5D" w:rsidTr="00371077">
        <w:tc>
          <w:tcPr>
            <w:tcW w:w="2531" w:type="dxa"/>
          </w:tcPr>
          <w:p w:rsidR="00C802DE" w:rsidRPr="00862C5D" w:rsidRDefault="00C802DE" w:rsidP="00371077">
            <w:pPr>
              <w:pStyle w:val="CERBODY"/>
              <w:rPr>
                <w:sz w:val="16"/>
                <w:szCs w:val="16"/>
                <w:lang w:val="en-IE"/>
              </w:rPr>
            </w:pPr>
            <w:r w:rsidRPr="00862C5D">
              <w:rPr>
                <w:sz w:val="16"/>
                <w:szCs w:val="16"/>
                <w:lang w:val="en-IE"/>
              </w:rPr>
              <w:t xml:space="preserve"> At least one Working Day before start of Month</w:t>
            </w:r>
          </w:p>
        </w:tc>
        <w:tc>
          <w:tcPr>
            <w:tcW w:w="3240" w:type="dxa"/>
          </w:tcPr>
          <w:p w:rsidR="00C802DE" w:rsidRPr="00862C5D" w:rsidRDefault="00C802DE" w:rsidP="00371077">
            <w:pPr>
              <w:pStyle w:val="CERBODY"/>
              <w:rPr>
                <w:sz w:val="16"/>
                <w:szCs w:val="16"/>
                <w:lang w:val="en-IE"/>
              </w:rPr>
            </w:pPr>
            <w:r w:rsidRPr="00862C5D">
              <w:rPr>
                <w:sz w:val="16"/>
                <w:szCs w:val="16"/>
                <w:lang w:val="en-IE"/>
              </w:rPr>
              <w:t>Monthly Load Forecast and assumptions</w:t>
            </w:r>
          </w:p>
        </w:tc>
        <w:tc>
          <w:tcPr>
            <w:tcW w:w="900" w:type="dxa"/>
          </w:tcPr>
          <w:p w:rsidR="00C802DE" w:rsidRPr="00862C5D" w:rsidRDefault="00C802DE" w:rsidP="00371077">
            <w:pPr>
              <w:pStyle w:val="CERBODY"/>
              <w:rPr>
                <w:sz w:val="16"/>
                <w:szCs w:val="16"/>
                <w:lang w:val="en-IE"/>
              </w:rPr>
            </w:pPr>
            <w:r w:rsidRPr="00862C5D">
              <w:rPr>
                <w:sz w:val="16"/>
                <w:szCs w:val="16"/>
                <w:lang w:val="en-IE"/>
              </w:rPr>
              <w:t>--</w:t>
            </w:r>
          </w:p>
        </w:tc>
        <w:tc>
          <w:tcPr>
            <w:tcW w:w="1040" w:type="dxa"/>
          </w:tcPr>
          <w:p w:rsidR="00C802DE" w:rsidRPr="00862C5D" w:rsidRDefault="00C802DE" w:rsidP="00371077">
            <w:pPr>
              <w:pStyle w:val="CERBODY"/>
              <w:rPr>
                <w:sz w:val="16"/>
                <w:szCs w:val="16"/>
                <w:lang w:val="en-IE"/>
              </w:rPr>
            </w:pPr>
            <w:r w:rsidRPr="00862C5D">
              <w:rPr>
                <w:sz w:val="16"/>
                <w:szCs w:val="16"/>
                <w:lang w:val="en-IE"/>
              </w:rPr>
              <w:t>--</w:t>
            </w:r>
          </w:p>
        </w:tc>
      </w:tr>
      <w:tr w:rsidR="00C802DE" w:rsidRPr="00862C5D" w:rsidTr="00371077">
        <w:tc>
          <w:tcPr>
            <w:tcW w:w="2531" w:type="dxa"/>
          </w:tcPr>
          <w:p w:rsidR="00C802DE" w:rsidRPr="00862C5D" w:rsidRDefault="00C802DE" w:rsidP="00371077">
            <w:pPr>
              <w:pStyle w:val="CERBODY"/>
              <w:rPr>
                <w:sz w:val="16"/>
                <w:szCs w:val="16"/>
                <w:lang w:val="en-IE"/>
              </w:rPr>
            </w:pPr>
            <w:r w:rsidRPr="00862C5D">
              <w:rPr>
                <w:sz w:val="16"/>
                <w:szCs w:val="16"/>
                <w:lang w:val="en-IE"/>
              </w:rPr>
              <w:t>At least once every Month</w:t>
            </w:r>
          </w:p>
        </w:tc>
        <w:tc>
          <w:tcPr>
            <w:tcW w:w="3240" w:type="dxa"/>
          </w:tcPr>
          <w:p w:rsidR="00C802DE" w:rsidRPr="00862C5D" w:rsidRDefault="00C802DE" w:rsidP="00371077">
            <w:pPr>
              <w:pStyle w:val="CERBODY"/>
              <w:rPr>
                <w:sz w:val="16"/>
                <w:szCs w:val="16"/>
                <w:lang w:val="en-IE"/>
              </w:rPr>
            </w:pPr>
            <w:r w:rsidRPr="00862C5D">
              <w:rPr>
                <w:sz w:val="16"/>
                <w:szCs w:val="16"/>
                <w:lang w:val="en-IE"/>
              </w:rPr>
              <w:t>Registered Capacity</w:t>
            </w:r>
          </w:p>
        </w:tc>
        <w:tc>
          <w:tcPr>
            <w:tcW w:w="900" w:type="dxa"/>
          </w:tcPr>
          <w:p w:rsidR="00C802DE" w:rsidRPr="00862C5D" w:rsidRDefault="00C802DE" w:rsidP="00371077">
            <w:pPr>
              <w:pStyle w:val="CERBODY"/>
              <w:rPr>
                <w:sz w:val="16"/>
                <w:szCs w:val="16"/>
                <w:lang w:val="en-IE"/>
              </w:rPr>
            </w:pPr>
            <w:r w:rsidRPr="00862C5D">
              <w:rPr>
                <w:sz w:val="16"/>
                <w:szCs w:val="16"/>
                <w:lang w:val="en-IE"/>
              </w:rPr>
              <w:t>RC</w:t>
            </w:r>
          </w:p>
        </w:tc>
        <w:tc>
          <w:tcPr>
            <w:tcW w:w="1040" w:type="dxa"/>
          </w:tcPr>
          <w:p w:rsidR="00C802DE" w:rsidRPr="00862C5D" w:rsidRDefault="00C802DE" w:rsidP="00371077">
            <w:pPr>
              <w:pStyle w:val="CERBODY"/>
              <w:rPr>
                <w:sz w:val="16"/>
                <w:szCs w:val="16"/>
                <w:lang w:val="en-IE"/>
              </w:rPr>
            </w:pPr>
            <w:r w:rsidRPr="00862C5D">
              <w:rPr>
                <w:sz w:val="16"/>
                <w:szCs w:val="16"/>
                <w:lang w:val="en-IE"/>
              </w:rPr>
              <w:t>u</w:t>
            </w:r>
          </w:p>
        </w:tc>
      </w:tr>
    </w:tbl>
    <w:p w:rsidR="00C802DE" w:rsidRPr="00862C5D" w:rsidRDefault="00C802DE" w:rsidP="00C802DE">
      <w:pPr>
        <w:pStyle w:val="CERBODY"/>
        <w:rPr>
          <w:lang w:val="en-IE" w:eastAsia="en-GB"/>
        </w:rPr>
      </w:pPr>
    </w:p>
    <w:p w:rsidR="00C802DE" w:rsidRPr="00862C5D" w:rsidRDefault="00C802DE" w:rsidP="00C802DE">
      <w:pPr>
        <w:pStyle w:val="CERBODY"/>
        <w:rPr>
          <w:b/>
          <w:lang w:val="en-IE"/>
        </w:rPr>
      </w:pPr>
      <w:r w:rsidRPr="00862C5D">
        <w:rPr>
          <w:b/>
          <w:lang w:val="en-IE"/>
        </w:rPr>
        <w:t xml:space="preserve">Table </w:t>
      </w:r>
      <w:r w:rsidR="00E179D6" w:rsidRPr="00862C5D">
        <w:rPr>
          <w:b/>
          <w:lang w:val="en-IE"/>
        </w:rPr>
        <w:fldChar w:fldCharType="begin"/>
      </w:r>
      <w:r w:rsidRPr="00862C5D">
        <w:rPr>
          <w:b/>
          <w:lang w:val="en-IE"/>
        </w:rPr>
        <w:instrText xml:space="preserve"> SEQ Table \* ARABIC </w:instrText>
      </w:r>
      <w:r w:rsidR="00E179D6" w:rsidRPr="00862C5D">
        <w:rPr>
          <w:b/>
          <w:lang w:val="en-IE"/>
        </w:rPr>
        <w:fldChar w:fldCharType="separate"/>
      </w:r>
      <w:r w:rsidR="002E3252">
        <w:rPr>
          <w:b/>
          <w:noProof/>
          <w:lang w:val="en-IE"/>
        </w:rPr>
        <w:t>4</w:t>
      </w:r>
      <w:r w:rsidR="00E179D6" w:rsidRPr="00862C5D">
        <w:rPr>
          <w:b/>
          <w:noProof/>
          <w:lang w:val="en-IE"/>
        </w:rPr>
        <w:fldChar w:fldCharType="end"/>
      </w:r>
      <w:r w:rsidRPr="00862C5D">
        <w:rPr>
          <w:b/>
          <w:lang w:val="en-IE"/>
        </w:rPr>
        <w:t xml:space="preserve"> – Data publication list part 4: updated daily in advance of the Trading Day</w:t>
      </w:r>
    </w:p>
    <w:tbl>
      <w:tblPr>
        <w:tblW w:w="7711" w:type="dxa"/>
        <w:tblInd w:w="817" w:type="dxa"/>
        <w:tblBorders>
          <w:top w:val="single" w:sz="12" w:space="0" w:color="808080"/>
          <w:bottom w:val="single" w:sz="12" w:space="0" w:color="808080"/>
        </w:tblBorders>
        <w:tblLayout w:type="fixed"/>
        <w:tblLook w:val="0000"/>
      </w:tblPr>
      <w:tblGrid>
        <w:gridCol w:w="2552"/>
        <w:gridCol w:w="3118"/>
        <w:gridCol w:w="992"/>
        <w:gridCol w:w="1049"/>
      </w:tblGrid>
      <w:tr w:rsidR="00C802DE" w:rsidRPr="00862C5D" w:rsidTr="00371077">
        <w:tc>
          <w:tcPr>
            <w:tcW w:w="2552" w:type="dxa"/>
            <w:tcBorders>
              <w:top w:val="single" w:sz="4" w:space="0" w:color="auto"/>
              <w:bottom w:val="single" w:sz="4" w:space="0" w:color="auto"/>
            </w:tcBorders>
          </w:tcPr>
          <w:p w:rsidR="00C802DE" w:rsidRPr="00862C5D" w:rsidRDefault="00C802DE" w:rsidP="00371077">
            <w:pPr>
              <w:pStyle w:val="CERBODY"/>
              <w:rPr>
                <w:b/>
                <w:sz w:val="16"/>
                <w:szCs w:val="16"/>
                <w:lang w:val="en-IE"/>
              </w:rPr>
            </w:pPr>
            <w:r w:rsidRPr="00862C5D">
              <w:rPr>
                <w:b/>
                <w:sz w:val="16"/>
                <w:szCs w:val="16"/>
                <w:lang w:val="en-IE"/>
              </w:rPr>
              <w:t>Time</w:t>
            </w:r>
          </w:p>
        </w:tc>
        <w:tc>
          <w:tcPr>
            <w:tcW w:w="3118" w:type="dxa"/>
            <w:tcBorders>
              <w:top w:val="single" w:sz="4" w:space="0" w:color="auto"/>
              <w:bottom w:val="single" w:sz="4" w:space="0" w:color="auto"/>
            </w:tcBorders>
          </w:tcPr>
          <w:p w:rsidR="00C802DE" w:rsidRPr="00862C5D" w:rsidRDefault="00C802DE" w:rsidP="00371077">
            <w:pPr>
              <w:pStyle w:val="CERBODY"/>
              <w:rPr>
                <w:b/>
                <w:sz w:val="16"/>
                <w:szCs w:val="16"/>
                <w:lang w:val="en-IE"/>
              </w:rPr>
            </w:pPr>
            <w:r w:rsidRPr="00862C5D">
              <w:rPr>
                <w:b/>
                <w:sz w:val="16"/>
                <w:szCs w:val="16"/>
                <w:lang w:val="en-IE"/>
              </w:rPr>
              <w:t>Item / Data Record</w:t>
            </w:r>
          </w:p>
        </w:tc>
        <w:tc>
          <w:tcPr>
            <w:tcW w:w="992" w:type="dxa"/>
            <w:tcBorders>
              <w:top w:val="single" w:sz="4" w:space="0" w:color="auto"/>
              <w:bottom w:val="single" w:sz="4" w:space="0" w:color="auto"/>
            </w:tcBorders>
          </w:tcPr>
          <w:p w:rsidR="00C802DE" w:rsidRPr="00862C5D" w:rsidRDefault="00C802DE" w:rsidP="00371077">
            <w:pPr>
              <w:pStyle w:val="CERBODY"/>
              <w:rPr>
                <w:b/>
                <w:sz w:val="16"/>
                <w:szCs w:val="16"/>
                <w:lang w:val="en-IE"/>
              </w:rPr>
            </w:pPr>
            <w:r w:rsidRPr="00862C5D">
              <w:rPr>
                <w:b/>
                <w:sz w:val="16"/>
                <w:szCs w:val="16"/>
                <w:lang w:val="en-IE"/>
              </w:rPr>
              <w:t>Term</w:t>
            </w:r>
          </w:p>
        </w:tc>
        <w:tc>
          <w:tcPr>
            <w:tcW w:w="1049" w:type="dxa"/>
            <w:tcBorders>
              <w:top w:val="single" w:sz="4" w:space="0" w:color="auto"/>
              <w:bottom w:val="single" w:sz="4" w:space="0" w:color="auto"/>
            </w:tcBorders>
          </w:tcPr>
          <w:p w:rsidR="00C802DE" w:rsidRPr="00862C5D" w:rsidRDefault="00C802DE" w:rsidP="00371077">
            <w:pPr>
              <w:pStyle w:val="CERBODY"/>
              <w:rPr>
                <w:b/>
                <w:sz w:val="16"/>
                <w:szCs w:val="16"/>
                <w:lang w:val="en-IE"/>
              </w:rPr>
            </w:pPr>
            <w:r w:rsidRPr="00862C5D">
              <w:rPr>
                <w:b/>
                <w:sz w:val="16"/>
                <w:szCs w:val="16"/>
                <w:lang w:val="en-IE"/>
              </w:rPr>
              <w:t>Subscript</w:t>
            </w:r>
          </w:p>
        </w:tc>
      </w:tr>
      <w:tr w:rsidR="00C802DE" w:rsidRPr="00862C5D" w:rsidTr="00371077">
        <w:tc>
          <w:tcPr>
            <w:tcW w:w="2552" w:type="dxa"/>
            <w:tcBorders>
              <w:top w:val="single" w:sz="4" w:space="0" w:color="auto"/>
              <w:bottom w:val="nil"/>
            </w:tcBorders>
          </w:tcPr>
          <w:p w:rsidR="00C802DE" w:rsidRPr="00862C5D" w:rsidRDefault="00C802DE" w:rsidP="00371077">
            <w:pPr>
              <w:pStyle w:val="CERBODY"/>
              <w:rPr>
                <w:b/>
                <w:sz w:val="16"/>
                <w:szCs w:val="16"/>
                <w:lang w:val="en-IE"/>
              </w:rPr>
            </w:pPr>
            <w:r w:rsidRPr="00862C5D">
              <w:rPr>
                <w:b/>
                <w:sz w:val="16"/>
                <w:szCs w:val="16"/>
                <w:lang w:val="en-IE"/>
              </w:rPr>
              <w:t xml:space="preserve">Daily, in advance of </w:t>
            </w:r>
            <w:del w:id="46" w:author="Author">
              <w:r w:rsidRPr="00862C5D" w:rsidDel="000556F5">
                <w:rPr>
                  <w:b/>
                  <w:sz w:val="16"/>
                  <w:szCs w:val="16"/>
                  <w:lang w:val="en-IE"/>
                </w:rPr>
                <w:delText xml:space="preserve">the </w:delText>
              </w:r>
            </w:del>
            <w:r w:rsidRPr="00862C5D">
              <w:rPr>
                <w:b/>
                <w:sz w:val="16"/>
                <w:szCs w:val="16"/>
                <w:lang w:val="en-IE"/>
              </w:rPr>
              <w:t>the Trading Day</w:t>
            </w:r>
          </w:p>
        </w:tc>
        <w:tc>
          <w:tcPr>
            <w:tcW w:w="3118" w:type="dxa"/>
            <w:tcBorders>
              <w:top w:val="single" w:sz="4" w:space="0" w:color="auto"/>
              <w:bottom w:val="nil"/>
            </w:tcBorders>
          </w:tcPr>
          <w:p w:rsidR="00C802DE" w:rsidRPr="00862C5D" w:rsidRDefault="00C802DE" w:rsidP="00371077">
            <w:pPr>
              <w:pStyle w:val="CERBODY"/>
              <w:rPr>
                <w:sz w:val="16"/>
                <w:szCs w:val="16"/>
                <w:lang w:val="en-IE"/>
              </w:rPr>
            </w:pPr>
          </w:p>
        </w:tc>
        <w:tc>
          <w:tcPr>
            <w:tcW w:w="992" w:type="dxa"/>
            <w:tcBorders>
              <w:top w:val="single" w:sz="4" w:space="0" w:color="auto"/>
              <w:bottom w:val="nil"/>
            </w:tcBorders>
          </w:tcPr>
          <w:p w:rsidR="00C802DE" w:rsidRPr="00862C5D" w:rsidRDefault="00C802DE" w:rsidP="00371077">
            <w:pPr>
              <w:pStyle w:val="CERBODY"/>
              <w:rPr>
                <w:sz w:val="16"/>
                <w:szCs w:val="16"/>
                <w:lang w:val="en-IE"/>
              </w:rPr>
            </w:pPr>
          </w:p>
        </w:tc>
        <w:tc>
          <w:tcPr>
            <w:tcW w:w="1049" w:type="dxa"/>
            <w:tcBorders>
              <w:top w:val="single" w:sz="4" w:space="0" w:color="auto"/>
              <w:bottom w:val="nil"/>
            </w:tcBorders>
          </w:tcPr>
          <w:p w:rsidR="00C802DE" w:rsidRPr="00862C5D" w:rsidRDefault="00C802DE" w:rsidP="00371077">
            <w:pPr>
              <w:pStyle w:val="CERBODY"/>
              <w:rPr>
                <w:sz w:val="16"/>
                <w:szCs w:val="16"/>
                <w:lang w:val="en-IE"/>
              </w:rPr>
            </w:pPr>
          </w:p>
        </w:tc>
      </w:tr>
      <w:tr w:rsidR="00C802DE" w:rsidRPr="00862C5D" w:rsidTr="00371077">
        <w:tc>
          <w:tcPr>
            <w:tcW w:w="2552" w:type="dxa"/>
            <w:tcBorders>
              <w:top w:val="nil"/>
              <w:bottom w:val="nil"/>
            </w:tcBorders>
          </w:tcPr>
          <w:p w:rsidR="00C802DE" w:rsidRPr="00862C5D" w:rsidRDefault="00C802DE" w:rsidP="009E3A16">
            <w:pPr>
              <w:pStyle w:val="CERBODY"/>
              <w:rPr>
                <w:sz w:val="16"/>
                <w:szCs w:val="16"/>
                <w:lang w:val="en-IE"/>
              </w:rPr>
            </w:pPr>
            <w:r w:rsidRPr="00862C5D">
              <w:rPr>
                <w:sz w:val="16"/>
                <w:szCs w:val="16"/>
                <w:lang w:val="en-IE"/>
              </w:rPr>
              <w:t xml:space="preserve">By </w:t>
            </w:r>
            <w:ins w:id="47" w:author="Author">
              <w:r w:rsidR="00026470">
                <w:rPr>
                  <w:sz w:val="16"/>
                  <w:szCs w:val="16"/>
                  <w:lang w:val="en-IE"/>
                </w:rPr>
                <w:t>11:00</w:t>
              </w:r>
            </w:ins>
            <w:del w:id="48" w:author="Author">
              <w:r w:rsidRPr="00862C5D" w:rsidDel="00026470">
                <w:rPr>
                  <w:sz w:val="16"/>
                  <w:szCs w:val="16"/>
                  <w:lang w:val="en-IE"/>
                </w:rPr>
                <w:delText>17:00</w:delText>
              </w:r>
            </w:del>
            <w:r w:rsidRPr="00862C5D">
              <w:rPr>
                <w:sz w:val="16"/>
                <w:szCs w:val="16"/>
                <w:lang w:val="en-IE"/>
              </w:rPr>
              <w:t xml:space="preserve"> on the day </w:t>
            </w:r>
            <w:del w:id="49" w:author="Author">
              <w:r w:rsidRPr="00862C5D" w:rsidDel="00026470">
                <w:rPr>
                  <w:sz w:val="16"/>
                  <w:szCs w:val="16"/>
                  <w:lang w:val="en-IE"/>
                </w:rPr>
                <w:delText>prior to</w:delText>
              </w:r>
            </w:del>
            <w:ins w:id="50" w:author="Author">
              <w:r w:rsidR="00026470">
                <w:rPr>
                  <w:sz w:val="16"/>
                  <w:szCs w:val="16"/>
                  <w:lang w:val="en-IE"/>
                </w:rPr>
                <w:t xml:space="preserve">of </w:t>
              </w:r>
            </w:ins>
            <w:del w:id="51" w:author="Author">
              <w:r w:rsidRPr="00862C5D" w:rsidDel="00026470">
                <w:rPr>
                  <w:sz w:val="16"/>
                  <w:szCs w:val="16"/>
                  <w:lang w:val="en-IE"/>
                </w:rPr>
                <w:delText xml:space="preserve"> </w:delText>
              </w:r>
            </w:del>
            <w:r w:rsidRPr="00862C5D">
              <w:rPr>
                <w:sz w:val="16"/>
                <w:szCs w:val="16"/>
                <w:lang w:val="en-IE"/>
              </w:rPr>
              <w:t>the Gate Closure 1 in respect of the Trading Day</w:t>
            </w:r>
          </w:p>
        </w:tc>
        <w:tc>
          <w:tcPr>
            <w:tcW w:w="3118" w:type="dxa"/>
            <w:tcBorders>
              <w:top w:val="nil"/>
              <w:bottom w:val="nil"/>
            </w:tcBorders>
          </w:tcPr>
          <w:p w:rsidR="00C802DE" w:rsidRPr="00862C5D" w:rsidRDefault="00C802DE" w:rsidP="00371077">
            <w:pPr>
              <w:pStyle w:val="CERBODY"/>
              <w:rPr>
                <w:sz w:val="16"/>
                <w:szCs w:val="16"/>
                <w:lang w:val="en-IE"/>
              </w:rPr>
            </w:pPr>
            <w:r w:rsidRPr="00862C5D">
              <w:rPr>
                <w:sz w:val="16"/>
                <w:szCs w:val="16"/>
                <w:lang w:val="en-IE"/>
              </w:rPr>
              <w:t xml:space="preserve">Trading Day Exchange Rate between euro (€) and pounds sterling (£) </w:t>
            </w:r>
          </w:p>
        </w:tc>
        <w:tc>
          <w:tcPr>
            <w:tcW w:w="992" w:type="dxa"/>
            <w:tcBorders>
              <w:top w:val="nil"/>
              <w:bottom w:val="nil"/>
            </w:tcBorders>
          </w:tcPr>
          <w:p w:rsidR="00C802DE" w:rsidRPr="00862C5D" w:rsidRDefault="00C802DE" w:rsidP="00371077">
            <w:pPr>
              <w:pStyle w:val="CERBODY"/>
              <w:rPr>
                <w:sz w:val="16"/>
                <w:szCs w:val="16"/>
                <w:lang w:val="en-IE"/>
              </w:rPr>
            </w:pPr>
            <w:r w:rsidRPr="00862C5D">
              <w:rPr>
                <w:sz w:val="16"/>
                <w:szCs w:val="16"/>
                <w:lang w:val="en-IE"/>
              </w:rPr>
              <w:t>-</w:t>
            </w:r>
          </w:p>
        </w:tc>
        <w:tc>
          <w:tcPr>
            <w:tcW w:w="1049" w:type="dxa"/>
            <w:tcBorders>
              <w:top w:val="nil"/>
              <w:bottom w:val="nil"/>
            </w:tcBorders>
          </w:tcPr>
          <w:p w:rsidR="00C802DE" w:rsidRPr="00862C5D" w:rsidRDefault="00C802DE" w:rsidP="00371077">
            <w:pPr>
              <w:pStyle w:val="CERBODY"/>
              <w:rPr>
                <w:sz w:val="16"/>
                <w:szCs w:val="16"/>
                <w:lang w:val="en-IE"/>
              </w:rPr>
            </w:pPr>
            <w:r w:rsidRPr="00862C5D">
              <w:rPr>
                <w:sz w:val="16"/>
                <w:szCs w:val="16"/>
                <w:lang w:val="en-IE"/>
              </w:rPr>
              <w:t>-</w:t>
            </w:r>
          </w:p>
        </w:tc>
      </w:tr>
      <w:tr w:rsidR="00C802DE" w:rsidRPr="00862C5D" w:rsidTr="00371077">
        <w:tc>
          <w:tcPr>
            <w:tcW w:w="2552" w:type="dxa"/>
            <w:tcBorders>
              <w:top w:val="nil"/>
              <w:bottom w:val="nil"/>
            </w:tcBorders>
          </w:tcPr>
          <w:p w:rsidR="00C802DE" w:rsidRPr="00862C5D" w:rsidRDefault="00C802DE" w:rsidP="00371077">
            <w:pPr>
              <w:pStyle w:val="CERBODY"/>
              <w:rPr>
                <w:sz w:val="16"/>
                <w:szCs w:val="16"/>
                <w:lang w:val="en-IE"/>
              </w:rPr>
            </w:pPr>
            <w:r w:rsidRPr="00862C5D">
              <w:rPr>
                <w:sz w:val="16"/>
                <w:szCs w:val="16"/>
                <w:lang w:val="en-IE"/>
              </w:rPr>
              <w:t>By 17:00 on the day prior to the Trading Day, plus as updated</w:t>
            </w:r>
          </w:p>
        </w:tc>
        <w:tc>
          <w:tcPr>
            <w:tcW w:w="3118" w:type="dxa"/>
            <w:tcBorders>
              <w:top w:val="nil"/>
              <w:bottom w:val="nil"/>
            </w:tcBorders>
          </w:tcPr>
          <w:p w:rsidR="00C802DE" w:rsidRPr="00862C5D" w:rsidRDefault="00C802DE" w:rsidP="00371077">
            <w:pPr>
              <w:pStyle w:val="CERBODY"/>
              <w:rPr>
                <w:sz w:val="16"/>
                <w:szCs w:val="16"/>
                <w:lang w:val="en-IE"/>
              </w:rPr>
            </w:pPr>
            <w:r w:rsidRPr="00862C5D">
              <w:rPr>
                <w:sz w:val="16"/>
                <w:szCs w:val="16"/>
                <w:lang w:val="en-IE"/>
              </w:rPr>
              <w:t>Unit Under Test</w:t>
            </w:r>
          </w:p>
        </w:tc>
        <w:tc>
          <w:tcPr>
            <w:tcW w:w="992" w:type="dxa"/>
            <w:tcBorders>
              <w:top w:val="nil"/>
              <w:bottom w:val="nil"/>
            </w:tcBorders>
          </w:tcPr>
          <w:p w:rsidR="00C802DE" w:rsidRPr="00862C5D" w:rsidRDefault="00C802DE" w:rsidP="00371077">
            <w:pPr>
              <w:pStyle w:val="CERBODY"/>
              <w:rPr>
                <w:sz w:val="16"/>
                <w:szCs w:val="16"/>
                <w:lang w:val="en-IE"/>
              </w:rPr>
            </w:pPr>
          </w:p>
        </w:tc>
        <w:tc>
          <w:tcPr>
            <w:tcW w:w="1049" w:type="dxa"/>
            <w:tcBorders>
              <w:top w:val="nil"/>
              <w:bottom w:val="nil"/>
            </w:tcBorders>
          </w:tcPr>
          <w:p w:rsidR="00C802DE" w:rsidRPr="00862C5D" w:rsidRDefault="00C802DE" w:rsidP="00371077">
            <w:pPr>
              <w:pStyle w:val="CERBODY"/>
              <w:rPr>
                <w:sz w:val="16"/>
                <w:szCs w:val="16"/>
                <w:lang w:val="en-IE"/>
              </w:rPr>
            </w:pPr>
          </w:p>
        </w:tc>
      </w:tr>
      <w:tr w:rsidR="00C802DE" w:rsidRPr="00862C5D" w:rsidTr="00371077">
        <w:tc>
          <w:tcPr>
            <w:tcW w:w="2552" w:type="dxa"/>
            <w:tcBorders>
              <w:top w:val="nil"/>
              <w:bottom w:val="nil"/>
            </w:tcBorders>
          </w:tcPr>
          <w:p w:rsidR="00C802DE" w:rsidRPr="00862C5D" w:rsidRDefault="00C802DE" w:rsidP="00371077">
            <w:pPr>
              <w:pStyle w:val="CERBODY"/>
              <w:rPr>
                <w:sz w:val="16"/>
                <w:szCs w:val="16"/>
                <w:lang w:val="en-IE"/>
              </w:rPr>
            </w:pPr>
            <w:r w:rsidRPr="00862C5D">
              <w:rPr>
                <w:sz w:val="16"/>
                <w:szCs w:val="16"/>
                <w:lang w:val="en-IE"/>
              </w:rPr>
              <w:t>By 17:00 on the day prior to the Trading Day, plus as updated</w:t>
            </w:r>
          </w:p>
        </w:tc>
        <w:tc>
          <w:tcPr>
            <w:tcW w:w="3118" w:type="dxa"/>
            <w:tcBorders>
              <w:top w:val="nil"/>
              <w:bottom w:val="nil"/>
            </w:tcBorders>
          </w:tcPr>
          <w:p w:rsidR="00C802DE" w:rsidRPr="00862C5D" w:rsidRDefault="00C802DE" w:rsidP="00371077">
            <w:pPr>
              <w:pStyle w:val="CERBODY"/>
              <w:rPr>
                <w:sz w:val="16"/>
                <w:szCs w:val="16"/>
                <w:lang w:val="en-IE"/>
              </w:rPr>
            </w:pPr>
            <w:r w:rsidRPr="00862C5D">
              <w:rPr>
                <w:sz w:val="16"/>
                <w:szCs w:val="16"/>
                <w:lang w:val="en-IE"/>
              </w:rPr>
              <w:t>Net Transfer Capacity</w:t>
            </w:r>
          </w:p>
        </w:tc>
        <w:tc>
          <w:tcPr>
            <w:tcW w:w="992" w:type="dxa"/>
            <w:tcBorders>
              <w:top w:val="nil"/>
              <w:bottom w:val="nil"/>
            </w:tcBorders>
          </w:tcPr>
          <w:p w:rsidR="00C802DE" w:rsidRPr="00862C5D" w:rsidRDefault="00C802DE" w:rsidP="00371077">
            <w:pPr>
              <w:pStyle w:val="CERBODY"/>
              <w:rPr>
                <w:sz w:val="16"/>
                <w:szCs w:val="16"/>
                <w:lang w:val="en-IE"/>
              </w:rPr>
            </w:pPr>
          </w:p>
        </w:tc>
        <w:tc>
          <w:tcPr>
            <w:tcW w:w="1049" w:type="dxa"/>
            <w:tcBorders>
              <w:top w:val="nil"/>
              <w:bottom w:val="nil"/>
            </w:tcBorders>
          </w:tcPr>
          <w:p w:rsidR="00C802DE" w:rsidRPr="00862C5D" w:rsidRDefault="00C802DE" w:rsidP="00371077">
            <w:pPr>
              <w:pStyle w:val="CERBODY"/>
              <w:rPr>
                <w:sz w:val="16"/>
                <w:szCs w:val="16"/>
                <w:lang w:val="en-IE"/>
              </w:rPr>
            </w:pPr>
          </w:p>
        </w:tc>
      </w:tr>
      <w:tr w:rsidR="00C802DE" w:rsidRPr="00862C5D" w:rsidTr="00371077">
        <w:tc>
          <w:tcPr>
            <w:tcW w:w="2552" w:type="dxa"/>
          </w:tcPr>
          <w:p w:rsidR="00C802DE" w:rsidRPr="00862C5D" w:rsidRDefault="00C802DE" w:rsidP="00371077">
            <w:pPr>
              <w:pStyle w:val="CERBODY"/>
              <w:rPr>
                <w:sz w:val="16"/>
                <w:szCs w:val="16"/>
                <w:lang w:val="en-IE"/>
              </w:rPr>
            </w:pPr>
            <w:r w:rsidRPr="00862C5D">
              <w:rPr>
                <w:sz w:val="16"/>
                <w:szCs w:val="16"/>
                <w:lang w:val="en-IE"/>
              </w:rPr>
              <w:t>By 17:00 on the day prior to the Trading Day, plus as updated</w:t>
            </w:r>
          </w:p>
        </w:tc>
        <w:tc>
          <w:tcPr>
            <w:tcW w:w="3118" w:type="dxa"/>
          </w:tcPr>
          <w:p w:rsidR="00C802DE" w:rsidRPr="00862C5D" w:rsidRDefault="00C802DE" w:rsidP="00371077">
            <w:pPr>
              <w:pStyle w:val="CERBODY"/>
              <w:rPr>
                <w:sz w:val="16"/>
                <w:szCs w:val="16"/>
                <w:lang w:val="en-IE"/>
              </w:rPr>
            </w:pPr>
            <w:r w:rsidRPr="00862C5D">
              <w:rPr>
                <w:sz w:val="16"/>
                <w:szCs w:val="16"/>
                <w:lang w:val="en-IE"/>
              </w:rPr>
              <w:t>Four Day Load Forecast</w:t>
            </w:r>
          </w:p>
        </w:tc>
        <w:tc>
          <w:tcPr>
            <w:tcW w:w="992" w:type="dxa"/>
          </w:tcPr>
          <w:p w:rsidR="00C802DE" w:rsidRPr="00862C5D" w:rsidRDefault="00C802DE" w:rsidP="00371077">
            <w:pPr>
              <w:pStyle w:val="CERBODY"/>
              <w:rPr>
                <w:sz w:val="16"/>
                <w:szCs w:val="16"/>
                <w:lang w:val="en-IE"/>
              </w:rPr>
            </w:pPr>
            <w:r w:rsidRPr="00862C5D">
              <w:rPr>
                <w:sz w:val="16"/>
                <w:szCs w:val="16"/>
                <w:lang w:val="en-IE"/>
              </w:rPr>
              <w:t>-</w:t>
            </w:r>
          </w:p>
        </w:tc>
        <w:tc>
          <w:tcPr>
            <w:tcW w:w="1049" w:type="dxa"/>
          </w:tcPr>
          <w:p w:rsidR="00C802DE" w:rsidRPr="00862C5D" w:rsidRDefault="00C802DE" w:rsidP="00371077">
            <w:pPr>
              <w:pStyle w:val="CERBODY"/>
              <w:rPr>
                <w:sz w:val="16"/>
                <w:szCs w:val="16"/>
                <w:lang w:val="en-IE"/>
              </w:rPr>
            </w:pPr>
            <w:r w:rsidRPr="00862C5D">
              <w:rPr>
                <w:sz w:val="16"/>
                <w:szCs w:val="16"/>
                <w:lang w:val="en-IE"/>
              </w:rPr>
              <w:t>-</w:t>
            </w:r>
          </w:p>
        </w:tc>
      </w:tr>
      <w:tr w:rsidR="00C802DE" w:rsidRPr="00862C5D" w:rsidTr="00371077">
        <w:tc>
          <w:tcPr>
            <w:tcW w:w="2552" w:type="dxa"/>
          </w:tcPr>
          <w:p w:rsidR="00C802DE" w:rsidRPr="00862C5D" w:rsidRDefault="00C802DE" w:rsidP="00371077">
            <w:pPr>
              <w:pStyle w:val="CERBODY"/>
              <w:rPr>
                <w:sz w:val="16"/>
                <w:szCs w:val="16"/>
                <w:lang w:val="en-IE"/>
              </w:rPr>
            </w:pPr>
            <w:r w:rsidRPr="00862C5D">
              <w:rPr>
                <w:sz w:val="16"/>
                <w:szCs w:val="16"/>
                <w:lang w:val="en-IE"/>
              </w:rPr>
              <w:t>By17:00 on the day prior to the Trading Day, plus as updated</w:t>
            </w:r>
          </w:p>
        </w:tc>
        <w:tc>
          <w:tcPr>
            <w:tcW w:w="3118" w:type="dxa"/>
          </w:tcPr>
          <w:p w:rsidR="00C802DE" w:rsidRPr="00862C5D" w:rsidRDefault="00C802DE" w:rsidP="00371077">
            <w:pPr>
              <w:pStyle w:val="CERBODY"/>
              <w:rPr>
                <w:sz w:val="16"/>
                <w:szCs w:val="16"/>
                <w:lang w:val="en-IE"/>
              </w:rPr>
            </w:pPr>
            <w:r w:rsidRPr="00862C5D">
              <w:rPr>
                <w:sz w:val="16"/>
                <w:szCs w:val="16"/>
                <w:lang w:val="en-IE"/>
              </w:rPr>
              <w:t>Four Day Rolling</w:t>
            </w:r>
            <w:ins w:id="52" w:author="Author">
              <w:r w:rsidR="000634E0">
                <w:rPr>
                  <w:sz w:val="16"/>
                  <w:szCs w:val="16"/>
                  <w:lang w:val="en-IE"/>
                </w:rPr>
                <w:t xml:space="preserve"> and Solar</w:t>
              </w:r>
            </w:ins>
            <w:r w:rsidRPr="00862C5D">
              <w:rPr>
                <w:sz w:val="16"/>
                <w:szCs w:val="16"/>
                <w:lang w:val="en-IE"/>
              </w:rPr>
              <w:t xml:space="preserve"> Wind Power Unit Forecast by Unit</w:t>
            </w:r>
          </w:p>
        </w:tc>
        <w:tc>
          <w:tcPr>
            <w:tcW w:w="992" w:type="dxa"/>
          </w:tcPr>
          <w:p w:rsidR="00C802DE" w:rsidRPr="00862C5D" w:rsidRDefault="00C802DE" w:rsidP="00371077">
            <w:pPr>
              <w:pStyle w:val="CERBODY"/>
              <w:rPr>
                <w:sz w:val="16"/>
                <w:szCs w:val="16"/>
                <w:lang w:val="en-IE"/>
              </w:rPr>
            </w:pPr>
          </w:p>
        </w:tc>
        <w:tc>
          <w:tcPr>
            <w:tcW w:w="1049" w:type="dxa"/>
          </w:tcPr>
          <w:p w:rsidR="00C802DE" w:rsidRPr="00862C5D" w:rsidRDefault="00C802DE" w:rsidP="00371077">
            <w:pPr>
              <w:pStyle w:val="CERBODY"/>
              <w:rPr>
                <w:sz w:val="16"/>
                <w:szCs w:val="16"/>
                <w:lang w:val="en-IE"/>
              </w:rPr>
            </w:pPr>
          </w:p>
        </w:tc>
      </w:tr>
      <w:tr w:rsidR="00C802DE" w:rsidRPr="00862C5D" w:rsidTr="00371077">
        <w:tc>
          <w:tcPr>
            <w:tcW w:w="2552" w:type="dxa"/>
            <w:tcBorders>
              <w:bottom w:val="nil"/>
            </w:tcBorders>
          </w:tcPr>
          <w:p w:rsidR="00C802DE" w:rsidRPr="00862C5D" w:rsidRDefault="00C802DE" w:rsidP="00371077">
            <w:pPr>
              <w:pStyle w:val="CERBODY"/>
              <w:rPr>
                <w:sz w:val="16"/>
                <w:szCs w:val="16"/>
                <w:lang w:val="en-IE"/>
              </w:rPr>
            </w:pPr>
            <w:r w:rsidRPr="00862C5D">
              <w:rPr>
                <w:sz w:val="16"/>
                <w:szCs w:val="16"/>
                <w:lang w:val="en-IE"/>
              </w:rPr>
              <w:t>By 17:00 on the day prior to the Trading Day, plus as updated</w:t>
            </w:r>
          </w:p>
        </w:tc>
        <w:tc>
          <w:tcPr>
            <w:tcW w:w="3118" w:type="dxa"/>
            <w:tcBorders>
              <w:bottom w:val="nil"/>
            </w:tcBorders>
          </w:tcPr>
          <w:p w:rsidR="00C802DE" w:rsidRPr="00862C5D" w:rsidRDefault="00C802DE" w:rsidP="00371077">
            <w:pPr>
              <w:pStyle w:val="CERBODY"/>
              <w:rPr>
                <w:sz w:val="16"/>
                <w:szCs w:val="16"/>
                <w:lang w:val="en-IE"/>
              </w:rPr>
            </w:pPr>
            <w:r w:rsidRPr="00862C5D">
              <w:rPr>
                <w:sz w:val="16"/>
                <w:szCs w:val="16"/>
                <w:lang w:val="en-IE"/>
              </w:rPr>
              <w:t>Four Day Rolling Wind</w:t>
            </w:r>
            <w:ins w:id="53" w:author="Author">
              <w:r w:rsidR="000634E0">
                <w:rPr>
                  <w:sz w:val="16"/>
                  <w:szCs w:val="16"/>
                  <w:lang w:val="en-IE"/>
                </w:rPr>
                <w:t xml:space="preserve"> and Solar</w:t>
              </w:r>
            </w:ins>
            <w:r w:rsidRPr="00862C5D">
              <w:rPr>
                <w:sz w:val="16"/>
                <w:szCs w:val="16"/>
                <w:lang w:val="en-IE"/>
              </w:rPr>
              <w:t xml:space="preserve"> Power Unit Forecast aggregated by Jurisdiction</w:t>
            </w:r>
          </w:p>
        </w:tc>
        <w:tc>
          <w:tcPr>
            <w:tcW w:w="992" w:type="dxa"/>
            <w:tcBorders>
              <w:bottom w:val="nil"/>
            </w:tcBorders>
          </w:tcPr>
          <w:p w:rsidR="00C802DE" w:rsidRPr="00862C5D" w:rsidRDefault="00C802DE" w:rsidP="00371077">
            <w:pPr>
              <w:pStyle w:val="CERBODY"/>
              <w:rPr>
                <w:sz w:val="16"/>
                <w:szCs w:val="16"/>
                <w:lang w:val="en-IE"/>
              </w:rPr>
            </w:pPr>
            <w:r w:rsidRPr="00862C5D">
              <w:rPr>
                <w:sz w:val="16"/>
                <w:szCs w:val="16"/>
                <w:lang w:val="en-IE"/>
              </w:rPr>
              <w:t>-</w:t>
            </w:r>
          </w:p>
        </w:tc>
        <w:tc>
          <w:tcPr>
            <w:tcW w:w="1049" w:type="dxa"/>
            <w:tcBorders>
              <w:bottom w:val="nil"/>
            </w:tcBorders>
          </w:tcPr>
          <w:p w:rsidR="00C802DE" w:rsidRPr="00862C5D" w:rsidRDefault="00C802DE" w:rsidP="00371077">
            <w:pPr>
              <w:pStyle w:val="CERBODY"/>
              <w:rPr>
                <w:sz w:val="16"/>
                <w:szCs w:val="16"/>
                <w:lang w:val="en-IE"/>
              </w:rPr>
            </w:pPr>
            <w:r w:rsidRPr="00862C5D">
              <w:rPr>
                <w:sz w:val="16"/>
                <w:szCs w:val="16"/>
                <w:lang w:val="en-IE"/>
              </w:rPr>
              <w:t>-</w:t>
            </w:r>
          </w:p>
        </w:tc>
      </w:tr>
      <w:tr w:rsidR="00C802DE" w:rsidRPr="00862C5D" w:rsidTr="00371077">
        <w:tc>
          <w:tcPr>
            <w:tcW w:w="2552" w:type="dxa"/>
            <w:tcBorders>
              <w:bottom w:val="nil"/>
            </w:tcBorders>
          </w:tcPr>
          <w:p w:rsidR="00C802DE" w:rsidRPr="00862C5D" w:rsidRDefault="00C802DE" w:rsidP="00371077">
            <w:pPr>
              <w:pStyle w:val="CERBODY"/>
              <w:rPr>
                <w:sz w:val="16"/>
                <w:szCs w:val="16"/>
                <w:lang w:val="en-IE"/>
              </w:rPr>
            </w:pPr>
            <w:r w:rsidRPr="00862C5D">
              <w:rPr>
                <w:sz w:val="16"/>
                <w:szCs w:val="16"/>
                <w:lang w:val="en-IE"/>
              </w:rPr>
              <w:t>By 17:00 on the day prior to the Trading Day, plus as updated</w:t>
            </w:r>
          </w:p>
        </w:tc>
        <w:tc>
          <w:tcPr>
            <w:tcW w:w="3118" w:type="dxa"/>
            <w:tcBorders>
              <w:bottom w:val="nil"/>
            </w:tcBorders>
          </w:tcPr>
          <w:p w:rsidR="00C802DE" w:rsidRPr="00862C5D" w:rsidRDefault="00C802DE" w:rsidP="00371077">
            <w:pPr>
              <w:pStyle w:val="CERBODY"/>
              <w:rPr>
                <w:sz w:val="16"/>
                <w:szCs w:val="16"/>
                <w:lang w:val="en-IE"/>
              </w:rPr>
            </w:pPr>
            <w:r w:rsidRPr="00862C5D">
              <w:rPr>
                <w:sz w:val="16"/>
                <w:szCs w:val="16"/>
                <w:lang w:val="en-IE"/>
              </w:rPr>
              <w:t>Four Day Rolling Wind</w:t>
            </w:r>
            <w:ins w:id="54" w:author="Author">
              <w:r w:rsidR="000634E0">
                <w:rPr>
                  <w:sz w:val="16"/>
                  <w:szCs w:val="16"/>
                  <w:lang w:val="en-IE"/>
                </w:rPr>
                <w:t xml:space="preserve"> and Solar</w:t>
              </w:r>
            </w:ins>
            <w:r w:rsidRPr="00862C5D">
              <w:rPr>
                <w:sz w:val="16"/>
                <w:szCs w:val="16"/>
                <w:lang w:val="en-IE"/>
              </w:rPr>
              <w:t xml:space="preserve"> Power Unit Forecast by Market</w:t>
            </w:r>
          </w:p>
        </w:tc>
        <w:tc>
          <w:tcPr>
            <w:tcW w:w="992" w:type="dxa"/>
            <w:tcBorders>
              <w:bottom w:val="nil"/>
            </w:tcBorders>
          </w:tcPr>
          <w:p w:rsidR="00C802DE" w:rsidRPr="00862C5D" w:rsidRDefault="00C802DE" w:rsidP="00371077">
            <w:pPr>
              <w:pStyle w:val="CERBODY"/>
              <w:rPr>
                <w:sz w:val="16"/>
                <w:szCs w:val="16"/>
                <w:lang w:val="en-IE"/>
              </w:rPr>
            </w:pPr>
            <w:r w:rsidRPr="00862C5D">
              <w:rPr>
                <w:sz w:val="16"/>
                <w:szCs w:val="16"/>
                <w:lang w:val="en-IE"/>
              </w:rPr>
              <w:t>-</w:t>
            </w:r>
          </w:p>
        </w:tc>
        <w:tc>
          <w:tcPr>
            <w:tcW w:w="1049" w:type="dxa"/>
            <w:tcBorders>
              <w:bottom w:val="nil"/>
            </w:tcBorders>
          </w:tcPr>
          <w:p w:rsidR="00C802DE" w:rsidRPr="00862C5D" w:rsidRDefault="00C802DE" w:rsidP="00371077">
            <w:pPr>
              <w:pStyle w:val="CERBODY"/>
              <w:rPr>
                <w:sz w:val="16"/>
                <w:szCs w:val="16"/>
                <w:lang w:val="en-IE"/>
              </w:rPr>
            </w:pPr>
            <w:r w:rsidRPr="00862C5D">
              <w:rPr>
                <w:sz w:val="16"/>
                <w:szCs w:val="16"/>
                <w:lang w:val="en-IE"/>
              </w:rPr>
              <w:t>-</w:t>
            </w:r>
          </w:p>
        </w:tc>
      </w:tr>
      <w:tr w:rsidR="00C802DE" w:rsidRPr="00862C5D" w:rsidDel="00595C22" w:rsidTr="00371077">
        <w:trPr>
          <w:del w:id="55" w:author="Author"/>
        </w:trPr>
        <w:tc>
          <w:tcPr>
            <w:tcW w:w="2552" w:type="dxa"/>
            <w:tcBorders>
              <w:bottom w:val="nil"/>
            </w:tcBorders>
          </w:tcPr>
          <w:p w:rsidR="00C802DE" w:rsidRPr="00862C5D" w:rsidDel="00595C22" w:rsidRDefault="00C802DE" w:rsidP="00371077">
            <w:pPr>
              <w:pStyle w:val="CERBODY"/>
              <w:rPr>
                <w:del w:id="56" w:author="Author"/>
                <w:sz w:val="16"/>
                <w:szCs w:val="16"/>
                <w:lang w:val="en-IE"/>
              </w:rPr>
            </w:pPr>
            <w:del w:id="57" w:author="Author">
              <w:r w:rsidRPr="00862C5D" w:rsidDel="00595C22">
                <w:rPr>
                  <w:sz w:val="16"/>
                  <w:szCs w:val="16"/>
                  <w:lang w:val="en-IE"/>
                </w:rPr>
                <w:delText xml:space="preserve">By 17:00 on the day prior to the </w:delText>
              </w:r>
              <w:r w:rsidRPr="00862C5D" w:rsidDel="00595C22">
                <w:rPr>
                  <w:sz w:val="16"/>
                  <w:szCs w:val="16"/>
                  <w:lang w:val="en-IE"/>
                </w:rPr>
                <w:lastRenderedPageBreak/>
                <w:delText>Trading Day, plus as updated</w:delText>
              </w:r>
            </w:del>
          </w:p>
        </w:tc>
        <w:tc>
          <w:tcPr>
            <w:tcW w:w="3118" w:type="dxa"/>
            <w:tcBorders>
              <w:bottom w:val="nil"/>
            </w:tcBorders>
          </w:tcPr>
          <w:p w:rsidR="00C802DE" w:rsidRPr="00862C5D" w:rsidDel="00595C22" w:rsidRDefault="00C802DE" w:rsidP="00371077">
            <w:pPr>
              <w:pStyle w:val="CERBODY"/>
              <w:rPr>
                <w:del w:id="58" w:author="Author"/>
                <w:sz w:val="16"/>
                <w:szCs w:val="16"/>
                <w:lang w:val="en-IE"/>
              </w:rPr>
            </w:pPr>
            <w:del w:id="59" w:author="Author">
              <w:r w:rsidRPr="00862C5D" w:rsidDel="00595C22">
                <w:rPr>
                  <w:sz w:val="16"/>
                  <w:szCs w:val="16"/>
                  <w:lang w:val="en-IE"/>
                </w:rPr>
                <w:lastRenderedPageBreak/>
                <w:delText xml:space="preserve">OUTAGE ADJUSTED WIND UNIT </w:delText>
              </w:r>
              <w:r w:rsidRPr="00862C5D" w:rsidDel="00595C22">
                <w:rPr>
                  <w:sz w:val="16"/>
                  <w:szCs w:val="16"/>
                  <w:lang w:val="en-IE"/>
                </w:rPr>
                <w:lastRenderedPageBreak/>
                <w:delText>FORECAST – 36 hours lookout</w:delText>
              </w:r>
            </w:del>
          </w:p>
        </w:tc>
        <w:tc>
          <w:tcPr>
            <w:tcW w:w="992" w:type="dxa"/>
            <w:tcBorders>
              <w:bottom w:val="nil"/>
            </w:tcBorders>
          </w:tcPr>
          <w:p w:rsidR="00C802DE" w:rsidRPr="00862C5D" w:rsidDel="00595C22" w:rsidRDefault="00C802DE" w:rsidP="00371077">
            <w:pPr>
              <w:pStyle w:val="CERBODY"/>
              <w:rPr>
                <w:del w:id="60" w:author="Author"/>
                <w:sz w:val="16"/>
                <w:szCs w:val="16"/>
                <w:lang w:val="en-IE"/>
              </w:rPr>
            </w:pPr>
          </w:p>
        </w:tc>
        <w:tc>
          <w:tcPr>
            <w:tcW w:w="1049" w:type="dxa"/>
            <w:tcBorders>
              <w:bottom w:val="nil"/>
            </w:tcBorders>
          </w:tcPr>
          <w:p w:rsidR="00C802DE" w:rsidRPr="00862C5D" w:rsidDel="00595C22" w:rsidRDefault="00C802DE" w:rsidP="00371077">
            <w:pPr>
              <w:pStyle w:val="CERBODY"/>
              <w:rPr>
                <w:del w:id="61" w:author="Author"/>
                <w:sz w:val="16"/>
                <w:szCs w:val="16"/>
                <w:lang w:val="en-IE"/>
              </w:rPr>
            </w:pPr>
          </w:p>
        </w:tc>
      </w:tr>
      <w:tr w:rsidR="00C802DE" w:rsidRPr="00862C5D" w:rsidTr="00371077">
        <w:tc>
          <w:tcPr>
            <w:tcW w:w="2552" w:type="dxa"/>
            <w:tcBorders>
              <w:bottom w:val="nil"/>
            </w:tcBorders>
          </w:tcPr>
          <w:p w:rsidR="00C802DE" w:rsidRPr="00862C5D" w:rsidRDefault="00C802DE" w:rsidP="00371077">
            <w:pPr>
              <w:pStyle w:val="CERBODY"/>
              <w:rPr>
                <w:sz w:val="16"/>
                <w:szCs w:val="16"/>
                <w:lang w:val="en-IE"/>
              </w:rPr>
            </w:pPr>
            <w:r w:rsidRPr="00862C5D">
              <w:rPr>
                <w:sz w:val="16"/>
                <w:szCs w:val="16"/>
                <w:lang w:val="en-IE"/>
              </w:rPr>
              <w:lastRenderedPageBreak/>
              <w:t>By 17:00 on the day prior to the Trading Day</w:t>
            </w:r>
          </w:p>
        </w:tc>
        <w:tc>
          <w:tcPr>
            <w:tcW w:w="3118" w:type="dxa"/>
            <w:tcBorders>
              <w:bottom w:val="nil"/>
            </w:tcBorders>
          </w:tcPr>
          <w:p w:rsidR="00C802DE" w:rsidRPr="00862C5D" w:rsidRDefault="00C802DE" w:rsidP="00371077">
            <w:pPr>
              <w:pStyle w:val="CERBODY"/>
              <w:rPr>
                <w:sz w:val="16"/>
                <w:szCs w:val="16"/>
                <w:lang w:val="en-IE"/>
              </w:rPr>
            </w:pPr>
            <w:r w:rsidRPr="00862C5D">
              <w:rPr>
                <w:sz w:val="16"/>
                <w:szCs w:val="16"/>
                <w:lang w:val="en-IE"/>
              </w:rPr>
              <w:t>Daily Transmission Outage Schedule Report</w:t>
            </w:r>
          </w:p>
        </w:tc>
        <w:tc>
          <w:tcPr>
            <w:tcW w:w="992" w:type="dxa"/>
            <w:tcBorders>
              <w:bottom w:val="nil"/>
            </w:tcBorders>
          </w:tcPr>
          <w:p w:rsidR="00C802DE" w:rsidRPr="00862C5D" w:rsidRDefault="00C802DE" w:rsidP="00371077">
            <w:pPr>
              <w:pStyle w:val="CERBODY"/>
              <w:rPr>
                <w:sz w:val="16"/>
                <w:szCs w:val="16"/>
                <w:lang w:val="en-IE"/>
              </w:rPr>
            </w:pPr>
          </w:p>
        </w:tc>
        <w:tc>
          <w:tcPr>
            <w:tcW w:w="1049" w:type="dxa"/>
            <w:tcBorders>
              <w:bottom w:val="nil"/>
            </w:tcBorders>
          </w:tcPr>
          <w:p w:rsidR="00C802DE" w:rsidRPr="00862C5D" w:rsidRDefault="00C802DE" w:rsidP="00371077">
            <w:pPr>
              <w:pStyle w:val="CERBODY"/>
              <w:rPr>
                <w:sz w:val="16"/>
                <w:szCs w:val="16"/>
                <w:lang w:val="en-IE"/>
              </w:rPr>
            </w:pPr>
          </w:p>
        </w:tc>
      </w:tr>
      <w:tr w:rsidR="000556F5" w:rsidRPr="00862C5D" w:rsidTr="00371077">
        <w:tc>
          <w:tcPr>
            <w:tcW w:w="2552" w:type="dxa"/>
            <w:tcBorders>
              <w:top w:val="nil"/>
              <w:bottom w:val="single" w:sz="12" w:space="0" w:color="808080"/>
            </w:tcBorders>
          </w:tcPr>
          <w:p w:rsidR="000556F5" w:rsidRPr="00862C5D" w:rsidRDefault="000556F5" w:rsidP="00371077">
            <w:pPr>
              <w:pStyle w:val="CERBODY"/>
              <w:rPr>
                <w:sz w:val="16"/>
                <w:szCs w:val="16"/>
                <w:lang w:val="en-IE"/>
              </w:rPr>
            </w:pPr>
            <w:ins w:id="62" w:author="Author">
              <w:r w:rsidRPr="00F87E56">
                <w:rPr>
                  <w:sz w:val="18"/>
                  <w:szCs w:val="18"/>
                  <w:lang w:val="en-IE"/>
                </w:rPr>
                <w:t>By 17:00 on the day prior to the Trading Day</w:t>
              </w:r>
              <w:r>
                <w:rPr>
                  <w:sz w:val="18"/>
                  <w:szCs w:val="18"/>
                  <w:lang w:val="en-IE"/>
                </w:rPr>
                <w:t xml:space="preserve"> </w:t>
              </w:r>
            </w:ins>
          </w:p>
        </w:tc>
        <w:tc>
          <w:tcPr>
            <w:tcW w:w="3118" w:type="dxa"/>
            <w:tcBorders>
              <w:top w:val="nil"/>
              <w:bottom w:val="single" w:sz="12" w:space="0" w:color="808080"/>
            </w:tcBorders>
          </w:tcPr>
          <w:p w:rsidR="000556F5" w:rsidRPr="00862C5D" w:rsidRDefault="000556F5" w:rsidP="00371077">
            <w:pPr>
              <w:pStyle w:val="CERBODY"/>
              <w:rPr>
                <w:sz w:val="16"/>
                <w:szCs w:val="16"/>
                <w:lang w:val="en-IE"/>
              </w:rPr>
            </w:pPr>
            <w:ins w:id="63" w:author="Author">
              <w:r w:rsidRPr="00F87E56">
                <w:rPr>
                  <w:sz w:val="18"/>
                  <w:szCs w:val="18"/>
                  <w:lang w:val="en-IE"/>
                </w:rPr>
                <w:t>Forecast Availability</w:t>
              </w:r>
            </w:ins>
          </w:p>
        </w:tc>
        <w:tc>
          <w:tcPr>
            <w:tcW w:w="992" w:type="dxa"/>
            <w:tcBorders>
              <w:top w:val="nil"/>
              <w:bottom w:val="single" w:sz="12" w:space="0" w:color="808080"/>
            </w:tcBorders>
          </w:tcPr>
          <w:p w:rsidR="000556F5" w:rsidRPr="00862C5D" w:rsidRDefault="000556F5" w:rsidP="00371077">
            <w:pPr>
              <w:pStyle w:val="CERBODY"/>
              <w:rPr>
                <w:sz w:val="16"/>
                <w:szCs w:val="16"/>
                <w:lang w:val="en-IE"/>
              </w:rPr>
            </w:pPr>
            <w:ins w:id="64" w:author="Author">
              <w:r w:rsidRPr="00F87E56">
                <w:rPr>
                  <w:sz w:val="18"/>
                  <w:szCs w:val="18"/>
                  <w:lang w:val="en-IE"/>
                </w:rPr>
                <w:t>-</w:t>
              </w:r>
            </w:ins>
          </w:p>
        </w:tc>
        <w:tc>
          <w:tcPr>
            <w:tcW w:w="1049" w:type="dxa"/>
            <w:tcBorders>
              <w:top w:val="nil"/>
              <w:bottom w:val="single" w:sz="12" w:space="0" w:color="808080"/>
            </w:tcBorders>
          </w:tcPr>
          <w:p w:rsidR="000556F5" w:rsidRPr="00862C5D" w:rsidRDefault="000556F5" w:rsidP="00371077">
            <w:pPr>
              <w:pStyle w:val="CERBODY"/>
              <w:rPr>
                <w:sz w:val="16"/>
                <w:szCs w:val="16"/>
                <w:lang w:val="en-IE"/>
              </w:rPr>
            </w:pPr>
            <w:proofErr w:type="spellStart"/>
            <w:ins w:id="65" w:author="Author">
              <w:r w:rsidRPr="00F87E56">
                <w:rPr>
                  <w:sz w:val="18"/>
                  <w:szCs w:val="18"/>
                  <w:lang w:val="en-IE"/>
                </w:rPr>
                <w:t>uγ</w:t>
              </w:r>
            </w:ins>
            <w:proofErr w:type="spellEnd"/>
          </w:p>
        </w:tc>
      </w:tr>
    </w:tbl>
    <w:p w:rsidR="00C802DE" w:rsidRPr="00862C5D" w:rsidRDefault="00C802DE" w:rsidP="00C802DE">
      <w:pPr>
        <w:pStyle w:val="CERBODY"/>
        <w:rPr>
          <w:lang w:val="en-IE"/>
        </w:rPr>
      </w:pPr>
    </w:p>
    <w:p w:rsidR="00C802DE" w:rsidRPr="00862C5D" w:rsidRDefault="00C802DE" w:rsidP="00C802DE">
      <w:pPr>
        <w:pStyle w:val="CERBODY"/>
        <w:rPr>
          <w:b/>
          <w:lang w:val="en-IE"/>
        </w:rPr>
      </w:pPr>
      <w:r w:rsidRPr="00862C5D">
        <w:rPr>
          <w:b/>
          <w:lang w:val="en-IE"/>
        </w:rPr>
        <w:t xml:space="preserve">Table </w:t>
      </w:r>
      <w:r w:rsidR="00E179D6" w:rsidRPr="00862C5D">
        <w:rPr>
          <w:b/>
          <w:lang w:val="en-IE"/>
        </w:rPr>
        <w:fldChar w:fldCharType="begin"/>
      </w:r>
      <w:r w:rsidRPr="00862C5D">
        <w:rPr>
          <w:b/>
          <w:lang w:val="en-IE"/>
        </w:rPr>
        <w:instrText xml:space="preserve"> SEQ Table \* ARABIC </w:instrText>
      </w:r>
      <w:r w:rsidR="00E179D6" w:rsidRPr="00862C5D">
        <w:rPr>
          <w:b/>
          <w:lang w:val="en-IE"/>
        </w:rPr>
        <w:fldChar w:fldCharType="separate"/>
      </w:r>
      <w:r w:rsidR="002E3252">
        <w:rPr>
          <w:b/>
          <w:noProof/>
          <w:lang w:val="en-IE"/>
        </w:rPr>
        <w:t>5</w:t>
      </w:r>
      <w:r w:rsidR="00E179D6" w:rsidRPr="00862C5D">
        <w:rPr>
          <w:b/>
          <w:noProof/>
          <w:lang w:val="en-IE"/>
        </w:rPr>
        <w:fldChar w:fldCharType="end"/>
      </w:r>
      <w:r w:rsidRPr="00862C5D">
        <w:rPr>
          <w:b/>
          <w:lang w:val="en-IE"/>
        </w:rPr>
        <w:t xml:space="preserve"> – Data publication list part 5: updated hourly or half hourly prior to the Imbalance Settlement Period (ISP)</w:t>
      </w:r>
    </w:p>
    <w:tbl>
      <w:tblPr>
        <w:tblW w:w="7711" w:type="dxa"/>
        <w:tblInd w:w="817" w:type="dxa"/>
        <w:tblBorders>
          <w:top w:val="single" w:sz="12" w:space="0" w:color="808080"/>
          <w:bottom w:val="single" w:sz="12" w:space="0" w:color="808080"/>
        </w:tblBorders>
        <w:tblLayout w:type="fixed"/>
        <w:tblLook w:val="0000"/>
      </w:tblPr>
      <w:tblGrid>
        <w:gridCol w:w="2552"/>
        <w:gridCol w:w="3118"/>
        <w:gridCol w:w="992"/>
        <w:gridCol w:w="1049"/>
      </w:tblGrid>
      <w:tr w:rsidR="00C802DE" w:rsidRPr="00862C5D" w:rsidTr="00371077">
        <w:tc>
          <w:tcPr>
            <w:tcW w:w="2552" w:type="dxa"/>
            <w:tcBorders>
              <w:top w:val="single" w:sz="4" w:space="0" w:color="auto"/>
              <w:bottom w:val="single" w:sz="4" w:space="0" w:color="auto"/>
            </w:tcBorders>
          </w:tcPr>
          <w:p w:rsidR="00C802DE" w:rsidRPr="00862C5D" w:rsidRDefault="00C802DE" w:rsidP="00371077">
            <w:pPr>
              <w:pStyle w:val="CERBODY"/>
              <w:rPr>
                <w:b/>
                <w:sz w:val="16"/>
                <w:szCs w:val="16"/>
                <w:lang w:val="en-IE"/>
              </w:rPr>
            </w:pPr>
            <w:r w:rsidRPr="00862C5D">
              <w:rPr>
                <w:b/>
                <w:sz w:val="16"/>
                <w:szCs w:val="16"/>
                <w:lang w:val="en-IE"/>
              </w:rPr>
              <w:t>Time</w:t>
            </w:r>
          </w:p>
        </w:tc>
        <w:tc>
          <w:tcPr>
            <w:tcW w:w="3118" w:type="dxa"/>
            <w:tcBorders>
              <w:top w:val="single" w:sz="4" w:space="0" w:color="auto"/>
              <w:bottom w:val="single" w:sz="4" w:space="0" w:color="auto"/>
            </w:tcBorders>
          </w:tcPr>
          <w:p w:rsidR="00C802DE" w:rsidRPr="00862C5D" w:rsidRDefault="00C802DE" w:rsidP="00371077">
            <w:pPr>
              <w:pStyle w:val="CERBODY"/>
              <w:rPr>
                <w:b/>
                <w:sz w:val="16"/>
                <w:szCs w:val="16"/>
                <w:lang w:val="en-IE"/>
              </w:rPr>
            </w:pPr>
            <w:r w:rsidRPr="00862C5D">
              <w:rPr>
                <w:b/>
                <w:sz w:val="16"/>
                <w:szCs w:val="16"/>
                <w:lang w:val="en-IE"/>
              </w:rPr>
              <w:t>Item / Data Record</w:t>
            </w:r>
          </w:p>
        </w:tc>
        <w:tc>
          <w:tcPr>
            <w:tcW w:w="992" w:type="dxa"/>
            <w:tcBorders>
              <w:top w:val="single" w:sz="4" w:space="0" w:color="auto"/>
              <w:bottom w:val="single" w:sz="4" w:space="0" w:color="auto"/>
            </w:tcBorders>
          </w:tcPr>
          <w:p w:rsidR="00C802DE" w:rsidRPr="00862C5D" w:rsidRDefault="00C802DE" w:rsidP="00371077">
            <w:pPr>
              <w:pStyle w:val="CERBODY"/>
              <w:rPr>
                <w:b/>
                <w:sz w:val="16"/>
                <w:szCs w:val="16"/>
                <w:lang w:val="en-IE"/>
              </w:rPr>
            </w:pPr>
            <w:r w:rsidRPr="00862C5D">
              <w:rPr>
                <w:b/>
                <w:sz w:val="16"/>
                <w:szCs w:val="16"/>
                <w:lang w:val="en-IE"/>
              </w:rPr>
              <w:t>Term</w:t>
            </w:r>
          </w:p>
        </w:tc>
        <w:tc>
          <w:tcPr>
            <w:tcW w:w="1049" w:type="dxa"/>
            <w:tcBorders>
              <w:top w:val="single" w:sz="4" w:space="0" w:color="auto"/>
              <w:bottom w:val="single" w:sz="4" w:space="0" w:color="auto"/>
            </w:tcBorders>
          </w:tcPr>
          <w:p w:rsidR="00C802DE" w:rsidRPr="00862C5D" w:rsidRDefault="00C802DE" w:rsidP="00371077">
            <w:pPr>
              <w:pStyle w:val="CERBODY"/>
              <w:rPr>
                <w:b/>
                <w:sz w:val="16"/>
                <w:szCs w:val="16"/>
                <w:lang w:val="en-IE"/>
              </w:rPr>
            </w:pPr>
            <w:r w:rsidRPr="00862C5D">
              <w:rPr>
                <w:b/>
                <w:sz w:val="16"/>
                <w:szCs w:val="16"/>
                <w:lang w:val="en-IE"/>
              </w:rPr>
              <w:t>Subscript</w:t>
            </w:r>
          </w:p>
        </w:tc>
      </w:tr>
      <w:tr w:rsidR="00C802DE" w:rsidRPr="00862C5D" w:rsidTr="00371077">
        <w:tc>
          <w:tcPr>
            <w:tcW w:w="2552" w:type="dxa"/>
          </w:tcPr>
          <w:p w:rsidR="00C802DE" w:rsidRPr="00862C5D" w:rsidRDefault="00C802DE" w:rsidP="00371077">
            <w:pPr>
              <w:pStyle w:val="CERBODY"/>
              <w:rPr>
                <w:b/>
                <w:sz w:val="16"/>
                <w:szCs w:val="16"/>
                <w:lang w:val="en-IE"/>
              </w:rPr>
            </w:pPr>
            <w:r w:rsidRPr="00862C5D">
              <w:rPr>
                <w:b/>
                <w:sz w:val="16"/>
                <w:szCs w:val="16"/>
                <w:lang w:val="en-IE"/>
              </w:rPr>
              <w:t>Hourly or half hour prior to each ISP</w:t>
            </w:r>
          </w:p>
        </w:tc>
        <w:tc>
          <w:tcPr>
            <w:tcW w:w="3118" w:type="dxa"/>
          </w:tcPr>
          <w:p w:rsidR="00C802DE" w:rsidRPr="00862C5D" w:rsidRDefault="00C802DE" w:rsidP="00371077">
            <w:pPr>
              <w:pStyle w:val="CERBODY"/>
              <w:rPr>
                <w:sz w:val="16"/>
                <w:szCs w:val="16"/>
                <w:lang w:val="en-IE"/>
              </w:rPr>
            </w:pPr>
          </w:p>
        </w:tc>
        <w:tc>
          <w:tcPr>
            <w:tcW w:w="992" w:type="dxa"/>
          </w:tcPr>
          <w:p w:rsidR="00C802DE" w:rsidRPr="00862C5D" w:rsidRDefault="00C802DE" w:rsidP="00371077">
            <w:pPr>
              <w:pStyle w:val="CERBODY"/>
              <w:rPr>
                <w:sz w:val="16"/>
                <w:szCs w:val="16"/>
                <w:lang w:val="en-IE"/>
              </w:rPr>
            </w:pPr>
          </w:p>
        </w:tc>
        <w:tc>
          <w:tcPr>
            <w:tcW w:w="1049" w:type="dxa"/>
          </w:tcPr>
          <w:p w:rsidR="00C802DE" w:rsidRPr="00862C5D" w:rsidRDefault="00C802DE" w:rsidP="00371077">
            <w:pPr>
              <w:pStyle w:val="CERBODY"/>
              <w:rPr>
                <w:sz w:val="16"/>
                <w:szCs w:val="16"/>
                <w:lang w:val="en-IE"/>
              </w:rPr>
            </w:pPr>
          </w:p>
        </w:tc>
      </w:tr>
      <w:tr w:rsidR="00C802DE" w:rsidRPr="00862C5D" w:rsidTr="00371077">
        <w:tc>
          <w:tcPr>
            <w:tcW w:w="2552" w:type="dxa"/>
          </w:tcPr>
          <w:p w:rsidR="00C802DE" w:rsidRPr="00862C5D" w:rsidRDefault="00C802DE" w:rsidP="00371077">
            <w:pPr>
              <w:pStyle w:val="CERBODY"/>
              <w:rPr>
                <w:sz w:val="16"/>
                <w:szCs w:val="16"/>
                <w:lang w:val="en-IE"/>
              </w:rPr>
            </w:pPr>
            <w:r w:rsidRPr="00862C5D">
              <w:rPr>
                <w:sz w:val="16"/>
                <w:szCs w:val="16"/>
                <w:lang w:val="en-IE"/>
              </w:rPr>
              <w:t>Every hour prior to each ISP</w:t>
            </w:r>
          </w:p>
        </w:tc>
        <w:tc>
          <w:tcPr>
            <w:tcW w:w="3118" w:type="dxa"/>
          </w:tcPr>
          <w:p w:rsidR="00C802DE" w:rsidRPr="00862C5D" w:rsidRDefault="00C802DE" w:rsidP="00371077">
            <w:pPr>
              <w:pStyle w:val="CERBODY"/>
              <w:rPr>
                <w:sz w:val="16"/>
                <w:szCs w:val="16"/>
                <w:lang w:val="en-IE"/>
              </w:rPr>
            </w:pPr>
            <w:r w:rsidRPr="00862C5D">
              <w:rPr>
                <w:sz w:val="16"/>
                <w:szCs w:val="16"/>
                <w:lang w:val="en-IE"/>
              </w:rPr>
              <w:t>Forecast Imbalance</w:t>
            </w:r>
          </w:p>
        </w:tc>
        <w:tc>
          <w:tcPr>
            <w:tcW w:w="992" w:type="dxa"/>
          </w:tcPr>
          <w:p w:rsidR="00C802DE" w:rsidRPr="00862C5D" w:rsidRDefault="00C802DE" w:rsidP="00371077">
            <w:pPr>
              <w:pStyle w:val="CERBODY"/>
              <w:rPr>
                <w:sz w:val="16"/>
                <w:szCs w:val="16"/>
                <w:lang w:val="en-IE"/>
              </w:rPr>
            </w:pPr>
          </w:p>
        </w:tc>
        <w:tc>
          <w:tcPr>
            <w:tcW w:w="1049" w:type="dxa"/>
          </w:tcPr>
          <w:p w:rsidR="00C802DE" w:rsidRPr="00862C5D" w:rsidRDefault="00C802DE" w:rsidP="00371077">
            <w:pPr>
              <w:pStyle w:val="CERBODY"/>
              <w:rPr>
                <w:sz w:val="16"/>
                <w:szCs w:val="16"/>
                <w:lang w:val="en-IE"/>
              </w:rPr>
            </w:pPr>
            <w:r w:rsidRPr="00862C5D">
              <w:rPr>
                <w:sz w:val="16"/>
                <w:szCs w:val="16"/>
                <w:lang w:val="en-IE"/>
              </w:rPr>
              <w:t>γ</w:t>
            </w:r>
          </w:p>
        </w:tc>
      </w:tr>
      <w:tr w:rsidR="00C802DE" w:rsidRPr="00862C5D" w:rsidTr="00371077">
        <w:tc>
          <w:tcPr>
            <w:tcW w:w="2552" w:type="dxa"/>
          </w:tcPr>
          <w:p w:rsidR="00C802DE" w:rsidRPr="00862C5D" w:rsidRDefault="00C802DE" w:rsidP="00371077">
            <w:pPr>
              <w:pStyle w:val="CERBODY"/>
              <w:rPr>
                <w:sz w:val="16"/>
                <w:szCs w:val="16"/>
                <w:lang w:val="en-IE"/>
              </w:rPr>
            </w:pPr>
            <w:r w:rsidRPr="00862C5D">
              <w:rPr>
                <w:sz w:val="16"/>
                <w:szCs w:val="16"/>
                <w:lang w:val="en-IE"/>
              </w:rPr>
              <w:t>Every half hour prior to each ISP</w:t>
            </w:r>
          </w:p>
        </w:tc>
        <w:tc>
          <w:tcPr>
            <w:tcW w:w="3118" w:type="dxa"/>
          </w:tcPr>
          <w:p w:rsidR="00C802DE" w:rsidRPr="00862C5D" w:rsidRDefault="00C802DE" w:rsidP="00371077">
            <w:pPr>
              <w:pStyle w:val="CERBODY"/>
              <w:rPr>
                <w:sz w:val="16"/>
                <w:szCs w:val="16"/>
                <w:lang w:val="en-IE"/>
              </w:rPr>
            </w:pPr>
            <w:r w:rsidRPr="00862C5D">
              <w:rPr>
                <w:sz w:val="16"/>
                <w:szCs w:val="16"/>
                <w:lang w:val="en-IE"/>
              </w:rPr>
              <w:t xml:space="preserve">Net Imbalance Volume Forecast </w:t>
            </w:r>
          </w:p>
        </w:tc>
        <w:tc>
          <w:tcPr>
            <w:tcW w:w="992" w:type="dxa"/>
          </w:tcPr>
          <w:p w:rsidR="00C802DE" w:rsidRPr="00862C5D" w:rsidRDefault="00C802DE" w:rsidP="00371077">
            <w:pPr>
              <w:pStyle w:val="CERBODY"/>
              <w:rPr>
                <w:sz w:val="16"/>
                <w:szCs w:val="16"/>
                <w:lang w:val="en-IE"/>
              </w:rPr>
            </w:pPr>
          </w:p>
        </w:tc>
        <w:tc>
          <w:tcPr>
            <w:tcW w:w="1049" w:type="dxa"/>
          </w:tcPr>
          <w:p w:rsidR="00C802DE" w:rsidRPr="00862C5D" w:rsidRDefault="00C802DE" w:rsidP="00371077">
            <w:pPr>
              <w:pStyle w:val="CERBODY"/>
              <w:rPr>
                <w:sz w:val="16"/>
                <w:szCs w:val="16"/>
                <w:lang w:val="en-IE"/>
              </w:rPr>
            </w:pPr>
            <w:r w:rsidRPr="00862C5D">
              <w:rPr>
                <w:sz w:val="16"/>
                <w:szCs w:val="16"/>
                <w:lang w:val="en-IE"/>
              </w:rPr>
              <w:t>γ</w:t>
            </w:r>
          </w:p>
        </w:tc>
      </w:tr>
    </w:tbl>
    <w:p w:rsidR="00C802DE" w:rsidRPr="00862C5D" w:rsidRDefault="00C802DE" w:rsidP="00C802DE">
      <w:pPr>
        <w:pStyle w:val="CERBODY"/>
        <w:rPr>
          <w:lang w:val="en-IE" w:eastAsia="en-GB"/>
        </w:rPr>
      </w:pPr>
    </w:p>
    <w:p w:rsidR="00C802DE" w:rsidRPr="00862C5D" w:rsidRDefault="00C802DE" w:rsidP="00C802DE">
      <w:pPr>
        <w:pStyle w:val="CERBODY"/>
        <w:rPr>
          <w:b/>
          <w:lang w:val="en-IE"/>
        </w:rPr>
      </w:pPr>
      <w:r w:rsidRPr="00862C5D">
        <w:rPr>
          <w:b/>
          <w:lang w:val="en-IE"/>
        </w:rPr>
        <w:t xml:space="preserve">Table </w:t>
      </w:r>
      <w:r w:rsidR="00E179D6" w:rsidRPr="00862C5D">
        <w:rPr>
          <w:b/>
          <w:lang w:val="en-IE"/>
        </w:rPr>
        <w:fldChar w:fldCharType="begin"/>
      </w:r>
      <w:r w:rsidRPr="00862C5D">
        <w:rPr>
          <w:b/>
          <w:lang w:val="en-IE"/>
        </w:rPr>
        <w:instrText xml:space="preserve"> SEQ Table \* ARABIC </w:instrText>
      </w:r>
      <w:r w:rsidR="00E179D6" w:rsidRPr="00862C5D">
        <w:rPr>
          <w:b/>
          <w:lang w:val="en-IE"/>
        </w:rPr>
        <w:fldChar w:fldCharType="separate"/>
      </w:r>
      <w:r w:rsidR="002E3252">
        <w:rPr>
          <w:b/>
          <w:noProof/>
          <w:lang w:val="en-IE"/>
        </w:rPr>
        <w:t>6</w:t>
      </w:r>
      <w:r w:rsidR="00E179D6" w:rsidRPr="00862C5D">
        <w:rPr>
          <w:b/>
          <w:noProof/>
          <w:lang w:val="en-IE"/>
        </w:rPr>
        <w:fldChar w:fldCharType="end"/>
      </w:r>
      <w:r w:rsidRPr="00862C5D">
        <w:rPr>
          <w:b/>
          <w:lang w:val="en-IE"/>
        </w:rPr>
        <w:t xml:space="preserve"> – Data publication list part 6: updated following each Gate Closure 1</w:t>
      </w:r>
    </w:p>
    <w:tbl>
      <w:tblPr>
        <w:tblW w:w="7711" w:type="dxa"/>
        <w:tblInd w:w="817" w:type="dxa"/>
        <w:tblBorders>
          <w:top w:val="single" w:sz="12" w:space="0" w:color="808080"/>
          <w:bottom w:val="single" w:sz="12" w:space="0" w:color="808080"/>
        </w:tblBorders>
        <w:tblLayout w:type="fixed"/>
        <w:tblLook w:val="0000"/>
      </w:tblPr>
      <w:tblGrid>
        <w:gridCol w:w="2552"/>
        <w:gridCol w:w="3118"/>
        <w:gridCol w:w="992"/>
        <w:gridCol w:w="1049"/>
      </w:tblGrid>
      <w:tr w:rsidR="00C802DE" w:rsidRPr="00862C5D" w:rsidTr="00371077">
        <w:tc>
          <w:tcPr>
            <w:tcW w:w="2552" w:type="dxa"/>
            <w:tcBorders>
              <w:top w:val="single" w:sz="4" w:space="0" w:color="auto"/>
              <w:bottom w:val="single" w:sz="4" w:space="0" w:color="auto"/>
            </w:tcBorders>
          </w:tcPr>
          <w:p w:rsidR="00C802DE" w:rsidRPr="00862C5D" w:rsidRDefault="00C802DE" w:rsidP="00371077">
            <w:pPr>
              <w:pStyle w:val="CERBODY"/>
              <w:rPr>
                <w:b/>
                <w:sz w:val="16"/>
                <w:szCs w:val="16"/>
                <w:lang w:val="en-IE"/>
              </w:rPr>
            </w:pPr>
            <w:r w:rsidRPr="00862C5D">
              <w:rPr>
                <w:b/>
                <w:sz w:val="16"/>
                <w:szCs w:val="16"/>
                <w:lang w:val="en-IE"/>
              </w:rPr>
              <w:t>Time</w:t>
            </w:r>
          </w:p>
        </w:tc>
        <w:tc>
          <w:tcPr>
            <w:tcW w:w="3118" w:type="dxa"/>
            <w:tcBorders>
              <w:top w:val="single" w:sz="4" w:space="0" w:color="auto"/>
              <w:bottom w:val="single" w:sz="4" w:space="0" w:color="auto"/>
            </w:tcBorders>
          </w:tcPr>
          <w:p w:rsidR="00C802DE" w:rsidRPr="00862C5D" w:rsidRDefault="00C802DE" w:rsidP="00371077">
            <w:pPr>
              <w:pStyle w:val="CERBODY"/>
              <w:rPr>
                <w:b/>
                <w:sz w:val="16"/>
                <w:szCs w:val="16"/>
                <w:lang w:val="en-IE"/>
              </w:rPr>
            </w:pPr>
            <w:r w:rsidRPr="00862C5D">
              <w:rPr>
                <w:b/>
                <w:sz w:val="16"/>
                <w:szCs w:val="16"/>
                <w:lang w:val="en-IE"/>
              </w:rPr>
              <w:t>Item / Data Record</w:t>
            </w:r>
          </w:p>
        </w:tc>
        <w:tc>
          <w:tcPr>
            <w:tcW w:w="992" w:type="dxa"/>
            <w:tcBorders>
              <w:top w:val="single" w:sz="4" w:space="0" w:color="auto"/>
              <w:bottom w:val="single" w:sz="4" w:space="0" w:color="auto"/>
            </w:tcBorders>
          </w:tcPr>
          <w:p w:rsidR="00C802DE" w:rsidRPr="00862C5D" w:rsidRDefault="00C802DE" w:rsidP="00371077">
            <w:pPr>
              <w:pStyle w:val="CERBODY"/>
              <w:rPr>
                <w:b/>
                <w:sz w:val="16"/>
                <w:szCs w:val="16"/>
                <w:lang w:val="en-IE"/>
              </w:rPr>
            </w:pPr>
            <w:r w:rsidRPr="00862C5D">
              <w:rPr>
                <w:b/>
                <w:sz w:val="16"/>
                <w:szCs w:val="16"/>
                <w:lang w:val="en-IE"/>
              </w:rPr>
              <w:t>Term</w:t>
            </w:r>
          </w:p>
        </w:tc>
        <w:tc>
          <w:tcPr>
            <w:tcW w:w="1049" w:type="dxa"/>
            <w:tcBorders>
              <w:top w:val="single" w:sz="4" w:space="0" w:color="auto"/>
              <w:bottom w:val="single" w:sz="4" w:space="0" w:color="auto"/>
            </w:tcBorders>
          </w:tcPr>
          <w:p w:rsidR="00C802DE" w:rsidRPr="00862C5D" w:rsidRDefault="00C802DE" w:rsidP="00371077">
            <w:pPr>
              <w:pStyle w:val="CERBODY"/>
              <w:rPr>
                <w:b/>
                <w:sz w:val="16"/>
                <w:szCs w:val="16"/>
                <w:lang w:val="en-IE"/>
              </w:rPr>
            </w:pPr>
            <w:r w:rsidRPr="00862C5D">
              <w:rPr>
                <w:b/>
                <w:sz w:val="16"/>
                <w:szCs w:val="16"/>
                <w:lang w:val="en-IE"/>
              </w:rPr>
              <w:t>Subscript</w:t>
            </w:r>
          </w:p>
        </w:tc>
      </w:tr>
      <w:tr w:rsidR="00C802DE" w:rsidRPr="00862C5D" w:rsidTr="00371077">
        <w:tc>
          <w:tcPr>
            <w:tcW w:w="2552" w:type="dxa"/>
            <w:tcBorders>
              <w:bottom w:val="nil"/>
            </w:tcBorders>
          </w:tcPr>
          <w:p w:rsidR="00C802DE" w:rsidRPr="00862C5D" w:rsidRDefault="00C802DE" w:rsidP="00371077">
            <w:pPr>
              <w:pStyle w:val="CERBODY"/>
              <w:rPr>
                <w:b/>
                <w:sz w:val="16"/>
                <w:szCs w:val="16"/>
                <w:lang w:val="en-IE"/>
              </w:rPr>
            </w:pPr>
            <w:r w:rsidRPr="00862C5D">
              <w:rPr>
                <w:b/>
                <w:sz w:val="16"/>
                <w:szCs w:val="16"/>
                <w:lang w:val="en-IE"/>
              </w:rPr>
              <w:t>Following each Gate Closure 1</w:t>
            </w:r>
          </w:p>
        </w:tc>
        <w:tc>
          <w:tcPr>
            <w:tcW w:w="3118" w:type="dxa"/>
            <w:tcBorders>
              <w:bottom w:val="nil"/>
            </w:tcBorders>
          </w:tcPr>
          <w:p w:rsidR="00C802DE" w:rsidRPr="00862C5D" w:rsidRDefault="00C802DE" w:rsidP="00371077">
            <w:pPr>
              <w:pStyle w:val="CERBODY"/>
              <w:rPr>
                <w:sz w:val="16"/>
                <w:szCs w:val="16"/>
                <w:lang w:val="en-IE"/>
              </w:rPr>
            </w:pPr>
          </w:p>
        </w:tc>
        <w:tc>
          <w:tcPr>
            <w:tcW w:w="992" w:type="dxa"/>
            <w:tcBorders>
              <w:bottom w:val="nil"/>
            </w:tcBorders>
          </w:tcPr>
          <w:p w:rsidR="00C802DE" w:rsidRPr="00862C5D" w:rsidRDefault="00C802DE" w:rsidP="00371077">
            <w:pPr>
              <w:pStyle w:val="CERBODY"/>
              <w:rPr>
                <w:sz w:val="16"/>
                <w:szCs w:val="16"/>
                <w:lang w:val="en-IE"/>
              </w:rPr>
            </w:pPr>
          </w:p>
        </w:tc>
        <w:tc>
          <w:tcPr>
            <w:tcW w:w="1049" w:type="dxa"/>
            <w:tcBorders>
              <w:bottom w:val="nil"/>
            </w:tcBorders>
          </w:tcPr>
          <w:p w:rsidR="00C802DE" w:rsidRPr="00862C5D" w:rsidRDefault="00C802DE" w:rsidP="00371077">
            <w:pPr>
              <w:pStyle w:val="CERBODY"/>
              <w:rPr>
                <w:sz w:val="16"/>
                <w:szCs w:val="16"/>
                <w:lang w:val="en-IE"/>
              </w:rPr>
            </w:pPr>
          </w:p>
        </w:tc>
      </w:tr>
      <w:tr w:rsidR="00C802DE" w:rsidRPr="00862C5D" w:rsidTr="00371077">
        <w:tc>
          <w:tcPr>
            <w:tcW w:w="2552" w:type="dxa"/>
            <w:tcBorders>
              <w:bottom w:val="nil"/>
            </w:tcBorders>
          </w:tcPr>
          <w:p w:rsidR="00C802DE" w:rsidRPr="00862C5D" w:rsidDel="00F647DC" w:rsidRDefault="00C802DE" w:rsidP="00371077">
            <w:pPr>
              <w:pStyle w:val="CERBODY"/>
              <w:rPr>
                <w:sz w:val="16"/>
                <w:szCs w:val="16"/>
                <w:lang w:val="en-IE"/>
              </w:rPr>
            </w:pPr>
            <w:r w:rsidRPr="00862C5D">
              <w:rPr>
                <w:sz w:val="16"/>
                <w:szCs w:val="16"/>
                <w:lang w:val="en-IE"/>
              </w:rPr>
              <w:t>After each Gate Closure 1</w:t>
            </w:r>
          </w:p>
        </w:tc>
        <w:tc>
          <w:tcPr>
            <w:tcW w:w="3118" w:type="dxa"/>
            <w:tcBorders>
              <w:bottom w:val="nil"/>
            </w:tcBorders>
          </w:tcPr>
          <w:p w:rsidR="00C802DE" w:rsidRPr="00862C5D" w:rsidRDefault="00C802DE" w:rsidP="00371077">
            <w:pPr>
              <w:pStyle w:val="CERBODY"/>
              <w:rPr>
                <w:sz w:val="16"/>
                <w:szCs w:val="16"/>
                <w:lang w:val="en-IE"/>
              </w:rPr>
            </w:pPr>
            <w:r w:rsidRPr="00862C5D">
              <w:rPr>
                <w:sz w:val="16"/>
                <w:szCs w:val="16"/>
                <w:lang w:val="en-IE"/>
              </w:rPr>
              <w:t>Aggregated Final Physical Notifications</w:t>
            </w:r>
          </w:p>
        </w:tc>
        <w:tc>
          <w:tcPr>
            <w:tcW w:w="992" w:type="dxa"/>
            <w:tcBorders>
              <w:bottom w:val="nil"/>
            </w:tcBorders>
          </w:tcPr>
          <w:p w:rsidR="00C802DE" w:rsidRPr="00862C5D" w:rsidRDefault="00C802DE" w:rsidP="00371077">
            <w:pPr>
              <w:pStyle w:val="CERBODY"/>
              <w:rPr>
                <w:sz w:val="16"/>
                <w:szCs w:val="16"/>
                <w:lang w:val="en-IE"/>
              </w:rPr>
            </w:pPr>
          </w:p>
        </w:tc>
        <w:tc>
          <w:tcPr>
            <w:tcW w:w="1049" w:type="dxa"/>
            <w:tcBorders>
              <w:bottom w:val="nil"/>
            </w:tcBorders>
          </w:tcPr>
          <w:p w:rsidR="00C802DE" w:rsidRPr="00862C5D" w:rsidRDefault="00C802DE" w:rsidP="00371077">
            <w:pPr>
              <w:pStyle w:val="CERBODY"/>
              <w:rPr>
                <w:sz w:val="16"/>
                <w:szCs w:val="16"/>
                <w:lang w:val="en-IE"/>
              </w:rPr>
            </w:pPr>
            <w:r w:rsidRPr="00862C5D">
              <w:rPr>
                <w:sz w:val="16"/>
                <w:szCs w:val="16"/>
                <w:lang w:val="en-IE"/>
              </w:rPr>
              <w:t>γ</w:t>
            </w:r>
          </w:p>
        </w:tc>
      </w:tr>
    </w:tbl>
    <w:p w:rsidR="00C802DE" w:rsidRPr="00862C5D" w:rsidRDefault="00C802DE" w:rsidP="00C802DE">
      <w:pPr>
        <w:pStyle w:val="CERBODY"/>
        <w:rPr>
          <w:lang w:val="en-IE" w:eastAsia="en-GB"/>
        </w:rPr>
      </w:pPr>
    </w:p>
    <w:p w:rsidR="00C802DE" w:rsidRPr="00862C5D" w:rsidRDefault="00C802DE" w:rsidP="00AB1A55">
      <w:pPr>
        <w:pStyle w:val="CERBODY"/>
        <w:keepNext/>
        <w:rPr>
          <w:b/>
          <w:lang w:val="en-IE"/>
        </w:rPr>
      </w:pPr>
      <w:r w:rsidRPr="00862C5D">
        <w:rPr>
          <w:b/>
          <w:lang w:val="en-IE"/>
        </w:rPr>
        <w:t xml:space="preserve">Table </w:t>
      </w:r>
      <w:r w:rsidR="00E179D6" w:rsidRPr="00862C5D">
        <w:rPr>
          <w:b/>
          <w:lang w:val="en-IE"/>
        </w:rPr>
        <w:fldChar w:fldCharType="begin"/>
      </w:r>
      <w:r w:rsidRPr="00862C5D">
        <w:rPr>
          <w:b/>
          <w:lang w:val="en-IE"/>
        </w:rPr>
        <w:instrText xml:space="preserve"> SEQ Table \* ARABIC </w:instrText>
      </w:r>
      <w:r w:rsidR="00E179D6" w:rsidRPr="00862C5D">
        <w:rPr>
          <w:b/>
          <w:lang w:val="en-IE"/>
        </w:rPr>
        <w:fldChar w:fldCharType="separate"/>
      </w:r>
      <w:r w:rsidR="002E3252">
        <w:rPr>
          <w:b/>
          <w:noProof/>
          <w:lang w:val="en-IE"/>
        </w:rPr>
        <w:t>7</w:t>
      </w:r>
      <w:r w:rsidR="00E179D6" w:rsidRPr="00862C5D">
        <w:rPr>
          <w:b/>
          <w:noProof/>
          <w:lang w:val="en-IE"/>
        </w:rPr>
        <w:fldChar w:fldCharType="end"/>
      </w:r>
      <w:r w:rsidRPr="00862C5D">
        <w:rPr>
          <w:b/>
          <w:lang w:val="en-IE"/>
        </w:rPr>
        <w:t xml:space="preserve"> – Data publication list part 7: updated following each Imbalance Pricing Period (IPP) or Imbalance Settlement Period (ISP)</w:t>
      </w:r>
    </w:p>
    <w:tbl>
      <w:tblPr>
        <w:tblW w:w="7711" w:type="dxa"/>
        <w:tblInd w:w="817" w:type="dxa"/>
        <w:tblBorders>
          <w:top w:val="single" w:sz="12" w:space="0" w:color="808080"/>
          <w:bottom w:val="single" w:sz="12" w:space="0" w:color="808080"/>
        </w:tblBorders>
        <w:tblLayout w:type="fixed"/>
        <w:tblLook w:val="0000"/>
      </w:tblPr>
      <w:tblGrid>
        <w:gridCol w:w="2552"/>
        <w:gridCol w:w="3118"/>
        <w:gridCol w:w="992"/>
        <w:gridCol w:w="1049"/>
      </w:tblGrid>
      <w:tr w:rsidR="00C802DE" w:rsidRPr="00862C5D" w:rsidTr="00371077">
        <w:tc>
          <w:tcPr>
            <w:tcW w:w="2552" w:type="dxa"/>
            <w:tcBorders>
              <w:top w:val="single" w:sz="4" w:space="0" w:color="auto"/>
              <w:bottom w:val="single" w:sz="4" w:space="0" w:color="auto"/>
            </w:tcBorders>
          </w:tcPr>
          <w:p w:rsidR="00C802DE" w:rsidRPr="00862C5D" w:rsidRDefault="00C802DE" w:rsidP="00AB1A55">
            <w:pPr>
              <w:pStyle w:val="CERBODY"/>
              <w:keepNext/>
              <w:rPr>
                <w:b/>
                <w:sz w:val="16"/>
                <w:szCs w:val="16"/>
                <w:lang w:val="en-IE"/>
              </w:rPr>
            </w:pPr>
            <w:r w:rsidRPr="00862C5D">
              <w:rPr>
                <w:b/>
                <w:sz w:val="16"/>
                <w:szCs w:val="16"/>
                <w:lang w:val="en-IE"/>
              </w:rPr>
              <w:t>Time</w:t>
            </w:r>
          </w:p>
        </w:tc>
        <w:tc>
          <w:tcPr>
            <w:tcW w:w="3118" w:type="dxa"/>
            <w:tcBorders>
              <w:top w:val="single" w:sz="4" w:space="0" w:color="auto"/>
              <w:bottom w:val="single" w:sz="4" w:space="0" w:color="auto"/>
            </w:tcBorders>
          </w:tcPr>
          <w:p w:rsidR="00C802DE" w:rsidRPr="00862C5D" w:rsidRDefault="00C802DE" w:rsidP="00AB1A55">
            <w:pPr>
              <w:pStyle w:val="CERBODY"/>
              <w:keepNext/>
              <w:rPr>
                <w:b/>
                <w:sz w:val="16"/>
                <w:szCs w:val="16"/>
                <w:lang w:val="en-IE"/>
              </w:rPr>
            </w:pPr>
            <w:r w:rsidRPr="00862C5D">
              <w:rPr>
                <w:b/>
                <w:sz w:val="16"/>
                <w:szCs w:val="16"/>
                <w:lang w:val="en-IE"/>
              </w:rPr>
              <w:t>Item / Data Record</w:t>
            </w:r>
          </w:p>
        </w:tc>
        <w:tc>
          <w:tcPr>
            <w:tcW w:w="992" w:type="dxa"/>
            <w:tcBorders>
              <w:top w:val="single" w:sz="4" w:space="0" w:color="auto"/>
              <w:bottom w:val="single" w:sz="4" w:space="0" w:color="auto"/>
            </w:tcBorders>
          </w:tcPr>
          <w:p w:rsidR="00C802DE" w:rsidRPr="00862C5D" w:rsidRDefault="00C802DE" w:rsidP="00AB1A55">
            <w:pPr>
              <w:pStyle w:val="CERBODY"/>
              <w:keepNext/>
              <w:rPr>
                <w:b/>
                <w:sz w:val="16"/>
                <w:szCs w:val="16"/>
                <w:lang w:val="en-IE"/>
              </w:rPr>
            </w:pPr>
            <w:r w:rsidRPr="00862C5D">
              <w:rPr>
                <w:b/>
                <w:sz w:val="16"/>
                <w:szCs w:val="16"/>
                <w:lang w:val="en-IE"/>
              </w:rPr>
              <w:t>Term</w:t>
            </w:r>
          </w:p>
        </w:tc>
        <w:tc>
          <w:tcPr>
            <w:tcW w:w="1049" w:type="dxa"/>
            <w:tcBorders>
              <w:top w:val="single" w:sz="4" w:space="0" w:color="auto"/>
              <w:bottom w:val="single" w:sz="4" w:space="0" w:color="auto"/>
            </w:tcBorders>
          </w:tcPr>
          <w:p w:rsidR="00C802DE" w:rsidRPr="00862C5D" w:rsidRDefault="00C802DE" w:rsidP="00AB1A55">
            <w:pPr>
              <w:pStyle w:val="CERBODY"/>
              <w:keepNext/>
              <w:rPr>
                <w:b/>
                <w:sz w:val="16"/>
                <w:szCs w:val="16"/>
                <w:lang w:val="en-IE"/>
              </w:rPr>
            </w:pPr>
            <w:r w:rsidRPr="00862C5D">
              <w:rPr>
                <w:b/>
                <w:sz w:val="16"/>
                <w:szCs w:val="16"/>
                <w:lang w:val="en-IE"/>
              </w:rPr>
              <w:t>Subscript</w:t>
            </w:r>
          </w:p>
        </w:tc>
      </w:tr>
      <w:tr w:rsidR="00C802DE" w:rsidRPr="00862C5D" w:rsidTr="00371077">
        <w:tc>
          <w:tcPr>
            <w:tcW w:w="2552" w:type="dxa"/>
            <w:tcBorders>
              <w:bottom w:val="nil"/>
            </w:tcBorders>
          </w:tcPr>
          <w:p w:rsidR="00C802DE" w:rsidRPr="00862C5D" w:rsidRDefault="00C802DE" w:rsidP="00371077">
            <w:pPr>
              <w:pStyle w:val="CERBODY"/>
              <w:rPr>
                <w:b/>
                <w:sz w:val="16"/>
                <w:szCs w:val="16"/>
                <w:lang w:val="en-IE"/>
              </w:rPr>
            </w:pPr>
            <w:r w:rsidRPr="00862C5D">
              <w:rPr>
                <w:b/>
                <w:sz w:val="16"/>
                <w:szCs w:val="16"/>
                <w:lang w:val="en-IE"/>
              </w:rPr>
              <w:t>Following each IPP or ISP</w:t>
            </w:r>
          </w:p>
        </w:tc>
        <w:tc>
          <w:tcPr>
            <w:tcW w:w="3118" w:type="dxa"/>
            <w:tcBorders>
              <w:bottom w:val="nil"/>
            </w:tcBorders>
          </w:tcPr>
          <w:p w:rsidR="00C802DE" w:rsidRPr="00862C5D" w:rsidRDefault="00C802DE" w:rsidP="00371077">
            <w:pPr>
              <w:pStyle w:val="CERBODY"/>
              <w:rPr>
                <w:sz w:val="16"/>
                <w:szCs w:val="16"/>
                <w:lang w:val="en-IE"/>
              </w:rPr>
            </w:pPr>
          </w:p>
        </w:tc>
        <w:tc>
          <w:tcPr>
            <w:tcW w:w="992" w:type="dxa"/>
            <w:tcBorders>
              <w:bottom w:val="nil"/>
            </w:tcBorders>
          </w:tcPr>
          <w:p w:rsidR="00C802DE" w:rsidRPr="00862C5D" w:rsidRDefault="00C802DE" w:rsidP="00371077">
            <w:pPr>
              <w:pStyle w:val="CERBODY"/>
              <w:rPr>
                <w:sz w:val="16"/>
                <w:szCs w:val="16"/>
                <w:lang w:val="en-IE"/>
              </w:rPr>
            </w:pPr>
          </w:p>
        </w:tc>
        <w:tc>
          <w:tcPr>
            <w:tcW w:w="1049" w:type="dxa"/>
            <w:tcBorders>
              <w:bottom w:val="nil"/>
            </w:tcBorders>
          </w:tcPr>
          <w:p w:rsidR="00C802DE" w:rsidRPr="00862C5D" w:rsidRDefault="00C802DE" w:rsidP="00371077">
            <w:pPr>
              <w:pStyle w:val="CERBODY"/>
              <w:rPr>
                <w:sz w:val="16"/>
                <w:szCs w:val="16"/>
                <w:lang w:val="en-IE"/>
              </w:rPr>
            </w:pPr>
          </w:p>
        </w:tc>
      </w:tr>
      <w:tr w:rsidR="00C802DE" w:rsidRPr="00862C5D" w:rsidTr="00371077">
        <w:tc>
          <w:tcPr>
            <w:tcW w:w="2552" w:type="dxa"/>
            <w:tcBorders>
              <w:bottom w:val="nil"/>
            </w:tcBorders>
          </w:tcPr>
          <w:p w:rsidR="00C802DE" w:rsidRPr="00862C5D" w:rsidRDefault="00C802DE" w:rsidP="00371077">
            <w:pPr>
              <w:pStyle w:val="CERBODY"/>
              <w:rPr>
                <w:sz w:val="16"/>
                <w:szCs w:val="16"/>
                <w:lang w:val="en-IE"/>
              </w:rPr>
            </w:pPr>
            <w:r w:rsidRPr="00862C5D">
              <w:rPr>
                <w:sz w:val="16"/>
                <w:szCs w:val="16"/>
                <w:lang w:val="en-IE"/>
              </w:rPr>
              <w:t>Following each IPP</w:t>
            </w:r>
          </w:p>
        </w:tc>
        <w:tc>
          <w:tcPr>
            <w:tcW w:w="3118" w:type="dxa"/>
            <w:tcBorders>
              <w:bottom w:val="nil"/>
            </w:tcBorders>
          </w:tcPr>
          <w:p w:rsidR="00C802DE" w:rsidRPr="00862C5D" w:rsidRDefault="00C802DE" w:rsidP="00371077">
            <w:pPr>
              <w:pStyle w:val="CERBODY"/>
              <w:rPr>
                <w:sz w:val="16"/>
                <w:szCs w:val="16"/>
                <w:lang w:val="en-IE"/>
              </w:rPr>
            </w:pPr>
            <w:r w:rsidRPr="00862C5D">
              <w:rPr>
                <w:sz w:val="16"/>
                <w:szCs w:val="16"/>
                <w:lang w:val="en-IE"/>
              </w:rPr>
              <w:t>Imbalance Price by IPP</w:t>
            </w:r>
          </w:p>
        </w:tc>
        <w:tc>
          <w:tcPr>
            <w:tcW w:w="992" w:type="dxa"/>
            <w:tcBorders>
              <w:bottom w:val="nil"/>
            </w:tcBorders>
          </w:tcPr>
          <w:p w:rsidR="00C802DE" w:rsidRPr="00862C5D" w:rsidRDefault="00C802DE" w:rsidP="00371077">
            <w:pPr>
              <w:pStyle w:val="CERBODY"/>
              <w:rPr>
                <w:sz w:val="16"/>
                <w:szCs w:val="16"/>
                <w:lang w:val="en-IE"/>
              </w:rPr>
            </w:pPr>
            <w:r w:rsidRPr="00862C5D">
              <w:rPr>
                <w:sz w:val="16"/>
                <w:szCs w:val="16"/>
                <w:lang w:val="en-IE"/>
              </w:rPr>
              <w:t>PIMB</w:t>
            </w:r>
          </w:p>
        </w:tc>
        <w:tc>
          <w:tcPr>
            <w:tcW w:w="1049" w:type="dxa"/>
            <w:tcBorders>
              <w:bottom w:val="nil"/>
            </w:tcBorders>
          </w:tcPr>
          <w:p w:rsidR="00C802DE" w:rsidRPr="00862C5D" w:rsidRDefault="00C802DE" w:rsidP="00371077">
            <w:pPr>
              <w:pStyle w:val="CERBODY"/>
              <w:rPr>
                <w:sz w:val="16"/>
                <w:szCs w:val="16"/>
                <w:lang w:val="en-IE"/>
              </w:rPr>
            </w:pPr>
            <w:r w:rsidRPr="00862C5D">
              <w:rPr>
                <w:sz w:val="16"/>
                <w:szCs w:val="16"/>
                <w:lang w:val="en-IE"/>
              </w:rPr>
              <w:t>φ</w:t>
            </w:r>
          </w:p>
        </w:tc>
      </w:tr>
      <w:tr w:rsidR="00C802DE" w:rsidRPr="00862C5D" w:rsidTr="00371077">
        <w:tc>
          <w:tcPr>
            <w:tcW w:w="2552" w:type="dxa"/>
            <w:tcBorders>
              <w:bottom w:val="nil"/>
            </w:tcBorders>
          </w:tcPr>
          <w:p w:rsidR="00C802DE" w:rsidRPr="00862C5D" w:rsidRDefault="00C802DE" w:rsidP="00371077">
            <w:pPr>
              <w:pStyle w:val="CERBODY"/>
              <w:rPr>
                <w:sz w:val="16"/>
                <w:szCs w:val="16"/>
                <w:lang w:val="en-IE"/>
              </w:rPr>
            </w:pPr>
            <w:r w:rsidRPr="00862C5D">
              <w:rPr>
                <w:sz w:val="16"/>
                <w:szCs w:val="16"/>
                <w:lang w:val="en-IE"/>
              </w:rPr>
              <w:t>Following each ISP</w:t>
            </w:r>
          </w:p>
        </w:tc>
        <w:tc>
          <w:tcPr>
            <w:tcW w:w="3118" w:type="dxa"/>
            <w:tcBorders>
              <w:bottom w:val="nil"/>
            </w:tcBorders>
          </w:tcPr>
          <w:p w:rsidR="00C802DE" w:rsidRPr="00862C5D" w:rsidRDefault="00C802DE" w:rsidP="00371077">
            <w:pPr>
              <w:pStyle w:val="CERBODY"/>
              <w:rPr>
                <w:sz w:val="16"/>
                <w:szCs w:val="16"/>
                <w:lang w:val="en-IE"/>
              </w:rPr>
            </w:pPr>
            <w:r w:rsidRPr="00862C5D">
              <w:rPr>
                <w:sz w:val="16"/>
                <w:szCs w:val="16"/>
                <w:lang w:val="en-IE"/>
              </w:rPr>
              <w:t xml:space="preserve">Imbalance </w:t>
            </w:r>
            <w:r w:rsidR="00423909" w:rsidRPr="00862C5D">
              <w:rPr>
                <w:sz w:val="16"/>
                <w:szCs w:val="16"/>
                <w:lang w:val="en-IE"/>
              </w:rPr>
              <w:t xml:space="preserve">Settlement </w:t>
            </w:r>
            <w:r w:rsidRPr="00862C5D">
              <w:rPr>
                <w:sz w:val="16"/>
                <w:szCs w:val="16"/>
                <w:lang w:val="en-IE"/>
              </w:rPr>
              <w:t>Price by ISP</w:t>
            </w:r>
          </w:p>
        </w:tc>
        <w:tc>
          <w:tcPr>
            <w:tcW w:w="992" w:type="dxa"/>
            <w:tcBorders>
              <w:bottom w:val="nil"/>
            </w:tcBorders>
          </w:tcPr>
          <w:p w:rsidR="00C802DE" w:rsidRPr="00862C5D" w:rsidRDefault="00C802DE" w:rsidP="00371077">
            <w:pPr>
              <w:pStyle w:val="CERBODY"/>
              <w:rPr>
                <w:sz w:val="16"/>
                <w:szCs w:val="16"/>
                <w:lang w:val="en-IE"/>
              </w:rPr>
            </w:pPr>
            <w:r w:rsidRPr="00862C5D">
              <w:rPr>
                <w:sz w:val="16"/>
                <w:szCs w:val="16"/>
                <w:lang w:val="en-IE"/>
              </w:rPr>
              <w:t>PIMB</w:t>
            </w:r>
          </w:p>
        </w:tc>
        <w:tc>
          <w:tcPr>
            <w:tcW w:w="1049" w:type="dxa"/>
            <w:tcBorders>
              <w:bottom w:val="nil"/>
            </w:tcBorders>
          </w:tcPr>
          <w:p w:rsidR="00C802DE" w:rsidRPr="00862C5D" w:rsidRDefault="00C802DE" w:rsidP="00371077">
            <w:pPr>
              <w:pStyle w:val="CERBODY"/>
              <w:rPr>
                <w:sz w:val="16"/>
                <w:szCs w:val="16"/>
                <w:lang w:val="en-IE"/>
              </w:rPr>
            </w:pPr>
            <w:r w:rsidRPr="00862C5D">
              <w:rPr>
                <w:sz w:val="16"/>
                <w:szCs w:val="16"/>
                <w:lang w:val="en-IE"/>
              </w:rPr>
              <w:t>γ</w:t>
            </w:r>
          </w:p>
        </w:tc>
      </w:tr>
      <w:tr w:rsidR="00C802DE" w:rsidRPr="00862C5D" w:rsidTr="00371077">
        <w:tc>
          <w:tcPr>
            <w:tcW w:w="2552" w:type="dxa"/>
            <w:tcBorders>
              <w:bottom w:val="nil"/>
            </w:tcBorders>
          </w:tcPr>
          <w:p w:rsidR="00C802DE" w:rsidRPr="00862C5D" w:rsidRDefault="00C802DE" w:rsidP="00371077">
            <w:pPr>
              <w:pStyle w:val="CERBODY"/>
              <w:rPr>
                <w:sz w:val="16"/>
                <w:szCs w:val="16"/>
                <w:lang w:val="en-IE"/>
              </w:rPr>
            </w:pPr>
            <w:r w:rsidRPr="00862C5D">
              <w:rPr>
                <w:sz w:val="16"/>
                <w:szCs w:val="16"/>
                <w:lang w:val="en-IE"/>
              </w:rPr>
              <w:t>Following each IPP</w:t>
            </w:r>
          </w:p>
        </w:tc>
        <w:tc>
          <w:tcPr>
            <w:tcW w:w="3118" w:type="dxa"/>
            <w:tcBorders>
              <w:bottom w:val="nil"/>
            </w:tcBorders>
          </w:tcPr>
          <w:p w:rsidR="00C802DE" w:rsidRPr="00862C5D" w:rsidRDefault="00C802DE" w:rsidP="00371077">
            <w:pPr>
              <w:pStyle w:val="CERBODY"/>
              <w:rPr>
                <w:sz w:val="16"/>
                <w:szCs w:val="16"/>
                <w:lang w:val="en-IE"/>
              </w:rPr>
            </w:pPr>
            <w:r w:rsidRPr="00862C5D">
              <w:rPr>
                <w:sz w:val="16"/>
                <w:szCs w:val="16"/>
                <w:lang w:val="en-IE"/>
              </w:rPr>
              <w:t xml:space="preserve">Net Imbalance Volume </w:t>
            </w:r>
            <w:r w:rsidR="00423909" w:rsidRPr="00862C5D">
              <w:rPr>
                <w:sz w:val="16"/>
                <w:szCs w:val="16"/>
                <w:lang w:val="en-IE"/>
              </w:rPr>
              <w:t xml:space="preserve">Quantity </w:t>
            </w:r>
            <w:r w:rsidRPr="00862C5D">
              <w:rPr>
                <w:sz w:val="16"/>
                <w:szCs w:val="16"/>
                <w:lang w:val="en-IE"/>
              </w:rPr>
              <w:t>by IPP</w:t>
            </w:r>
          </w:p>
        </w:tc>
        <w:tc>
          <w:tcPr>
            <w:tcW w:w="992" w:type="dxa"/>
            <w:tcBorders>
              <w:bottom w:val="nil"/>
            </w:tcBorders>
          </w:tcPr>
          <w:p w:rsidR="00C802DE" w:rsidRPr="00862C5D" w:rsidRDefault="00C802DE" w:rsidP="00371077">
            <w:pPr>
              <w:pStyle w:val="CERBODY"/>
              <w:rPr>
                <w:sz w:val="16"/>
                <w:szCs w:val="16"/>
                <w:lang w:val="en-IE"/>
              </w:rPr>
            </w:pPr>
            <w:r w:rsidRPr="00862C5D">
              <w:rPr>
                <w:sz w:val="16"/>
                <w:szCs w:val="16"/>
                <w:lang w:val="en-IE"/>
              </w:rPr>
              <w:t>QNIV</w:t>
            </w:r>
          </w:p>
        </w:tc>
        <w:tc>
          <w:tcPr>
            <w:tcW w:w="1049" w:type="dxa"/>
            <w:tcBorders>
              <w:bottom w:val="nil"/>
            </w:tcBorders>
          </w:tcPr>
          <w:p w:rsidR="00C802DE" w:rsidRPr="00862C5D" w:rsidRDefault="00C802DE" w:rsidP="00371077">
            <w:pPr>
              <w:pStyle w:val="CERBODY"/>
              <w:rPr>
                <w:sz w:val="16"/>
                <w:szCs w:val="16"/>
                <w:lang w:val="en-IE"/>
              </w:rPr>
            </w:pPr>
            <w:r w:rsidRPr="00862C5D">
              <w:rPr>
                <w:sz w:val="16"/>
                <w:szCs w:val="16"/>
                <w:lang w:val="en-IE"/>
              </w:rPr>
              <w:t>φ</w:t>
            </w:r>
          </w:p>
        </w:tc>
      </w:tr>
      <w:tr w:rsidR="00C802DE" w:rsidRPr="00862C5D" w:rsidTr="00371077">
        <w:tc>
          <w:tcPr>
            <w:tcW w:w="2552" w:type="dxa"/>
            <w:tcBorders>
              <w:bottom w:val="nil"/>
            </w:tcBorders>
          </w:tcPr>
          <w:p w:rsidR="00C802DE" w:rsidRPr="00862C5D" w:rsidRDefault="00C802DE" w:rsidP="00371077">
            <w:pPr>
              <w:pStyle w:val="CERBODY"/>
              <w:rPr>
                <w:sz w:val="16"/>
                <w:szCs w:val="16"/>
                <w:lang w:val="en-IE"/>
              </w:rPr>
            </w:pPr>
            <w:r w:rsidRPr="00862C5D">
              <w:rPr>
                <w:sz w:val="16"/>
                <w:szCs w:val="16"/>
                <w:lang w:val="en-IE"/>
              </w:rPr>
              <w:t>Following each ISP</w:t>
            </w:r>
          </w:p>
        </w:tc>
        <w:tc>
          <w:tcPr>
            <w:tcW w:w="3118" w:type="dxa"/>
            <w:tcBorders>
              <w:bottom w:val="nil"/>
            </w:tcBorders>
          </w:tcPr>
          <w:p w:rsidR="00C802DE" w:rsidRPr="00862C5D" w:rsidRDefault="00C802DE" w:rsidP="00371077">
            <w:pPr>
              <w:pStyle w:val="CERBODY"/>
              <w:rPr>
                <w:sz w:val="16"/>
                <w:szCs w:val="16"/>
                <w:lang w:val="en-IE"/>
              </w:rPr>
            </w:pPr>
            <w:r w:rsidRPr="00862C5D">
              <w:rPr>
                <w:sz w:val="16"/>
                <w:szCs w:val="16"/>
                <w:lang w:val="en-IE"/>
              </w:rPr>
              <w:t xml:space="preserve">Net Imbalance Volume </w:t>
            </w:r>
            <w:r w:rsidR="00423909" w:rsidRPr="00862C5D">
              <w:rPr>
                <w:sz w:val="16"/>
                <w:szCs w:val="16"/>
                <w:lang w:val="en-IE"/>
              </w:rPr>
              <w:t xml:space="preserve">Quantity </w:t>
            </w:r>
            <w:r w:rsidRPr="00862C5D">
              <w:rPr>
                <w:sz w:val="16"/>
                <w:szCs w:val="16"/>
                <w:lang w:val="en-IE"/>
              </w:rPr>
              <w:t>by ISP</w:t>
            </w:r>
          </w:p>
        </w:tc>
        <w:tc>
          <w:tcPr>
            <w:tcW w:w="992" w:type="dxa"/>
            <w:tcBorders>
              <w:bottom w:val="nil"/>
            </w:tcBorders>
          </w:tcPr>
          <w:p w:rsidR="00C802DE" w:rsidRPr="00862C5D" w:rsidRDefault="00C802DE" w:rsidP="00371077">
            <w:pPr>
              <w:pStyle w:val="CERBODY"/>
              <w:rPr>
                <w:sz w:val="16"/>
                <w:szCs w:val="16"/>
                <w:lang w:val="en-IE"/>
              </w:rPr>
            </w:pPr>
            <w:r w:rsidRPr="00862C5D">
              <w:rPr>
                <w:sz w:val="16"/>
                <w:szCs w:val="16"/>
                <w:lang w:val="en-IE"/>
              </w:rPr>
              <w:t>QNIV</w:t>
            </w:r>
          </w:p>
        </w:tc>
        <w:tc>
          <w:tcPr>
            <w:tcW w:w="1049" w:type="dxa"/>
            <w:tcBorders>
              <w:bottom w:val="nil"/>
            </w:tcBorders>
          </w:tcPr>
          <w:p w:rsidR="00C802DE" w:rsidRPr="00862C5D" w:rsidRDefault="00C802DE" w:rsidP="00371077">
            <w:pPr>
              <w:pStyle w:val="CERBODY"/>
              <w:rPr>
                <w:sz w:val="16"/>
                <w:szCs w:val="16"/>
                <w:lang w:val="en-IE"/>
              </w:rPr>
            </w:pPr>
            <w:r w:rsidRPr="00862C5D">
              <w:rPr>
                <w:sz w:val="16"/>
                <w:szCs w:val="16"/>
                <w:lang w:val="en-IE"/>
              </w:rPr>
              <w:t>γ</w:t>
            </w:r>
          </w:p>
        </w:tc>
      </w:tr>
      <w:tr w:rsidR="00C802DE" w:rsidRPr="00862C5D" w:rsidTr="00371077">
        <w:tc>
          <w:tcPr>
            <w:tcW w:w="2552" w:type="dxa"/>
            <w:tcBorders>
              <w:bottom w:val="nil"/>
            </w:tcBorders>
          </w:tcPr>
          <w:p w:rsidR="00C802DE" w:rsidRPr="00862C5D" w:rsidRDefault="00C802DE" w:rsidP="00371077">
            <w:pPr>
              <w:pStyle w:val="CERBODY"/>
              <w:rPr>
                <w:sz w:val="16"/>
                <w:szCs w:val="16"/>
                <w:lang w:val="en-IE"/>
              </w:rPr>
            </w:pPr>
            <w:r w:rsidRPr="00862C5D">
              <w:rPr>
                <w:sz w:val="16"/>
                <w:szCs w:val="16"/>
                <w:lang w:val="en-IE"/>
              </w:rPr>
              <w:t>Following each IPP</w:t>
            </w:r>
          </w:p>
        </w:tc>
        <w:tc>
          <w:tcPr>
            <w:tcW w:w="3118" w:type="dxa"/>
            <w:tcBorders>
              <w:bottom w:val="nil"/>
            </w:tcBorders>
          </w:tcPr>
          <w:p w:rsidR="00C802DE" w:rsidRPr="00862C5D" w:rsidRDefault="00C802DE" w:rsidP="00371077">
            <w:pPr>
              <w:pStyle w:val="CERBODY"/>
              <w:rPr>
                <w:sz w:val="16"/>
                <w:szCs w:val="16"/>
                <w:lang w:val="en-IE"/>
              </w:rPr>
            </w:pPr>
            <w:r w:rsidRPr="00862C5D">
              <w:rPr>
                <w:sz w:val="16"/>
                <w:szCs w:val="16"/>
                <w:lang w:val="en-IE"/>
              </w:rPr>
              <w:t>Net Imbalance Volume</w:t>
            </w:r>
            <w:r w:rsidR="00776026" w:rsidRPr="00862C5D">
              <w:rPr>
                <w:sz w:val="16"/>
                <w:szCs w:val="16"/>
                <w:lang w:val="en-IE"/>
              </w:rPr>
              <w:t xml:space="preserve"> Tag</w:t>
            </w:r>
          </w:p>
        </w:tc>
        <w:tc>
          <w:tcPr>
            <w:tcW w:w="992" w:type="dxa"/>
            <w:tcBorders>
              <w:bottom w:val="nil"/>
            </w:tcBorders>
          </w:tcPr>
          <w:p w:rsidR="00C802DE" w:rsidRPr="00862C5D" w:rsidRDefault="00C802DE" w:rsidP="00371077">
            <w:pPr>
              <w:pStyle w:val="CERBODY"/>
              <w:rPr>
                <w:sz w:val="16"/>
                <w:szCs w:val="16"/>
                <w:lang w:val="en-IE"/>
              </w:rPr>
            </w:pPr>
            <w:r w:rsidRPr="00862C5D">
              <w:rPr>
                <w:sz w:val="16"/>
                <w:szCs w:val="16"/>
                <w:lang w:val="en-IE"/>
              </w:rPr>
              <w:t>TNIV</w:t>
            </w:r>
          </w:p>
        </w:tc>
        <w:tc>
          <w:tcPr>
            <w:tcW w:w="1049" w:type="dxa"/>
            <w:tcBorders>
              <w:bottom w:val="nil"/>
            </w:tcBorders>
          </w:tcPr>
          <w:p w:rsidR="00C802DE" w:rsidRPr="00862C5D" w:rsidRDefault="00C802DE" w:rsidP="00371077">
            <w:pPr>
              <w:pStyle w:val="CERBODY"/>
              <w:rPr>
                <w:sz w:val="16"/>
                <w:szCs w:val="16"/>
                <w:lang w:val="en-IE"/>
              </w:rPr>
            </w:pPr>
            <w:proofErr w:type="spellStart"/>
            <w:r w:rsidRPr="00862C5D">
              <w:rPr>
                <w:sz w:val="16"/>
                <w:szCs w:val="16"/>
                <w:lang w:val="en-IE"/>
              </w:rPr>
              <w:t>ukφ</w:t>
            </w:r>
            <w:proofErr w:type="spellEnd"/>
          </w:p>
        </w:tc>
      </w:tr>
      <w:tr w:rsidR="00C802DE" w:rsidRPr="00862C5D" w:rsidTr="00371077">
        <w:tc>
          <w:tcPr>
            <w:tcW w:w="2552" w:type="dxa"/>
            <w:tcBorders>
              <w:bottom w:val="nil"/>
            </w:tcBorders>
          </w:tcPr>
          <w:p w:rsidR="00C802DE" w:rsidRPr="00862C5D" w:rsidRDefault="00C802DE" w:rsidP="00371077">
            <w:pPr>
              <w:pStyle w:val="CERBODY"/>
              <w:rPr>
                <w:sz w:val="16"/>
                <w:szCs w:val="16"/>
                <w:lang w:val="en-IE"/>
              </w:rPr>
            </w:pPr>
            <w:r w:rsidRPr="00862C5D">
              <w:rPr>
                <w:sz w:val="16"/>
                <w:szCs w:val="16"/>
                <w:lang w:val="en-IE"/>
              </w:rPr>
              <w:t>Following each IPP</w:t>
            </w:r>
          </w:p>
        </w:tc>
        <w:tc>
          <w:tcPr>
            <w:tcW w:w="3118" w:type="dxa"/>
            <w:tcBorders>
              <w:bottom w:val="nil"/>
            </w:tcBorders>
          </w:tcPr>
          <w:p w:rsidR="00C802DE" w:rsidRPr="00862C5D" w:rsidRDefault="00C802DE" w:rsidP="00371077">
            <w:pPr>
              <w:pStyle w:val="CERBODY"/>
              <w:rPr>
                <w:sz w:val="16"/>
                <w:szCs w:val="16"/>
                <w:lang w:val="en-IE"/>
              </w:rPr>
            </w:pPr>
            <w:r w:rsidRPr="00862C5D">
              <w:rPr>
                <w:sz w:val="16"/>
                <w:szCs w:val="16"/>
                <w:lang w:val="en-IE"/>
              </w:rPr>
              <w:t xml:space="preserve">Demand Control </w:t>
            </w:r>
            <w:r w:rsidR="00423909" w:rsidRPr="00862C5D">
              <w:rPr>
                <w:sz w:val="16"/>
                <w:szCs w:val="16"/>
                <w:lang w:val="en-IE"/>
              </w:rPr>
              <w:t>Quantity</w:t>
            </w:r>
          </w:p>
        </w:tc>
        <w:tc>
          <w:tcPr>
            <w:tcW w:w="992" w:type="dxa"/>
            <w:tcBorders>
              <w:bottom w:val="nil"/>
            </w:tcBorders>
          </w:tcPr>
          <w:p w:rsidR="00C802DE" w:rsidRPr="00862C5D" w:rsidRDefault="00C802DE" w:rsidP="00371077">
            <w:pPr>
              <w:pStyle w:val="CERBODY"/>
              <w:rPr>
                <w:sz w:val="16"/>
                <w:szCs w:val="16"/>
                <w:lang w:val="en-IE"/>
              </w:rPr>
            </w:pPr>
            <w:r w:rsidRPr="00862C5D">
              <w:rPr>
                <w:sz w:val="16"/>
                <w:szCs w:val="16"/>
                <w:lang w:val="en-IE"/>
              </w:rPr>
              <w:t>QDC</w:t>
            </w:r>
          </w:p>
        </w:tc>
        <w:tc>
          <w:tcPr>
            <w:tcW w:w="1049" w:type="dxa"/>
            <w:tcBorders>
              <w:bottom w:val="nil"/>
            </w:tcBorders>
          </w:tcPr>
          <w:p w:rsidR="00C802DE" w:rsidRPr="00862C5D" w:rsidRDefault="00776026" w:rsidP="00371077">
            <w:pPr>
              <w:pStyle w:val="CERBODY"/>
              <w:rPr>
                <w:sz w:val="16"/>
                <w:szCs w:val="16"/>
                <w:lang w:val="en-IE"/>
              </w:rPr>
            </w:pPr>
            <w:r w:rsidRPr="00862C5D">
              <w:rPr>
                <w:sz w:val="16"/>
                <w:szCs w:val="16"/>
                <w:lang w:val="en-IE"/>
              </w:rPr>
              <w:t>Φ</w:t>
            </w:r>
          </w:p>
        </w:tc>
      </w:tr>
      <w:tr w:rsidR="00C802DE" w:rsidRPr="00862C5D" w:rsidTr="00371077">
        <w:tc>
          <w:tcPr>
            <w:tcW w:w="2552" w:type="dxa"/>
            <w:tcBorders>
              <w:bottom w:val="nil"/>
            </w:tcBorders>
          </w:tcPr>
          <w:p w:rsidR="00C802DE" w:rsidRPr="00862C5D" w:rsidRDefault="00C802DE" w:rsidP="00371077">
            <w:pPr>
              <w:pStyle w:val="CERBODY"/>
              <w:rPr>
                <w:sz w:val="16"/>
                <w:szCs w:val="16"/>
                <w:lang w:val="en-IE"/>
              </w:rPr>
            </w:pPr>
            <w:r w:rsidRPr="00862C5D">
              <w:rPr>
                <w:sz w:val="16"/>
                <w:szCs w:val="16"/>
                <w:lang w:val="en-IE"/>
              </w:rPr>
              <w:t>Following each IPP</w:t>
            </w:r>
          </w:p>
        </w:tc>
        <w:tc>
          <w:tcPr>
            <w:tcW w:w="3118" w:type="dxa"/>
            <w:tcBorders>
              <w:bottom w:val="nil"/>
            </w:tcBorders>
          </w:tcPr>
          <w:p w:rsidR="00C802DE" w:rsidRPr="00862C5D" w:rsidRDefault="00C802DE" w:rsidP="00371077">
            <w:pPr>
              <w:pStyle w:val="CERBODY"/>
              <w:rPr>
                <w:sz w:val="16"/>
                <w:szCs w:val="16"/>
                <w:lang w:val="en-IE"/>
              </w:rPr>
            </w:pPr>
            <w:r w:rsidRPr="00862C5D">
              <w:rPr>
                <w:sz w:val="16"/>
                <w:szCs w:val="16"/>
                <w:lang w:val="en-IE"/>
              </w:rPr>
              <w:t>Marginal Energy Action</w:t>
            </w:r>
            <w:r w:rsidR="00423909" w:rsidRPr="00862C5D">
              <w:rPr>
                <w:sz w:val="16"/>
                <w:szCs w:val="16"/>
                <w:lang w:val="en-IE"/>
              </w:rPr>
              <w:t xml:space="preserve"> Price</w:t>
            </w:r>
          </w:p>
        </w:tc>
        <w:tc>
          <w:tcPr>
            <w:tcW w:w="992" w:type="dxa"/>
            <w:tcBorders>
              <w:bottom w:val="nil"/>
            </w:tcBorders>
          </w:tcPr>
          <w:p w:rsidR="00C802DE" w:rsidRPr="00862C5D" w:rsidRDefault="00C802DE" w:rsidP="00371077">
            <w:pPr>
              <w:pStyle w:val="CERBODY"/>
              <w:rPr>
                <w:sz w:val="16"/>
                <w:szCs w:val="16"/>
                <w:lang w:val="en-IE"/>
              </w:rPr>
            </w:pPr>
            <w:r w:rsidRPr="00862C5D">
              <w:rPr>
                <w:sz w:val="16"/>
                <w:szCs w:val="16"/>
                <w:lang w:val="en-IE"/>
              </w:rPr>
              <w:t>PMEA</w:t>
            </w:r>
          </w:p>
        </w:tc>
        <w:tc>
          <w:tcPr>
            <w:tcW w:w="1049" w:type="dxa"/>
            <w:tcBorders>
              <w:bottom w:val="nil"/>
            </w:tcBorders>
          </w:tcPr>
          <w:p w:rsidR="00C802DE" w:rsidRPr="00862C5D" w:rsidRDefault="00776026" w:rsidP="00371077">
            <w:pPr>
              <w:pStyle w:val="CERBODY"/>
              <w:rPr>
                <w:sz w:val="16"/>
                <w:szCs w:val="16"/>
                <w:lang w:val="en-IE"/>
              </w:rPr>
            </w:pPr>
            <w:r w:rsidRPr="00862C5D">
              <w:rPr>
                <w:sz w:val="16"/>
                <w:szCs w:val="16"/>
                <w:lang w:val="en-IE"/>
              </w:rPr>
              <w:t>Φ</w:t>
            </w:r>
          </w:p>
        </w:tc>
      </w:tr>
      <w:tr w:rsidR="00C802DE" w:rsidRPr="00862C5D" w:rsidTr="00371077">
        <w:tc>
          <w:tcPr>
            <w:tcW w:w="2552" w:type="dxa"/>
            <w:tcBorders>
              <w:bottom w:val="nil"/>
            </w:tcBorders>
          </w:tcPr>
          <w:p w:rsidR="00C802DE" w:rsidRPr="00862C5D" w:rsidRDefault="00C802DE" w:rsidP="00371077">
            <w:pPr>
              <w:pStyle w:val="CERBODY"/>
              <w:rPr>
                <w:sz w:val="16"/>
                <w:szCs w:val="16"/>
                <w:lang w:val="en-IE"/>
              </w:rPr>
            </w:pPr>
            <w:r w:rsidRPr="00862C5D">
              <w:rPr>
                <w:sz w:val="16"/>
                <w:szCs w:val="16"/>
                <w:lang w:val="en-IE"/>
              </w:rPr>
              <w:t>Following each IPP</w:t>
            </w:r>
          </w:p>
        </w:tc>
        <w:tc>
          <w:tcPr>
            <w:tcW w:w="3118" w:type="dxa"/>
            <w:tcBorders>
              <w:bottom w:val="nil"/>
            </w:tcBorders>
          </w:tcPr>
          <w:p w:rsidR="00C802DE" w:rsidRPr="00862C5D" w:rsidRDefault="00C802DE" w:rsidP="00371077">
            <w:pPr>
              <w:pStyle w:val="CERBODY"/>
              <w:rPr>
                <w:sz w:val="16"/>
                <w:szCs w:val="16"/>
                <w:lang w:val="en-IE"/>
              </w:rPr>
            </w:pPr>
            <w:r w:rsidRPr="00862C5D">
              <w:rPr>
                <w:sz w:val="16"/>
                <w:szCs w:val="16"/>
                <w:lang w:val="en-IE"/>
              </w:rPr>
              <w:t xml:space="preserve">Price Average Reference </w:t>
            </w:r>
            <w:r w:rsidR="00776026" w:rsidRPr="00862C5D">
              <w:rPr>
                <w:sz w:val="16"/>
                <w:szCs w:val="16"/>
                <w:lang w:val="en-IE"/>
              </w:rPr>
              <w:t>Tag</w:t>
            </w:r>
          </w:p>
        </w:tc>
        <w:tc>
          <w:tcPr>
            <w:tcW w:w="992" w:type="dxa"/>
            <w:tcBorders>
              <w:bottom w:val="nil"/>
            </w:tcBorders>
          </w:tcPr>
          <w:p w:rsidR="00C802DE" w:rsidRPr="00862C5D" w:rsidRDefault="00776026" w:rsidP="00371077">
            <w:pPr>
              <w:pStyle w:val="CERBODY"/>
              <w:rPr>
                <w:sz w:val="16"/>
                <w:szCs w:val="16"/>
                <w:lang w:val="en-IE"/>
              </w:rPr>
            </w:pPr>
            <w:r w:rsidRPr="00862C5D">
              <w:rPr>
                <w:sz w:val="16"/>
                <w:szCs w:val="16"/>
                <w:lang w:val="en-IE"/>
              </w:rPr>
              <w:t>T</w:t>
            </w:r>
            <w:r w:rsidR="00C802DE" w:rsidRPr="00862C5D">
              <w:rPr>
                <w:sz w:val="16"/>
                <w:szCs w:val="16"/>
                <w:lang w:val="en-IE"/>
              </w:rPr>
              <w:t>PAR</w:t>
            </w:r>
          </w:p>
        </w:tc>
        <w:tc>
          <w:tcPr>
            <w:tcW w:w="1049" w:type="dxa"/>
            <w:tcBorders>
              <w:bottom w:val="nil"/>
            </w:tcBorders>
          </w:tcPr>
          <w:p w:rsidR="00C802DE" w:rsidRPr="00862C5D" w:rsidRDefault="00776026" w:rsidP="00371077">
            <w:pPr>
              <w:pStyle w:val="CERBODY"/>
              <w:rPr>
                <w:sz w:val="16"/>
                <w:szCs w:val="16"/>
                <w:lang w:val="en-IE"/>
              </w:rPr>
            </w:pPr>
            <w:proofErr w:type="spellStart"/>
            <w:r w:rsidRPr="00862C5D">
              <w:rPr>
                <w:sz w:val="16"/>
                <w:szCs w:val="16"/>
                <w:lang w:val="en-IE"/>
              </w:rPr>
              <w:t>uk</w:t>
            </w:r>
            <w:r w:rsidR="00C802DE" w:rsidRPr="00862C5D">
              <w:rPr>
                <w:sz w:val="16"/>
                <w:szCs w:val="16"/>
                <w:lang w:val="en-IE"/>
              </w:rPr>
              <w:t>φ</w:t>
            </w:r>
            <w:proofErr w:type="spellEnd"/>
          </w:p>
        </w:tc>
      </w:tr>
      <w:tr w:rsidR="00C802DE" w:rsidRPr="00862C5D" w:rsidTr="00371077">
        <w:tc>
          <w:tcPr>
            <w:tcW w:w="2552" w:type="dxa"/>
            <w:tcBorders>
              <w:bottom w:val="nil"/>
            </w:tcBorders>
          </w:tcPr>
          <w:p w:rsidR="00C802DE" w:rsidRPr="00862C5D" w:rsidRDefault="00C802DE" w:rsidP="00371077">
            <w:pPr>
              <w:pStyle w:val="CERBODY"/>
              <w:rPr>
                <w:sz w:val="16"/>
                <w:szCs w:val="16"/>
                <w:lang w:val="en-IE"/>
              </w:rPr>
            </w:pPr>
            <w:r w:rsidRPr="00862C5D">
              <w:rPr>
                <w:sz w:val="16"/>
                <w:szCs w:val="16"/>
                <w:lang w:val="en-IE"/>
              </w:rPr>
              <w:t>Following each IPP</w:t>
            </w:r>
          </w:p>
        </w:tc>
        <w:tc>
          <w:tcPr>
            <w:tcW w:w="3118" w:type="dxa"/>
            <w:tcBorders>
              <w:bottom w:val="nil"/>
            </w:tcBorders>
          </w:tcPr>
          <w:p w:rsidR="00C802DE" w:rsidRPr="00862C5D" w:rsidRDefault="00C802DE" w:rsidP="00776026">
            <w:pPr>
              <w:pStyle w:val="CERBODY"/>
              <w:rPr>
                <w:sz w:val="16"/>
                <w:szCs w:val="16"/>
                <w:lang w:val="en-IE"/>
              </w:rPr>
            </w:pPr>
            <w:r w:rsidRPr="00862C5D">
              <w:rPr>
                <w:sz w:val="16"/>
                <w:szCs w:val="16"/>
                <w:lang w:val="en-IE"/>
              </w:rPr>
              <w:t xml:space="preserve">Bid Offer </w:t>
            </w:r>
            <w:r w:rsidR="002E3252">
              <w:rPr>
                <w:sz w:val="16"/>
                <w:szCs w:val="16"/>
                <w:lang w:val="en-IE"/>
              </w:rPr>
              <w:t>Price</w:t>
            </w:r>
          </w:p>
        </w:tc>
        <w:tc>
          <w:tcPr>
            <w:tcW w:w="992" w:type="dxa"/>
            <w:tcBorders>
              <w:bottom w:val="nil"/>
            </w:tcBorders>
          </w:tcPr>
          <w:p w:rsidR="00C802DE" w:rsidRPr="00862C5D" w:rsidRDefault="00C802DE" w:rsidP="002E3252">
            <w:pPr>
              <w:pStyle w:val="CERBODY"/>
              <w:rPr>
                <w:sz w:val="16"/>
                <w:szCs w:val="16"/>
                <w:lang w:val="en-IE"/>
              </w:rPr>
            </w:pPr>
            <w:r w:rsidRPr="00862C5D">
              <w:rPr>
                <w:sz w:val="16"/>
                <w:szCs w:val="16"/>
                <w:lang w:val="en-IE"/>
              </w:rPr>
              <w:t>PBO</w:t>
            </w:r>
          </w:p>
        </w:tc>
        <w:tc>
          <w:tcPr>
            <w:tcW w:w="1049" w:type="dxa"/>
            <w:tcBorders>
              <w:bottom w:val="nil"/>
            </w:tcBorders>
          </w:tcPr>
          <w:p w:rsidR="00C802DE" w:rsidRPr="00862C5D" w:rsidRDefault="00776026" w:rsidP="00371077">
            <w:pPr>
              <w:pStyle w:val="CERBODY"/>
              <w:rPr>
                <w:sz w:val="16"/>
                <w:szCs w:val="16"/>
                <w:lang w:val="en-IE"/>
              </w:rPr>
            </w:pPr>
            <w:proofErr w:type="spellStart"/>
            <w:r w:rsidRPr="00862C5D">
              <w:rPr>
                <w:sz w:val="16"/>
                <w:szCs w:val="16"/>
                <w:lang w:val="en-IE"/>
              </w:rPr>
              <w:t>uk</w:t>
            </w:r>
            <w:r w:rsidR="00C802DE" w:rsidRPr="00862C5D">
              <w:rPr>
                <w:sz w:val="16"/>
                <w:szCs w:val="16"/>
                <w:lang w:val="en-IE"/>
              </w:rPr>
              <w:t>φ</w:t>
            </w:r>
            <w:proofErr w:type="spellEnd"/>
          </w:p>
        </w:tc>
      </w:tr>
      <w:tr w:rsidR="00C802DE" w:rsidRPr="00862C5D" w:rsidTr="00371077">
        <w:tc>
          <w:tcPr>
            <w:tcW w:w="2552" w:type="dxa"/>
            <w:tcBorders>
              <w:bottom w:val="nil"/>
            </w:tcBorders>
          </w:tcPr>
          <w:p w:rsidR="00C802DE" w:rsidRPr="00862C5D" w:rsidRDefault="00C802DE" w:rsidP="00371077">
            <w:pPr>
              <w:pStyle w:val="CERBODY"/>
              <w:rPr>
                <w:sz w:val="16"/>
                <w:szCs w:val="16"/>
                <w:lang w:val="en-IE"/>
              </w:rPr>
            </w:pPr>
            <w:r w:rsidRPr="00862C5D">
              <w:rPr>
                <w:sz w:val="16"/>
                <w:szCs w:val="16"/>
                <w:lang w:val="en-IE"/>
              </w:rPr>
              <w:t>Following each IPP</w:t>
            </w:r>
          </w:p>
        </w:tc>
        <w:tc>
          <w:tcPr>
            <w:tcW w:w="3118" w:type="dxa"/>
            <w:tcBorders>
              <w:bottom w:val="nil"/>
            </w:tcBorders>
          </w:tcPr>
          <w:p w:rsidR="00C802DE" w:rsidRPr="00862C5D" w:rsidRDefault="002E3252" w:rsidP="00371077">
            <w:pPr>
              <w:pStyle w:val="CERBODY"/>
              <w:rPr>
                <w:sz w:val="16"/>
                <w:szCs w:val="16"/>
                <w:lang w:val="en-IE"/>
              </w:rPr>
            </w:pPr>
            <w:r>
              <w:rPr>
                <w:sz w:val="16"/>
                <w:szCs w:val="16"/>
                <w:lang w:val="en-IE"/>
              </w:rPr>
              <w:t xml:space="preserve">Accepted Bid </w:t>
            </w:r>
            <w:r w:rsidR="00C802DE" w:rsidRPr="00862C5D">
              <w:rPr>
                <w:sz w:val="16"/>
                <w:szCs w:val="16"/>
                <w:lang w:val="en-IE"/>
              </w:rPr>
              <w:t>Quantity</w:t>
            </w:r>
          </w:p>
        </w:tc>
        <w:tc>
          <w:tcPr>
            <w:tcW w:w="992" w:type="dxa"/>
            <w:tcBorders>
              <w:bottom w:val="nil"/>
            </w:tcBorders>
          </w:tcPr>
          <w:p w:rsidR="00C802DE" w:rsidRPr="00862C5D" w:rsidRDefault="00C802DE" w:rsidP="00371077">
            <w:pPr>
              <w:pStyle w:val="CERBODY"/>
              <w:rPr>
                <w:sz w:val="16"/>
                <w:szCs w:val="16"/>
                <w:lang w:val="en-IE"/>
              </w:rPr>
            </w:pPr>
            <w:r w:rsidRPr="00862C5D">
              <w:rPr>
                <w:sz w:val="16"/>
                <w:szCs w:val="16"/>
                <w:lang w:val="en-IE"/>
              </w:rPr>
              <w:t>Q</w:t>
            </w:r>
            <w:r w:rsidR="002E3252">
              <w:rPr>
                <w:sz w:val="16"/>
                <w:szCs w:val="16"/>
                <w:lang w:val="en-IE"/>
              </w:rPr>
              <w:t>AB</w:t>
            </w:r>
          </w:p>
        </w:tc>
        <w:tc>
          <w:tcPr>
            <w:tcW w:w="1049" w:type="dxa"/>
            <w:tcBorders>
              <w:bottom w:val="nil"/>
            </w:tcBorders>
          </w:tcPr>
          <w:p w:rsidR="00C802DE" w:rsidRPr="00862C5D" w:rsidRDefault="00776026" w:rsidP="00371077">
            <w:pPr>
              <w:pStyle w:val="CERBODY"/>
              <w:rPr>
                <w:sz w:val="16"/>
                <w:szCs w:val="16"/>
                <w:lang w:val="en-IE"/>
              </w:rPr>
            </w:pPr>
            <w:proofErr w:type="spellStart"/>
            <w:r w:rsidRPr="00862C5D">
              <w:rPr>
                <w:sz w:val="16"/>
                <w:szCs w:val="16"/>
                <w:lang w:val="en-IE"/>
              </w:rPr>
              <w:t>uk</w:t>
            </w:r>
            <w:r w:rsidR="00C802DE" w:rsidRPr="00862C5D">
              <w:rPr>
                <w:sz w:val="16"/>
                <w:szCs w:val="16"/>
                <w:lang w:val="en-IE"/>
              </w:rPr>
              <w:t>φ</w:t>
            </w:r>
            <w:proofErr w:type="spellEnd"/>
          </w:p>
        </w:tc>
      </w:tr>
      <w:tr w:rsidR="002E3252" w:rsidRPr="00862C5D" w:rsidTr="00371077">
        <w:tc>
          <w:tcPr>
            <w:tcW w:w="2552" w:type="dxa"/>
            <w:tcBorders>
              <w:bottom w:val="nil"/>
            </w:tcBorders>
          </w:tcPr>
          <w:p w:rsidR="002E3252" w:rsidRPr="00862C5D" w:rsidRDefault="002E3252" w:rsidP="00371077">
            <w:pPr>
              <w:pStyle w:val="CERBODY"/>
              <w:rPr>
                <w:sz w:val="16"/>
                <w:szCs w:val="16"/>
                <w:lang w:val="en-IE"/>
              </w:rPr>
            </w:pPr>
            <w:r>
              <w:rPr>
                <w:sz w:val="16"/>
                <w:szCs w:val="16"/>
                <w:lang w:val="en-IE"/>
              </w:rPr>
              <w:t>Following each IPP</w:t>
            </w:r>
          </w:p>
        </w:tc>
        <w:tc>
          <w:tcPr>
            <w:tcW w:w="3118" w:type="dxa"/>
            <w:tcBorders>
              <w:bottom w:val="nil"/>
            </w:tcBorders>
          </w:tcPr>
          <w:p w:rsidR="002E3252" w:rsidRPr="00862C5D" w:rsidRDefault="002E3252" w:rsidP="00371077">
            <w:pPr>
              <w:pStyle w:val="CERBODY"/>
              <w:rPr>
                <w:sz w:val="16"/>
                <w:szCs w:val="16"/>
                <w:lang w:val="en-IE"/>
              </w:rPr>
            </w:pPr>
            <w:r>
              <w:rPr>
                <w:sz w:val="16"/>
                <w:szCs w:val="16"/>
                <w:lang w:val="en-IE"/>
              </w:rPr>
              <w:t>Accepted Offer Quantity</w:t>
            </w:r>
          </w:p>
        </w:tc>
        <w:tc>
          <w:tcPr>
            <w:tcW w:w="992" w:type="dxa"/>
            <w:tcBorders>
              <w:bottom w:val="nil"/>
            </w:tcBorders>
          </w:tcPr>
          <w:p w:rsidR="002E3252" w:rsidRPr="00862C5D" w:rsidRDefault="002E3252" w:rsidP="00371077">
            <w:pPr>
              <w:pStyle w:val="CERBODY"/>
              <w:rPr>
                <w:sz w:val="16"/>
                <w:szCs w:val="16"/>
                <w:lang w:val="en-IE"/>
              </w:rPr>
            </w:pPr>
            <w:r>
              <w:rPr>
                <w:sz w:val="16"/>
                <w:szCs w:val="16"/>
                <w:lang w:val="en-IE"/>
              </w:rPr>
              <w:t>QAO</w:t>
            </w:r>
          </w:p>
        </w:tc>
        <w:tc>
          <w:tcPr>
            <w:tcW w:w="1049" w:type="dxa"/>
            <w:tcBorders>
              <w:bottom w:val="nil"/>
            </w:tcBorders>
          </w:tcPr>
          <w:p w:rsidR="002E3252" w:rsidRPr="00862C5D" w:rsidRDefault="002E3252" w:rsidP="00371077">
            <w:pPr>
              <w:pStyle w:val="CERBODY"/>
              <w:rPr>
                <w:sz w:val="16"/>
                <w:szCs w:val="16"/>
                <w:lang w:val="en-IE"/>
              </w:rPr>
            </w:pPr>
            <w:proofErr w:type="spellStart"/>
            <w:r w:rsidRPr="002E3252">
              <w:rPr>
                <w:sz w:val="16"/>
                <w:szCs w:val="16"/>
                <w:lang w:val="en-IE"/>
              </w:rPr>
              <w:t>ukφ</w:t>
            </w:r>
            <w:proofErr w:type="spellEnd"/>
          </w:p>
        </w:tc>
      </w:tr>
      <w:tr w:rsidR="00C802DE" w:rsidRPr="00862C5D" w:rsidTr="00371077">
        <w:tc>
          <w:tcPr>
            <w:tcW w:w="2552" w:type="dxa"/>
            <w:tcBorders>
              <w:bottom w:val="nil"/>
            </w:tcBorders>
          </w:tcPr>
          <w:p w:rsidR="00C802DE" w:rsidRPr="00862C5D" w:rsidRDefault="00C802DE" w:rsidP="00371077">
            <w:pPr>
              <w:pStyle w:val="CERBODY"/>
              <w:rPr>
                <w:sz w:val="16"/>
                <w:szCs w:val="16"/>
                <w:lang w:val="en-IE"/>
              </w:rPr>
            </w:pPr>
            <w:r w:rsidRPr="00862C5D">
              <w:rPr>
                <w:sz w:val="16"/>
                <w:szCs w:val="16"/>
                <w:lang w:val="en-IE"/>
              </w:rPr>
              <w:t>Following each IPP</w:t>
            </w:r>
          </w:p>
        </w:tc>
        <w:tc>
          <w:tcPr>
            <w:tcW w:w="3118" w:type="dxa"/>
            <w:tcBorders>
              <w:bottom w:val="nil"/>
            </w:tcBorders>
          </w:tcPr>
          <w:p w:rsidR="00C802DE" w:rsidRPr="00862C5D" w:rsidRDefault="00C802DE" w:rsidP="00371077">
            <w:pPr>
              <w:pStyle w:val="CERBODY"/>
              <w:rPr>
                <w:sz w:val="16"/>
                <w:szCs w:val="16"/>
                <w:lang w:val="en-IE"/>
              </w:rPr>
            </w:pPr>
            <w:r w:rsidRPr="00862C5D">
              <w:rPr>
                <w:sz w:val="16"/>
                <w:szCs w:val="16"/>
                <w:lang w:val="en-IE"/>
              </w:rPr>
              <w:t>S</w:t>
            </w:r>
            <w:r w:rsidR="00423909" w:rsidRPr="00862C5D">
              <w:rPr>
                <w:sz w:val="16"/>
                <w:szCs w:val="16"/>
                <w:lang w:val="en-IE"/>
              </w:rPr>
              <w:t xml:space="preserve">ystem </w:t>
            </w:r>
            <w:r w:rsidRPr="00862C5D">
              <w:rPr>
                <w:sz w:val="16"/>
                <w:szCs w:val="16"/>
                <w:lang w:val="en-IE"/>
              </w:rPr>
              <w:t>O</w:t>
            </w:r>
            <w:r w:rsidR="00423909" w:rsidRPr="00862C5D">
              <w:rPr>
                <w:sz w:val="16"/>
                <w:szCs w:val="16"/>
                <w:lang w:val="en-IE"/>
              </w:rPr>
              <w:t>perator</w:t>
            </w:r>
            <w:r w:rsidRPr="00862C5D">
              <w:rPr>
                <w:sz w:val="16"/>
                <w:szCs w:val="16"/>
                <w:lang w:val="en-IE"/>
              </w:rPr>
              <w:t xml:space="preserve"> Flag</w:t>
            </w:r>
          </w:p>
        </w:tc>
        <w:tc>
          <w:tcPr>
            <w:tcW w:w="992" w:type="dxa"/>
            <w:tcBorders>
              <w:bottom w:val="nil"/>
            </w:tcBorders>
          </w:tcPr>
          <w:p w:rsidR="00C802DE" w:rsidRPr="00862C5D" w:rsidRDefault="00C802DE" w:rsidP="00371077">
            <w:pPr>
              <w:pStyle w:val="CERBODY"/>
              <w:rPr>
                <w:sz w:val="16"/>
                <w:szCs w:val="16"/>
                <w:lang w:val="en-IE"/>
              </w:rPr>
            </w:pPr>
            <w:r w:rsidRPr="00862C5D">
              <w:rPr>
                <w:sz w:val="16"/>
                <w:szCs w:val="16"/>
                <w:lang w:val="en-IE"/>
              </w:rPr>
              <w:t>FSO</w:t>
            </w:r>
          </w:p>
        </w:tc>
        <w:tc>
          <w:tcPr>
            <w:tcW w:w="1049" w:type="dxa"/>
            <w:tcBorders>
              <w:bottom w:val="nil"/>
            </w:tcBorders>
          </w:tcPr>
          <w:p w:rsidR="00C802DE" w:rsidRPr="00862C5D" w:rsidRDefault="00C802DE" w:rsidP="00371077">
            <w:pPr>
              <w:pStyle w:val="CERBODY"/>
              <w:rPr>
                <w:sz w:val="16"/>
                <w:szCs w:val="16"/>
                <w:lang w:val="en-IE"/>
              </w:rPr>
            </w:pPr>
            <w:proofErr w:type="spellStart"/>
            <w:r w:rsidRPr="00862C5D">
              <w:rPr>
                <w:sz w:val="16"/>
                <w:szCs w:val="16"/>
                <w:lang w:val="en-IE"/>
              </w:rPr>
              <w:t>ukφ</w:t>
            </w:r>
            <w:proofErr w:type="spellEnd"/>
          </w:p>
        </w:tc>
      </w:tr>
      <w:tr w:rsidR="00C802DE" w:rsidRPr="00862C5D" w:rsidTr="00371077">
        <w:tc>
          <w:tcPr>
            <w:tcW w:w="2552" w:type="dxa"/>
            <w:tcBorders>
              <w:bottom w:val="nil"/>
            </w:tcBorders>
          </w:tcPr>
          <w:p w:rsidR="00C802DE" w:rsidRPr="00862C5D" w:rsidRDefault="00C802DE" w:rsidP="00371077">
            <w:pPr>
              <w:pStyle w:val="CERBODY"/>
              <w:rPr>
                <w:sz w:val="16"/>
                <w:szCs w:val="16"/>
                <w:lang w:val="en-IE"/>
              </w:rPr>
            </w:pPr>
            <w:r w:rsidRPr="00862C5D">
              <w:rPr>
                <w:sz w:val="16"/>
                <w:szCs w:val="16"/>
                <w:lang w:val="en-IE"/>
              </w:rPr>
              <w:lastRenderedPageBreak/>
              <w:t>Following each IPP</w:t>
            </w:r>
          </w:p>
        </w:tc>
        <w:tc>
          <w:tcPr>
            <w:tcW w:w="3118" w:type="dxa"/>
            <w:tcBorders>
              <w:bottom w:val="nil"/>
            </w:tcBorders>
          </w:tcPr>
          <w:p w:rsidR="00C802DE" w:rsidRPr="00862C5D" w:rsidRDefault="00C802DE" w:rsidP="00371077">
            <w:pPr>
              <w:pStyle w:val="CERBODY"/>
              <w:rPr>
                <w:sz w:val="16"/>
                <w:szCs w:val="16"/>
                <w:lang w:val="en-IE"/>
              </w:rPr>
            </w:pPr>
            <w:r w:rsidRPr="00862C5D">
              <w:rPr>
                <w:sz w:val="16"/>
                <w:szCs w:val="16"/>
                <w:lang w:val="en-IE"/>
              </w:rPr>
              <w:t>Non-Marginal Flag</w:t>
            </w:r>
          </w:p>
        </w:tc>
        <w:tc>
          <w:tcPr>
            <w:tcW w:w="992" w:type="dxa"/>
            <w:tcBorders>
              <w:bottom w:val="nil"/>
            </w:tcBorders>
          </w:tcPr>
          <w:p w:rsidR="00C802DE" w:rsidRPr="00862C5D" w:rsidRDefault="00C802DE" w:rsidP="00371077">
            <w:pPr>
              <w:pStyle w:val="CERBODY"/>
              <w:rPr>
                <w:sz w:val="16"/>
                <w:szCs w:val="16"/>
                <w:lang w:val="en-IE"/>
              </w:rPr>
            </w:pPr>
            <w:r w:rsidRPr="00862C5D">
              <w:rPr>
                <w:sz w:val="16"/>
                <w:szCs w:val="16"/>
                <w:lang w:val="en-IE"/>
              </w:rPr>
              <w:t>FNM</w:t>
            </w:r>
          </w:p>
        </w:tc>
        <w:tc>
          <w:tcPr>
            <w:tcW w:w="1049" w:type="dxa"/>
            <w:tcBorders>
              <w:bottom w:val="nil"/>
            </w:tcBorders>
          </w:tcPr>
          <w:p w:rsidR="00C802DE" w:rsidRPr="00862C5D" w:rsidRDefault="00C802DE" w:rsidP="00371077">
            <w:pPr>
              <w:pStyle w:val="CERBODY"/>
              <w:rPr>
                <w:sz w:val="16"/>
                <w:szCs w:val="16"/>
                <w:lang w:val="en-IE"/>
              </w:rPr>
            </w:pPr>
            <w:proofErr w:type="spellStart"/>
            <w:r w:rsidRPr="00862C5D">
              <w:rPr>
                <w:sz w:val="16"/>
                <w:szCs w:val="16"/>
                <w:lang w:val="en-IE"/>
              </w:rPr>
              <w:t>ukφ</w:t>
            </w:r>
            <w:proofErr w:type="spellEnd"/>
          </w:p>
        </w:tc>
      </w:tr>
      <w:tr w:rsidR="00C802DE" w:rsidRPr="00862C5D" w:rsidTr="00371077">
        <w:tc>
          <w:tcPr>
            <w:tcW w:w="2552" w:type="dxa"/>
            <w:tcBorders>
              <w:bottom w:val="nil"/>
            </w:tcBorders>
          </w:tcPr>
          <w:p w:rsidR="00C802DE" w:rsidRPr="00862C5D" w:rsidRDefault="00C802DE" w:rsidP="00371077">
            <w:pPr>
              <w:pStyle w:val="CERBODY"/>
              <w:rPr>
                <w:sz w:val="16"/>
                <w:szCs w:val="16"/>
                <w:lang w:val="en-IE"/>
              </w:rPr>
            </w:pPr>
            <w:r w:rsidRPr="00862C5D">
              <w:rPr>
                <w:sz w:val="16"/>
                <w:szCs w:val="16"/>
                <w:lang w:val="en-IE"/>
              </w:rPr>
              <w:t>Following each ISP</w:t>
            </w:r>
          </w:p>
        </w:tc>
        <w:tc>
          <w:tcPr>
            <w:tcW w:w="3118" w:type="dxa"/>
            <w:tcBorders>
              <w:bottom w:val="nil"/>
            </w:tcBorders>
          </w:tcPr>
          <w:p w:rsidR="00C802DE" w:rsidRPr="00862C5D" w:rsidRDefault="00C802DE" w:rsidP="00423909">
            <w:pPr>
              <w:pStyle w:val="CERBODY"/>
              <w:rPr>
                <w:sz w:val="16"/>
                <w:szCs w:val="16"/>
                <w:lang w:val="en-IE"/>
              </w:rPr>
            </w:pPr>
            <w:proofErr w:type="spellStart"/>
            <w:r w:rsidRPr="00862C5D">
              <w:rPr>
                <w:sz w:val="16"/>
                <w:szCs w:val="16"/>
                <w:lang w:val="en-IE"/>
              </w:rPr>
              <w:t>Anonymised</w:t>
            </w:r>
            <w:proofErr w:type="spellEnd"/>
            <w:r w:rsidRPr="00862C5D">
              <w:rPr>
                <w:sz w:val="16"/>
                <w:szCs w:val="16"/>
                <w:lang w:val="en-IE"/>
              </w:rPr>
              <w:t xml:space="preserve"> Inc</w:t>
            </w:r>
            <w:r w:rsidR="00423909" w:rsidRPr="00862C5D">
              <w:rPr>
                <w:sz w:val="16"/>
                <w:szCs w:val="16"/>
                <w:lang w:val="en-IE"/>
              </w:rPr>
              <w:t>remental</w:t>
            </w:r>
            <w:r w:rsidRPr="00862C5D">
              <w:rPr>
                <w:sz w:val="16"/>
                <w:szCs w:val="16"/>
                <w:lang w:val="en-IE"/>
              </w:rPr>
              <w:t xml:space="preserve">/ </w:t>
            </w:r>
            <w:proofErr w:type="spellStart"/>
            <w:r w:rsidRPr="00862C5D">
              <w:rPr>
                <w:sz w:val="16"/>
                <w:szCs w:val="16"/>
                <w:lang w:val="en-IE"/>
              </w:rPr>
              <w:t>Dec</w:t>
            </w:r>
            <w:r w:rsidR="00423909" w:rsidRPr="00862C5D">
              <w:rPr>
                <w:sz w:val="16"/>
                <w:szCs w:val="16"/>
                <w:lang w:val="en-IE"/>
              </w:rPr>
              <w:t>remental</w:t>
            </w:r>
            <w:proofErr w:type="spellEnd"/>
            <w:r w:rsidRPr="00862C5D">
              <w:rPr>
                <w:sz w:val="16"/>
                <w:szCs w:val="16"/>
                <w:lang w:val="en-IE"/>
              </w:rPr>
              <w:t xml:space="preserve"> </w:t>
            </w:r>
            <w:r w:rsidR="00423909" w:rsidRPr="00862C5D">
              <w:rPr>
                <w:sz w:val="16"/>
                <w:szCs w:val="16"/>
                <w:lang w:val="en-IE"/>
              </w:rPr>
              <w:t>Price Quantity Pairs</w:t>
            </w:r>
          </w:p>
        </w:tc>
        <w:tc>
          <w:tcPr>
            <w:tcW w:w="992" w:type="dxa"/>
            <w:tcBorders>
              <w:bottom w:val="nil"/>
            </w:tcBorders>
          </w:tcPr>
          <w:p w:rsidR="00C802DE" w:rsidRPr="00862C5D" w:rsidRDefault="00C802DE" w:rsidP="00371077">
            <w:pPr>
              <w:pStyle w:val="CERBODY"/>
              <w:rPr>
                <w:sz w:val="16"/>
                <w:szCs w:val="16"/>
                <w:lang w:val="en-IE"/>
              </w:rPr>
            </w:pPr>
          </w:p>
        </w:tc>
        <w:tc>
          <w:tcPr>
            <w:tcW w:w="1049" w:type="dxa"/>
            <w:tcBorders>
              <w:bottom w:val="nil"/>
            </w:tcBorders>
          </w:tcPr>
          <w:p w:rsidR="00C802DE" w:rsidRPr="00862C5D" w:rsidRDefault="00C802DE" w:rsidP="00371077">
            <w:pPr>
              <w:pStyle w:val="CERBODY"/>
              <w:rPr>
                <w:sz w:val="16"/>
                <w:szCs w:val="16"/>
                <w:lang w:val="en-IE"/>
              </w:rPr>
            </w:pPr>
          </w:p>
        </w:tc>
      </w:tr>
    </w:tbl>
    <w:p w:rsidR="00C802DE" w:rsidRPr="00862C5D" w:rsidRDefault="00C802DE" w:rsidP="00C802DE">
      <w:pPr>
        <w:pStyle w:val="CERnon-indent"/>
        <w:spacing w:before="0" w:after="0"/>
        <w:rPr>
          <w:color w:val="auto"/>
          <w:lang w:val="en-IE" w:eastAsia="en-GB"/>
        </w:rPr>
      </w:pPr>
    </w:p>
    <w:p w:rsidR="00C802DE" w:rsidRPr="00862C5D" w:rsidRDefault="00C802DE" w:rsidP="00C802DE">
      <w:pPr>
        <w:pStyle w:val="CERBODY"/>
        <w:rPr>
          <w:b/>
          <w:lang w:val="en-IE"/>
        </w:rPr>
      </w:pPr>
      <w:r w:rsidRPr="00862C5D">
        <w:rPr>
          <w:b/>
          <w:lang w:val="en-IE"/>
        </w:rPr>
        <w:t xml:space="preserve">Table </w:t>
      </w:r>
      <w:r w:rsidR="00E179D6" w:rsidRPr="00862C5D">
        <w:rPr>
          <w:b/>
          <w:lang w:val="en-IE"/>
        </w:rPr>
        <w:fldChar w:fldCharType="begin"/>
      </w:r>
      <w:r w:rsidRPr="00862C5D">
        <w:rPr>
          <w:b/>
          <w:lang w:val="en-IE"/>
        </w:rPr>
        <w:instrText xml:space="preserve"> SEQ Table \* ARABIC </w:instrText>
      </w:r>
      <w:r w:rsidR="00E179D6" w:rsidRPr="00862C5D">
        <w:rPr>
          <w:b/>
          <w:lang w:val="en-IE"/>
        </w:rPr>
        <w:fldChar w:fldCharType="separate"/>
      </w:r>
      <w:r w:rsidR="002E3252">
        <w:rPr>
          <w:b/>
          <w:noProof/>
          <w:lang w:val="en-IE"/>
        </w:rPr>
        <w:t>8</w:t>
      </w:r>
      <w:r w:rsidR="00E179D6" w:rsidRPr="00862C5D">
        <w:rPr>
          <w:b/>
          <w:noProof/>
          <w:lang w:val="en-IE"/>
        </w:rPr>
        <w:fldChar w:fldCharType="end"/>
      </w:r>
      <w:r w:rsidRPr="00862C5D">
        <w:rPr>
          <w:b/>
          <w:lang w:val="en-IE"/>
        </w:rPr>
        <w:t xml:space="preserve"> – Data publication list part </w:t>
      </w:r>
      <w:r w:rsidR="00CC697E" w:rsidRPr="00862C5D">
        <w:rPr>
          <w:b/>
          <w:lang w:val="en-IE"/>
        </w:rPr>
        <w:t>8</w:t>
      </w:r>
      <w:r w:rsidRPr="00862C5D">
        <w:rPr>
          <w:b/>
          <w:lang w:val="en-IE"/>
        </w:rPr>
        <w:t>: updated daily post Trading Day or Settlement Day</w:t>
      </w:r>
    </w:p>
    <w:tbl>
      <w:tblPr>
        <w:tblW w:w="8471" w:type="dxa"/>
        <w:tblInd w:w="817" w:type="dxa"/>
        <w:tblBorders>
          <w:top w:val="single" w:sz="12" w:space="0" w:color="808080"/>
          <w:bottom w:val="single" w:sz="12" w:space="0" w:color="808080"/>
        </w:tblBorders>
        <w:tblLayout w:type="fixed"/>
        <w:tblLook w:val="0000"/>
      </w:tblPr>
      <w:tblGrid>
        <w:gridCol w:w="3118"/>
        <w:gridCol w:w="2552"/>
        <w:gridCol w:w="1541"/>
        <w:gridCol w:w="1260"/>
      </w:tblGrid>
      <w:tr w:rsidR="00C802DE" w:rsidRPr="00862C5D" w:rsidTr="00371077">
        <w:trPr>
          <w:tblHeader/>
        </w:trPr>
        <w:tc>
          <w:tcPr>
            <w:tcW w:w="3118" w:type="dxa"/>
            <w:tcBorders>
              <w:top w:val="single" w:sz="4" w:space="0" w:color="auto"/>
              <w:bottom w:val="single" w:sz="4" w:space="0" w:color="auto"/>
            </w:tcBorders>
          </w:tcPr>
          <w:p w:rsidR="00C802DE" w:rsidRPr="00862C5D" w:rsidRDefault="00C802DE" w:rsidP="00371077">
            <w:pPr>
              <w:pStyle w:val="CERBODY"/>
              <w:rPr>
                <w:b/>
                <w:sz w:val="16"/>
                <w:szCs w:val="16"/>
                <w:lang w:val="en-IE"/>
              </w:rPr>
            </w:pPr>
            <w:r w:rsidRPr="00862C5D">
              <w:rPr>
                <w:b/>
                <w:sz w:val="16"/>
                <w:szCs w:val="16"/>
                <w:lang w:val="en-IE"/>
              </w:rPr>
              <w:t>Time</w:t>
            </w:r>
          </w:p>
        </w:tc>
        <w:tc>
          <w:tcPr>
            <w:tcW w:w="2552" w:type="dxa"/>
            <w:tcBorders>
              <w:top w:val="single" w:sz="4" w:space="0" w:color="auto"/>
              <w:bottom w:val="single" w:sz="4" w:space="0" w:color="auto"/>
            </w:tcBorders>
          </w:tcPr>
          <w:p w:rsidR="00C802DE" w:rsidRPr="00862C5D" w:rsidRDefault="00C802DE" w:rsidP="00371077">
            <w:pPr>
              <w:pStyle w:val="CERBODY"/>
              <w:rPr>
                <w:rFonts w:cs="Arial"/>
                <w:b/>
                <w:bCs/>
                <w:sz w:val="16"/>
                <w:szCs w:val="16"/>
                <w:lang w:val="en-IE"/>
              </w:rPr>
            </w:pPr>
            <w:r w:rsidRPr="00862C5D">
              <w:rPr>
                <w:rFonts w:cs="Arial"/>
                <w:b/>
                <w:bCs/>
                <w:sz w:val="16"/>
                <w:szCs w:val="16"/>
                <w:lang w:val="en-IE"/>
              </w:rPr>
              <w:t>Item</w:t>
            </w:r>
          </w:p>
        </w:tc>
        <w:tc>
          <w:tcPr>
            <w:tcW w:w="1541" w:type="dxa"/>
            <w:tcBorders>
              <w:top w:val="single" w:sz="4" w:space="0" w:color="auto"/>
              <w:bottom w:val="single" w:sz="4" w:space="0" w:color="auto"/>
            </w:tcBorders>
          </w:tcPr>
          <w:p w:rsidR="00C802DE" w:rsidRPr="00862C5D" w:rsidRDefault="00C802DE" w:rsidP="00371077">
            <w:pPr>
              <w:pStyle w:val="CERBODY"/>
              <w:rPr>
                <w:rFonts w:cs="Arial"/>
                <w:b/>
                <w:bCs/>
                <w:sz w:val="16"/>
                <w:szCs w:val="16"/>
                <w:lang w:val="en-IE"/>
              </w:rPr>
            </w:pPr>
            <w:r w:rsidRPr="00862C5D">
              <w:rPr>
                <w:rFonts w:cs="Arial"/>
                <w:b/>
                <w:bCs/>
                <w:sz w:val="16"/>
                <w:szCs w:val="16"/>
                <w:lang w:val="en-IE"/>
              </w:rPr>
              <w:t>Term</w:t>
            </w:r>
          </w:p>
        </w:tc>
        <w:tc>
          <w:tcPr>
            <w:tcW w:w="1260" w:type="dxa"/>
            <w:tcBorders>
              <w:top w:val="single" w:sz="4" w:space="0" w:color="auto"/>
              <w:bottom w:val="single" w:sz="4" w:space="0" w:color="auto"/>
            </w:tcBorders>
          </w:tcPr>
          <w:p w:rsidR="00C802DE" w:rsidRPr="00862C5D" w:rsidRDefault="00C802DE" w:rsidP="00371077">
            <w:pPr>
              <w:pStyle w:val="CERBODY"/>
              <w:rPr>
                <w:rFonts w:cs="Arial"/>
                <w:b/>
                <w:bCs/>
                <w:sz w:val="16"/>
                <w:szCs w:val="16"/>
                <w:lang w:val="en-IE"/>
              </w:rPr>
            </w:pPr>
            <w:r w:rsidRPr="00862C5D">
              <w:rPr>
                <w:rFonts w:cs="Arial"/>
                <w:b/>
                <w:bCs/>
                <w:sz w:val="16"/>
                <w:szCs w:val="16"/>
                <w:lang w:val="en-IE"/>
              </w:rPr>
              <w:t>Subscript</w:t>
            </w:r>
          </w:p>
        </w:tc>
      </w:tr>
      <w:tr w:rsidR="00C802DE" w:rsidRPr="00862C5D" w:rsidTr="00371077">
        <w:tc>
          <w:tcPr>
            <w:tcW w:w="3118" w:type="dxa"/>
            <w:tcBorders>
              <w:top w:val="single" w:sz="4" w:space="0" w:color="auto"/>
              <w:bottom w:val="nil"/>
            </w:tcBorders>
          </w:tcPr>
          <w:p w:rsidR="00C802DE" w:rsidRPr="00862C5D" w:rsidRDefault="00C802DE" w:rsidP="00371077">
            <w:pPr>
              <w:pStyle w:val="CERBODY"/>
              <w:rPr>
                <w:b/>
                <w:bCs/>
                <w:sz w:val="16"/>
                <w:szCs w:val="16"/>
                <w:lang w:val="en-IE"/>
              </w:rPr>
            </w:pPr>
            <w:r w:rsidRPr="00862C5D">
              <w:rPr>
                <w:b/>
                <w:bCs/>
                <w:sz w:val="16"/>
                <w:szCs w:val="16"/>
                <w:lang w:val="en-IE"/>
              </w:rPr>
              <w:t>Daily, post Trading Day or Settlement Day</w:t>
            </w:r>
          </w:p>
        </w:tc>
        <w:tc>
          <w:tcPr>
            <w:tcW w:w="2552" w:type="dxa"/>
            <w:tcBorders>
              <w:top w:val="single" w:sz="4" w:space="0" w:color="auto"/>
              <w:bottom w:val="nil"/>
            </w:tcBorders>
          </w:tcPr>
          <w:p w:rsidR="00C802DE" w:rsidRPr="00862C5D" w:rsidRDefault="00C802DE" w:rsidP="00371077">
            <w:pPr>
              <w:pStyle w:val="CERBODY"/>
              <w:rPr>
                <w:rFonts w:cs="Arial"/>
                <w:bCs/>
                <w:sz w:val="16"/>
                <w:szCs w:val="16"/>
                <w:lang w:val="en-IE"/>
              </w:rPr>
            </w:pPr>
          </w:p>
        </w:tc>
        <w:tc>
          <w:tcPr>
            <w:tcW w:w="1541" w:type="dxa"/>
            <w:tcBorders>
              <w:top w:val="single" w:sz="4" w:space="0" w:color="auto"/>
              <w:bottom w:val="nil"/>
            </w:tcBorders>
          </w:tcPr>
          <w:p w:rsidR="00C802DE" w:rsidRPr="00862C5D" w:rsidRDefault="00C802DE" w:rsidP="00371077">
            <w:pPr>
              <w:pStyle w:val="CERBODY"/>
              <w:rPr>
                <w:rFonts w:cs="Arial"/>
                <w:bCs/>
                <w:sz w:val="16"/>
                <w:szCs w:val="16"/>
                <w:lang w:val="en-IE"/>
              </w:rPr>
            </w:pPr>
          </w:p>
        </w:tc>
        <w:tc>
          <w:tcPr>
            <w:tcW w:w="1260" w:type="dxa"/>
            <w:tcBorders>
              <w:top w:val="single" w:sz="4" w:space="0" w:color="auto"/>
              <w:bottom w:val="nil"/>
            </w:tcBorders>
          </w:tcPr>
          <w:p w:rsidR="00C802DE" w:rsidRPr="00862C5D" w:rsidRDefault="00C802DE" w:rsidP="00371077">
            <w:pPr>
              <w:pStyle w:val="CERBODY"/>
              <w:rPr>
                <w:rFonts w:cs="Arial"/>
                <w:bCs/>
                <w:sz w:val="16"/>
                <w:szCs w:val="16"/>
                <w:lang w:val="en-IE"/>
              </w:rPr>
            </w:pPr>
          </w:p>
        </w:tc>
      </w:tr>
      <w:tr w:rsidR="00C802DE" w:rsidRPr="00862C5D" w:rsidTr="00371077">
        <w:tc>
          <w:tcPr>
            <w:tcW w:w="3118" w:type="dxa"/>
            <w:tcBorders>
              <w:top w:val="nil"/>
              <w:bottom w:val="nil"/>
            </w:tcBorders>
          </w:tcPr>
          <w:p w:rsidR="00C802DE" w:rsidRPr="00862C5D" w:rsidRDefault="00C802DE" w:rsidP="00371077">
            <w:pPr>
              <w:pStyle w:val="CERBODY"/>
              <w:rPr>
                <w:sz w:val="16"/>
                <w:szCs w:val="16"/>
                <w:lang w:val="en-IE"/>
              </w:rPr>
            </w:pPr>
            <w:r w:rsidRPr="00862C5D">
              <w:rPr>
                <w:sz w:val="16"/>
                <w:szCs w:val="16"/>
                <w:lang w:val="en-IE"/>
              </w:rPr>
              <w:t>By 16:00 Trading Day +1</w:t>
            </w:r>
          </w:p>
        </w:tc>
        <w:tc>
          <w:tcPr>
            <w:tcW w:w="2552" w:type="dxa"/>
            <w:tcBorders>
              <w:top w:val="nil"/>
              <w:bottom w:val="nil"/>
            </w:tcBorders>
          </w:tcPr>
          <w:p w:rsidR="00C802DE" w:rsidRPr="00862C5D" w:rsidRDefault="00C802DE" w:rsidP="00371077">
            <w:pPr>
              <w:pStyle w:val="CERBODY"/>
              <w:rPr>
                <w:sz w:val="16"/>
                <w:szCs w:val="16"/>
                <w:lang w:val="en-IE"/>
              </w:rPr>
            </w:pPr>
            <w:r w:rsidRPr="00862C5D">
              <w:rPr>
                <w:sz w:val="16"/>
                <w:szCs w:val="16"/>
                <w:lang w:val="en-IE"/>
              </w:rPr>
              <w:t xml:space="preserve">Technical Offer Data Accepted </w:t>
            </w:r>
          </w:p>
        </w:tc>
        <w:tc>
          <w:tcPr>
            <w:tcW w:w="1541" w:type="dxa"/>
            <w:tcBorders>
              <w:top w:val="nil"/>
              <w:bottom w:val="nil"/>
            </w:tcBorders>
          </w:tcPr>
          <w:p w:rsidR="00C802DE" w:rsidRPr="00862C5D" w:rsidRDefault="00C802DE" w:rsidP="00371077">
            <w:pPr>
              <w:pStyle w:val="CERBODY"/>
              <w:rPr>
                <w:sz w:val="16"/>
                <w:szCs w:val="16"/>
                <w:lang w:val="en-IE"/>
              </w:rPr>
            </w:pPr>
          </w:p>
        </w:tc>
        <w:tc>
          <w:tcPr>
            <w:tcW w:w="1260" w:type="dxa"/>
            <w:tcBorders>
              <w:top w:val="nil"/>
              <w:bottom w:val="nil"/>
            </w:tcBorders>
          </w:tcPr>
          <w:p w:rsidR="00C802DE" w:rsidRPr="00862C5D" w:rsidRDefault="00C802DE" w:rsidP="00371077">
            <w:pPr>
              <w:pStyle w:val="CERBODY"/>
              <w:rPr>
                <w:sz w:val="16"/>
                <w:szCs w:val="16"/>
                <w:lang w:val="en-IE"/>
              </w:rPr>
            </w:pPr>
            <w:proofErr w:type="spellStart"/>
            <w:r w:rsidRPr="00862C5D">
              <w:rPr>
                <w:sz w:val="16"/>
                <w:szCs w:val="16"/>
                <w:lang w:val="en-IE"/>
              </w:rPr>
              <w:t>ut</w:t>
            </w:r>
            <w:proofErr w:type="spellEnd"/>
          </w:p>
        </w:tc>
      </w:tr>
      <w:tr w:rsidR="00C802DE" w:rsidRPr="00862C5D" w:rsidTr="00371077">
        <w:trPr>
          <w:trHeight w:val="351"/>
        </w:trPr>
        <w:tc>
          <w:tcPr>
            <w:tcW w:w="3118" w:type="dxa"/>
            <w:tcBorders>
              <w:top w:val="nil"/>
              <w:bottom w:val="nil"/>
            </w:tcBorders>
          </w:tcPr>
          <w:p w:rsidR="00C802DE" w:rsidRPr="00862C5D" w:rsidDel="00F40F4E" w:rsidRDefault="00C802DE" w:rsidP="00371077">
            <w:pPr>
              <w:pStyle w:val="CERBODY"/>
              <w:rPr>
                <w:sz w:val="16"/>
                <w:szCs w:val="16"/>
                <w:lang w:val="en-IE"/>
              </w:rPr>
            </w:pPr>
            <w:del w:id="66" w:author="Author">
              <w:r w:rsidRPr="00862C5D" w:rsidDel="000556F5">
                <w:rPr>
                  <w:sz w:val="16"/>
                  <w:szCs w:val="16"/>
                  <w:lang w:val="en-IE"/>
                </w:rPr>
                <w:delText>By 16:00 Trading Day +1</w:delText>
              </w:r>
            </w:del>
          </w:p>
        </w:tc>
        <w:tc>
          <w:tcPr>
            <w:tcW w:w="2552" w:type="dxa"/>
            <w:tcBorders>
              <w:top w:val="nil"/>
              <w:bottom w:val="nil"/>
            </w:tcBorders>
          </w:tcPr>
          <w:p w:rsidR="00C802DE" w:rsidRPr="00862C5D" w:rsidRDefault="00C802DE" w:rsidP="00371077">
            <w:pPr>
              <w:pStyle w:val="CERBODY"/>
              <w:rPr>
                <w:sz w:val="16"/>
                <w:szCs w:val="16"/>
                <w:lang w:val="en-IE"/>
              </w:rPr>
            </w:pPr>
            <w:del w:id="67" w:author="Author">
              <w:r w:rsidRPr="00862C5D" w:rsidDel="000556F5">
                <w:rPr>
                  <w:sz w:val="16"/>
                  <w:szCs w:val="16"/>
                  <w:lang w:val="en-IE"/>
                </w:rPr>
                <w:delText>Forecast Availability</w:delText>
              </w:r>
            </w:del>
          </w:p>
        </w:tc>
        <w:tc>
          <w:tcPr>
            <w:tcW w:w="1541" w:type="dxa"/>
            <w:tcBorders>
              <w:top w:val="nil"/>
              <w:bottom w:val="nil"/>
            </w:tcBorders>
          </w:tcPr>
          <w:p w:rsidR="00C802DE" w:rsidRPr="00862C5D" w:rsidRDefault="00C802DE" w:rsidP="00371077">
            <w:pPr>
              <w:pStyle w:val="CERBODY"/>
              <w:rPr>
                <w:sz w:val="16"/>
                <w:szCs w:val="16"/>
                <w:lang w:val="en-IE"/>
              </w:rPr>
            </w:pPr>
          </w:p>
        </w:tc>
        <w:tc>
          <w:tcPr>
            <w:tcW w:w="1260" w:type="dxa"/>
            <w:tcBorders>
              <w:top w:val="nil"/>
              <w:bottom w:val="nil"/>
            </w:tcBorders>
          </w:tcPr>
          <w:p w:rsidR="00C802DE" w:rsidRPr="00862C5D" w:rsidRDefault="00C802DE" w:rsidP="00371077">
            <w:pPr>
              <w:pStyle w:val="CERBODY"/>
              <w:rPr>
                <w:sz w:val="16"/>
                <w:szCs w:val="16"/>
                <w:lang w:val="en-IE"/>
              </w:rPr>
            </w:pPr>
            <w:del w:id="68" w:author="Author">
              <w:r w:rsidRPr="00862C5D" w:rsidDel="000556F5">
                <w:rPr>
                  <w:sz w:val="16"/>
                  <w:szCs w:val="16"/>
                  <w:lang w:val="en-IE"/>
                </w:rPr>
                <w:delText>uγ</w:delText>
              </w:r>
            </w:del>
          </w:p>
        </w:tc>
      </w:tr>
      <w:tr w:rsidR="00C802DE" w:rsidRPr="00862C5D" w:rsidTr="00371077">
        <w:trPr>
          <w:trHeight w:val="351"/>
        </w:trPr>
        <w:tc>
          <w:tcPr>
            <w:tcW w:w="3118" w:type="dxa"/>
            <w:tcBorders>
              <w:top w:val="nil"/>
              <w:bottom w:val="nil"/>
            </w:tcBorders>
          </w:tcPr>
          <w:p w:rsidR="00C802DE" w:rsidRPr="00862C5D" w:rsidRDefault="00C802DE" w:rsidP="00371077">
            <w:pPr>
              <w:pStyle w:val="CERBODY"/>
              <w:rPr>
                <w:sz w:val="16"/>
                <w:szCs w:val="16"/>
                <w:lang w:val="en-IE"/>
              </w:rPr>
            </w:pPr>
            <w:r w:rsidRPr="00862C5D">
              <w:rPr>
                <w:sz w:val="16"/>
                <w:szCs w:val="16"/>
                <w:lang w:val="en-IE"/>
              </w:rPr>
              <w:t>By 16:00 Trading Day +1</w:t>
            </w:r>
          </w:p>
        </w:tc>
        <w:tc>
          <w:tcPr>
            <w:tcW w:w="2552" w:type="dxa"/>
            <w:tcBorders>
              <w:top w:val="nil"/>
              <w:bottom w:val="nil"/>
            </w:tcBorders>
          </w:tcPr>
          <w:p w:rsidR="00C802DE" w:rsidRPr="00862C5D" w:rsidRDefault="00C802DE" w:rsidP="00371077">
            <w:pPr>
              <w:pStyle w:val="CERBODY"/>
              <w:rPr>
                <w:sz w:val="16"/>
                <w:szCs w:val="16"/>
                <w:lang w:val="en-IE"/>
              </w:rPr>
            </w:pPr>
            <w:r w:rsidRPr="00862C5D">
              <w:rPr>
                <w:sz w:val="16"/>
                <w:szCs w:val="16"/>
                <w:lang w:val="en-IE"/>
              </w:rPr>
              <w:t>Outturn Availability</w:t>
            </w:r>
          </w:p>
        </w:tc>
        <w:tc>
          <w:tcPr>
            <w:tcW w:w="1541" w:type="dxa"/>
            <w:tcBorders>
              <w:top w:val="nil"/>
              <w:bottom w:val="nil"/>
            </w:tcBorders>
          </w:tcPr>
          <w:p w:rsidR="00C802DE" w:rsidRPr="00862C5D" w:rsidRDefault="00C802DE" w:rsidP="00371077">
            <w:pPr>
              <w:pStyle w:val="CERBODY"/>
              <w:rPr>
                <w:sz w:val="16"/>
                <w:szCs w:val="16"/>
                <w:lang w:val="en-IE"/>
              </w:rPr>
            </w:pPr>
          </w:p>
        </w:tc>
        <w:tc>
          <w:tcPr>
            <w:tcW w:w="1260" w:type="dxa"/>
            <w:tcBorders>
              <w:top w:val="nil"/>
              <w:bottom w:val="nil"/>
            </w:tcBorders>
          </w:tcPr>
          <w:p w:rsidR="00C802DE" w:rsidRPr="00862C5D" w:rsidRDefault="00C802DE" w:rsidP="00371077">
            <w:pPr>
              <w:pStyle w:val="CERBODY"/>
              <w:rPr>
                <w:sz w:val="16"/>
                <w:szCs w:val="16"/>
                <w:lang w:val="en-IE"/>
              </w:rPr>
            </w:pPr>
            <w:proofErr w:type="spellStart"/>
            <w:r w:rsidRPr="00862C5D">
              <w:rPr>
                <w:sz w:val="16"/>
                <w:szCs w:val="16"/>
                <w:lang w:val="en-IE"/>
              </w:rPr>
              <w:t>uγ</w:t>
            </w:r>
            <w:proofErr w:type="spellEnd"/>
          </w:p>
        </w:tc>
      </w:tr>
      <w:tr w:rsidR="00C802DE" w:rsidRPr="00862C5D" w:rsidTr="00371077">
        <w:tc>
          <w:tcPr>
            <w:tcW w:w="3118" w:type="dxa"/>
            <w:tcBorders>
              <w:top w:val="nil"/>
              <w:bottom w:val="nil"/>
            </w:tcBorders>
          </w:tcPr>
          <w:p w:rsidR="00C802DE" w:rsidRPr="00862C5D" w:rsidDel="00F40F4E" w:rsidRDefault="00C802DE" w:rsidP="00371077">
            <w:pPr>
              <w:pStyle w:val="CERBODY"/>
              <w:rPr>
                <w:sz w:val="16"/>
                <w:szCs w:val="16"/>
                <w:lang w:val="en-IE"/>
              </w:rPr>
            </w:pPr>
            <w:r w:rsidRPr="00862C5D">
              <w:rPr>
                <w:sz w:val="16"/>
                <w:szCs w:val="16"/>
                <w:lang w:val="en-IE"/>
              </w:rPr>
              <w:t>By 16:00 Trading Day +1</w:t>
            </w:r>
          </w:p>
        </w:tc>
        <w:tc>
          <w:tcPr>
            <w:tcW w:w="2552" w:type="dxa"/>
            <w:tcBorders>
              <w:top w:val="nil"/>
              <w:bottom w:val="nil"/>
            </w:tcBorders>
          </w:tcPr>
          <w:p w:rsidR="00C802DE" w:rsidRPr="00862C5D" w:rsidRDefault="00C802DE" w:rsidP="00371077">
            <w:pPr>
              <w:pStyle w:val="CERBODY"/>
              <w:rPr>
                <w:sz w:val="16"/>
                <w:szCs w:val="16"/>
                <w:lang w:val="en-IE"/>
              </w:rPr>
            </w:pPr>
            <w:r w:rsidRPr="00862C5D">
              <w:rPr>
                <w:sz w:val="16"/>
                <w:szCs w:val="16"/>
                <w:lang w:val="en-IE"/>
              </w:rPr>
              <w:t>Final Physical Notifications</w:t>
            </w:r>
          </w:p>
        </w:tc>
        <w:tc>
          <w:tcPr>
            <w:tcW w:w="1541" w:type="dxa"/>
            <w:tcBorders>
              <w:top w:val="nil"/>
              <w:bottom w:val="nil"/>
            </w:tcBorders>
          </w:tcPr>
          <w:p w:rsidR="00C802DE" w:rsidRPr="00862C5D" w:rsidRDefault="00C802DE" w:rsidP="00371077">
            <w:pPr>
              <w:pStyle w:val="CERBODY"/>
              <w:rPr>
                <w:sz w:val="16"/>
                <w:szCs w:val="16"/>
                <w:lang w:val="en-IE"/>
              </w:rPr>
            </w:pPr>
          </w:p>
        </w:tc>
        <w:tc>
          <w:tcPr>
            <w:tcW w:w="1260" w:type="dxa"/>
            <w:tcBorders>
              <w:top w:val="nil"/>
              <w:bottom w:val="nil"/>
            </w:tcBorders>
          </w:tcPr>
          <w:p w:rsidR="00C802DE" w:rsidRPr="00862C5D" w:rsidRDefault="00C802DE" w:rsidP="00371077">
            <w:pPr>
              <w:pStyle w:val="CERBODY"/>
              <w:rPr>
                <w:sz w:val="16"/>
                <w:szCs w:val="16"/>
                <w:lang w:val="en-IE"/>
              </w:rPr>
            </w:pPr>
            <w:proofErr w:type="spellStart"/>
            <w:r w:rsidRPr="00862C5D">
              <w:rPr>
                <w:sz w:val="16"/>
                <w:szCs w:val="16"/>
                <w:lang w:val="en-IE"/>
              </w:rPr>
              <w:t>uγ</w:t>
            </w:r>
            <w:proofErr w:type="spellEnd"/>
          </w:p>
        </w:tc>
      </w:tr>
      <w:tr w:rsidR="00C802DE" w:rsidRPr="00862C5D" w:rsidTr="00371077">
        <w:tc>
          <w:tcPr>
            <w:tcW w:w="3118" w:type="dxa"/>
            <w:tcBorders>
              <w:top w:val="nil"/>
              <w:bottom w:val="nil"/>
            </w:tcBorders>
          </w:tcPr>
          <w:p w:rsidR="00C802DE" w:rsidRPr="00862C5D" w:rsidRDefault="00C802DE" w:rsidP="00371077">
            <w:pPr>
              <w:pStyle w:val="CERBODY"/>
              <w:rPr>
                <w:sz w:val="16"/>
                <w:szCs w:val="16"/>
                <w:lang w:val="en-IE"/>
              </w:rPr>
            </w:pPr>
            <w:r w:rsidRPr="00862C5D">
              <w:rPr>
                <w:sz w:val="16"/>
                <w:szCs w:val="16"/>
                <w:lang w:val="en-IE"/>
              </w:rPr>
              <w:t>By 16:00 Trading Day +1</w:t>
            </w:r>
          </w:p>
        </w:tc>
        <w:tc>
          <w:tcPr>
            <w:tcW w:w="2552" w:type="dxa"/>
            <w:tcBorders>
              <w:top w:val="nil"/>
              <w:bottom w:val="nil"/>
            </w:tcBorders>
          </w:tcPr>
          <w:p w:rsidR="00C802DE" w:rsidRPr="00862C5D" w:rsidRDefault="00C802DE" w:rsidP="009E3A16">
            <w:pPr>
              <w:pStyle w:val="CERBODY"/>
              <w:rPr>
                <w:sz w:val="16"/>
                <w:szCs w:val="16"/>
                <w:lang w:val="en-IE"/>
              </w:rPr>
            </w:pPr>
            <w:r w:rsidRPr="00862C5D">
              <w:rPr>
                <w:sz w:val="16"/>
                <w:szCs w:val="16"/>
                <w:lang w:val="en-IE"/>
              </w:rPr>
              <w:t xml:space="preserve">Commercial Offer Data Accepted </w:t>
            </w:r>
          </w:p>
        </w:tc>
        <w:tc>
          <w:tcPr>
            <w:tcW w:w="1541" w:type="dxa"/>
            <w:tcBorders>
              <w:top w:val="nil"/>
              <w:bottom w:val="nil"/>
            </w:tcBorders>
          </w:tcPr>
          <w:p w:rsidR="00C802DE" w:rsidRPr="00862C5D" w:rsidRDefault="00C802DE" w:rsidP="00371077">
            <w:pPr>
              <w:pStyle w:val="CERBODY"/>
              <w:rPr>
                <w:sz w:val="16"/>
                <w:szCs w:val="16"/>
                <w:lang w:val="en-IE"/>
              </w:rPr>
            </w:pPr>
          </w:p>
        </w:tc>
        <w:tc>
          <w:tcPr>
            <w:tcW w:w="1260" w:type="dxa"/>
            <w:tcBorders>
              <w:top w:val="nil"/>
              <w:bottom w:val="nil"/>
            </w:tcBorders>
          </w:tcPr>
          <w:p w:rsidR="00C802DE" w:rsidRPr="00862C5D" w:rsidRDefault="00C802DE" w:rsidP="00371077">
            <w:pPr>
              <w:pStyle w:val="CERBODY"/>
              <w:rPr>
                <w:sz w:val="16"/>
                <w:szCs w:val="16"/>
                <w:lang w:val="en-IE"/>
              </w:rPr>
            </w:pPr>
            <w:proofErr w:type="spellStart"/>
            <w:r w:rsidRPr="00862C5D">
              <w:rPr>
                <w:sz w:val="16"/>
                <w:szCs w:val="16"/>
                <w:lang w:val="en-IE"/>
              </w:rPr>
              <w:t>uγ</w:t>
            </w:r>
            <w:proofErr w:type="spellEnd"/>
          </w:p>
        </w:tc>
      </w:tr>
      <w:tr w:rsidR="00C802DE" w:rsidRPr="00862C5D" w:rsidTr="00371077">
        <w:tc>
          <w:tcPr>
            <w:tcW w:w="3118" w:type="dxa"/>
            <w:tcBorders>
              <w:top w:val="nil"/>
              <w:bottom w:val="nil"/>
            </w:tcBorders>
          </w:tcPr>
          <w:p w:rsidR="00C802DE" w:rsidRPr="00862C5D" w:rsidRDefault="00C802DE" w:rsidP="00371077">
            <w:pPr>
              <w:pStyle w:val="CERBODY"/>
              <w:rPr>
                <w:sz w:val="16"/>
                <w:szCs w:val="16"/>
                <w:lang w:val="en-IE"/>
              </w:rPr>
            </w:pPr>
            <w:r w:rsidRPr="00862C5D">
              <w:rPr>
                <w:sz w:val="16"/>
                <w:szCs w:val="16"/>
                <w:lang w:val="en-IE"/>
              </w:rPr>
              <w:t>By 16:00 Trading Day +1</w:t>
            </w:r>
          </w:p>
        </w:tc>
        <w:tc>
          <w:tcPr>
            <w:tcW w:w="2552" w:type="dxa"/>
            <w:tcBorders>
              <w:top w:val="nil"/>
              <w:bottom w:val="nil"/>
            </w:tcBorders>
          </w:tcPr>
          <w:p w:rsidR="00C802DE" w:rsidRPr="00862C5D" w:rsidRDefault="00C802DE" w:rsidP="00371077">
            <w:pPr>
              <w:pStyle w:val="CERBODY"/>
              <w:rPr>
                <w:sz w:val="16"/>
                <w:szCs w:val="16"/>
                <w:lang w:val="en-IE"/>
              </w:rPr>
            </w:pPr>
            <w:r w:rsidRPr="00862C5D">
              <w:rPr>
                <w:sz w:val="16"/>
                <w:szCs w:val="16"/>
                <w:lang w:val="en-IE"/>
              </w:rPr>
              <w:t>Daily Generator Outage Schedules</w:t>
            </w:r>
          </w:p>
        </w:tc>
        <w:tc>
          <w:tcPr>
            <w:tcW w:w="1541" w:type="dxa"/>
            <w:tcBorders>
              <w:top w:val="nil"/>
              <w:bottom w:val="nil"/>
            </w:tcBorders>
          </w:tcPr>
          <w:p w:rsidR="00C802DE" w:rsidRPr="00862C5D" w:rsidRDefault="00C802DE" w:rsidP="00371077">
            <w:pPr>
              <w:pStyle w:val="CERBODY"/>
              <w:rPr>
                <w:sz w:val="16"/>
                <w:szCs w:val="16"/>
                <w:lang w:val="en-IE"/>
              </w:rPr>
            </w:pPr>
          </w:p>
        </w:tc>
        <w:tc>
          <w:tcPr>
            <w:tcW w:w="1260" w:type="dxa"/>
            <w:tcBorders>
              <w:top w:val="nil"/>
              <w:bottom w:val="nil"/>
            </w:tcBorders>
          </w:tcPr>
          <w:p w:rsidR="00C802DE" w:rsidRPr="00862C5D" w:rsidRDefault="00C802DE" w:rsidP="00371077">
            <w:pPr>
              <w:pStyle w:val="CERBODY"/>
              <w:rPr>
                <w:sz w:val="16"/>
                <w:szCs w:val="16"/>
                <w:lang w:val="en-IE"/>
              </w:rPr>
            </w:pPr>
          </w:p>
        </w:tc>
      </w:tr>
      <w:tr w:rsidR="00C802DE" w:rsidRPr="00862C5D" w:rsidTr="00371077">
        <w:tc>
          <w:tcPr>
            <w:tcW w:w="3118" w:type="dxa"/>
            <w:tcBorders>
              <w:top w:val="nil"/>
              <w:bottom w:val="nil"/>
            </w:tcBorders>
          </w:tcPr>
          <w:p w:rsidR="00C802DE" w:rsidRPr="00862C5D" w:rsidRDefault="00C802DE" w:rsidP="00371077">
            <w:pPr>
              <w:pStyle w:val="CERBODY"/>
              <w:rPr>
                <w:sz w:val="16"/>
                <w:szCs w:val="16"/>
                <w:lang w:val="en-IE"/>
              </w:rPr>
            </w:pPr>
            <w:r w:rsidRPr="00862C5D">
              <w:rPr>
                <w:sz w:val="16"/>
                <w:szCs w:val="16"/>
                <w:lang w:val="en-IE"/>
              </w:rPr>
              <w:t>By 16:00 Trading Day +1</w:t>
            </w:r>
          </w:p>
        </w:tc>
        <w:tc>
          <w:tcPr>
            <w:tcW w:w="2552" w:type="dxa"/>
            <w:tcBorders>
              <w:top w:val="nil"/>
              <w:bottom w:val="nil"/>
            </w:tcBorders>
          </w:tcPr>
          <w:p w:rsidR="00C802DE" w:rsidRPr="00862C5D" w:rsidRDefault="00C802DE" w:rsidP="00371077">
            <w:pPr>
              <w:pStyle w:val="CERBODY"/>
              <w:rPr>
                <w:sz w:val="16"/>
                <w:szCs w:val="16"/>
                <w:lang w:val="en-IE"/>
              </w:rPr>
            </w:pPr>
            <w:r w:rsidRPr="00862C5D">
              <w:rPr>
                <w:sz w:val="16"/>
                <w:szCs w:val="16"/>
                <w:lang w:val="en-IE"/>
              </w:rPr>
              <w:t>Demand Control Data Transaction</w:t>
            </w:r>
          </w:p>
        </w:tc>
        <w:tc>
          <w:tcPr>
            <w:tcW w:w="1541" w:type="dxa"/>
            <w:tcBorders>
              <w:top w:val="nil"/>
              <w:bottom w:val="nil"/>
            </w:tcBorders>
          </w:tcPr>
          <w:p w:rsidR="00C802DE" w:rsidRPr="00862C5D" w:rsidRDefault="00C802DE" w:rsidP="00371077">
            <w:pPr>
              <w:pStyle w:val="CERBODY"/>
              <w:rPr>
                <w:rFonts w:cs="Arial"/>
                <w:sz w:val="16"/>
                <w:szCs w:val="16"/>
                <w:lang w:val="en-IE"/>
              </w:rPr>
            </w:pPr>
            <w:r w:rsidRPr="00862C5D">
              <w:rPr>
                <w:rFonts w:cs="Arial"/>
                <w:sz w:val="16"/>
                <w:szCs w:val="16"/>
                <w:lang w:val="en-IE"/>
              </w:rPr>
              <w:t>QDC</w:t>
            </w:r>
          </w:p>
        </w:tc>
        <w:tc>
          <w:tcPr>
            <w:tcW w:w="1260" w:type="dxa"/>
            <w:tcBorders>
              <w:top w:val="nil"/>
              <w:bottom w:val="nil"/>
            </w:tcBorders>
          </w:tcPr>
          <w:p w:rsidR="00C802DE" w:rsidRPr="00862C5D" w:rsidRDefault="00C802DE" w:rsidP="00371077">
            <w:pPr>
              <w:pStyle w:val="CERBODY"/>
              <w:rPr>
                <w:rFonts w:cs="Arial"/>
                <w:sz w:val="16"/>
                <w:szCs w:val="16"/>
                <w:lang w:val="en-IE"/>
              </w:rPr>
            </w:pPr>
            <w:r w:rsidRPr="00862C5D">
              <w:rPr>
                <w:rFonts w:cs="Arial"/>
                <w:sz w:val="16"/>
                <w:szCs w:val="16"/>
                <w:lang w:val="en-IE"/>
              </w:rPr>
              <w:t>φ</w:t>
            </w:r>
          </w:p>
        </w:tc>
      </w:tr>
      <w:tr w:rsidR="00C802DE" w:rsidRPr="00862C5D" w:rsidDel="00D329CC" w:rsidTr="00371077">
        <w:tc>
          <w:tcPr>
            <w:tcW w:w="3118" w:type="dxa"/>
            <w:tcBorders>
              <w:top w:val="nil"/>
              <w:bottom w:val="nil"/>
            </w:tcBorders>
          </w:tcPr>
          <w:p w:rsidR="00C802DE" w:rsidRPr="00862C5D" w:rsidDel="00D329CC" w:rsidRDefault="00C802DE" w:rsidP="00371077">
            <w:pPr>
              <w:pStyle w:val="CERBODY"/>
              <w:rPr>
                <w:sz w:val="16"/>
                <w:szCs w:val="16"/>
                <w:lang w:val="en-IE"/>
              </w:rPr>
            </w:pPr>
            <w:r w:rsidRPr="00862C5D">
              <w:rPr>
                <w:sz w:val="16"/>
                <w:szCs w:val="16"/>
                <w:lang w:val="en-IE"/>
              </w:rPr>
              <w:t>By 16:00 Trading Day +1 and by 17:00 Trading Day +5</w:t>
            </w:r>
          </w:p>
        </w:tc>
        <w:tc>
          <w:tcPr>
            <w:tcW w:w="2552" w:type="dxa"/>
            <w:tcBorders>
              <w:top w:val="nil"/>
              <w:bottom w:val="nil"/>
            </w:tcBorders>
          </w:tcPr>
          <w:p w:rsidR="00C802DE" w:rsidRPr="00862C5D" w:rsidDel="00D329CC" w:rsidRDefault="00C802DE" w:rsidP="00371077">
            <w:pPr>
              <w:pStyle w:val="CERBODY"/>
              <w:rPr>
                <w:sz w:val="16"/>
                <w:szCs w:val="16"/>
                <w:lang w:val="en-IE"/>
              </w:rPr>
            </w:pPr>
            <w:r w:rsidRPr="00862C5D">
              <w:rPr>
                <w:sz w:val="16"/>
                <w:szCs w:val="16"/>
                <w:lang w:val="en-IE"/>
              </w:rPr>
              <w:t>Dispatch Instructions</w:t>
            </w:r>
          </w:p>
        </w:tc>
        <w:tc>
          <w:tcPr>
            <w:tcW w:w="1541" w:type="dxa"/>
            <w:tcBorders>
              <w:top w:val="nil"/>
              <w:bottom w:val="nil"/>
            </w:tcBorders>
          </w:tcPr>
          <w:p w:rsidR="00C802DE" w:rsidRPr="00862C5D" w:rsidDel="00D329CC" w:rsidRDefault="00C802DE" w:rsidP="00371077">
            <w:pPr>
              <w:pStyle w:val="CERBODY"/>
              <w:rPr>
                <w:rFonts w:cs="Arial"/>
                <w:sz w:val="16"/>
                <w:szCs w:val="16"/>
                <w:lang w:val="en-IE"/>
              </w:rPr>
            </w:pPr>
            <w:r w:rsidRPr="00862C5D">
              <w:rPr>
                <w:sz w:val="16"/>
                <w:szCs w:val="16"/>
                <w:lang w:val="en-IE"/>
              </w:rPr>
              <w:t>-</w:t>
            </w:r>
          </w:p>
        </w:tc>
        <w:tc>
          <w:tcPr>
            <w:tcW w:w="1260" w:type="dxa"/>
            <w:tcBorders>
              <w:top w:val="nil"/>
              <w:bottom w:val="nil"/>
            </w:tcBorders>
          </w:tcPr>
          <w:p w:rsidR="00C802DE" w:rsidRPr="00862C5D" w:rsidDel="00D329CC" w:rsidRDefault="00C802DE" w:rsidP="00371077">
            <w:pPr>
              <w:pStyle w:val="CERBODY"/>
              <w:rPr>
                <w:rFonts w:cs="Arial"/>
                <w:sz w:val="16"/>
                <w:szCs w:val="16"/>
                <w:lang w:val="en-IE"/>
              </w:rPr>
            </w:pPr>
            <w:r w:rsidRPr="00862C5D">
              <w:rPr>
                <w:sz w:val="16"/>
                <w:szCs w:val="16"/>
                <w:lang w:val="en-IE"/>
              </w:rPr>
              <w:t>-</w:t>
            </w:r>
          </w:p>
        </w:tc>
      </w:tr>
      <w:tr w:rsidR="00C802DE" w:rsidRPr="00862C5D" w:rsidDel="00D329CC" w:rsidTr="00371077">
        <w:tc>
          <w:tcPr>
            <w:tcW w:w="3118" w:type="dxa"/>
            <w:tcBorders>
              <w:top w:val="nil"/>
              <w:bottom w:val="nil"/>
            </w:tcBorders>
          </w:tcPr>
          <w:p w:rsidR="00C802DE" w:rsidRPr="00862C5D" w:rsidDel="00D329CC" w:rsidRDefault="00C802DE" w:rsidP="00371077">
            <w:pPr>
              <w:pStyle w:val="CERBODY"/>
              <w:rPr>
                <w:sz w:val="16"/>
                <w:szCs w:val="16"/>
                <w:lang w:val="en-IE"/>
              </w:rPr>
            </w:pPr>
            <w:r w:rsidRPr="00862C5D">
              <w:rPr>
                <w:sz w:val="16"/>
                <w:szCs w:val="16"/>
                <w:lang w:val="en-IE"/>
              </w:rPr>
              <w:t>By 16:00 Trading Day +1</w:t>
            </w:r>
          </w:p>
        </w:tc>
        <w:tc>
          <w:tcPr>
            <w:tcW w:w="2552" w:type="dxa"/>
            <w:tcBorders>
              <w:top w:val="nil"/>
              <w:bottom w:val="nil"/>
            </w:tcBorders>
          </w:tcPr>
          <w:p w:rsidR="00C802DE" w:rsidRPr="00862C5D" w:rsidDel="00D329CC" w:rsidRDefault="00C802DE" w:rsidP="00371077">
            <w:pPr>
              <w:pStyle w:val="CERBODY"/>
              <w:rPr>
                <w:sz w:val="16"/>
                <w:szCs w:val="16"/>
                <w:lang w:val="en-IE"/>
              </w:rPr>
            </w:pPr>
            <w:r w:rsidRPr="00862C5D">
              <w:rPr>
                <w:sz w:val="16"/>
                <w:szCs w:val="16"/>
                <w:lang w:val="en-IE"/>
              </w:rPr>
              <w:t>SO Interconnector Trades</w:t>
            </w:r>
          </w:p>
        </w:tc>
        <w:tc>
          <w:tcPr>
            <w:tcW w:w="1541" w:type="dxa"/>
            <w:tcBorders>
              <w:top w:val="nil"/>
              <w:bottom w:val="nil"/>
            </w:tcBorders>
          </w:tcPr>
          <w:p w:rsidR="00C802DE" w:rsidRPr="00862C5D" w:rsidDel="00D329CC" w:rsidRDefault="00192B85" w:rsidP="00371077">
            <w:pPr>
              <w:pStyle w:val="CERBODY"/>
              <w:rPr>
                <w:rFonts w:cs="Arial"/>
                <w:sz w:val="16"/>
                <w:szCs w:val="16"/>
                <w:lang w:val="en-IE"/>
              </w:rPr>
            </w:pPr>
            <w:r w:rsidRPr="00862C5D">
              <w:rPr>
                <w:sz w:val="16"/>
                <w:szCs w:val="16"/>
                <w:lang w:val="en-IE"/>
              </w:rPr>
              <w:t xml:space="preserve"> PBO, QAO, QAB</w:t>
            </w:r>
          </w:p>
        </w:tc>
        <w:tc>
          <w:tcPr>
            <w:tcW w:w="1260" w:type="dxa"/>
            <w:tcBorders>
              <w:top w:val="nil"/>
              <w:bottom w:val="nil"/>
            </w:tcBorders>
          </w:tcPr>
          <w:p w:rsidR="00C802DE" w:rsidRPr="00862C5D" w:rsidDel="00D329CC" w:rsidRDefault="00192B85" w:rsidP="00371077">
            <w:pPr>
              <w:pStyle w:val="CERBODY"/>
              <w:rPr>
                <w:rFonts w:cs="Arial"/>
                <w:sz w:val="16"/>
                <w:szCs w:val="16"/>
                <w:lang w:val="en-IE"/>
              </w:rPr>
            </w:pPr>
            <w:r w:rsidRPr="00862C5D">
              <w:rPr>
                <w:sz w:val="16"/>
                <w:szCs w:val="16"/>
                <w:lang w:val="en-IE"/>
              </w:rPr>
              <w:t>u</w:t>
            </w:r>
          </w:p>
        </w:tc>
      </w:tr>
      <w:tr w:rsidR="00760FD8" w:rsidRPr="00862C5D" w:rsidDel="00D329CC" w:rsidTr="00371077">
        <w:tc>
          <w:tcPr>
            <w:tcW w:w="3118" w:type="dxa"/>
            <w:tcBorders>
              <w:top w:val="nil"/>
              <w:bottom w:val="nil"/>
            </w:tcBorders>
          </w:tcPr>
          <w:p w:rsidR="00760FD8" w:rsidRPr="00862C5D" w:rsidRDefault="00760FD8" w:rsidP="00371077">
            <w:pPr>
              <w:pStyle w:val="CERBODY"/>
              <w:rPr>
                <w:sz w:val="16"/>
                <w:szCs w:val="16"/>
                <w:lang w:val="en-IE"/>
              </w:rPr>
            </w:pPr>
            <w:r w:rsidRPr="00862C5D">
              <w:rPr>
                <w:sz w:val="16"/>
                <w:szCs w:val="16"/>
                <w:lang w:val="en-IE"/>
              </w:rPr>
              <w:t>By 16:00 Trading Day +1</w:t>
            </w:r>
          </w:p>
        </w:tc>
        <w:tc>
          <w:tcPr>
            <w:tcW w:w="2552" w:type="dxa"/>
            <w:tcBorders>
              <w:top w:val="nil"/>
              <w:bottom w:val="nil"/>
            </w:tcBorders>
          </w:tcPr>
          <w:p w:rsidR="00760FD8" w:rsidRPr="00760FD8" w:rsidRDefault="00760FD8" w:rsidP="00371077">
            <w:pPr>
              <w:pStyle w:val="CERBODY"/>
              <w:rPr>
                <w:sz w:val="16"/>
                <w:szCs w:val="16"/>
                <w:lang w:val="en-IE"/>
              </w:rPr>
            </w:pPr>
            <w:r w:rsidRPr="00760FD8">
              <w:rPr>
                <w:sz w:val="16"/>
                <w:szCs w:val="16"/>
              </w:rPr>
              <w:t>Market Back Up Price</w:t>
            </w:r>
            <w:r>
              <w:rPr>
                <w:sz w:val="16"/>
                <w:szCs w:val="16"/>
              </w:rPr>
              <w:t>s</w:t>
            </w:r>
          </w:p>
        </w:tc>
        <w:tc>
          <w:tcPr>
            <w:tcW w:w="1541" w:type="dxa"/>
            <w:tcBorders>
              <w:top w:val="nil"/>
              <w:bottom w:val="nil"/>
            </w:tcBorders>
          </w:tcPr>
          <w:p w:rsidR="00760FD8" w:rsidRPr="00760FD8" w:rsidDel="00192B85" w:rsidRDefault="00760FD8" w:rsidP="00371077">
            <w:pPr>
              <w:pStyle w:val="CERBODY"/>
              <w:rPr>
                <w:rFonts w:cs="Arial"/>
                <w:sz w:val="16"/>
                <w:szCs w:val="16"/>
                <w:lang w:val="en-IE"/>
              </w:rPr>
            </w:pPr>
            <w:r w:rsidRPr="00760FD8">
              <w:rPr>
                <w:rFonts w:cs="Arial"/>
                <w:color w:val="000000"/>
                <w:sz w:val="16"/>
                <w:szCs w:val="16"/>
                <w:lang w:eastAsia="en-IE"/>
              </w:rPr>
              <w:t>PMBU</w:t>
            </w:r>
          </w:p>
        </w:tc>
        <w:tc>
          <w:tcPr>
            <w:tcW w:w="1260" w:type="dxa"/>
            <w:tcBorders>
              <w:top w:val="nil"/>
              <w:bottom w:val="nil"/>
            </w:tcBorders>
          </w:tcPr>
          <w:p w:rsidR="00760FD8" w:rsidRPr="00862C5D" w:rsidRDefault="00760FD8" w:rsidP="00371077">
            <w:pPr>
              <w:pStyle w:val="CERBODY"/>
              <w:rPr>
                <w:sz w:val="16"/>
                <w:szCs w:val="16"/>
                <w:lang w:val="en-IE"/>
              </w:rPr>
            </w:pPr>
            <w:r>
              <w:rPr>
                <w:sz w:val="16"/>
                <w:szCs w:val="16"/>
                <w:lang w:val="en-IE"/>
              </w:rPr>
              <w:t>y</w:t>
            </w:r>
          </w:p>
        </w:tc>
      </w:tr>
      <w:tr w:rsidR="00C802DE" w:rsidRPr="00862C5D" w:rsidDel="00D329CC" w:rsidTr="00371077">
        <w:tc>
          <w:tcPr>
            <w:tcW w:w="3118" w:type="dxa"/>
            <w:tcBorders>
              <w:top w:val="nil"/>
              <w:bottom w:val="nil"/>
            </w:tcBorders>
          </w:tcPr>
          <w:p w:rsidR="00C802DE" w:rsidRPr="00862C5D" w:rsidRDefault="00C802DE" w:rsidP="009E3A16">
            <w:pPr>
              <w:pStyle w:val="CERBODY"/>
              <w:rPr>
                <w:sz w:val="16"/>
                <w:szCs w:val="16"/>
                <w:lang w:val="en-IE"/>
              </w:rPr>
            </w:pPr>
            <w:r w:rsidRPr="00862C5D">
              <w:rPr>
                <w:sz w:val="16"/>
                <w:szCs w:val="16"/>
                <w:lang w:val="en-IE"/>
              </w:rPr>
              <w:t>By 17:00 Trading Day +5</w:t>
            </w:r>
          </w:p>
        </w:tc>
        <w:tc>
          <w:tcPr>
            <w:tcW w:w="2552" w:type="dxa"/>
            <w:tcBorders>
              <w:top w:val="nil"/>
              <w:bottom w:val="nil"/>
            </w:tcBorders>
          </w:tcPr>
          <w:p w:rsidR="00C802DE" w:rsidRPr="00862C5D" w:rsidRDefault="00C802DE" w:rsidP="00371077">
            <w:pPr>
              <w:pStyle w:val="CERBODY"/>
              <w:rPr>
                <w:sz w:val="16"/>
                <w:szCs w:val="16"/>
                <w:lang w:val="en-IE"/>
              </w:rPr>
            </w:pPr>
            <w:r w:rsidRPr="00862C5D">
              <w:rPr>
                <w:sz w:val="16"/>
                <w:szCs w:val="16"/>
                <w:lang w:val="en-IE"/>
              </w:rPr>
              <w:t>Initial Interconnector Flows and Residual Capacity</w:t>
            </w:r>
          </w:p>
        </w:tc>
        <w:tc>
          <w:tcPr>
            <w:tcW w:w="1541" w:type="dxa"/>
            <w:tcBorders>
              <w:top w:val="nil"/>
              <w:bottom w:val="nil"/>
            </w:tcBorders>
          </w:tcPr>
          <w:p w:rsidR="00C802DE" w:rsidRPr="00862C5D" w:rsidRDefault="00C802DE" w:rsidP="00371077">
            <w:pPr>
              <w:pStyle w:val="CERBODY"/>
              <w:rPr>
                <w:sz w:val="16"/>
                <w:szCs w:val="16"/>
                <w:lang w:val="en-IE"/>
              </w:rPr>
            </w:pPr>
          </w:p>
        </w:tc>
        <w:tc>
          <w:tcPr>
            <w:tcW w:w="1260" w:type="dxa"/>
            <w:tcBorders>
              <w:top w:val="nil"/>
              <w:bottom w:val="nil"/>
            </w:tcBorders>
          </w:tcPr>
          <w:p w:rsidR="00C802DE" w:rsidRPr="00862C5D" w:rsidRDefault="00C802DE" w:rsidP="00371077">
            <w:pPr>
              <w:pStyle w:val="CERBODY"/>
              <w:rPr>
                <w:sz w:val="16"/>
                <w:szCs w:val="16"/>
                <w:lang w:val="en-IE"/>
              </w:rPr>
            </w:pPr>
          </w:p>
        </w:tc>
      </w:tr>
      <w:tr w:rsidR="00C802DE" w:rsidRPr="00862C5D" w:rsidTr="00371077">
        <w:tc>
          <w:tcPr>
            <w:tcW w:w="3118" w:type="dxa"/>
            <w:tcBorders>
              <w:top w:val="nil"/>
              <w:bottom w:val="nil"/>
            </w:tcBorders>
          </w:tcPr>
          <w:p w:rsidR="00C802DE" w:rsidRPr="00862C5D" w:rsidRDefault="00C802DE" w:rsidP="00371077">
            <w:pPr>
              <w:pStyle w:val="CERBODY"/>
              <w:rPr>
                <w:sz w:val="16"/>
                <w:szCs w:val="16"/>
                <w:lang w:val="en-IE"/>
              </w:rPr>
            </w:pPr>
            <w:r w:rsidRPr="00862C5D">
              <w:rPr>
                <w:sz w:val="16"/>
                <w:szCs w:val="16"/>
                <w:lang w:val="en-IE"/>
              </w:rPr>
              <w:t>By 16:00 Trading Day +1</w:t>
            </w:r>
          </w:p>
        </w:tc>
        <w:tc>
          <w:tcPr>
            <w:tcW w:w="2552" w:type="dxa"/>
            <w:tcBorders>
              <w:top w:val="nil"/>
              <w:bottom w:val="nil"/>
            </w:tcBorders>
          </w:tcPr>
          <w:p w:rsidR="00C802DE" w:rsidRPr="00862C5D" w:rsidRDefault="00C802DE" w:rsidP="00371077">
            <w:pPr>
              <w:pStyle w:val="CERBODY"/>
              <w:rPr>
                <w:sz w:val="16"/>
                <w:szCs w:val="16"/>
                <w:lang w:val="en-IE"/>
              </w:rPr>
            </w:pPr>
            <w:r w:rsidRPr="00862C5D">
              <w:rPr>
                <w:sz w:val="16"/>
                <w:szCs w:val="16"/>
                <w:lang w:val="en-IE"/>
              </w:rPr>
              <w:t xml:space="preserve">Generator Unit Technical Characteristics Data Transaction </w:t>
            </w:r>
          </w:p>
        </w:tc>
        <w:tc>
          <w:tcPr>
            <w:tcW w:w="1541" w:type="dxa"/>
            <w:tcBorders>
              <w:top w:val="nil"/>
              <w:bottom w:val="nil"/>
            </w:tcBorders>
          </w:tcPr>
          <w:p w:rsidR="00C802DE" w:rsidRPr="00862C5D" w:rsidRDefault="00C802DE" w:rsidP="00371077">
            <w:pPr>
              <w:pStyle w:val="CERBODY"/>
              <w:rPr>
                <w:sz w:val="16"/>
                <w:szCs w:val="16"/>
                <w:lang w:val="en-IE"/>
              </w:rPr>
            </w:pPr>
          </w:p>
        </w:tc>
        <w:tc>
          <w:tcPr>
            <w:tcW w:w="1260" w:type="dxa"/>
            <w:tcBorders>
              <w:top w:val="nil"/>
              <w:bottom w:val="nil"/>
            </w:tcBorders>
          </w:tcPr>
          <w:p w:rsidR="00C802DE" w:rsidRPr="00862C5D" w:rsidRDefault="00C802DE" w:rsidP="00371077">
            <w:pPr>
              <w:pStyle w:val="CERBODY"/>
              <w:rPr>
                <w:sz w:val="16"/>
                <w:szCs w:val="16"/>
                <w:lang w:val="en-IE"/>
              </w:rPr>
            </w:pPr>
          </w:p>
        </w:tc>
      </w:tr>
      <w:tr w:rsidR="00C802DE" w:rsidRPr="00862C5D" w:rsidTr="00371077">
        <w:tc>
          <w:tcPr>
            <w:tcW w:w="3118" w:type="dxa"/>
            <w:tcBorders>
              <w:top w:val="nil"/>
              <w:bottom w:val="nil"/>
            </w:tcBorders>
          </w:tcPr>
          <w:p w:rsidR="00C802DE" w:rsidRPr="00862C5D" w:rsidRDefault="00C802DE" w:rsidP="00371077">
            <w:pPr>
              <w:pStyle w:val="CERBODY"/>
              <w:rPr>
                <w:sz w:val="16"/>
                <w:szCs w:val="16"/>
                <w:lang w:val="en-IE"/>
              </w:rPr>
            </w:pPr>
            <w:r w:rsidRPr="00862C5D">
              <w:rPr>
                <w:sz w:val="16"/>
                <w:szCs w:val="16"/>
                <w:lang w:val="en-IE"/>
              </w:rPr>
              <w:t>By 16:00 Trading Day +1</w:t>
            </w:r>
          </w:p>
        </w:tc>
        <w:tc>
          <w:tcPr>
            <w:tcW w:w="2552" w:type="dxa"/>
            <w:tcBorders>
              <w:top w:val="nil"/>
              <w:bottom w:val="nil"/>
            </w:tcBorders>
          </w:tcPr>
          <w:p w:rsidR="00C802DE" w:rsidRPr="00862C5D" w:rsidRDefault="00C802DE" w:rsidP="00371077">
            <w:pPr>
              <w:pStyle w:val="CERBODY"/>
              <w:rPr>
                <w:sz w:val="16"/>
                <w:szCs w:val="16"/>
                <w:lang w:val="en-IE"/>
              </w:rPr>
            </w:pPr>
            <w:r w:rsidRPr="00862C5D">
              <w:rPr>
                <w:rFonts w:cs="Arial"/>
                <w:sz w:val="16"/>
                <w:szCs w:val="16"/>
                <w:lang w:val="en-IE"/>
              </w:rPr>
              <w:t>Nominal System Frequency</w:t>
            </w:r>
          </w:p>
        </w:tc>
        <w:tc>
          <w:tcPr>
            <w:tcW w:w="1541" w:type="dxa"/>
            <w:tcBorders>
              <w:top w:val="nil"/>
              <w:bottom w:val="nil"/>
            </w:tcBorders>
          </w:tcPr>
          <w:p w:rsidR="00C802DE" w:rsidRPr="00862C5D" w:rsidRDefault="00C802DE" w:rsidP="00371077">
            <w:pPr>
              <w:pStyle w:val="CERBODY"/>
              <w:rPr>
                <w:rFonts w:cs="Arial"/>
                <w:sz w:val="16"/>
                <w:szCs w:val="16"/>
                <w:lang w:val="en-IE"/>
              </w:rPr>
            </w:pPr>
            <w:r w:rsidRPr="00862C5D">
              <w:rPr>
                <w:rFonts w:cs="Arial"/>
                <w:sz w:val="16"/>
                <w:szCs w:val="16"/>
                <w:lang w:val="en-IE"/>
              </w:rPr>
              <w:t>FRQNOR</w:t>
            </w:r>
          </w:p>
        </w:tc>
        <w:tc>
          <w:tcPr>
            <w:tcW w:w="1260" w:type="dxa"/>
            <w:tcBorders>
              <w:top w:val="nil"/>
              <w:bottom w:val="nil"/>
            </w:tcBorders>
          </w:tcPr>
          <w:p w:rsidR="00C802DE" w:rsidRPr="00862C5D" w:rsidRDefault="00C802DE" w:rsidP="00371077">
            <w:pPr>
              <w:pStyle w:val="CERBODY"/>
              <w:rPr>
                <w:sz w:val="16"/>
                <w:szCs w:val="16"/>
                <w:lang w:val="en-IE"/>
              </w:rPr>
            </w:pPr>
            <w:r w:rsidRPr="00862C5D">
              <w:rPr>
                <w:rFonts w:cs="Arial"/>
                <w:sz w:val="16"/>
                <w:szCs w:val="16"/>
                <w:lang w:val="en-IE"/>
              </w:rPr>
              <w:t>γ</w:t>
            </w:r>
          </w:p>
        </w:tc>
      </w:tr>
      <w:tr w:rsidR="00C802DE" w:rsidRPr="00862C5D" w:rsidTr="00371077">
        <w:tc>
          <w:tcPr>
            <w:tcW w:w="3118" w:type="dxa"/>
            <w:tcBorders>
              <w:top w:val="nil"/>
              <w:bottom w:val="nil"/>
            </w:tcBorders>
          </w:tcPr>
          <w:p w:rsidR="00C802DE" w:rsidRPr="00862C5D" w:rsidRDefault="00C802DE" w:rsidP="00371077">
            <w:pPr>
              <w:pStyle w:val="CERBODY"/>
              <w:rPr>
                <w:rFonts w:cs="Arial"/>
                <w:sz w:val="16"/>
                <w:szCs w:val="16"/>
                <w:lang w:val="en-IE"/>
              </w:rPr>
            </w:pPr>
            <w:r w:rsidRPr="00862C5D">
              <w:rPr>
                <w:sz w:val="16"/>
                <w:szCs w:val="16"/>
                <w:lang w:val="en-IE"/>
              </w:rPr>
              <w:t>By 16:00 Trading Day +1</w:t>
            </w:r>
          </w:p>
        </w:tc>
        <w:tc>
          <w:tcPr>
            <w:tcW w:w="2552" w:type="dxa"/>
            <w:tcBorders>
              <w:top w:val="nil"/>
              <w:bottom w:val="nil"/>
            </w:tcBorders>
          </w:tcPr>
          <w:p w:rsidR="00C802DE" w:rsidRPr="00862C5D" w:rsidRDefault="00C802DE" w:rsidP="00371077">
            <w:pPr>
              <w:pStyle w:val="CERBODY"/>
              <w:rPr>
                <w:rFonts w:cs="Arial"/>
                <w:sz w:val="16"/>
                <w:szCs w:val="16"/>
                <w:lang w:val="en-IE"/>
              </w:rPr>
            </w:pPr>
            <w:r w:rsidRPr="00862C5D">
              <w:rPr>
                <w:rFonts w:cs="Arial"/>
                <w:sz w:val="16"/>
                <w:szCs w:val="16"/>
                <w:lang w:val="en-IE"/>
              </w:rPr>
              <w:t>Average System Frequency</w:t>
            </w:r>
          </w:p>
        </w:tc>
        <w:tc>
          <w:tcPr>
            <w:tcW w:w="1541" w:type="dxa"/>
            <w:tcBorders>
              <w:top w:val="nil"/>
              <w:bottom w:val="nil"/>
            </w:tcBorders>
          </w:tcPr>
          <w:p w:rsidR="00C802DE" w:rsidRPr="00862C5D" w:rsidRDefault="00C802DE" w:rsidP="00371077">
            <w:pPr>
              <w:pStyle w:val="CERBODY"/>
              <w:rPr>
                <w:rFonts w:cs="Arial"/>
                <w:sz w:val="16"/>
                <w:szCs w:val="16"/>
                <w:lang w:val="en-IE"/>
              </w:rPr>
            </w:pPr>
            <w:r w:rsidRPr="00862C5D">
              <w:rPr>
                <w:rFonts w:cs="Arial"/>
                <w:sz w:val="16"/>
                <w:szCs w:val="16"/>
                <w:lang w:val="en-IE"/>
              </w:rPr>
              <w:t>FRQAVG</w:t>
            </w:r>
          </w:p>
        </w:tc>
        <w:tc>
          <w:tcPr>
            <w:tcW w:w="1260" w:type="dxa"/>
            <w:tcBorders>
              <w:top w:val="nil"/>
              <w:bottom w:val="nil"/>
            </w:tcBorders>
          </w:tcPr>
          <w:p w:rsidR="00C802DE" w:rsidRPr="00862C5D" w:rsidRDefault="00C802DE" w:rsidP="00371077">
            <w:pPr>
              <w:pStyle w:val="CERBODY"/>
              <w:rPr>
                <w:rFonts w:cs="Arial"/>
                <w:sz w:val="16"/>
                <w:szCs w:val="16"/>
                <w:lang w:val="en-IE"/>
              </w:rPr>
            </w:pPr>
            <w:r w:rsidRPr="00862C5D">
              <w:rPr>
                <w:rFonts w:cs="Arial"/>
                <w:sz w:val="16"/>
                <w:szCs w:val="16"/>
                <w:lang w:val="en-IE"/>
              </w:rPr>
              <w:t>γ</w:t>
            </w:r>
          </w:p>
        </w:tc>
      </w:tr>
      <w:tr w:rsidR="00C802DE" w:rsidRPr="00862C5D" w:rsidTr="00371077">
        <w:tc>
          <w:tcPr>
            <w:tcW w:w="3118" w:type="dxa"/>
          </w:tcPr>
          <w:p w:rsidR="00C802DE" w:rsidRPr="00862C5D" w:rsidRDefault="00C802DE" w:rsidP="00371077">
            <w:pPr>
              <w:pStyle w:val="CERBODY"/>
              <w:rPr>
                <w:sz w:val="16"/>
                <w:szCs w:val="16"/>
                <w:lang w:val="en-IE"/>
              </w:rPr>
            </w:pPr>
            <w:r w:rsidRPr="00862C5D">
              <w:rPr>
                <w:sz w:val="16"/>
                <w:szCs w:val="16"/>
                <w:lang w:val="en-IE"/>
              </w:rPr>
              <w:t>By 16:00 Working Day +1 and by 17:00 Trading Day +5</w:t>
            </w:r>
          </w:p>
        </w:tc>
        <w:tc>
          <w:tcPr>
            <w:tcW w:w="2552" w:type="dxa"/>
          </w:tcPr>
          <w:p w:rsidR="00C802DE" w:rsidRPr="00862C5D" w:rsidRDefault="00C802DE" w:rsidP="00371077">
            <w:pPr>
              <w:pStyle w:val="CERBODY"/>
              <w:rPr>
                <w:sz w:val="16"/>
                <w:szCs w:val="16"/>
                <w:lang w:val="en-IE"/>
              </w:rPr>
            </w:pPr>
            <w:r w:rsidRPr="00862C5D">
              <w:rPr>
                <w:sz w:val="16"/>
                <w:szCs w:val="16"/>
                <w:lang w:val="en-IE"/>
              </w:rPr>
              <w:t xml:space="preserve">Metered Generation by Unit </w:t>
            </w:r>
          </w:p>
        </w:tc>
        <w:tc>
          <w:tcPr>
            <w:tcW w:w="1541" w:type="dxa"/>
          </w:tcPr>
          <w:p w:rsidR="00C802DE" w:rsidRPr="00862C5D" w:rsidRDefault="00C802DE" w:rsidP="00371077">
            <w:pPr>
              <w:pStyle w:val="CERBODY"/>
              <w:rPr>
                <w:rFonts w:cs="Arial"/>
                <w:sz w:val="16"/>
                <w:szCs w:val="16"/>
                <w:lang w:val="en-IE"/>
              </w:rPr>
            </w:pPr>
            <w:r w:rsidRPr="00862C5D">
              <w:rPr>
                <w:rFonts w:cs="Arial"/>
                <w:sz w:val="16"/>
                <w:szCs w:val="16"/>
                <w:lang w:val="en-IE"/>
              </w:rPr>
              <w:t>QM</w:t>
            </w:r>
          </w:p>
        </w:tc>
        <w:tc>
          <w:tcPr>
            <w:tcW w:w="1260" w:type="dxa"/>
          </w:tcPr>
          <w:p w:rsidR="00C802DE" w:rsidRPr="00862C5D" w:rsidRDefault="009A5504" w:rsidP="00371077">
            <w:pPr>
              <w:pStyle w:val="CERBODY"/>
              <w:rPr>
                <w:sz w:val="16"/>
                <w:szCs w:val="16"/>
                <w:lang w:val="en-IE"/>
              </w:rPr>
            </w:pPr>
            <w:proofErr w:type="spellStart"/>
            <w:r w:rsidRPr="00862C5D">
              <w:rPr>
                <w:sz w:val="16"/>
                <w:szCs w:val="16"/>
                <w:lang w:val="en-IE"/>
              </w:rPr>
              <w:t>u</w:t>
            </w:r>
            <w:r w:rsidR="00C802DE" w:rsidRPr="00862C5D">
              <w:rPr>
                <w:sz w:val="16"/>
                <w:szCs w:val="16"/>
                <w:lang w:val="en-IE"/>
              </w:rPr>
              <w:t>γ</w:t>
            </w:r>
            <w:proofErr w:type="spellEnd"/>
            <w:r w:rsidRPr="00862C5D">
              <w:rPr>
                <w:sz w:val="16"/>
                <w:szCs w:val="16"/>
                <w:lang w:val="en-IE"/>
              </w:rPr>
              <w:t xml:space="preserve">, </w:t>
            </w:r>
            <w:proofErr w:type="spellStart"/>
            <w:r w:rsidRPr="00862C5D">
              <w:rPr>
                <w:sz w:val="16"/>
                <w:szCs w:val="16"/>
                <w:lang w:val="en-IE"/>
              </w:rPr>
              <w:t>vγ</w:t>
            </w:r>
            <w:proofErr w:type="spellEnd"/>
          </w:p>
        </w:tc>
      </w:tr>
      <w:tr w:rsidR="00C802DE" w:rsidRPr="00862C5D" w:rsidTr="00371077">
        <w:tc>
          <w:tcPr>
            <w:tcW w:w="3118" w:type="dxa"/>
          </w:tcPr>
          <w:p w:rsidR="00C802DE" w:rsidRPr="00862C5D" w:rsidRDefault="00C802DE" w:rsidP="009E3A16">
            <w:pPr>
              <w:pStyle w:val="CERBODY"/>
              <w:rPr>
                <w:sz w:val="16"/>
                <w:szCs w:val="16"/>
                <w:lang w:val="en-IE"/>
              </w:rPr>
            </w:pPr>
            <w:r w:rsidRPr="00862C5D">
              <w:rPr>
                <w:sz w:val="16"/>
                <w:szCs w:val="16"/>
                <w:lang w:val="en-IE"/>
              </w:rPr>
              <w:t>By 16:00 Working Day +1 and by 17:00 Trading Day +5</w:t>
            </w:r>
          </w:p>
        </w:tc>
        <w:tc>
          <w:tcPr>
            <w:tcW w:w="2552" w:type="dxa"/>
          </w:tcPr>
          <w:p w:rsidR="00C802DE" w:rsidRPr="00862C5D" w:rsidRDefault="00C802DE" w:rsidP="00371077">
            <w:pPr>
              <w:pStyle w:val="CERBODY"/>
              <w:rPr>
                <w:sz w:val="16"/>
                <w:szCs w:val="16"/>
                <w:lang w:val="en-IE"/>
              </w:rPr>
            </w:pPr>
            <w:r w:rsidRPr="00862C5D">
              <w:rPr>
                <w:sz w:val="16"/>
                <w:szCs w:val="16"/>
                <w:lang w:val="en-IE"/>
              </w:rPr>
              <w:t xml:space="preserve">Metered Generation by Jurisdiction </w:t>
            </w:r>
          </w:p>
        </w:tc>
        <w:tc>
          <w:tcPr>
            <w:tcW w:w="1541" w:type="dxa"/>
          </w:tcPr>
          <w:p w:rsidR="00C802DE" w:rsidRPr="00862C5D" w:rsidRDefault="00C802DE" w:rsidP="00371077">
            <w:pPr>
              <w:pStyle w:val="CERBODY"/>
              <w:rPr>
                <w:rFonts w:cs="Arial"/>
                <w:sz w:val="16"/>
                <w:szCs w:val="16"/>
                <w:lang w:val="en-IE"/>
              </w:rPr>
            </w:pPr>
            <w:r w:rsidRPr="00862C5D">
              <w:rPr>
                <w:rFonts w:cs="Arial"/>
                <w:sz w:val="16"/>
                <w:szCs w:val="16"/>
                <w:lang w:val="en-IE"/>
              </w:rPr>
              <w:t>QM,</w:t>
            </w:r>
          </w:p>
        </w:tc>
        <w:tc>
          <w:tcPr>
            <w:tcW w:w="1260" w:type="dxa"/>
          </w:tcPr>
          <w:p w:rsidR="00C802DE" w:rsidRPr="00862C5D" w:rsidRDefault="00C802DE" w:rsidP="00371077">
            <w:pPr>
              <w:pStyle w:val="CERBODY"/>
              <w:rPr>
                <w:sz w:val="16"/>
                <w:szCs w:val="16"/>
                <w:lang w:val="en-IE"/>
              </w:rPr>
            </w:pPr>
            <w:proofErr w:type="spellStart"/>
            <w:r w:rsidRPr="00862C5D">
              <w:rPr>
                <w:sz w:val="16"/>
                <w:szCs w:val="16"/>
                <w:lang w:val="en-IE"/>
              </w:rPr>
              <w:t>u</w:t>
            </w:r>
            <w:r w:rsidR="000548C8" w:rsidRPr="00862C5D">
              <w:rPr>
                <w:sz w:val="16"/>
                <w:szCs w:val="16"/>
                <w:lang w:val="en-IE"/>
              </w:rPr>
              <w:t>e</w:t>
            </w:r>
            <w:proofErr w:type="spellEnd"/>
            <w:r w:rsidR="000548C8" w:rsidRPr="00862C5D">
              <w:rPr>
                <w:sz w:val="16"/>
                <w:szCs w:val="16"/>
                <w:lang w:val="en-IE"/>
              </w:rPr>
              <w:t xml:space="preserve"> or </w:t>
            </w:r>
            <w:proofErr w:type="spellStart"/>
            <w:r w:rsidR="000548C8" w:rsidRPr="00862C5D">
              <w:rPr>
                <w:sz w:val="16"/>
                <w:szCs w:val="16"/>
                <w:lang w:val="en-IE"/>
              </w:rPr>
              <w:t>ve</w:t>
            </w:r>
            <w:proofErr w:type="spellEnd"/>
          </w:p>
        </w:tc>
      </w:tr>
      <w:tr w:rsidR="00C802DE" w:rsidRPr="00862C5D" w:rsidTr="00371077">
        <w:tc>
          <w:tcPr>
            <w:tcW w:w="3118" w:type="dxa"/>
          </w:tcPr>
          <w:p w:rsidR="00C802DE" w:rsidRPr="00862C5D" w:rsidRDefault="00C802DE" w:rsidP="00371077">
            <w:pPr>
              <w:pStyle w:val="CERBODY"/>
              <w:rPr>
                <w:sz w:val="16"/>
                <w:szCs w:val="16"/>
                <w:lang w:val="en-IE"/>
              </w:rPr>
            </w:pPr>
            <w:r w:rsidRPr="00862C5D">
              <w:rPr>
                <w:sz w:val="16"/>
                <w:szCs w:val="16"/>
                <w:lang w:val="en-IE"/>
              </w:rPr>
              <w:t xml:space="preserve">By 16:00 </w:t>
            </w:r>
            <w:r w:rsidRPr="00862C5D">
              <w:rPr>
                <w:rFonts w:cs="Arial"/>
                <w:sz w:val="16"/>
                <w:szCs w:val="16"/>
                <w:lang w:val="en-IE"/>
              </w:rPr>
              <w:t xml:space="preserve">each Working </w:t>
            </w:r>
            <w:r w:rsidRPr="00862C5D">
              <w:rPr>
                <w:sz w:val="16"/>
                <w:szCs w:val="16"/>
                <w:lang w:val="en-IE"/>
              </w:rPr>
              <w:t xml:space="preserve">Day </w:t>
            </w:r>
          </w:p>
        </w:tc>
        <w:tc>
          <w:tcPr>
            <w:tcW w:w="2552" w:type="dxa"/>
          </w:tcPr>
          <w:p w:rsidR="00C802DE" w:rsidRPr="00862C5D" w:rsidDel="009A6C97" w:rsidRDefault="00C802DE" w:rsidP="00371077">
            <w:pPr>
              <w:pStyle w:val="CERBODY"/>
              <w:rPr>
                <w:rFonts w:cs="Arial"/>
                <w:sz w:val="16"/>
                <w:szCs w:val="16"/>
                <w:lang w:val="en-IE"/>
              </w:rPr>
            </w:pPr>
            <w:r w:rsidRPr="00862C5D">
              <w:rPr>
                <w:rFonts w:cs="Arial"/>
                <w:sz w:val="16"/>
                <w:szCs w:val="16"/>
                <w:lang w:val="en-IE"/>
              </w:rPr>
              <w:t>Credit Assessment Price for the Undefined Exposure Period for Billing Periods</w:t>
            </w:r>
          </w:p>
        </w:tc>
        <w:tc>
          <w:tcPr>
            <w:tcW w:w="1541" w:type="dxa"/>
          </w:tcPr>
          <w:p w:rsidR="00C802DE" w:rsidRPr="00862C5D" w:rsidRDefault="00C802DE" w:rsidP="00371077">
            <w:pPr>
              <w:pStyle w:val="CERBODY"/>
              <w:rPr>
                <w:rFonts w:cs="Arial"/>
                <w:sz w:val="16"/>
                <w:szCs w:val="16"/>
                <w:lang w:val="en-IE"/>
              </w:rPr>
            </w:pPr>
            <w:r w:rsidRPr="00862C5D">
              <w:rPr>
                <w:rFonts w:cs="Arial"/>
                <w:sz w:val="16"/>
                <w:szCs w:val="16"/>
                <w:lang w:val="en-IE"/>
              </w:rPr>
              <w:t>PCA</w:t>
            </w:r>
          </w:p>
        </w:tc>
        <w:tc>
          <w:tcPr>
            <w:tcW w:w="1260" w:type="dxa"/>
          </w:tcPr>
          <w:p w:rsidR="00C802DE" w:rsidRPr="00862C5D" w:rsidRDefault="00C802DE" w:rsidP="00371077">
            <w:pPr>
              <w:pStyle w:val="CERBODY"/>
              <w:rPr>
                <w:sz w:val="16"/>
                <w:szCs w:val="16"/>
                <w:lang w:val="en-IE"/>
              </w:rPr>
            </w:pPr>
            <w:r w:rsidRPr="00862C5D">
              <w:rPr>
                <w:sz w:val="16"/>
                <w:szCs w:val="16"/>
                <w:lang w:val="en-IE"/>
              </w:rPr>
              <w:t>g</w:t>
            </w:r>
          </w:p>
        </w:tc>
      </w:tr>
      <w:tr w:rsidR="002D6BD5" w:rsidRPr="00862C5D" w:rsidTr="00371077">
        <w:tc>
          <w:tcPr>
            <w:tcW w:w="3118" w:type="dxa"/>
          </w:tcPr>
          <w:p w:rsidR="002D6BD5" w:rsidRPr="00862C5D" w:rsidRDefault="002D6BD5" w:rsidP="00371077">
            <w:pPr>
              <w:pStyle w:val="CERBODY"/>
              <w:rPr>
                <w:sz w:val="16"/>
                <w:szCs w:val="16"/>
                <w:lang w:val="en-IE"/>
              </w:rPr>
            </w:pPr>
            <w:r w:rsidRPr="00862C5D">
              <w:rPr>
                <w:sz w:val="16"/>
                <w:szCs w:val="16"/>
                <w:lang w:val="en-IE"/>
              </w:rPr>
              <w:t xml:space="preserve">By 16:00 </w:t>
            </w:r>
            <w:r w:rsidRPr="00862C5D">
              <w:rPr>
                <w:rFonts w:cs="Arial"/>
                <w:sz w:val="16"/>
                <w:szCs w:val="16"/>
                <w:lang w:val="en-IE"/>
              </w:rPr>
              <w:t xml:space="preserve">each Working </w:t>
            </w:r>
            <w:r w:rsidRPr="00862C5D">
              <w:rPr>
                <w:sz w:val="16"/>
                <w:szCs w:val="16"/>
                <w:lang w:val="en-IE"/>
              </w:rPr>
              <w:t>Day</w:t>
            </w:r>
          </w:p>
        </w:tc>
        <w:tc>
          <w:tcPr>
            <w:tcW w:w="2552" w:type="dxa"/>
          </w:tcPr>
          <w:p w:rsidR="002D6BD5" w:rsidRPr="00862C5D" w:rsidRDefault="002D6BD5" w:rsidP="00371077">
            <w:pPr>
              <w:pStyle w:val="CERBODY"/>
              <w:rPr>
                <w:rFonts w:cs="Arial"/>
                <w:sz w:val="16"/>
                <w:szCs w:val="16"/>
                <w:lang w:val="en-IE"/>
              </w:rPr>
            </w:pPr>
            <w:r w:rsidRPr="00862C5D">
              <w:rPr>
                <w:rFonts w:cs="Arial"/>
                <w:sz w:val="16"/>
                <w:szCs w:val="16"/>
                <w:lang w:val="en-IE"/>
              </w:rPr>
              <w:t>Dispatch Quantity</w:t>
            </w:r>
          </w:p>
        </w:tc>
        <w:tc>
          <w:tcPr>
            <w:tcW w:w="1541" w:type="dxa"/>
          </w:tcPr>
          <w:p w:rsidR="002D6BD5" w:rsidRPr="00862C5D" w:rsidRDefault="002D6BD5" w:rsidP="00371077">
            <w:pPr>
              <w:pStyle w:val="CERBODY"/>
              <w:rPr>
                <w:rFonts w:cs="Arial"/>
                <w:sz w:val="16"/>
                <w:szCs w:val="16"/>
                <w:lang w:val="en-IE"/>
              </w:rPr>
            </w:pPr>
            <w:r w:rsidRPr="00862C5D">
              <w:rPr>
                <w:rFonts w:cs="Arial"/>
                <w:sz w:val="16"/>
                <w:szCs w:val="16"/>
                <w:lang w:val="en-IE"/>
              </w:rPr>
              <w:t>DQ</w:t>
            </w:r>
          </w:p>
        </w:tc>
        <w:tc>
          <w:tcPr>
            <w:tcW w:w="1260" w:type="dxa"/>
          </w:tcPr>
          <w:p w:rsidR="002D6BD5" w:rsidRPr="00862C5D" w:rsidRDefault="002D6BD5" w:rsidP="00371077">
            <w:pPr>
              <w:pStyle w:val="CERBODY"/>
              <w:rPr>
                <w:sz w:val="16"/>
                <w:szCs w:val="16"/>
                <w:lang w:val="en-IE"/>
              </w:rPr>
            </w:pPr>
            <w:proofErr w:type="spellStart"/>
            <w:r w:rsidRPr="00862C5D">
              <w:rPr>
                <w:sz w:val="16"/>
                <w:szCs w:val="16"/>
                <w:lang w:val="en-IE"/>
              </w:rPr>
              <w:t>uγ</w:t>
            </w:r>
            <w:proofErr w:type="spellEnd"/>
          </w:p>
        </w:tc>
      </w:tr>
      <w:tr w:rsidR="00B33AB9" w:rsidRPr="00862C5D" w:rsidTr="00371077">
        <w:tc>
          <w:tcPr>
            <w:tcW w:w="3118" w:type="dxa"/>
          </w:tcPr>
          <w:p w:rsidR="00B33AB9" w:rsidRPr="00862C5D" w:rsidRDefault="0069636F" w:rsidP="00371077">
            <w:pPr>
              <w:pStyle w:val="CERBODY"/>
              <w:rPr>
                <w:sz w:val="16"/>
                <w:szCs w:val="16"/>
                <w:lang w:val="en-IE"/>
              </w:rPr>
            </w:pPr>
            <w:r w:rsidRPr="00862C5D">
              <w:rPr>
                <w:sz w:val="16"/>
                <w:szCs w:val="16"/>
                <w:lang w:val="en-IE"/>
              </w:rPr>
              <w:t>By 16:00 each Working Day</w:t>
            </w:r>
          </w:p>
        </w:tc>
        <w:tc>
          <w:tcPr>
            <w:tcW w:w="2552" w:type="dxa"/>
          </w:tcPr>
          <w:p w:rsidR="00B33AB9" w:rsidRPr="00862C5D" w:rsidRDefault="0069636F" w:rsidP="00371077">
            <w:pPr>
              <w:pStyle w:val="CERBODY"/>
              <w:rPr>
                <w:sz w:val="16"/>
                <w:szCs w:val="16"/>
                <w:lang w:val="en-IE"/>
              </w:rPr>
            </w:pPr>
            <w:r w:rsidRPr="00862C5D">
              <w:rPr>
                <w:sz w:val="16"/>
                <w:szCs w:val="16"/>
                <w:lang w:val="en-IE"/>
              </w:rPr>
              <w:t>Billing Period Undefined Potential Exposure Quantity</w:t>
            </w:r>
          </w:p>
        </w:tc>
        <w:tc>
          <w:tcPr>
            <w:tcW w:w="1541" w:type="dxa"/>
          </w:tcPr>
          <w:p w:rsidR="00B33AB9" w:rsidRPr="00862C5D" w:rsidRDefault="0069636F" w:rsidP="00371077">
            <w:pPr>
              <w:pStyle w:val="CERBODY"/>
              <w:rPr>
                <w:sz w:val="16"/>
                <w:szCs w:val="16"/>
                <w:lang w:val="en-IE"/>
              </w:rPr>
            </w:pPr>
            <w:r w:rsidRPr="00862C5D">
              <w:rPr>
                <w:sz w:val="16"/>
                <w:szCs w:val="16"/>
                <w:lang w:val="en-IE"/>
              </w:rPr>
              <w:t>QUPEB</w:t>
            </w:r>
          </w:p>
        </w:tc>
        <w:tc>
          <w:tcPr>
            <w:tcW w:w="1260" w:type="dxa"/>
          </w:tcPr>
          <w:p w:rsidR="00B33AB9" w:rsidRPr="00862C5D" w:rsidRDefault="0069636F" w:rsidP="00371077">
            <w:pPr>
              <w:pStyle w:val="CERBODY"/>
              <w:rPr>
                <w:sz w:val="16"/>
                <w:szCs w:val="16"/>
                <w:lang w:val="en-IE"/>
              </w:rPr>
            </w:pPr>
            <w:r w:rsidRPr="00862C5D">
              <w:rPr>
                <w:sz w:val="16"/>
                <w:szCs w:val="16"/>
                <w:lang w:val="en-IE"/>
              </w:rPr>
              <w:t>pg</w:t>
            </w:r>
          </w:p>
        </w:tc>
      </w:tr>
      <w:tr w:rsidR="00C802DE" w:rsidRPr="00862C5D" w:rsidTr="00371077">
        <w:tc>
          <w:tcPr>
            <w:tcW w:w="3118" w:type="dxa"/>
            <w:tcBorders>
              <w:top w:val="nil"/>
              <w:bottom w:val="nil"/>
            </w:tcBorders>
          </w:tcPr>
          <w:p w:rsidR="00C802DE" w:rsidRPr="00862C5D" w:rsidRDefault="00C802DE" w:rsidP="009E3A16">
            <w:pPr>
              <w:pStyle w:val="CERBODY"/>
              <w:rPr>
                <w:bCs/>
                <w:sz w:val="16"/>
                <w:szCs w:val="16"/>
                <w:lang w:val="en-IE"/>
              </w:rPr>
            </w:pPr>
            <w:r w:rsidRPr="00862C5D">
              <w:rPr>
                <w:sz w:val="16"/>
                <w:szCs w:val="16"/>
                <w:lang w:val="en-IE"/>
              </w:rPr>
              <w:t xml:space="preserve">By 16:00 on Two Working Days after Trading Day and by 17:00 Five Working </w:t>
            </w:r>
            <w:r w:rsidRPr="00862C5D">
              <w:rPr>
                <w:sz w:val="16"/>
                <w:szCs w:val="16"/>
                <w:lang w:val="en-IE"/>
              </w:rPr>
              <w:lastRenderedPageBreak/>
              <w:t>Days after Trading Day</w:t>
            </w:r>
            <w:r w:rsidRPr="00862C5D" w:rsidDel="00DB7B7C">
              <w:rPr>
                <w:sz w:val="16"/>
                <w:szCs w:val="16"/>
                <w:lang w:val="en-IE"/>
              </w:rPr>
              <w:t xml:space="preserve"> </w:t>
            </w:r>
          </w:p>
        </w:tc>
        <w:tc>
          <w:tcPr>
            <w:tcW w:w="2552" w:type="dxa"/>
            <w:tcBorders>
              <w:top w:val="nil"/>
              <w:bottom w:val="nil"/>
            </w:tcBorders>
          </w:tcPr>
          <w:p w:rsidR="00C802DE" w:rsidRPr="00862C5D" w:rsidRDefault="00C802DE" w:rsidP="00371077">
            <w:pPr>
              <w:pStyle w:val="CERBODY"/>
              <w:rPr>
                <w:rFonts w:cs="Arial"/>
                <w:sz w:val="16"/>
                <w:szCs w:val="16"/>
                <w:lang w:val="en-IE"/>
              </w:rPr>
            </w:pPr>
            <w:r w:rsidRPr="00862C5D">
              <w:rPr>
                <w:sz w:val="16"/>
                <w:szCs w:val="16"/>
                <w:lang w:val="en-IE"/>
              </w:rPr>
              <w:lastRenderedPageBreak/>
              <w:t xml:space="preserve">Tolerance for Over Generation </w:t>
            </w:r>
          </w:p>
        </w:tc>
        <w:tc>
          <w:tcPr>
            <w:tcW w:w="1541" w:type="dxa"/>
            <w:tcBorders>
              <w:top w:val="nil"/>
              <w:bottom w:val="nil"/>
            </w:tcBorders>
          </w:tcPr>
          <w:p w:rsidR="00C802DE" w:rsidRPr="00862C5D" w:rsidRDefault="00C802DE" w:rsidP="00371077">
            <w:pPr>
              <w:pStyle w:val="CERBODY"/>
              <w:rPr>
                <w:rFonts w:cs="Arial"/>
                <w:sz w:val="16"/>
                <w:szCs w:val="16"/>
                <w:lang w:val="en-IE"/>
              </w:rPr>
            </w:pPr>
            <w:r w:rsidRPr="00862C5D">
              <w:rPr>
                <w:rFonts w:cs="Arial"/>
                <w:sz w:val="16"/>
                <w:szCs w:val="16"/>
                <w:lang w:val="en-IE"/>
              </w:rPr>
              <w:t>TOLOG</w:t>
            </w:r>
          </w:p>
          <w:p w:rsidR="00C802DE" w:rsidRPr="00862C5D" w:rsidRDefault="00C802DE" w:rsidP="00371077">
            <w:pPr>
              <w:pStyle w:val="CERBODY"/>
              <w:rPr>
                <w:rFonts w:cs="Arial"/>
                <w:sz w:val="16"/>
                <w:szCs w:val="16"/>
                <w:lang w:val="en-IE"/>
              </w:rPr>
            </w:pPr>
          </w:p>
        </w:tc>
        <w:tc>
          <w:tcPr>
            <w:tcW w:w="1260" w:type="dxa"/>
            <w:tcBorders>
              <w:top w:val="nil"/>
              <w:bottom w:val="nil"/>
            </w:tcBorders>
          </w:tcPr>
          <w:p w:rsidR="00C802DE" w:rsidRPr="00862C5D" w:rsidRDefault="00C802DE" w:rsidP="00371077">
            <w:pPr>
              <w:pStyle w:val="CERBODY"/>
              <w:rPr>
                <w:rFonts w:cs="Arial"/>
                <w:sz w:val="16"/>
                <w:szCs w:val="16"/>
                <w:lang w:val="en-IE"/>
              </w:rPr>
            </w:pPr>
            <w:proofErr w:type="spellStart"/>
            <w:r w:rsidRPr="00862C5D">
              <w:rPr>
                <w:sz w:val="16"/>
                <w:szCs w:val="16"/>
                <w:lang w:val="en-IE"/>
              </w:rPr>
              <w:t>uγ</w:t>
            </w:r>
            <w:proofErr w:type="spellEnd"/>
          </w:p>
        </w:tc>
      </w:tr>
      <w:tr w:rsidR="00C802DE" w:rsidRPr="00862C5D" w:rsidTr="00371077">
        <w:tc>
          <w:tcPr>
            <w:tcW w:w="3118" w:type="dxa"/>
            <w:tcBorders>
              <w:top w:val="nil"/>
              <w:bottom w:val="nil"/>
            </w:tcBorders>
          </w:tcPr>
          <w:p w:rsidR="00C802DE" w:rsidRPr="00862C5D" w:rsidRDefault="00C802DE" w:rsidP="00371077">
            <w:pPr>
              <w:pStyle w:val="CERBODY"/>
              <w:rPr>
                <w:bCs/>
                <w:sz w:val="16"/>
                <w:szCs w:val="16"/>
                <w:lang w:val="en-IE"/>
              </w:rPr>
            </w:pPr>
            <w:r w:rsidRPr="00862C5D">
              <w:rPr>
                <w:sz w:val="16"/>
                <w:szCs w:val="16"/>
                <w:lang w:val="en-IE"/>
              </w:rPr>
              <w:lastRenderedPageBreak/>
              <w:t>By 16:00 Two Working Days after Trading Day and by 17:00 Five Working Days after Trading Day</w:t>
            </w:r>
          </w:p>
        </w:tc>
        <w:tc>
          <w:tcPr>
            <w:tcW w:w="2552" w:type="dxa"/>
            <w:tcBorders>
              <w:top w:val="nil"/>
              <w:bottom w:val="nil"/>
            </w:tcBorders>
          </w:tcPr>
          <w:p w:rsidR="00C802DE" w:rsidRPr="00862C5D" w:rsidRDefault="00C802DE" w:rsidP="00371077">
            <w:pPr>
              <w:pStyle w:val="CERBODY"/>
              <w:rPr>
                <w:sz w:val="16"/>
                <w:szCs w:val="16"/>
                <w:lang w:val="en-IE"/>
              </w:rPr>
            </w:pPr>
            <w:r w:rsidRPr="00862C5D">
              <w:rPr>
                <w:sz w:val="16"/>
                <w:szCs w:val="16"/>
                <w:lang w:val="en-IE"/>
              </w:rPr>
              <w:t>Tolerance for Under Generation</w:t>
            </w:r>
          </w:p>
        </w:tc>
        <w:tc>
          <w:tcPr>
            <w:tcW w:w="1541" w:type="dxa"/>
            <w:tcBorders>
              <w:top w:val="nil"/>
              <w:bottom w:val="nil"/>
            </w:tcBorders>
          </w:tcPr>
          <w:p w:rsidR="00C802DE" w:rsidRPr="00862C5D" w:rsidRDefault="00C802DE" w:rsidP="00371077">
            <w:pPr>
              <w:pStyle w:val="CERBODY"/>
              <w:rPr>
                <w:rFonts w:cs="Arial"/>
                <w:sz w:val="16"/>
                <w:szCs w:val="16"/>
                <w:lang w:val="en-IE"/>
              </w:rPr>
            </w:pPr>
            <w:r w:rsidRPr="00862C5D">
              <w:rPr>
                <w:rFonts w:cs="Arial"/>
                <w:sz w:val="16"/>
                <w:szCs w:val="16"/>
                <w:lang w:val="en-IE"/>
              </w:rPr>
              <w:t>TOLUG</w:t>
            </w:r>
          </w:p>
          <w:p w:rsidR="00C802DE" w:rsidRPr="00862C5D" w:rsidRDefault="00C802DE" w:rsidP="00371077">
            <w:pPr>
              <w:pStyle w:val="CERBODY"/>
              <w:rPr>
                <w:rFonts w:cs="Arial"/>
                <w:sz w:val="16"/>
                <w:szCs w:val="16"/>
                <w:lang w:val="en-IE"/>
              </w:rPr>
            </w:pPr>
          </w:p>
        </w:tc>
        <w:tc>
          <w:tcPr>
            <w:tcW w:w="1260" w:type="dxa"/>
            <w:tcBorders>
              <w:top w:val="nil"/>
              <w:bottom w:val="nil"/>
            </w:tcBorders>
          </w:tcPr>
          <w:p w:rsidR="00C802DE" w:rsidRPr="00862C5D" w:rsidRDefault="00C802DE" w:rsidP="00371077">
            <w:pPr>
              <w:pStyle w:val="CERBODY"/>
              <w:rPr>
                <w:rFonts w:cs="Arial"/>
                <w:sz w:val="16"/>
                <w:szCs w:val="16"/>
                <w:lang w:val="en-IE"/>
              </w:rPr>
            </w:pPr>
            <w:proofErr w:type="spellStart"/>
            <w:r w:rsidRPr="00862C5D">
              <w:rPr>
                <w:sz w:val="16"/>
                <w:szCs w:val="16"/>
                <w:lang w:val="en-IE"/>
              </w:rPr>
              <w:t>uγ</w:t>
            </w:r>
            <w:proofErr w:type="spellEnd"/>
          </w:p>
        </w:tc>
      </w:tr>
      <w:tr w:rsidR="00C802DE" w:rsidRPr="00862C5D" w:rsidTr="00371077">
        <w:tc>
          <w:tcPr>
            <w:tcW w:w="3118" w:type="dxa"/>
          </w:tcPr>
          <w:p w:rsidR="00C802DE" w:rsidRPr="00862C5D" w:rsidRDefault="00C802DE" w:rsidP="00371077">
            <w:pPr>
              <w:pStyle w:val="CERBODY"/>
              <w:rPr>
                <w:rFonts w:cs="Arial"/>
                <w:sz w:val="16"/>
                <w:szCs w:val="16"/>
                <w:lang w:val="en-IE"/>
              </w:rPr>
            </w:pPr>
            <w:r w:rsidRPr="00862C5D">
              <w:rPr>
                <w:sz w:val="16"/>
                <w:szCs w:val="16"/>
                <w:lang w:val="en-IE"/>
              </w:rPr>
              <w:t>By 16:00 Two Working Days after Trading Day, by 17:00 Five Working Days after end Trading Day and as updated at 17:00 the day of recalculation</w:t>
            </w:r>
          </w:p>
        </w:tc>
        <w:tc>
          <w:tcPr>
            <w:tcW w:w="2552" w:type="dxa"/>
          </w:tcPr>
          <w:p w:rsidR="00C802DE" w:rsidRPr="00862C5D" w:rsidRDefault="00C802DE" w:rsidP="00371077">
            <w:pPr>
              <w:pStyle w:val="CERBODY"/>
              <w:rPr>
                <w:rFonts w:cs="Arial"/>
                <w:sz w:val="16"/>
                <w:szCs w:val="16"/>
                <w:lang w:val="en-IE"/>
              </w:rPr>
            </w:pPr>
            <w:r w:rsidRPr="00862C5D">
              <w:rPr>
                <w:sz w:val="16"/>
                <w:szCs w:val="16"/>
                <w:lang w:val="en-IE"/>
              </w:rPr>
              <w:t>Trading Payments and Charge</w:t>
            </w:r>
            <w:r w:rsidR="00BD2A5A" w:rsidRPr="00862C5D">
              <w:rPr>
                <w:sz w:val="16"/>
                <w:szCs w:val="16"/>
                <w:lang w:val="en-IE"/>
              </w:rPr>
              <w:t>s</w:t>
            </w:r>
            <w:r w:rsidRPr="00862C5D">
              <w:rPr>
                <w:sz w:val="16"/>
                <w:szCs w:val="16"/>
                <w:lang w:val="en-IE"/>
              </w:rPr>
              <w:t xml:space="preserve"> D+1 </w:t>
            </w:r>
          </w:p>
        </w:tc>
        <w:tc>
          <w:tcPr>
            <w:tcW w:w="1541" w:type="dxa"/>
          </w:tcPr>
          <w:p w:rsidR="00C802DE" w:rsidRPr="00862C5D" w:rsidRDefault="00C802DE" w:rsidP="00BD2A5A">
            <w:pPr>
              <w:pStyle w:val="CERBODY"/>
              <w:rPr>
                <w:rFonts w:cs="Arial"/>
                <w:sz w:val="16"/>
                <w:szCs w:val="16"/>
                <w:lang w:val="en-IE"/>
              </w:rPr>
            </w:pPr>
            <w:r w:rsidRPr="00862C5D">
              <w:rPr>
                <w:rFonts w:cs="Arial"/>
                <w:sz w:val="16"/>
                <w:szCs w:val="16"/>
                <w:lang w:val="en-IE"/>
              </w:rPr>
              <w:t xml:space="preserve">CIMB, CPREMIUM, CDISCOUNT, CAOOPO, CABBPO, CCURL, CUNIMB, CII, </w:t>
            </w:r>
            <w:r w:rsidR="00BD2A5A" w:rsidRPr="00862C5D">
              <w:rPr>
                <w:rFonts w:cs="Arial"/>
                <w:sz w:val="16"/>
                <w:szCs w:val="16"/>
                <w:lang w:val="en-IE"/>
              </w:rPr>
              <w:t xml:space="preserve">CFC, </w:t>
            </w:r>
            <w:r w:rsidRPr="00862C5D">
              <w:rPr>
                <w:rFonts w:cs="Arial"/>
                <w:sz w:val="16"/>
                <w:szCs w:val="16"/>
                <w:lang w:val="en-IE"/>
              </w:rPr>
              <w:t xml:space="preserve">CIMP, CTEST, CREV, CCA </w:t>
            </w:r>
          </w:p>
        </w:tc>
        <w:tc>
          <w:tcPr>
            <w:tcW w:w="1260" w:type="dxa"/>
          </w:tcPr>
          <w:p w:rsidR="00C802DE" w:rsidRPr="00862C5D" w:rsidRDefault="00C802DE" w:rsidP="00371077">
            <w:pPr>
              <w:pStyle w:val="CERBODY"/>
              <w:rPr>
                <w:rFonts w:cs="Arial"/>
                <w:sz w:val="16"/>
                <w:szCs w:val="16"/>
                <w:lang w:val="en-IE"/>
              </w:rPr>
            </w:pPr>
            <w:proofErr w:type="spellStart"/>
            <w:r w:rsidRPr="00862C5D">
              <w:rPr>
                <w:sz w:val="16"/>
                <w:szCs w:val="16"/>
                <w:lang w:val="en-IE"/>
              </w:rPr>
              <w:t>uγ</w:t>
            </w:r>
            <w:proofErr w:type="spellEnd"/>
            <w:r w:rsidRPr="00862C5D">
              <w:rPr>
                <w:sz w:val="16"/>
                <w:szCs w:val="16"/>
                <w:lang w:val="en-IE"/>
              </w:rPr>
              <w:t xml:space="preserve">, </w:t>
            </w:r>
            <w:proofErr w:type="spellStart"/>
            <w:r w:rsidRPr="00862C5D">
              <w:rPr>
                <w:sz w:val="16"/>
                <w:szCs w:val="16"/>
                <w:lang w:val="en-IE"/>
              </w:rPr>
              <w:t>uk</w:t>
            </w:r>
            <w:proofErr w:type="spellEnd"/>
            <w:r w:rsidRPr="00862C5D">
              <w:rPr>
                <w:sz w:val="16"/>
                <w:szCs w:val="16"/>
                <w:lang w:val="en-IE"/>
              </w:rPr>
              <w:t xml:space="preserve"> or </w:t>
            </w:r>
            <w:proofErr w:type="spellStart"/>
            <w:r w:rsidRPr="00862C5D">
              <w:rPr>
                <w:sz w:val="16"/>
                <w:szCs w:val="16"/>
                <w:lang w:val="en-IE"/>
              </w:rPr>
              <w:t>vγ</w:t>
            </w:r>
            <w:proofErr w:type="spellEnd"/>
            <w:r w:rsidRPr="00862C5D">
              <w:rPr>
                <w:sz w:val="16"/>
                <w:szCs w:val="16"/>
                <w:lang w:val="en-IE"/>
              </w:rPr>
              <w:t xml:space="preserve"> as appropriate</w:t>
            </w:r>
          </w:p>
        </w:tc>
      </w:tr>
      <w:tr w:rsidR="00C802DE" w:rsidRPr="00862C5D" w:rsidTr="00371077">
        <w:tc>
          <w:tcPr>
            <w:tcW w:w="3118" w:type="dxa"/>
          </w:tcPr>
          <w:p w:rsidR="00C802DE" w:rsidRPr="00862C5D" w:rsidDel="00290BF1" w:rsidRDefault="00C802DE" w:rsidP="009E3A16">
            <w:pPr>
              <w:pStyle w:val="CERBODY"/>
              <w:rPr>
                <w:sz w:val="16"/>
                <w:szCs w:val="16"/>
                <w:lang w:val="en-IE"/>
              </w:rPr>
            </w:pPr>
            <w:r w:rsidRPr="00862C5D">
              <w:rPr>
                <w:sz w:val="16"/>
                <w:szCs w:val="16"/>
                <w:lang w:val="en-IE"/>
              </w:rPr>
              <w:t>By 16:00] Two Working Days after Trading Day and by 17:00 Five Working Days after Trading Day</w:t>
            </w:r>
          </w:p>
        </w:tc>
        <w:tc>
          <w:tcPr>
            <w:tcW w:w="2552" w:type="dxa"/>
          </w:tcPr>
          <w:p w:rsidR="00C802DE" w:rsidRPr="00862C5D" w:rsidDel="00290BF1" w:rsidRDefault="00C802DE" w:rsidP="00371077">
            <w:pPr>
              <w:pStyle w:val="CERBODY"/>
              <w:rPr>
                <w:sz w:val="16"/>
                <w:szCs w:val="16"/>
                <w:lang w:val="en-IE"/>
              </w:rPr>
            </w:pPr>
            <w:r w:rsidRPr="00862C5D">
              <w:rPr>
                <w:rFonts w:cs="Arial"/>
                <w:sz w:val="16"/>
                <w:szCs w:val="16"/>
                <w:lang w:val="en-IE"/>
              </w:rPr>
              <w:t>Capacity Quantity Scaling Factor</w:t>
            </w:r>
          </w:p>
        </w:tc>
        <w:tc>
          <w:tcPr>
            <w:tcW w:w="1541" w:type="dxa"/>
          </w:tcPr>
          <w:p w:rsidR="00C802DE" w:rsidRPr="00862C5D" w:rsidDel="00290BF1" w:rsidRDefault="00C802DE" w:rsidP="00371077">
            <w:pPr>
              <w:pStyle w:val="CERBODY"/>
              <w:rPr>
                <w:sz w:val="16"/>
                <w:szCs w:val="16"/>
                <w:lang w:val="en-IE"/>
              </w:rPr>
            </w:pPr>
            <w:r w:rsidRPr="00862C5D">
              <w:rPr>
                <w:rFonts w:cs="Arial"/>
                <w:sz w:val="16"/>
                <w:szCs w:val="16"/>
                <w:lang w:val="en-IE"/>
              </w:rPr>
              <w:t>FSQC</w:t>
            </w:r>
          </w:p>
        </w:tc>
        <w:tc>
          <w:tcPr>
            <w:tcW w:w="1260" w:type="dxa"/>
          </w:tcPr>
          <w:p w:rsidR="00C802DE" w:rsidRPr="00862C5D" w:rsidDel="00290BF1" w:rsidRDefault="00C802DE" w:rsidP="00371077">
            <w:pPr>
              <w:pStyle w:val="CERBODY"/>
              <w:rPr>
                <w:sz w:val="16"/>
                <w:szCs w:val="16"/>
                <w:lang w:val="en-IE"/>
              </w:rPr>
            </w:pPr>
            <w:r w:rsidRPr="00862C5D">
              <w:rPr>
                <w:rFonts w:cs="Arial"/>
                <w:sz w:val="16"/>
                <w:szCs w:val="16"/>
                <w:lang w:val="en-IE"/>
              </w:rPr>
              <w:t>γ</w:t>
            </w:r>
          </w:p>
        </w:tc>
      </w:tr>
      <w:tr w:rsidR="00C802DE" w:rsidRPr="00862C5D" w:rsidTr="00371077">
        <w:trPr>
          <w:trHeight w:val="846"/>
        </w:trPr>
        <w:tc>
          <w:tcPr>
            <w:tcW w:w="3118" w:type="dxa"/>
          </w:tcPr>
          <w:p w:rsidR="00C802DE" w:rsidRPr="00862C5D" w:rsidRDefault="00C802DE" w:rsidP="009E3A16">
            <w:pPr>
              <w:pStyle w:val="CERBODY"/>
              <w:rPr>
                <w:sz w:val="16"/>
                <w:szCs w:val="16"/>
                <w:lang w:val="en-IE"/>
              </w:rPr>
            </w:pPr>
            <w:r w:rsidRPr="00862C5D">
              <w:rPr>
                <w:sz w:val="16"/>
                <w:szCs w:val="16"/>
                <w:lang w:val="en-IE"/>
              </w:rPr>
              <w:t>By 16:00 Two Working Days after Trading Day and by 17:00 Five Working Days after Trading Day</w:t>
            </w:r>
          </w:p>
        </w:tc>
        <w:tc>
          <w:tcPr>
            <w:tcW w:w="2552" w:type="dxa"/>
          </w:tcPr>
          <w:p w:rsidR="00C802DE" w:rsidRPr="00862C5D" w:rsidRDefault="00C802DE" w:rsidP="00371077">
            <w:pPr>
              <w:pStyle w:val="CERBODY"/>
              <w:rPr>
                <w:rFonts w:cs="Arial"/>
                <w:sz w:val="16"/>
                <w:szCs w:val="16"/>
                <w:lang w:val="en-IE"/>
              </w:rPr>
            </w:pPr>
            <w:r w:rsidRPr="00862C5D">
              <w:rPr>
                <w:rFonts w:cs="Arial"/>
                <w:sz w:val="16"/>
                <w:szCs w:val="16"/>
                <w:lang w:val="en-IE"/>
              </w:rPr>
              <w:t>Required Capacity Quantity</w:t>
            </w:r>
          </w:p>
        </w:tc>
        <w:tc>
          <w:tcPr>
            <w:tcW w:w="1541" w:type="dxa"/>
          </w:tcPr>
          <w:p w:rsidR="00C802DE" w:rsidRPr="00862C5D" w:rsidRDefault="00C802DE" w:rsidP="00371077">
            <w:pPr>
              <w:pStyle w:val="CERBODY"/>
              <w:rPr>
                <w:rFonts w:cs="Arial"/>
                <w:sz w:val="16"/>
                <w:szCs w:val="16"/>
                <w:lang w:val="en-IE"/>
              </w:rPr>
            </w:pPr>
            <w:proofErr w:type="spellStart"/>
            <w:r w:rsidRPr="00862C5D">
              <w:rPr>
                <w:rFonts w:cs="Arial"/>
                <w:sz w:val="16"/>
                <w:szCs w:val="16"/>
                <w:lang w:val="en-IE"/>
              </w:rPr>
              <w:t>qCREQ</w:t>
            </w:r>
            <w:proofErr w:type="spellEnd"/>
          </w:p>
        </w:tc>
        <w:tc>
          <w:tcPr>
            <w:tcW w:w="1260" w:type="dxa"/>
          </w:tcPr>
          <w:p w:rsidR="00C802DE" w:rsidRPr="00862C5D" w:rsidRDefault="00C802DE" w:rsidP="00371077">
            <w:pPr>
              <w:pStyle w:val="CERBODY"/>
              <w:rPr>
                <w:rFonts w:cs="Arial"/>
                <w:sz w:val="16"/>
                <w:szCs w:val="16"/>
                <w:lang w:val="en-IE"/>
              </w:rPr>
            </w:pPr>
            <w:r w:rsidRPr="00862C5D">
              <w:rPr>
                <w:rFonts w:cs="Arial"/>
                <w:sz w:val="16"/>
                <w:szCs w:val="16"/>
                <w:lang w:val="en-IE"/>
              </w:rPr>
              <w:t>y</w:t>
            </w:r>
          </w:p>
        </w:tc>
      </w:tr>
      <w:tr w:rsidR="00C802DE" w:rsidRPr="00862C5D" w:rsidTr="00371077">
        <w:tc>
          <w:tcPr>
            <w:tcW w:w="3118" w:type="dxa"/>
          </w:tcPr>
          <w:p w:rsidR="00C802DE" w:rsidRPr="00862C5D" w:rsidRDefault="00C802DE" w:rsidP="009E3A16">
            <w:pPr>
              <w:pStyle w:val="CERBODY"/>
              <w:rPr>
                <w:sz w:val="16"/>
                <w:szCs w:val="16"/>
                <w:lang w:val="en-IE"/>
              </w:rPr>
            </w:pPr>
            <w:r w:rsidRPr="00862C5D">
              <w:rPr>
                <w:sz w:val="16"/>
                <w:szCs w:val="16"/>
                <w:lang w:val="en-IE"/>
              </w:rPr>
              <w:t>By 16:00 Two Working Days after Trading Day and by 17:00 Five Working Days after Trading Day</w:t>
            </w:r>
          </w:p>
        </w:tc>
        <w:tc>
          <w:tcPr>
            <w:tcW w:w="2552" w:type="dxa"/>
          </w:tcPr>
          <w:p w:rsidR="00C802DE" w:rsidRPr="00862C5D" w:rsidRDefault="00C802DE" w:rsidP="00371077">
            <w:pPr>
              <w:pStyle w:val="CERBODY"/>
              <w:rPr>
                <w:rFonts w:cs="Arial"/>
                <w:sz w:val="16"/>
                <w:szCs w:val="16"/>
                <w:lang w:val="en-IE"/>
              </w:rPr>
            </w:pPr>
            <w:r w:rsidRPr="00862C5D">
              <w:rPr>
                <w:rFonts w:cs="Arial"/>
                <w:sz w:val="16"/>
                <w:szCs w:val="16"/>
                <w:lang w:val="en-IE"/>
              </w:rPr>
              <w:t>Reserve Adjustment Capacity</w:t>
            </w:r>
          </w:p>
        </w:tc>
        <w:tc>
          <w:tcPr>
            <w:tcW w:w="1541" w:type="dxa"/>
          </w:tcPr>
          <w:p w:rsidR="00C802DE" w:rsidRPr="00862C5D" w:rsidRDefault="00C802DE" w:rsidP="00371077">
            <w:pPr>
              <w:pStyle w:val="CERBODY"/>
              <w:rPr>
                <w:rFonts w:cs="Arial"/>
                <w:sz w:val="16"/>
                <w:szCs w:val="16"/>
                <w:lang w:val="en-IE"/>
              </w:rPr>
            </w:pPr>
            <w:proofErr w:type="spellStart"/>
            <w:r w:rsidRPr="00862C5D">
              <w:rPr>
                <w:rFonts w:cs="Arial"/>
                <w:sz w:val="16"/>
                <w:szCs w:val="16"/>
                <w:lang w:val="en-IE"/>
              </w:rPr>
              <w:t>qCREQAR</w:t>
            </w:r>
            <w:proofErr w:type="spellEnd"/>
          </w:p>
        </w:tc>
        <w:tc>
          <w:tcPr>
            <w:tcW w:w="1260" w:type="dxa"/>
          </w:tcPr>
          <w:p w:rsidR="00C802DE" w:rsidRPr="00862C5D" w:rsidRDefault="00C802DE" w:rsidP="00371077">
            <w:pPr>
              <w:pStyle w:val="CERBODY"/>
              <w:rPr>
                <w:rFonts w:cs="Arial"/>
                <w:sz w:val="16"/>
                <w:szCs w:val="16"/>
                <w:lang w:val="en-IE"/>
              </w:rPr>
            </w:pPr>
            <w:r w:rsidRPr="00862C5D">
              <w:rPr>
                <w:rFonts w:cs="Arial"/>
                <w:sz w:val="16"/>
                <w:szCs w:val="16"/>
                <w:lang w:val="en-IE"/>
              </w:rPr>
              <w:t>y</w:t>
            </w:r>
          </w:p>
        </w:tc>
      </w:tr>
      <w:tr w:rsidR="00C802DE" w:rsidRPr="00862C5D" w:rsidTr="00371077">
        <w:tc>
          <w:tcPr>
            <w:tcW w:w="3118" w:type="dxa"/>
          </w:tcPr>
          <w:p w:rsidR="00C802DE" w:rsidRPr="00862C5D" w:rsidDel="00290BF1" w:rsidRDefault="00C802DE" w:rsidP="009E3A16">
            <w:pPr>
              <w:pStyle w:val="CERBODY"/>
              <w:rPr>
                <w:sz w:val="16"/>
                <w:szCs w:val="16"/>
                <w:lang w:val="en-IE"/>
              </w:rPr>
            </w:pPr>
            <w:r w:rsidRPr="00862C5D">
              <w:rPr>
                <w:sz w:val="16"/>
                <w:szCs w:val="16"/>
                <w:lang w:val="en-IE"/>
              </w:rPr>
              <w:t>By 16:00 Two Working Days after Trading Day and by 17:00 Five Working Days after Trading Day</w:t>
            </w:r>
          </w:p>
        </w:tc>
        <w:tc>
          <w:tcPr>
            <w:tcW w:w="2552" w:type="dxa"/>
          </w:tcPr>
          <w:p w:rsidR="00C802DE" w:rsidRPr="00862C5D" w:rsidDel="00290BF1" w:rsidRDefault="00C802DE" w:rsidP="00371077">
            <w:pPr>
              <w:pStyle w:val="CERBODY"/>
              <w:rPr>
                <w:sz w:val="16"/>
                <w:szCs w:val="16"/>
                <w:lang w:val="en-IE"/>
              </w:rPr>
            </w:pPr>
            <w:r w:rsidRPr="00862C5D">
              <w:rPr>
                <w:rFonts w:cs="Arial"/>
                <w:sz w:val="16"/>
                <w:szCs w:val="16"/>
                <w:lang w:val="en-IE"/>
              </w:rPr>
              <w:t>Net Capacity Quantity</w:t>
            </w:r>
          </w:p>
        </w:tc>
        <w:tc>
          <w:tcPr>
            <w:tcW w:w="1541" w:type="dxa"/>
          </w:tcPr>
          <w:p w:rsidR="00C802DE" w:rsidRPr="00862C5D" w:rsidDel="00290BF1" w:rsidRDefault="00C802DE" w:rsidP="00371077">
            <w:pPr>
              <w:pStyle w:val="CERBODY"/>
              <w:rPr>
                <w:sz w:val="16"/>
                <w:szCs w:val="16"/>
                <w:lang w:val="en-IE"/>
              </w:rPr>
            </w:pPr>
            <w:r w:rsidRPr="00862C5D">
              <w:rPr>
                <w:rFonts w:cs="Arial"/>
                <w:sz w:val="16"/>
                <w:szCs w:val="16"/>
                <w:lang w:val="en-IE"/>
              </w:rPr>
              <w:t>QCNET</w:t>
            </w:r>
          </w:p>
        </w:tc>
        <w:tc>
          <w:tcPr>
            <w:tcW w:w="1260" w:type="dxa"/>
          </w:tcPr>
          <w:p w:rsidR="00C802DE" w:rsidRPr="00862C5D" w:rsidDel="00290BF1" w:rsidRDefault="00C802DE" w:rsidP="00371077">
            <w:pPr>
              <w:pStyle w:val="CERBODY"/>
              <w:rPr>
                <w:sz w:val="16"/>
                <w:szCs w:val="16"/>
                <w:lang w:val="en-IE"/>
              </w:rPr>
            </w:pPr>
            <w:proofErr w:type="spellStart"/>
            <w:r w:rsidRPr="00862C5D">
              <w:rPr>
                <w:rFonts w:cs="Arial"/>
                <w:sz w:val="16"/>
                <w:szCs w:val="16"/>
                <w:lang w:val="en-IE"/>
              </w:rPr>
              <w:t>Ωγ</w:t>
            </w:r>
            <w:proofErr w:type="spellEnd"/>
          </w:p>
        </w:tc>
      </w:tr>
      <w:tr w:rsidR="00C802DE" w:rsidRPr="00862C5D" w:rsidTr="00371077">
        <w:tc>
          <w:tcPr>
            <w:tcW w:w="3118" w:type="dxa"/>
          </w:tcPr>
          <w:p w:rsidR="00C802DE" w:rsidRPr="00862C5D" w:rsidDel="00290BF1" w:rsidRDefault="00C802DE" w:rsidP="009E3A16">
            <w:pPr>
              <w:pStyle w:val="CERBODY"/>
              <w:rPr>
                <w:sz w:val="16"/>
                <w:szCs w:val="16"/>
                <w:lang w:val="en-IE"/>
              </w:rPr>
            </w:pPr>
            <w:r w:rsidRPr="00862C5D">
              <w:rPr>
                <w:sz w:val="16"/>
                <w:szCs w:val="16"/>
                <w:lang w:val="en-IE"/>
              </w:rPr>
              <w:t>By 16:00 Two Working Days after Trading Day and by 17:00 Five Working Days after Trading Day</w:t>
            </w:r>
          </w:p>
        </w:tc>
        <w:tc>
          <w:tcPr>
            <w:tcW w:w="2552" w:type="dxa"/>
          </w:tcPr>
          <w:p w:rsidR="00C802DE" w:rsidRPr="00862C5D" w:rsidDel="00290BF1" w:rsidRDefault="00C802DE" w:rsidP="00371077">
            <w:pPr>
              <w:pStyle w:val="CERBODY"/>
              <w:rPr>
                <w:sz w:val="16"/>
                <w:szCs w:val="16"/>
                <w:lang w:val="en-IE"/>
              </w:rPr>
            </w:pPr>
            <w:r w:rsidRPr="00862C5D">
              <w:rPr>
                <w:rFonts w:cs="Arial"/>
                <w:sz w:val="16"/>
                <w:szCs w:val="16"/>
                <w:lang w:val="en-IE"/>
              </w:rPr>
              <w:t>Obligated Capacity Quantity</w:t>
            </w:r>
          </w:p>
        </w:tc>
        <w:tc>
          <w:tcPr>
            <w:tcW w:w="1541" w:type="dxa"/>
          </w:tcPr>
          <w:p w:rsidR="00C802DE" w:rsidRPr="00862C5D" w:rsidDel="00290BF1" w:rsidRDefault="00C802DE" w:rsidP="00371077">
            <w:pPr>
              <w:pStyle w:val="CERBODY"/>
              <w:rPr>
                <w:sz w:val="16"/>
                <w:szCs w:val="16"/>
                <w:lang w:val="en-IE"/>
              </w:rPr>
            </w:pPr>
            <w:r w:rsidRPr="00862C5D">
              <w:rPr>
                <w:rFonts w:cs="Arial"/>
                <w:sz w:val="16"/>
                <w:szCs w:val="16"/>
                <w:lang w:val="en-IE"/>
              </w:rPr>
              <w:t>QCOB</w:t>
            </w:r>
          </w:p>
        </w:tc>
        <w:tc>
          <w:tcPr>
            <w:tcW w:w="1260" w:type="dxa"/>
          </w:tcPr>
          <w:p w:rsidR="00C802DE" w:rsidRPr="00862C5D" w:rsidDel="00290BF1" w:rsidRDefault="00C802DE" w:rsidP="00371077">
            <w:pPr>
              <w:pStyle w:val="CERBODY"/>
              <w:rPr>
                <w:sz w:val="16"/>
                <w:szCs w:val="16"/>
                <w:lang w:val="en-IE"/>
              </w:rPr>
            </w:pPr>
            <w:proofErr w:type="spellStart"/>
            <w:r w:rsidRPr="00862C5D">
              <w:rPr>
                <w:rFonts w:cs="Arial"/>
                <w:sz w:val="16"/>
                <w:szCs w:val="16"/>
                <w:lang w:val="en-IE"/>
              </w:rPr>
              <w:t>Ωγ</w:t>
            </w:r>
            <w:proofErr w:type="spellEnd"/>
          </w:p>
        </w:tc>
      </w:tr>
      <w:tr w:rsidR="00C802DE" w:rsidRPr="00862C5D" w:rsidTr="00371077">
        <w:tc>
          <w:tcPr>
            <w:tcW w:w="3118" w:type="dxa"/>
          </w:tcPr>
          <w:p w:rsidR="00C802DE" w:rsidRPr="00862C5D" w:rsidDel="00290BF1" w:rsidRDefault="00C802DE" w:rsidP="00371077">
            <w:pPr>
              <w:pStyle w:val="CERBODY"/>
              <w:rPr>
                <w:sz w:val="16"/>
                <w:szCs w:val="16"/>
                <w:lang w:val="en-IE"/>
              </w:rPr>
            </w:pPr>
            <w:r w:rsidRPr="00862C5D">
              <w:rPr>
                <w:sz w:val="16"/>
                <w:szCs w:val="16"/>
                <w:lang w:val="en-IE"/>
              </w:rPr>
              <w:t>By 16:00 Two Working Days after Trading Day and by 17:00 Five Working Days after Trading Day</w:t>
            </w:r>
          </w:p>
        </w:tc>
        <w:tc>
          <w:tcPr>
            <w:tcW w:w="2552" w:type="dxa"/>
          </w:tcPr>
          <w:p w:rsidR="00C802DE" w:rsidRPr="00862C5D" w:rsidDel="00290BF1" w:rsidRDefault="00C802DE" w:rsidP="00371077">
            <w:pPr>
              <w:pStyle w:val="CERBODY"/>
              <w:rPr>
                <w:sz w:val="16"/>
                <w:szCs w:val="16"/>
                <w:lang w:val="en-IE"/>
              </w:rPr>
            </w:pPr>
            <w:r w:rsidRPr="00862C5D">
              <w:rPr>
                <w:rFonts w:cs="Arial"/>
                <w:sz w:val="16"/>
                <w:szCs w:val="16"/>
                <w:lang w:val="en-IE"/>
              </w:rPr>
              <w:t>Loss-Adjusted Commissioned Capacity Quantity</w:t>
            </w:r>
          </w:p>
        </w:tc>
        <w:tc>
          <w:tcPr>
            <w:tcW w:w="1541" w:type="dxa"/>
          </w:tcPr>
          <w:p w:rsidR="00C802DE" w:rsidRPr="00862C5D" w:rsidDel="00290BF1" w:rsidRDefault="00C802DE" w:rsidP="00371077">
            <w:pPr>
              <w:pStyle w:val="CERBODY"/>
              <w:rPr>
                <w:sz w:val="16"/>
                <w:szCs w:val="16"/>
                <w:lang w:val="en-IE"/>
              </w:rPr>
            </w:pPr>
            <w:proofErr w:type="spellStart"/>
            <w:r w:rsidRPr="00862C5D">
              <w:rPr>
                <w:rFonts w:cs="Arial"/>
                <w:sz w:val="16"/>
                <w:szCs w:val="16"/>
                <w:lang w:val="en-IE"/>
              </w:rPr>
              <w:t>qCCOMMISSLF</w:t>
            </w:r>
            <w:proofErr w:type="spellEnd"/>
          </w:p>
        </w:tc>
        <w:tc>
          <w:tcPr>
            <w:tcW w:w="1260" w:type="dxa"/>
          </w:tcPr>
          <w:p w:rsidR="00C802DE" w:rsidRPr="00862C5D" w:rsidDel="00290BF1" w:rsidRDefault="00C802DE" w:rsidP="00371077">
            <w:pPr>
              <w:pStyle w:val="CERBODY"/>
              <w:rPr>
                <w:sz w:val="16"/>
                <w:szCs w:val="16"/>
                <w:lang w:val="en-IE"/>
              </w:rPr>
            </w:pPr>
            <w:proofErr w:type="spellStart"/>
            <w:r w:rsidRPr="00862C5D">
              <w:rPr>
                <w:rFonts w:cs="Arial"/>
                <w:sz w:val="16"/>
                <w:szCs w:val="16"/>
                <w:lang w:val="en-IE"/>
              </w:rPr>
              <w:t>Ωγ</w:t>
            </w:r>
            <w:proofErr w:type="spellEnd"/>
          </w:p>
        </w:tc>
      </w:tr>
      <w:tr w:rsidR="00C802DE" w:rsidRPr="00862C5D" w:rsidTr="00371077">
        <w:tc>
          <w:tcPr>
            <w:tcW w:w="3118" w:type="dxa"/>
          </w:tcPr>
          <w:p w:rsidR="00C802DE" w:rsidRPr="00862C5D" w:rsidDel="00290BF1" w:rsidRDefault="00C802DE" w:rsidP="00371077">
            <w:pPr>
              <w:pStyle w:val="CERBODY"/>
              <w:rPr>
                <w:sz w:val="16"/>
                <w:szCs w:val="16"/>
                <w:lang w:val="en-IE"/>
              </w:rPr>
            </w:pPr>
            <w:r w:rsidRPr="00862C5D">
              <w:rPr>
                <w:sz w:val="16"/>
                <w:szCs w:val="16"/>
                <w:lang w:val="en-IE"/>
              </w:rPr>
              <w:t>By 16:00 Two Working Days after Trading Day and by 17:00 Five Working Days after Trading Day</w:t>
            </w:r>
          </w:p>
        </w:tc>
        <w:tc>
          <w:tcPr>
            <w:tcW w:w="2552" w:type="dxa"/>
          </w:tcPr>
          <w:p w:rsidR="00C802DE" w:rsidRPr="00862C5D" w:rsidDel="00290BF1" w:rsidRDefault="00C802DE" w:rsidP="00371077">
            <w:pPr>
              <w:pStyle w:val="CERBODY"/>
              <w:rPr>
                <w:sz w:val="16"/>
                <w:szCs w:val="16"/>
                <w:lang w:val="en-IE"/>
              </w:rPr>
            </w:pPr>
            <w:r w:rsidRPr="00862C5D">
              <w:rPr>
                <w:rFonts w:cs="Arial"/>
                <w:sz w:val="16"/>
                <w:szCs w:val="16"/>
                <w:lang w:val="en-IE"/>
              </w:rPr>
              <w:t>De-</w:t>
            </w:r>
            <w:r w:rsidR="00BD2A5A" w:rsidRPr="00862C5D">
              <w:rPr>
                <w:rFonts w:cs="Arial"/>
                <w:sz w:val="16"/>
                <w:szCs w:val="16"/>
                <w:lang w:val="en-IE"/>
              </w:rPr>
              <w:t>R</w:t>
            </w:r>
            <w:r w:rsidRPr="00862C5D">
              <w:rPr>
                <w:rFonts w:cs="Arial"/>
                <w:sz w:val="16"/>
                <w:szCs w:val="16"/>
                <w:lang w:val="en-IE"/>
              </w:rPr>
              <w:t>ating Factor</w:t>
            </w:r>
          </w:p>
        </w:tc>
        <w:tc>
          <w:tcPr>
            <w:tcW w:w="1541" w:type="dxa"/>
          </w:tcPr>
          <w:p w:rsidR="00C802DE" w:rsidRPr="00862C5D" w:rsidDel="00290BF1" w:rsidRDefault="00C802DE" w:rsidP="00371077">
            <w:pPr>
              <w:pStyle w:val="CERBODY"/>
              <w:rPr>
                <w:sz w:val="16"/>
                <w:szCs w:val="16"/>
                <w:lang w:val="en-IE"/>
              </w:rPr>
            </w:pPr>
            <w:r w:rsidRPr="00862C5D">
              <w:rPr>
                <w:rFonts w:cs="Arial"/>
                <w:sz w:val="16"/>
                <w:szCs w:val="16"/>
                <w:lang w:val="en-IE"/>
              </w:rPr>
              <w:t>FDERATE</w:t>
            </w:r>
          </w:p>
        </w:tc>
        <w:tc>
          <w:tcPr>
            <w:tcW w:w="1260" w:type="dxa"/>
          </w:tcPr>
          <w:p w:rsidR="00C802DE" w:rsidRPr="00862C5D" w:rsidDel="00290BF1" w:rsidRDefault="00C802DE" w:rsidP="00371077">
            <w:pPr>
              <w:pStyle w:val="CERBODY"/>
              <w:rPr>
                <w:sz w:val="16"/>
                <w:szCs w:val="16"/>
                <w:lang w:val="en-IE"/>
              </w:rPr>
            </w:pPr>
            <w:r w:rsidRPr="00862C5D">
              <w:rPr>
                <w:rFonts w:cs="Arial"/>
                <w:sz w:val="16"/>
                <w:szCs w:val="16"/>
                <w:lang w:val="en-IE"/>
              </w:rPr>
              <w:t>Ω</w:t>
            </w:r>
          </w:p>
        </w:tc>
      </w:tr>
      <w:tr w:rsidR="00C802DE" w:rsidRPr="00862C5D" w:rsidTr="00371077">
        <w:tc>
          <w:tcPr>
            <w:tcW w:w="3118" w:type="dxa"/>
          </w:tcPr>
          <w:p w:rsidR="00C802DE" w:rsidRPr="00862C5D" w:rsidDel="00290BF1" w:rsidRDefault="00C802DE" w:rsidP="00371077">
            <w:pPr>
              <w:pStyle w:val="CERBODY"/>
              <w:rPr>
                <w:sz w:val="16"/>
                <w:szCs w:val="16"/>
                <w:lang w:val="en-IE"/>
              </w:rPr>
            </w:pPr>
            <w:r w:rsidRPr="00862C5D">
              <w:rPr>
                <w:sz w:val="16"/>
                <w:szCs w:val="16"/>
                <w:lang w:val="en-IE"/>
              </w:rPr>
              <w:t>By 16:00 Two Working Days after Trading Day and by 17:00 Five Working Days after Trading Day</w:t>
            </w:r>
          </w:p>
        </w:tc>
        <w:tc>
          <w:tcPr>
            <w:tcW w:w="2552" w:type="dxa"/>
          </w:tcPr>
          <w:p w:rsidR="00C802DE" w:rsidRPr="00862C5D" w:rsidDel="00290BF1" w:rsidRDefault="00C802DE" w:rsidP="00371077">
            <w:pPr>
              <w:pStyle w:val="CERBODY"/>
              <w:rPr>
                <w:sz w:val="16"/>
                <w:szCs w:val="16"/>
                <w:lang w:val="en-IE"/>
              </w:rPr>
            </w:pPr>
            <w:r w:rsidRPr="00862C5D">
              <w:rPr>
                <w:rFonts w:cs="Arial"/>
                <w:sz w:val="16"/>
                <w:szCs w:val="16"/>
                <w:lang w:val="en-IE"/>
              </w:rPr>
              <w:t>Above De-</w:t>
            </w:r>
            <w:r w:rsidR="00BD2A5A" w:rsidRPr="00862C5D">
              <w:rPr>
                <w:rFonts w:cs="Arial"/>
                <w:sz w:val="16"/>
                <w:szCs w:val="16"/>
                <w:lang w:val="en-IE"/>
              </w:rPr>
              <w:t>R</w:t>
            </w:r>
            <w:r w:rsidRPr="00862C5D">
              <w:rPr>
                <w:rFonts w:cs="Arial"/>
                <w:sz w:val="16"/>
                <w:szCs w:val="16"/>
                <w:lang w:val="en-IE"/>
              </w:rPr>
              <w:t>ated Capacity Factor</w:t>
            </w:r>
          </w:p>
        </w:tc>
        <w:tc>
          <w:tcPr>
            <w:tcW w:w="1541" w:type="dxa"/>
          </w:tcPr>
          <w:p w:rsidR="00C802DE" w:rsidRPr="00862C5D" w:rsidDel="00290BF1" w:rsidRDefault="00C802DE" w:rsidP="00371077">
            <w:pPr>
              <w:pStyle w:val="CERBODY"/>
              <w:rPr>
                <w:sz w:val="16"/>
                <w:szCs w:val="16"/>
                <w:lang w:val="en-IE"/>
              </w:rPr>
            </w:pPr>
            <w:r w:rsidRPr="00862C5D">
              <w:rPr>
                <w:rFonts w:cs="Arial"/>
                <w:sz w:val="16"/>
                <w:szCs w:val="16"/>
                <w:lang w:val="en-IE"/>
              </w:rPr>
              <w:t>FCADERATE</w:t>
            </w:r>
          </w:p>
        </w:tc>
        <w:tc>
          <w:tcPr>
            <w:tcW w:w="1260" w:type="dxa"/>
          </w:tcPr>
          <w:p w:rsidR="00C802DE" w:rsidRPr="00862C5D" w:rsidDel="00290BF1" w:rsidRDefault="00C802DE" w:rsidP="00371077">
            <w:pPr>
              <w:pStyle w:val="CERBODY"/>
              <w:rPr>
                <w:sz w:val="16"/>
                <w:szCs w:val="16"/>
                <w:lang w:val="en-IE"/>
              </w:rPr>
            </w:pPr>
            <w:proofErr w:type="spellStart"/>
            <w:r w:rsidRPr="00862C5D">
              <w:rPr>
                <w:rFonts w:cs="Arial"/>
                <w:sz w:val="16"/>
                <w:szCs w:val="16"/>
                <w:lang w:val="en-IE"/>
              </w:rPr>
              <w:t>Ωγ</w:t>
            </w:r>
            <w:proofErr w:type="spellEnd"/>
          </w:p>
        </w:tc>
      </w:tr>
      <w:tr w:rsidR="00C802DE" w:rsidRPr="00862C5D" w:rsidTr="00371077">
        <w:tc>
          <w:tcPr>
            <w:tcW w:w="3118" w:type="dxa"/>
          </w:tcPr>
          <w:p w:rsidR="00C802DE" w:rsidRPr="00862C5D" w:rsidDel="00290BF1" w:rsidRDefault="00C802DE" w:rsidP="00371077">
            <w:pPr>
              <w:pStyle w:val="CERBODY"/>
              <w:rPr>
                <w:sz w:val="16"/>
                <w:szCs w:val="16"/>
                <w:lang w:val="en-IE"/>
              </w:rPr>
            </w:pPr>
            <w:r w:rsidRPr="00862C5D">
              <w:rPr>
                <w:sz w:val="16"/>
                <w:szCs w:val="16"/>
                <w:lang w:val="en-IE"/>
              </w:rPr>
              <w:t>By 16:00 Two Working Days after Trading Day and by 17:00 Five Working Days after Trading Day</w:t>
            </w:r>
          </w:p>
        </w:tc>
        <w:tc>
          <w:tcPr>
            <w:tcW w:w="2552" w:type="dxa"/>
          </w:tcPr>
          <w:p w:rsidR="00C802DE" w:rsidRPr="00862C5D" w:rsidDel="00290BF1" w:rsidRDefault="00C802DE" w:rsidP="00371077">
            <w:pPr>
              <w:pStyle w:val="CERBODY"/>
              <w:rPr>
                <w:sz w:val="16"/>
                <w:szCs w:val="16"/>
                <w:lang w:val="en-IE"/>
              </w:rPr>
            </w:pPr>
            <w:r w:rsidRPr="00862C5D">
              <w:rPr>
                <w:rFonts w:cs="Arial"/>
                <w:sz w:val="16"/>
                <w:szCs w:val="16"/>
                <w:lang w:val="en-IE"/>
              </w:rPr>
              <w:t>Capacity Quantity</w:t>
            </w:r>
          </w:p>
        </w:tc>
        <w:tc>
          <w:tcPr>
            <w:tcW w:w="1541" w:type="dxa"/>
          </w:tcPr>
          <w:p w:rsidR="00C802DE" w:rsidRPr="00862C5D" w:rsidDel="00290BF1" w:rsidRDefault="00C802DE" w:rsidP="00371077">
            <w:pPr>
              <w:pStyle w:val="CERBODY"/>
              <w:rPr>
                <w:sz w:val="16"/>
                <w:szCs w:val="16"/>
                <w:lang w:val="en-IE"/>
              </w:rPr>
            </w:pPr>
            <w:proofErr w:type="spellStart"/>
            <w:r w:rsidRPr="00862C5D">
              <w:rPr>
                <w:rFonts w:cs="Arial"/>
                <w:sz w:val="16"/>
                <w:szCs w:val="16"/>
                <w:lang w:val="en-IE"/>
              </w:rPr>
              <w:t>qC</w:t>
            </w:r>
            <w:proofErr w:type="spellEnd"/>
          </w:p>
        </w:tc>
        <w:tc>
          <w:tcPr>
            <w:tcW w:w="1260" w:type="dxa"/>
          </w:tcPr>
          <w:p w:rsidR="00C802DE" w:rsidRPr="00862C5D" w:rsidDel="00290BF1" w:rsidRDefault="00C802DE" w:rsidP="00371077">
            <w:pPr>
              <w:pStyle w:val="CERBODY"/>
              <w:rPr>
                <w:sz w:val="16"/>
                <w:szCs w:val="16"/>
                <w:lang w:val="en-IE"/>
              </w:rPr>
            </w:pPr>
            <w:proofErr w:type="spellStart"/>
            <w:r w:rsidRPr="00862C5D">
              <w:rPr>
                <w:rFonts w:cs="Arial"/>
                <w:sz w:val="16"/>
                <w:szCs w:val="16"/>
                <w:lang w:val="en-IE"/>
              </w:rPr>
              <w:t>Ωn</w:t>
            </w:r>
            <w:proofErr w:type="spellEnd"/>
          </w:p>
        </w:tc>
      </w:tr>
      <w:tr w:rsidR="00C802DE" w:rsidRPr="00862C5D" w:rsidTr="00371077">
        <w:tc>
          <w:tcPr>
            <w:tcW w:w="3118" w:type="dxa"/>
          </w:tcPr>
          <w:p w:rsidR="00C802DE" w:rsidRPr="00862C5D" w:rsidDel="00290BF1" w:rsidRDefault="00C802DE" w:rsidP="00371077">
            <w:pPr>
              <w:pStyle w:val="CERBODY"/>
              <w:rPr>
                <w:sz w:val="16"/>
                <w:szCs w:val="16"/>
                <w:lang w:val="en-IE"/>
              </w:rPr>
            </w:pPr>
            <w:r w:rsidRPr="00862C5D">
              <w:rPr>
                <w:sz w:val="16"/>
                <w:szCs w:val="16"/>
                <w:lang w:val="en-IE"/>
              </w:rPr>
              <w:t>By 16:00 Two by Working Days after Trading Day and 17:00 Five Working Days after Trading Day</w:t>
            </w:r>
          </w:p>
        </w:tc>
        <w:tc>
          <w:tcPr>
            <w:tcW w:w="2552" w:type="dxa"/>
          </w:tcPr>
          <w:p w:rsidR="00C802DE" w:rsidRPr="00862C5D" w:rsidDel="00290BF1" w:rsidRDefault="00C802DE" w:rsidP="00371077">
            <w:pPr>
              <w:pStyle w:val="CERBODY"/>
              <w:rPr>
                <w:sz w:val="16"/>
                <w:szCs w:val="16"/>
                <w:lang w:val="en-IE"/>
              </w:rPr>
            </w:pPr>
            <w:r w:rsidRPr="00862C5D">
              <w:rPr>
                <w:rFonts w:cs="Arial"/>
                <w:sz w:val="16"/>
                <w:szCs w:val="16"/>
                <w:lang w:val="en-IE"/>
              </w:rPr>
              <w:t>Initial Primary Auction Capacity Payment Price</w:t>
            </w:r>
          </w:p>
        </w:tc>
        <w:tc>
          <w:tcPr>
            <w:tcW w:w="1541" w:type="dxa"/>
          </w:tcPr>
          <w:p w:rsidR="00C802DE" w:rsidRPr="00862C5D" w:rsidDel="00290BF1" w:rsidRDefault="00C802DE" w:rsidP="00371077">
            <w:pPr>
              <w:pStyle w:val="CERBODY"/>
              <w:rPr>
                <w:sz w:val="16"/>
                <w:szCs w:val="16"/>
                <w:lang w:val="en-IE"/>
              </w:rPr>
            </w:pPr>
            <w:r w:rsidRPr="00862C5D">
              <w:rPr>
                <w:rFonts w:cs="Arial"/>
                <w:sz w:val="16"/>
                <w:szCs w:val="16"/>
                <w:lang w:val="en-IE"/>
              </w:rPr>
              <w:t>PCPIPA</w:t>
            </w:r>
          </w:p>
        </w:tc>
        <w:tc>
          <w:tcPr>
            <w:tcW w:w="1260" w:type="dxa"/>
          </w:tcPr>
          <w:p w:rsidR="00C802DE" w:rsidRPr="00862C5D" w:rsidDel="00290BF1" w:rsidRDefault="00C802DE" w:rsidP="00371077">
            <w:pPr>
              <w:pStyle w:val="CERBODY"/>
              <w:rPr>
                <w:sz w:val="16"/>
                <w:szCs w:val="16"/>
                <w:lang w:val="en-IE"/>
              </w:rPr>
            </w:pPr>
            <w:r w:rsidRPr="00862C5D">
              <w:rPr>
                <w:rFonts w:cs="Arial"/>
                <w:sz w:val="16"/>
                <w:szCs w:val="16"/>
                <w:lang w:val="en-IE"/>
              </w:rPr>
              <w:t>y</w:t>
            </w:r>
          </w:p>
        </w:tc>
      </w:tr>
      <w:tr w:rsidR="00C802DE" w:rsidRPr="00862C5D" w:rsidTr="00371077">
        <w:tc>
          <w:tcPr>
            <w:tcW w:w="3118" w:type="dxa"/>
          </w:tcPr>
          <w:p w:rsidR="00C802DE" w:rsidRPr="00862C5D" w:rsidDel="00290BF1" w:rsidRDefault="00C802DE" w:rsidP="00371077">
            <w:pPr>
              <w:pStyle w:val="CERBODY"/>
              <w:rPr>
                <w:sz w:val="16"/>
                <w:szCs w:val="16"/>
                <w:lang w:val="en-IE"/>
              </w:rPr>
            </w:pPr>
            <w:r w:rsidRPr="00862C5D">
              <w:rPr>
                <w:sz w:val="16"/>
                <w:szCs w:val="16"/>
                <w:lang w:val="en-IE"/>
              </w:rPr>
              <w:t>By 16:00 Two Working Days after Trading Day and by 17:00 Five Working Days after Trading Day</w:t>
            </w:r>
          </w:p>
        </w:tc>
        <w:tc>
          <w:tcPr>
            <w:tcW w:w="2552" w:type="dxa"/>
          </w:tcPr>
          <w:p w:rsidR="00C802DE" w:rsidRPr="00862C5D" w:rsidDel="00290BF1" w:rsidRDefault="00C802DE" w:rsidP="00371077">
            <w:pPr>
              <w:pStyle w:val="CERBODY"/>
              <w:rPr>
                <w:sz w:val="16"/>
                <w:szCs w:val="16"/>
                <w:lang w:val="en-IE"/>
              </w:rPr>
            </w:pPr>
            <w:r w:rsidRPr="00862C5D">
              <w:rPr>
                <w:rFonts w:cs="Arial"/>
                <w:sz w:val="16"/>
                <w:szCs w:val="16"/>
                <w:lang w:val="en-IE"/>
              </w:rPr>
              <w:t>Day-ahead Difference Quantity</w:t>
            </w:r>
          </w:p>
        </w:tc>
        <w:tc>
          <w:tcPr>
            <w:tcW w:w="1541" w:type="dxa"/>
          </w:tcPr>
          <w:p w:rsidR="00C802DE" w:rsidRPr="00862C5D" w:rsidDel="00290BF1" w:rsidRDefault="00C802DE" w:rsidP="00371077">
            <w:pPr>
              <w:pStyle w:val="CERBODY"/>
              <w:rPr>
                <w:sz w:val="16"/>
                <w:szCs w:val="16"/>
                <w:lang w:val="en-IE"/>
              </w:rPr>
            </w:pPr>
            <w:r w:rsidRPr="00862C5D">
              <w:rPr>
                <w:rFonts w:cs="Arial"/>
                <w:sz w:val="16"/>
                <w:szCs w:val="16"/>
                <w:lang w:val="en-IE"/>
              </w:rPr>
              <w:t>QDIFFDA</w:t>
            </w:r>
          </w:p>
        </w:tc>
        <w:tc>
          <w:tcPr>
            <w:tcW w:w="1260" w:type="dxa"/>
          </w:tcPr>
          <w:p w:rsidR="00C802DE" w:rsidRPr="00862C5D" w:rsidDel="00290BF1" w:rsidRDefault="00C802DE" w:rsidP="00371077">
            <w:pPr>
              <w:pStyle w:val="CERBODY"/>
              <w:rPr>
                <w:sz w:val="16"/>
                <w:szCs w:val="16"/>
                <w:lang w:val="en-IE"/>
              </w:rPr>
            </w:pPr>
            <w:proofErr w:type="spellStart"/>
            <w:r w:rsidRPr="00862C5D">
              <w:rPr>
                <w:rFonts w:cs="Arial"/>
                <w:sz w:val="16"/>
                <w:szCs w:val="16"/>
                <w:lang w:val="en-IE"/>
              </w:rPr>
              <w:t>Ωγ</w:t>
            </w:r>
            <w:proofErr w:type="spellEnd"/>
          </w:p>
        </w:tc>
      </w:tr>
      <w:tr w:rsidR="00C802DE" w:rsidRPr="00862C5D" w:rsidTr="00371077">
        <w:tc>
          <w:tcPr>
            <w:tcW w:w="3118" w:type="dxa"/>
          </w:tcPr>
          <w:p w:rsidR="00C802DE" w:rsidRPr="00862C5D" w:rsidDel="00290BF1" w:rsidRDefault="00C802DE" w:rsidP="00371077">
            <w:pPr>
              <w:pStyle w:val="CERBODY"/>
              <w:rPr>
                <w:sz w:val="16"/>
                <w:szCs w:val="16"/>
                <w:lang w:val="en-IE"/>
              </w:rPr>
            </w:pPr>
            <w:r w:rsidRPr="00862C5D">
              <w:rPr>
                <w:sz w:val="16"/>
                <w:szCs w:val="16"/>
                <w:lang w:val="en-IE"/>
              </w:rPr>
              <w:t>By 16:00 Two Working Days after Trading Day and by 17:00 Five Working Days after Trading Day</w:t>
            </w:r>
          </w:p>
        </w:tc>
        <w:tc>
          <w:tcPr>
            <w:tcW w:w="2552" w:type="dxa"/>
          </w:tcPr>
          <w:p w:rsidR="00C802DE" w:rsidRPr="00862C5D" w:rsidDel="00290BF1" w:rsidRDefault="00C802DE" w:rsidP="00371077">
            <w:pPr>
              <w:pStyle w:val="CERBODY"/>
              <w:rPr>
                <w:sz w:val="16"/>
                <w:szCs w:val="16"/>
                <w:lang w:val="en-IE"/>
              </w:rPr>
            </w:pPr>
            <w:r w:rsidRPr="00862C5D">
              <w:rPr>
                <w:rFonts w:cs="Arial"/>
                <w:sz w:val="16"/>
                <w:szCs w:val="16"/>
                <w:lang w:val="en-IE"/>
              </w:rPr>
              <w:t>Day-ahead Trade Quantity</w:t>
            </w:r>
          </w:p>
        </w:tc>
        <w:tc>
          <w:tcPr>
            <w:tcW w:w="1541" w:type="dxa"/>
          </w:tcPr>
          <w:p w:rsidR="00C802DE" w:rsidRPr="00862C5D" w:rsidDel="00290BF1" w:rsidRDefault="00C802DE" w:rsidP="00371077">
            <w:pPr>
              <w:pStyle w:val="CERBODY"/>
              <w:rPr>
                <w:sz w:val="16"/>
                <w:szCs w:val="16"/>
                <w:lang w:val="en-IE"/>
              </w:rPr>
            </w:pPr>
            <w:proofErr w:type="spellStart"/>
            <w:r w:rsidRPr="00862C5D">
              <w:rPr>
                <w:rFonts w:cs="Arial"/>
                <w:sz w:val="16"/>
                <w:szCs w:val="16"/>
                <w:lang w:val="en-IE"/>
              </w:rPr>
              <w:t>qTDA</w:t>
            </w:r>
            <w:proofErr w:type="spellEnd"/>
          </w:p>
        </w:tc>
        <w:tc>
          <w:tcPr>
            <w:tcW w:w="1260" w:type="dxa"/>
          </w:tcPr>
          <w:p w:rsidR="00C802DE" w:rsidRPr="00862C5D" w:rsidDel="00290BF1" w:rsidRDefault="00C802DE" w:rsidP="00371077">
            <w:pPr>
              <w:pStyle w:val="CERBODY"/>
              <w:rPr>
                <w:sz w:val="16"/>
                <w:szCs w:val="16"/>
                <w:lang w:val="en-IE"/>
              </w:rPr>
            </w:pPr>
            <w:proofErr w:type="spellStart"/>
            <w:r w:rsidRPr="00862C5D">
              <w:rPr>
                <w:rFonts w:cs="Arial"/>
                <w:sz w:val="16"/>
                <w:szCs w:val="16"/>
                <w:lang w:val="en-IE"/>
              </w:rPr>
              <w:t>xuh</w:t>
            </w:r>
            <w:proofErr w:type="spellEnd"/>
          </w:p>
        </w:tc>
      </w:tr>
      <w:tr w:rsidR="00C802DE" w:rsidRPr="00862C5D" w:rsidTr="00371077">
        <w:tc>
          <w:tcPr>
            <w:tcW w:w="3118" w:type="dxa"/>
          </w:tcPr>
          <w:p w:rsidR="00C802DE" w:rsidRPr="00862C5D" w:rsidDel="00290BF1" w:rsidRDefault="00C802DE" w:rsidP="00371077">
            <w:pPr>
              <w:pStyle w:val="CERBODY"/>
              <w:rPr>
                <w:sz w:val="16"/>
                <w:szCs w:val="16"/>
                <w:lang w:val="en-IE"/>
              </w:rPr>
            </w:pPr>
            <w:r w:rsidRPr="00862C5D">
              <w:rPr>
                <w:sz w:val="16"/>
                <w:szCs w:val="16"/>
                <w:lang w:val="en-IE"/>
              </w:rPr>
              <w:t>By 16:00 Two Working Days after Trading Day and by 17:00 Five Working Days after Trading Day</w:t>
            </w:r>
          </w:p>
        </w:tc>
        <w:tc>
          <w:tcPr>
            <w:tcW w:w="2552" w:type="dxa"/>
          </w:tcPr>
          <w:p w:rsidR="00C802DE" w:rsidRPr="00862C5D" w:rsidDel="00290BF1" w:rsidRDefault="00C802DE" w:rsidP="00371077">
            <w:pPr>
              <w:pStyle w:val="CERBODY"/>
              <w:rPr>
                <w:sz w:val="16"/>
                <w:szCs w:val="16"/>
                <w:lang w:val="en-IE"/>
              </w:rPr>
            </w:pPr>
            <w:r w:rsidRPr="00862C5D">
              <w:rPr>
                <w:rFonts w:cs="Arial"/>
                <w:sz w:val="16"/>
                <w:szCs w:val="16"/>
                <w:lang w:val="en-IE"/>
              </w:rPr>
              <w:t>Day-ahead Trade Price for Trade</w:t>
            </w:r>
          </w:p>
        </w:tc>
        <w:tc>
          <w:tcPr>
            <w:tcW w:w="1541" w:type="dxa"/>
          </w:tcPr>
          <w:p w:rsidR="00C802DE" w:rsidRPr="00862C5D" w:rsidDel="00290BF1" w:rsidRDefault="00C802DE" w:rsidP="00371077">
            <w:pPr>
              <w:pStyle w:val="CERBODY"/>
              <w:rPr>
                <w:sz w:val="16"/>
                <w:szCs w:val="16"/>
                <w:lang w:val="en-IE"/>
              </w:rPr>
            </w:pPr>
            <w:r w:rsidRPr="00862C5D">
              <w:rPr>
                <w:rFonts w:cs="Arial"/>
                <w:sz w:val="16"/>
                <w:szCs w:val="16"/>
                <w:lang w:val="en-IE"/>
              </w:rPr>
              <w:t>PTDA</w:t>
            </w:r>
          </w:p>
        </w:tc>
        <w:tc>
          <w:tcPr>
            <w:tcW w:w="1260" w:type="dxa"/>
          </w:tcPr>
          <w:p w:rsidR="00C802DE" w:rsidRPr="00862C5D" w:rsidDel="00290BF1" w:rsidRDefault="00C802DE" w:rsidP="00371077">
            <w:pPr>
              <w:pStyle w:val="CERBODY"/>
              <w:rPr>
                <w:sz w:val="16"/>
                <w:szCs w:val="16"/>
                <w:lang w:val="en-IE"/>
              </w:rPr>
            </w:pPr>
            <w:proofErr w:type="spellStart"/>
            <w:r w:rsidRPr="00862C5D">
              <w:rPr>
                <w:rFonts w:cs="Arial"/>
                <w:sz w:val="16"/>
                <w:szCs w:val="16"/>
                <w:lang w:val="en-IE"/>
              </w:rPr>
              <w:t>xuh</w:t>
            </w:r>
            <w:proofErr w:type="spellEnd"/>
          </w:p>
        </w:tc>
      </w:tr>
      <w:tr w:rsidR="00C802DE" w:rsidRPr="00862C5D" w:rsidTr="00371077">
        <w:tc>
          <w:tcPr>
            <w:tcW w:w="3118" w:type="dxa"/>
          </w:tcPr>
          <w:p w:rsidR="00C802DE" w:rsidRPr="00862C5D" w:rsidDel="00290BF1" w:rsidRDefault="00C802DE" w:rsidP="00371077">
            <w:pPr>
              <w:pStyle w:val="CERBODY"/>
              <w:rPr>
                <w:sz w:val="16"/>
                <w:szCs w:val="16"/>
                <w:lang w:val="en-IE"/>
              </w:rPr>
            </w:pPr>
            <w:r w:rsidRPr="00862C5D">
              <w:rPr>
                <w:sz w:val="16"/>
                <w:szCs w:val="16"/>
                <w:lang w:val="en-IE"/>
              </w:rPr>
              <w:lastRenderedPageBreak/>
              <w:t>By 16:00 Two Working Days after Trading Day and by 17:00 Five Working Days after Trading Day</w:t>
            </w:r>
          </w:p>
        </w:tc>
        <w:tc>
          <w:tcPr>
            <w:tcW w:w="2552" w:type="dxa"/>
          </w:tcPr>
          <w:p w:rsidR="00C802DE" w:rsidRPr="00862C5D" w:rsidDel="00290BF1" w:rsidRDefault="00C802DE" w:rsidP="00371077">
            <w:pPr>
              <w:pStyle w:val="CERBODY"/>
              <w:rPr>
                <w:sz w:val="16"/>
                <w:szCs w:val="16"/>
                <w:lang w:val="en-IE"/>
              </w:rPr>
            </w:pPr>
            <w:r w:rsidRPr="00862C5D">
              <w:rPr>
                <w:rFonts w:cs="Arial"/>
                <w:sz w:val="16"/>
                <w:szCs w:val="16"/>
                <w:lang w:val="en-IE"/>
              </w:rPr>
              <w:t>Day-ahead Difference Charge</w:t>
            </w:r>
          </w:p>
        </w:tc>
        <w:tc>
          <w:tcPr>
            <w:tcW w:w="1541" w:type="dxa"/>
          </w:tcPr>
          <w:p w:rsidR="00C802DE" w:rsidRPr="00862C5D" w:rsidDel="00290BF1" w:rsidRDefault="00C802DE" w:rsidP="00371077">
            <w:pPr>
              <w:pStyle w:val="CERBODY"/>
              <w:rPr>
                <w:sz w:val="16"/>
                <w:szCs w:val="16"/>
                <w:lang w:val="en-IE"/>
              </w:rPr>
            </w:pPr>
            <w:r w:rsidRPr="00862C5D">
              <w:rPr>
                <w:rFonts w:cs="Arial"/>
                <w:sz w:val="16"/>
                <w:szCs w:val="16"/>
                <w:lang w:val="en-IE"/>
              </w:rPr>
              <w:t>CDIFFCDA</w:t>
            </w:r>
          </w:p>
        </w:tc>
        <w:tc>
          <w:tcPr>
            <w:tcW w:w="1260" w:type="dxa"/>
          </w:tcPr>
          <w:p w:rsidR="00C802DE" w:rsidRPr="00862C5D" w:rsidDel="00290BF1" w:rsidRDefault="00C802DE" w:rsidP="00371077">
            <w:pPr>
              <w:pStyle w:val="CERBODY"/>
              <w:rPr>
                <w:sz w:val="16"/>
                <w:szCs w:val="16"/>
                <w:lang w:val="en-IE"/>
              </w:rPr>
            </w:pPr>
            <w:proofErr w:type="spellStart"/>
            <w:r w:rsidRPr="00862C5D">
              <w:rPr>
                <w:rFonts w:cs="Arial"/>
                <w:sz w:val="16"/>
                <w:szCs w:val="16"/>
                <w:lang w:val="en-IE"/>
              </w:rPr>
              <w:t>Ωγ</w:t>
            </w:r>
            <w:proofErr w:type="spellEnd"/>
          </w:p>
        </w:tc>
      </w:tr>
      <w:tr w:rsidR="00C802DE" w:rsidRPr="00862C5D" w:rsidTr="00371077">
        <w:tc>
          <w:tcPr>
            <w:tcW w:w="3118" w:type="dxa"/>
          </w:tcPr>
          <w:p w:rsidR="00C802DE" w:rsidRPr="00862C5D" w:rsidDel="00290BF1" w:rsidRDefault="00C802DE" w:rsidP="00371077">
            <w:pPr>
              <w:pStyle w:val="CERBODY"/>
              <w:rPr>
                <w:sz w:val="16"/>
                <w:szCs w:val="16"/>
                <w:lang w:val="en-IE"/>
              </w:rPr>
            </w:pPr>
            <w:r w:rsidRPr="00862C5D">
              <w:rPr>
                <w:sz w:val="16"/>
                <w:szCs w:val="16"/>
                <w:lang w:val="en-IE"/>
              </w:rPr>
              <w:t>By 16:00 Two Working Days after Trading Day and by 17:00 Five Working Days after Trading Day</w:t>
            </w:r>
          </w:p>
        </w:tc>
        <w:tc>
          <w:tcPr>
            <w:tcW w:w="2552" w:type="dxa"/>
          </w:tcPr>
          <w:p w:rsidR="00C802DE" w:rsidRPr="00862C5D" w:rsidDel="00290BF1" w:rsidRDefault="00C802DE" w:rsidP="00371077">
            <w:pPr>
              <w:pStyle w:val="CERBODY"/>
              <w:rPr>
                <w:sz w:val="16"/>
                <w:szCs w:val="16"/>
                <w:lang w:val="en-IE"/>
              </w:rPr>
            </w:pPr>
            <w:r w:rsidRPr="00862C5D">
              <w:rPr>
                <w:rFonts w:cs="Arial"/>
                <w:sz w:val="16"/>
                <w:szCs w:val="16"/>
                <w:lang w:val="en-IE"/>
              </w:rPr>
              <w:t>Day-ahead Difference Charge Metered Quantity</w:t>
            </w:r>
          </w:p>
        </w:tc>
        <w:tc>
          <w:tcPr>
            <w:tcW w:w="1541" w:type="dxa"/>
          </w:tcPr>
          <w:p w:rsidR="00C802DE" w:rsidRPr="00862C5D" w:rsidDel="00290BF1" w:rsidRDefault="00C802DE" w:rsidP="00371077">
            <w:pPr>
              <w:pStyle w:val="CERBODY"/>
              <w:rPr>
                <w:sz w:val="16"/>
                <w:szCs w:val="16"/>
                <w:lang w:val="en-IE"/>
              </w:rPr>
            </w:pPr>
            <w:r w:rsidRPr="00862C5D">
              <w:rPr>
                <w:rFonts w:cs="Arial"/>
                <w:sz w:val="16"/>
                <w:szCs w:val="16"/>
                <w:lang w:val="en-IE"/>
              </w:rPr>
              <w:t>QMDIFFCDA</w:t>
            </w:r>
          </w:p>
        </w:tc>
        <w:tc>
          <w:tcPr>
            <w:tcW w:w="1260" w:type="dxa"/>
          </w:tcPr>
          <w:p w:rsidR="00C802DE" w:rsidRPr="00862C5D" w:rsidDel="00290BF1" w:rsidRDefault="00C802DE" w:rsidP="00371077">
            <w:pPr>
              <w:pStyle w:val="CERBODY"/>
              <w:rPr>
                <w:sz w:val="16"/>
                <w:szCs w:val="16"/>
                <w:lang w:val="en-IE"/>
              </w:rPr>
            </w:pPr>
            <w:proofErr w:type="spellStart"/>
            <w:r w:rsidRPr="00862C5D">
              <w:rPr>
                <w:rFonts w:cs="Arial"/>
                <w:sz w:val="16"/>
                <w:szCs w:val="16"/>
                <w:lang w:val="en-IE"/>
              </w:rPr>
              <w:t>vγ</w:t>
            </w:r>
            <w:proofErr w:type="spellEnd"/>
          </w:p>
        </w:tc>
      </w:tr>
      <w:tr w:rsidR="00C802DE" w:rsidRPr="00862C5D" w:rsidTr="00371077">
        <w:tc>
          <w:tcPr>
            <w:tcW w:w="3118" w:type="dxa"/>
          </w:tcPr>
          <w:p w:rsidR="00C802DE" w:rsidRPr="00862C5D" w:rsidDel="00290BF1" w:rsidRDefault="00C802DE" w:rsidP="00371077">
            <w:pPr>
              <w:pStyle w:val="CERBODY"/>
              <w:rPr>
                <w:sz w:val="16"/>
                <w:szCs w:val="16"/>
                <w:lang w:val="en-IE"/>
              </w:rPr>
            </w:pPr>
            <w:r w:rsidRPr="00862C5D">
              <w:rPr>
                <w:sz w:val="16"/>
                <w:szCs w:val="16"/>
                <w:lang w:val="en-IE"/>
              </w:rPr>
              <w:t>By 16:00 Two Working Days after Trading Day and by 17:00 Five Working Days after Trading Day</w:t>
            </w:r>
          </w:p>
        </w:tc>
        <w:tc>
          <w:tcPr>
            <w:tcW w:w="2552" w:type="dxa"/>
          </w:tcPr>
          <w:p w:rsidR="00C802DE" w:rsidRPr="00862C5D" w:rsidDel="00290BF1" w:rsidRDefault="00C802DE" w:rsidP="00371077">
            <w:pPr>
              <w:pStyle w:val="CERBODY"/>
              <w:rPr>
                <w:sz w:val="16"/>
                <w:szCs w:val="16"/>
                <w:lang w:val="en-IE"/>
              </w:rPr>
            </w:pPr>
            <w:r w:rsidRPr="00862C5D">
              <w:rPr>
                <w:rFonts w:cs="Arial"/>
                <w:sz w:val="16"/>
                <w:szCs w:val="16"/>
                <w:lang w:val="en-IE"/>
              </w:rPr>
              <w:t>Strike Price for Month</w:t>
            </w:r>
          </w:p>
        </w:tc>
        <w:tc>
          <w:tcPr>
            <w:tcW w:w="1541" w:type="dxa"/>
          </w:tcPr>
          <w:p w:rsidR="00C802DE" w:rsidRPr="00862C5D" w:rsidDel="00290BF1" w:rsidRDefault="00C802DE" w:rsidP="00371077">
            <w:pPr>
              <w:pStyle w:val="CERBODY"/>
              <w:rPr>
                <w:sz w:val="16"/>
                <w:szCs w:val="16"/>
                <w:lang w:val="en-IE"/>
              </w:rPr>
            </w:pPr>
            <w:r w:rsidRPr="00862C5D">
              <w:rPr>
                <w:rFonts w:cs="Arial"/>
                <w:sz w:val="16"/>
                <w:szCs w:val="16"/>
                <w:lang w:val="en-IE"/>
              </w:rPr>
              <w:t>PSTR</w:t>
            </w:r>
          </w:p>
        </w:tc>
        <w:tc>
          <w:tcPr>
            <w:tcW w:w="1260" w:type="dxa"/>
          </w:tcPr>
          <w:p w:rsidR="00C802DE" w:rsidRPr="00862C5D" w:rsidDel="00290BF1" w:rsidRDefault="00C802DE" w:rsidP="00371077">
            <w:pPr>
              <w:pStyle w:val="CERBODY"/>
              <w:rPr>
                <w:sz w:val="16"/>
                <w:szCs w:val="16"/>
                <w:lang w:val="en-IE"/>
              </w:rPr>
            </w:pPr>
            <w:r w:rsidRPr="00862C5D">
              <w:rPr>
                <w:rFonts w:cs="Arial"/>
                <w:sz w:val="16"/>
                <w:szCs w:val="16"/>
                <w:lang w:val="en-IE"/>
              </w:rPr>
              <w:t>m</w:t>
            </w:r>
          </w:p>
        </w:tc>
      </w:tr>
      <w:tr w:rsidR="00C802DE" w:rsidRPr="00862C5D" w:rsidTr="00371077">
        <w:tc>
          <w:tcPr>
            <w:tcW w:w="3118" w:type="dxa"/>
          </w:tcPr>
          <w:p w:rsidR="00C802DE" w:rsidRPr="00862C5D" w:rsidDel="00290BF1" w:rsidRDefault="00C802DE" w:rsidP="00371077">
            <w:pPr>
              <w:pStyle w:val="CERBODY"/>
              <w:rPr>
                <w:sz w:val="16"/>
                <w:szCs w:val="16"/>
                <w:lang w:val="en-IE"/>
              </w:rPr>
            </w:pPr>
            <w:r w:rsidRPr="00862C5D">
              <w:rPr>
                <w:sz w:val="16"/>
                <w:szCs w:val="16"/>
                <w:lang w:val="en-IE"/>
              </w:rPr>
              <w:t>By 16:00 Two Working Days after Trading Day and by 17:00 Five Working Days after Trading Day</w:t>
            </w:r>
          </w:p>
        </w:tc>
        <w:tc>
          <w:tcPr>
            <w:tcW w:w="2552" w:type="dxa"/>
          </w:tcPr>
          <w:p w:rsidR="00C802DE" w:rsidRPr="00862C5D" w:rsidDel="00290BF1" w:rsidRDefault="00C802DE" w:rsidP="00371077">
            <w:pPr>
              <w:pStyle w:val="CERBODY"/>
              <w:rPr>
                <w:sz w:val="16"/>
                <w:szCs w:val="16"/>
                <w:lang w:val="en-IE"/>
              </w:rPr>
            </w:pPr>
            <w:r w:rsidRPr="00862C5D">
              <w:rPr>
                <w:rFonts w:cs="Arial"/>
                <w:sz w:val="16"/>
                <w:szCs w:val="16"/>
                <w:lang w:val="en-IE"/>
              </w:rPr>
              <w:t>Loss-Adjusted Accepted Offer Quantity</w:t>
            </w:r>
          </w:p>
        </w:tc>
        <w:tc>
          <w:tcPr>
            <w:tcW w:w="1541" w:type="dxa"/>
          </w:tcPr>
          <w:p w:rsidR="00C802DE" w:rsidRPr="00862C5D" w:rsidDel="00290BF1" w:rsidRDefault="00C802DE" w:rsidP="00371077">
            <w:pPr>
              <w:pStyle w:val="CERBODY"/>
              <w:rPr>
                <w:sz w:val="16"/>
                <w:szCs w:val="16"/>
                <w:lang w:val="en-IE"/>
              </w:rPr>
            </w:pPr>
            <w:r w:rsidRPr="00862C5D">
              <w:rPr>
                <w:sz w:val="16"/>
                <w:szCs w:val="16"/>
                <w:lang w:val="en-IE"/>
              </w:rPr>
              <w:t>QAOLF</w:t>
            </w:r>
          </w:p>
        </w:tc>
        <w:tc>
          <w:tcPr>
            <w:tcW w:w="1260" w:type="dxa"/>
          </w:tcPr>
          <w:p w:rsidR="00C802DE" w:rsidRPr="00862C5D" w:rsidDel="00290BF1" w:rsidRDefault="00C802DE" w:rsidP="00371077">
            <w:pPr>
              <w:pStyle w:val="CERBODY"/>
              <w:rPr>
                <w:sz w:val="16"/>
                <w:szCs w:val="16"/>
                <w:lang w:val="en-IE"/>
              </w:rPr>
            </w:pPr>
            <w:proofErr w:type="spellStart"/>
            <w:r w:rsidRPr="00862C5D">
              <w:rPr>
                <w:sz w:val="16"/>
                <w:szCs w:val="16"/>
                <w:lang w:val="en-IE"/>
              </w:rPr>
              <w:t>uoiγ</w:t>
            </w:r>
            <w:proofErr w:type="spellEnd"/>
          </w:p>
        </w:tc>
      </w:tr>
      <w:tr w:rsidR="00C802DE" w:rsidRPr="00862C5D" w:rsidTr="00371077">
        <w:tc>
          <w:tcPr>
            <w:tcW w:w="3118" w:type="dxa"/>
          </w:tcPr>
          <w:p w:rsidR="00C802DE" w:rsidRPr="00862C5D" w:rsidDel="00290BF1" w:rsidRDefault="00C802DE" w:rsidP="00371077">
            <w:pPr>
              <w:pStyle w:val="CERBODY"/>
              <w:rPr>
                <w:sz w:val="16"/>
                <w:szCs w:val="16"/>
                <w:lang w:val="en-IE"/>
              </w:rPr>
            </w:pPr>
            <w:r w:rsidRPr="00862C5D">
              <w:rPr>
                <w:sz w:val="16"/>
                <w:szCs w:val="16"/>
                <w:lang w:val="en-IE"/>
              </w:rPr>
              <w:t>By 16:00 Two Working Days after Trading Day and by 17:00 Five Working Days after Trading Day</w:t>
            </w:r>
          </w:p>
        </w:tc>
        <w:tc>
          <w:tcPr>
            <w:tcW w:w="2552" w:type="dxa"/>
          </w:tcPr>
          <w:p w:rsidR="00C802DE" w:rsidRPr="00862C5D" w:rsidDel="00290BF1" w:rsidRDefault="00C802DE" w:rsidP="00371077">
            <w:pPr>
              <w:pStyle w:val="CERBODY"/>
              <w:rPr>
                <w:sz w:val="16"/>
                <w:szCs w:val="16"/>
                <w:lang w:val="en-IE"/>
              </w:rPr>
            </w:pPr>
            <w:r w:rsidRPr="00862C5D">
              <w:rPr>
                <w:sz w:val="16"/>
                <w:szCs w:val="16"/>
                <w:lang w:val="en-IE"/>
              </w:rPr>
              <w:t>Loss-Adjusted Accepted Bid Quantity</w:t>
            </w:r>
          </w:p>
        </w:tc>
        <w:tc>
          <w:tcPr>
            <w:tcW w:w="1541" w:type="dxa"/>
          </w:tcPr>
          <w:p w:rsidR="00C802DE" w:rsidRPr="00862C5D" w:rsidDel="00290BF1" w:rsidRDefault="00C802DE" w:rsidP="00371077">
            <w:pPr>
              <w:pStyle w:val="CERBODY"/>
              <w:rPr>
                <w:sz w:val="16"/>
                <w:szCs w:val="16"/>
                <w:lang w:val="en-IE"/>
              </w:rPr>
            </w:pPr>
            <w:r w:rsidRPr="00862C5D">
              <w:rPr>
                <w:sz w:val="16"/>
                <w:szCs w:val="16"/>
                <w:lang w:val="en-IE"/>
              </w:rPr>
              <w:t>QABLF</w:t>
            </w:r>
          </w:p>
        </w:tc>
        <w:tc>
          <w:tcPr>
            <w:tcW w:w="1260" w:type="dxa"/>
          </w:tcPr>
          <w:p w:rsidR="00C802DE" w:rsidRPr="00862C5D" w:rsidDel="00290BF1" w:rsidRDefault="00C802DE" w:rsidP="00371077">
            <w:pPr>
              <w:pStyle w:val="CERBODY"/>
              <w:rPr>
                <w:sz w:val="16"/>
                <w:szCs w:val="16"/>
                <w:lang w:val="en-IE"/>
              </w:rPr>
            </w:pPr>
            <w:proofErr w:type="spellStart"/>
            <w:r w:rsidRPr="00862C5D">
              <w:rPr>
                <w:sz w:val="16"/>
                <w:szCs w:val="16"/>
                <w:lang w:val="en-IE"/>
              </w:rPr>
              <w:t>uoiγ</w:t>
            </w:r>
            <w:proofErr w:type="spellEnd"/>
          </w:p>
        </w:tc>
      </w:tr>
      <w:tr w:rsidR="00C802DE" w:rsidRPr="00862C5D" w:rsidTr="00371077">
        <w:tc>
          <w:tcPr>
            <w:tcW w:w="3118" w:type="dxa"/>
          </w:tcPr>
          <w:p w:rsidR="00C802DE" w:rsidRPr="00862C5D" w:rsidDel="00290BF1" w:rsidRDefault="00C802DE" w:rsidP="00371077">
            <w:pPr>
              <w:pStyle w:val="CERBODY"/>
              <w:rPr>
                <w:sz w:val="16"/>
                <w:szCs w:val="16"/>
                <w:lang w:val="en-IE"/>
              </w:rPr>
            </w:pPr>
            <w:r w:rsidRPr="00862C5D">
              <w:rPr>
                <w:sz w:val="16"/>
                <w:szCs w:val="16"/>
                <w:lang w:val="en-IE"/>
              </w:rPr>
              <w:t>By 16:00 Two Working Days after Trading Day and by 17:00 Five Working Days after Trading Day</w:t>
            </w:r>
          </w:p>
        </w:tc>
        <w:tc>
          <w:tcPr>
            <w:tcW w:w="2552" w:type="dxa"/>
          </w:tcPr>
          <w:p w:rsidR="00C802DE" w:rsidRPr="00862C5D" w:rsidDel="00290BF1" w:rsidRDefault="00C802DE" w:rsidP="00371077">
            <w:pPr>
              <w:pStyle w:val="CERBODY"/>
              <w:rPr>
                <w:sz w:val="16"/>
                <w:szCs w:val="16"/>
                <w:lang w:val="en-IE"/>
              </w:rPr>
            </w:pPr>
            <w:r w:rsidRPr="00862C5D">
              <w:rPr>
                <w:sz w:val="16"/>
                <w:szCs w:val="16"/>
                <w:lang w:val="en-IE"/>
              </w:rPr>
              <w:t>Loss-Adjusted Offer Price Only Accepted Offer Quantity</w:t>
            </w:r>
          </w:p>
        </w:tc>
        <w:tc>
          <w:tcPr>
            <w:tcW w:w="1541" w:type="dxa"/>
          </w:tcPr>
          <w:p w:rsidR="00C802DE" w:rsidRPr="00862C5D" w:rsidDel="00290BF1" w:rsidRDefault="00C802DE" w:rsidP="00371077">
            <w:pPr>
              <w:pStyle w:val="CERBODY"/>
              <w:rPr>
                <w:sz w:val="16"/>
                <w:szCs w:val="16"/>
                <w:lang w:val="en-IE"/>
              </w:rPr>
            </w:pPr>
            <w:r w:rsidRPr="00862C5D">
              <w:rPr>
                <w:sz w:val="16"/>
                <w:szCs w:val="16"/>
                <w:lang w:val="en-IE"/>
              </w:rPr>
              <w:t>QAOOPOLF</w:t>
            </w:r>
          </w:p>
        </w:tc>
        <w:tc>
          <w:tcPr>
            <w:tcW w:w="1260" w:type="dxa"/>
          </w:tcPr>
          <w:p w:rsidR="00C802DE" w:rsidRPr="00862C5D" w:rsidDel="00290BF1" w:rsidRDefault="00C802DE" w:rsidP="00371077">
            <w:pPr>
              <w:pStyle w:val="CERBODY"/>
              <w:rPr>
                <w:sz w:val="16"/>
                <w:szCs w:val="16"/>
                <w:lang w:val="en-IE"/>
              </w:rPr>
            </w:pPr>
            <w:proofErr w:type="spellStart"/>
            <w:r w:rsidRPr="00862C5D">
              <w:rPr>
                <w:sz w:val="16"/>
                <w:szCs w:val="16"/>
                <w:lang w:val="en-IE"/>
              </w:rPr>
              <w:t>uoiγ</w:t>
            </w:r>
            <w:proofErr w:type="spellEnd"/>
          </w:p>
        </w:tc>
      </w:tr>
      <w:tr w:rsidR="00C802DE" w:rsidRPr="00862C5D" w:rsidTr="00371077">
        <w:tc>
          <w:tcPr>
            <w:tcW w:w="3118" w:type="dxa"/>
          </w:tcPr>
          <w:p w:rsidR="00C802DE" w:rsidRPr="00862C5D" w:rsidDel="00290BF1" w:rsidRDefault="00C802DE" w:rsidP="00371077">
            <w:pPr>
              <w:pStyle w:val="CERBODY"/>
              <w:rPr>
                <w:sz w:val="16"/>
                <w:szCs w:val="16"/>
                <w:lang w:val="en-IE"/>
              </w:rPr>
            </w:pPr>
            <w:r w:rsidRPr="00862C5D">
              <w:rPr>
                <w:sz w:val="16"/>
                <w:szCs w:val="16"/>
                <w:lang w:val="en-IE"/>
              </w:rPr>
              <w:t>By 16:00 Two Working Days after Trading Day and 17:00 Five Working Days after Trading Day</w:t>
            </w:r>
          </w:p>
        </w:tc>
        <w:tc>
          <w:tcPr>
            <w:tcW w:w="2552" w:type="dxa"/>
          </w:tcPr>
          <w:p w:rsidR="00C802DE" w:rsidRPr="00862C5D" w:rsidDel="00290BF1" w:rsidRDefault="00C802DE" w:rsidP="00371077">
            <w:pPr>
              <w:pStyle w:val="CERBODY"/>
              <w:rPr>
                <w:sz w:val="16"/>
                <w:szCs w:val="16"/>
                <w:lang w:val="en-IE"/>
              </w:rPr>
            </w:pPr>
            <w:r w:rsidRPr="00862C5D">
              <w:rPr>
                <w:sz w:val="16"/>
                <w:szCs w:val="16"/>
                <w:lang w:val="en-IE"/>
              </w:rPr>
              <w:t>Biased Accepted Offer Quantity</w:t>
            </w:r>
          </w:p>
        </w:tc>
        <w:tc>
          <w:tcPr>
            <w:tcW w:w="1541" w:type="dxa"/>
          </w:tcPr>
          <w:p w:rsidR="00C802DE" w:rsidRPr="00862C5D" w:rsidDel="00290BF1" w:rsidRDefault="00C802DE" w:rsidP="00371077">
            <w:pPr>
              <w:pStyle w:val="CERBODY"/>
              <w:rPr>
                <w:sz w:val="16"/>
                <w:szCs w:val="16"/>
                <w:lang w:val="en-IE"/>
              </w:rPr>
            </w:pPr>
            <w:r w:rsidRPr="00862C5D">
              <w:rPr>
                <w:sz w:val="16"/>
                <w:szCs w:val="16"/>
                <w:lang w:val="en-IE"/>
              </w:rPr>
              <w:t>QAOBIAS</w:t>
            </w:r>
          </w:p>
        </w:tc>
        <w:tc>
          <w:tcPr>
            <w:tcW w:w="1260" w:type="dxa"/>
          </w:tcPr>
          <w:p w:rsidR="00C802DE" w:rsidRPr="00862C5D" w:rsidDel="00290BF1" w:rsidRDefault="00C802DE" w:rsidP="00371077">
            <w:pPr>
              <w:pStyle w:val="CERBODY"/>
              <w:rPr>
                <w:sz w:val="16"/>
                <w:szCs w:val="16"/>
                <w:lang w:val="en-IE"/>
              </w:rPr>
            </w:pPr>
            <w:proofErr w:type="spellStart"/>
            <w:r w:rsidRPr="00862C5D">
              <w:rPr>
                <w:sz w:val="16"/>
                <w:szCs w:val="16"/>
                <w:lang w:val="en-IE"/>
              </w:rPr>
              <w:t>uoiγ</w:t>
            </w:r>
            <w:proofErr w:type="spellEnd"/>
          </w:p>
        </w:tc>
      </w:tr>
      <w:tr w:rsidR="00C802DE" w:rsidRPr="00862C5D" w:rsidTr="00371077">
        <w:tc>
          <w:tcPr>
            <w:tcW w:w="3118" w:type="dxa"/>
          </w:tcPr>
          <w:p w:rsidR="00C802DE" w:rsidRPr="00862C5D" w:rsidDel="00290BF1" w:rsidRDefault="00C802DE" w:rsidP="00371077">
            <w:pPr>
              <w:pStyle w:val="CERBODY"/>
              <w:rPr>
                <w:sz w:val="16"/>
                <w:szCs w:val="16"/>
                <w:lang w:val="en-IE"/>
              </w:rPr>
            </w:pPr>
            <w:r w:rsidRPr="00862C5D">
              <w:rPr>
                <w:sz w:val="16"/>
                <w:szCs w:val="16"/>
                <w:lang w:val="en-IE"/>
              </w:rPr>
              <w:t>B 16:00 Two Working Days after Trading Day and by 17:00 Five Working Days after Trading Day</w:t>
            </w:r>
          </w:p>
        </w:tc>
        <w:tc>
          <w:tcPr>
            <w:tcW w:w="2552" w:type="dxa"/>
          </w:tcPr>
          <w:p w:rsidR="00C802DE" w:rsidRPr="00862C5D" w:rsidDel="00290BF1" w:rsidRDefault="00C802DE" w:rsidP="00371077">
            <w:pPr>
              <w:pStyle w:val="CERBODY"/>
              <w:rPr>
                <w:sz w:val="16"/>
                <w:szCs w:val="16"/>
                <w:lang w:val="en-IE"/>
              </w:rPr>
            </w:pPr>
            <w:r w:rsidRPr="00862C5D">
              <w:rPr>
                <w:sz w:val="16"/>
                <w:szCs w:val="16"/>
                <w:lang w:val="en-IE"/>
              </w:rPr>
              <w:t>Loss-Adjusted Trade Opposite TSO Accepted Offer Quantity</w:t>
            </w:r>
          </w:p>
        </w:tc>
        <w:tc>
          <w:tcPr>
            <w:tcW w:w="1541" w:type="dxa"/>
          </w:tcPr>
          <w:p w:rsidR="00C802DE" w:rsidRPr="00862C5D" w:rsidDel="00290BF1" w:rsidRDefault="00C802DE" w:rsidP="00371077">
            <w:pPr>
              <w:pStyle w:val="CERBODY"/>
              <w:rPr>
                <w:sz w:val="16"/>
                <w:szCs w:val="16"/>
                <w:lang w:val="en-IE"/>
              </w:rPr>
            </w:pPr>
            <w:r w:rsidRPr="00862C5D">
              <w:rPr>
                <w:sz w:val="16"/>
                <w:szCs w:val="16"/>
                <w:lang w:val="en-IE"/>
              </w:rPr>
              <w:t>QAOTOTSOLF</w:t>
            </w:r>
          </w:p>
        </w:tc>
        <w:tc>
          <w:tcPr>
            <w:tcW w:w="1260" w:type="dxa"/>
          </w:tcPr>
          <w:p w:rsidR="00C802DE" w:rsidRPr="00862C5D" w:rsidDel="00290BF1" w:rsidRDefault="00C802DE" w:rsidP="00371077">
            <w:pPr>
              <w:pStyle w:val="CERBODY"/>
              <w:rPr>
                <w:sz w:val="16"/>
                <w:szCs w:val="16"/>
                <w:lang w:val="en-IE"/>
              </w:rPr>
            </w:pPr>
            <w:proofErr w:type="spellStart"/>
            <w:r w:rsidRPr="00862C5D">
              <w:rPr>
                <w:sz w:val="16"/>
                <w:szCs w:val="16"/>
                <w:lang w:val="en-IE"/>
              </w:rPr>
              <w:t>uoiγ</w:t>
            </w:r>
            <w:proofErr w:type="spellEnd"/>
          </w:p>
        </w:tc>
      </w:tr>
      <w:tr w:rsidR="00C802DE" w:rsidRPr="00862C5D" w:rsidTr="00371077">
        <w:tc>
          <w:tcPr>
            <w:tcW w:w="3118" w:type="dxa"/>
          </w:tcPr>
          <w:p w:rsidR="00C802DE" w:rsidRPr="00862C5D" w:rsidDel="00290BF1" w:rsidRDefault="00C802DE" w:rsidP="00371077">
            <w:pPr>
              <w:pStyle w:val="CERBODY"/>
              <w:rPr>
                <w:sz w:val="16"/>
                <w:szCs w:val="16"/>
                <w:lang w:val="en-IE"/>
              </w:rPr>
            </w:pPr>
            <w:r w:rsidRPr="00862C5D">
              <w:rPr>
                <w:sz w:val="16"/>
                <w:szCs w:val="16"/>
                <w:lang w:val="en-IE"/>
              </w:rPr>
              <w:t>By 16:00 Two Working Days after Trading Day and by 17:00 Five Working Days after Trading Day</w:t>
            </w:r>
          </w:p>
        </w:tc>
        <w:tc>
          <w:tcPr>
            <w:tcW w:w="2552" w:type="dxa"/>
          </w:tcPr>
          <w:p w:rsidR="00C802DE" w:rsidRPr="00862C5D" w:rsidDel="00290BF1" w:rsidRDefault="00C802DE" w:rsidP="00371077">
            <w:pPr>
              <w:pStyle w:val="CERBODY"/>
              <w:rPr>
                <w:sz w:val="16"/>
                <w:szCs w:val="16"/>
                <w:lang w:val="en-IE"/>
              </w:rPr>
            </w:pPr>
            <w:r w:rsidRPr="00862C5D">
              <w:rPr>
                <w:sz w:val="16"/>
                <w:szCs w:val="16"/>
                <w:lang w:val="en-IE"/>
              </w:rPr>
              <w:t>Within-day Trade Difference Quantity</w:t>
            </w:r>
          </w:p>
        </w:tc>
        <w:tc>
          <w:tcPr>
            <w:tcW w:w="1541" w:type="dxa"/>
          </w:tcPr>
          <w:p w:rsidR="00C802DE" w:rsidRPr="00862C5D" w:rsidDel="00290BF1" w:rsidRDefault="00C802DE" w:rsidP="00371077">
            <w:pPr>
              <w:pStyle w:val="CERBODY"/>
              <w:rPr>
                <w:sz w:val="16"/>
                <w:szCs w:val="16"/>
                <w:lang w:val="en-IE"/>
              </w:rPr>
            </w:pPr>
            <w:r w:rsidRPr="00862C5D">
              <w:rPr>
                <w:sz w:val="16"/>
                <w:szCs w:val="16"/>
                <w:lang w:val="en-IE"/>
              </w:rPr>
              <w:t>QDIFFCTWD</w:t>
            </w:r>
          </w:p>
        </w:tc>
        <w:tc>
          <w:tcPr>
            <w:tcW w:w="1260" w:type="dxa"/>
          </w:tcPr>
          <w:p w:rsidR="00C802DE" w:rsidRPr="00862C5D" w:rsidDel="00290BF1" w:rsidRDefault="00C802DE" w:rsidP="00371077">
            <w:pPr>
              <w:pStyle w:val="CERBODY"/>
              <w:rPr>
                <w:sz w:val="16"/>
                <w:szCs w:val="16"/>
                <w:lang w:val="en-IE"/>
              </w:rPr>
            </w:pPr>
            <w:proofErr w:type="spellStart"/>
            <w:r w:rsidRPr="00862C5D">
              <w:rPr>
                <w:sz w:val="16"/>
                <w:szCs w:val="16"/>
                <w:lang w:val="en-IE"/>
              </w:rPr>
              <w:t>Ωγk</w:t>
            </w:r>
            <w:proofErr w:type="spellEnd"/>
          </w:p>
        </w:tc>
      </w:tr>
      <w:tr w:rsidR="00C802DE" w:rsidRPr="00862C5D" w:rsidTr="00371077">
        <w:tc>
          <w:tcPr>
            <w:tcW w:w="3118" w:type="dxa"/>
          </w:tcPr>
          <w:p w:rsidR="00C802DE" w:rsidRPr="00862C5D" w:rsidDel="00290BF1" w:rsidRDefault="00C802DE" w:rsidP="00371077">
            <w:pPr>
              <w:pStyle w:val="CERBODY"/>
              <w:rPr>
                <w:sz w:val="16"/>
                <w:szCs w:val="16"/>
                <w:lang w:val="en-IE"/>
              </w:rPr>
            </w:pPr>
            <w:r w:rsidRPr="00862C5D">
              <w:rPr>
                <w:sz w:val="16"/>
                <w:szCs w:val="16"/>
                <w:lang w:val="en-IE"/>
              </w:rPr>
              <w:t>By 16:00 Two Working Days after Trading Day and by 17:00 Five Working Days after Trading Day</w:t>
            </w:r>
          </w:p>
        </w:tc>
        <w:tc>
          <w:tcPr>
            <w:tcW w:w="2552" w:type="dxa"/>
          </w:tcPr>
          <w:p w:rsidR="00C802DE" w:rsidRPr="00862C5D" w:rsidDel="00290BF1" w:rsidRDefault="00C802DE" w:rsidP="00371077">
            <w:pPr>
              <w:pStyle w:val="CERBODY"/>
              <w:rPr>
                <w:sz w:val="16"/>
                <w:szCs w:val="16"/>
                <w:lang w:val="en-IE"/>
              </w:rPr>
            </w:pPr>
            <w:r w:rsidRPr="00862C5D">
              <w:rPr>
                <w:sz w:val="16"/>
                <w:szCs w:val="16"/>
                <w:lang w:val="en-IE"/>
              </w:rPr>
              <w:t>Within-day Trade Difference Charge</w:t>
            </w:r>
          </w:p>
        </w:tc>
        <w:tc>
          <w:tcPr>
            <w:tcW w:w="1541" w:type="dxa"/>
          </w:tcPr>
          <w:p w:rsidR="00C802DE" w:rsidRPr="00862C5D" w:rsidDel="00290BF1" w:rsidRDefault="00C802DE" w:rsidP="00371077">
            <w:pPr>
              <w:pStyle w:val="CERBODY"/>
              <w:rPr>
                <w:sz w:val="16"/>
                <w:szCs w:val="16"/>
                <w:lang w:val="en-IE"/>
              </w:rPr>
            </w:pPr>
            <w:r w:rsidRPr="00862C5D">
              <w:rPr>
                <w:sz w:val="16"/>
                <w:szCs w:val="16"/>
                <w:lang w:val="en-IE"/>
              </w:rPr>
              <w:t>CDIFFCTWD</w:t>
            </w:r>
          </w:p>
        </w:tc>
        <w:tc>
          <w:tcPr>
            <w:tcW w:w="1260" w:type="dxa"/>
          </w:tcPr>
          <w:p w:rsidR="00C802DE" w:rsidRPr="00862C5D" w:rsidDel="00290BF1" w:rsidRDefault="00C802DE" w:rsidP="00371077">
            <w:pPr>
              <w:pStyle w:val="CERBODY"/>
              <w:rPr>
                <w:sz w:val="16"/>
                <w:szCs w:val="16"/>
                <w:lang w:val="en-IE"/>
              </w:rPr>
            </w:pPr>
            <w:proofErr w:type="spellStart"/>
            <w:r w:rsidRPr="00862C5D">
              <w:rPr>
                <w:sz w:val="16"/>
                <w:szCs w:val="16"/>
                <w:lang w:val="en-IE"/>
              </w:rPr>
              <w:t>Ωγk</w:t>
            </w:r>
            <w:proofErr w:type="spellEnd"/>
          </w:p>
        </w:tc>
      </w:tr>
      <w:tr w:rsidR="00C802DE" w:rsidRPr="00862C5D" w:rsidTr="00371077">
        <w:tc>
          <w:tcPr>
            <w:tcW w:w="3118" w:type="dxa"/>
          </w:tcPr>
          <w:p w:rsidR="00C802DE" w:rsidRPr="00862C5D" w:rsidDel="00290BF1" w:rsidRDefault="00C802DE" w:rsidP="00371077">
            <w:pPr>
              <w:pStyle w:val="CERBODY"/>
              <w:rPr>
                <w:sz w:val="16"/>
                <w:szCs w:val="16"/>
                <w:lang w:val="en-IE"/>
              </w:rPr>
            </w:pPr>
            <w:r w:rsidRPr="00862C5D">
              <w:rPr>
                <w:sz w:val="16"/>
                <w:szCs w:val="16"/>
                <w:lang w:val="en-IE"/>
              </w:rPr>
              <w:t>By 16:00 Two Working Days after Trading Day and by 17:00 Five Working Days after Trading Day</w:t>
            </w:r>
          </w:p>
        </w:tc>
        <w:tc>
          <w:tcPr>
            <w:tcW w:w="2552" w:type="dxa"/>
          </w:tcPr>
          <w:p w:rsidR="00C802DE" w:rsidRPr="00862C5D" w:rsidRDefault="00C802DE" w:rsidP="00371077">
            <w:pPr>
              <w:pStyle w:val="CERBODY"/>
              <w:rPr>
                <w:sz w:val="16"/>
                <w:szCs w:val="16"/>
                <w:lang w:val="en-IE"/>
              </w:rPr>
            </w:pPr>
            <w:r w:rsidRPr="00862C5D">
              <w:rPr>
                <w:sz w:val="16"/>
                <w:szCs w:val="16"/>
                <w:lang w:val="en-IE"/>
              </w:rPr>
              <w:t>Within-day Difference Charge Metered Quantity</w:t>
            </w:r>
          </w:p>
        </w:tc>
        <w:tc>
          <w:tcPr>
            <w:tcW w:w="1541" w:type="dxa"/>
          </w:tcPr>
          <w:p w:rsidR="00C802DE" w:rsidRPr="00862C5D" w:rsidRDefault="00C802DE" w:rsidP="00371077">
            <w:pPr>
              <w:pStyle w:val="CERBODY"/>
              <w:rPr>
                <w:sz w:val="16"/>
                <w:szCs w:val="16"/>
                <w:lang w:val="en-IE"/>
              </w:rPr>
            </w:pPr>
            <w:r w:rsidRPr="00862C5D">
              <w:rPr>
                <w:sz w:val="16"/>
                <w:szCs w:val="16"/>
                <w:lang w:val="en-IE"/>
              </w:rPr>
              <w:t>QMDIFFCWD</w:t>
            </w:r>
          </w:p>
        </w:tc>
        <w:tc>
          <w:tcPr>
            <w:tcW w:w="1260" w:type="dxa"/>
          </w:tcPr>
          <w:p w:rsidR="00C802DE" w:rsidRPr="00862C5D" w:rsidRDefault="00C802DE" w:rsidP="00371077">
            <w:pPr>
              <w:pStyle w:val="CERBODY"/>
              <w:rPr>
                <w:sz w:val="16"/>
                <w:szCs w:val="16"/>
                <w:lang w:val="en-IE"/>
              </w:rPr>
            </w:pPr>
            <w:proofErr w:type="spellStart"/>
            <w:r w:rsidRPr="00862C5D">
              <w:rPr>
                <w:sz w:val="16"/>
                <w:szCs w:val="16"/>
                <w:lang w:val="en-IE"/>
              </w:rPr>
              <w:t>sγ</w:t>
            </w:r>
            <w:proofErr w:type="spellEnd"/>
          </w:p>
        </w:tc>
      </w:tr>
      <w:tr w:rsidR="003C39CD" w:rsidRPr="00862C5D" w:rsidTr="00835DBA">
        <w:tc>
          <w:tcPr>
            <w:tcW w:w="3118" w:type="dxa"/>
          </w:tcPr>
          <w:p w:rsidR="003C39CD" w:rsidRPr="00862C5D" w:rsidRDefault="003C39CD" w:rsidP="00835DBA">
            <w:pPr>
              <w:pStyle w:val="CERBODY"/>
              <w:rPr>
                <w:sz w:val="16"/>
                <w:szCs w:val="16"/>
                <w:lang w:val="en-IE"/>
              </w:rPr>
            </w:pPr>
            <w:r w:rsidRPr="00862C5D">
              <w:rPr>
                <w:sz w:val="16"/>
                <w:szCs w:val="16"/>
                <w:lang w:val="en-IE"/>
              </w:rPr>
              <w:t>By 16:00 Two Working Days after Trading Day and by 17:00 Five Working Days after Trading Day</w:t>
            </w:r>
          </w:p>
        </w:tc>
        <w:tc>
          <w:tcPr>
            <w:tcW w:w="2552" w:type="dxa"/>
          </w:tcPr>
          <w:p w:rsidR="003C39CD" w:rsidRPr="00862C5D" w:rsidRDefault="003C39CD" w:rsidP="00835DBA">
            <w:pPr>
              <w:pStyle w:val="CERBODY"/>
              <w:rPr>
                <w:sz w:val="16"/>
                <w:szCs w:val="16"/>
                <w:lang w:val="en-IE"/>
              </w:rPr>
            </w:pPr>
            <w:r w:rsidRPr="00862C5D">
              <w:rPr>
                <w:sz w:val="16"/>
                <w:szCs w:val="16"/>
                <w:lang w:val="en-IE"/>
              </w:rPr>
              <w:t>System Service Flag</w:t>
            </w:r>
          </w:p>
        </w:tc>
        <w:tc>
          <w:tcPr>
            <w:tcW w:w="1541" w:type="dxa"/>
          </w:tcPr>
          <w:p w:rsidR="003C39CD" w:rsidRPr="00862C5D" w:rsidRDefault="003C39CD" w:rsidP="00835DBA">
            <w:pPr>
              <w:pStyle w:val="CERBODY"/>
              <w:rPr>
                <w:sz w:val="16"/>
                <w:szCs w:val="16"/>
                <w:lang w:val="en-IE"/>
              </w:rPr>
            </w:pPr>
            <w:r w:rsidRPr="00862C5D">
              <w:rPr>
                <w:sz w:val="16"/>
                <w:szCs w:val="16"/>
                <w:lang w:val="en-IE"/>
              </w:rPr>
              <w:t>FSS</w:t>
            </w:r>
          </w:p>
        </w:tc>
        <w:tc>
          <w:tcPr>
            <w:tcW w:w="1260" w:type="dxa"/>
          </w:tcPr>
          <w:p w:rsidR="003C39CD" w:rsidRPr="00862C5D" w:rsidRDefault="003C39CD" w:rsidP="00835DBA">
            <w:pPr>
              <w:pStyle w:val="CERBODY"/>
              <w:rPr>
                <w:sz w:val="16"/>
                <w:szCs w:val="16"/>
                <w:lang w:val="en-IE"/>
              </w:rPr>
            </w:pPr>
            <w:proofErr w:type="spellStart"/>
            <w:r w:rsidRPr="00862C5D">
              <w:rPr>
                <w:sz w:val="16"/>
                <w:szCs w:val="16"/>
                <w:lang w:val="en-IE"/>
              </w:rPr>
              <w:t>u</w:t>
            </w:r>
            <w:r w:rsidRPr="00862C5D">
              <w:rPr>
                <w:rFonts w:cs="Arial"/>
                <w:sz w:val="16"/>
                <w:szCs w:val="16"/>
                <w:lang w:val="en-IE"/>
              </w:rPr>
              <w:t>γ</w:t>
            </w:r>
            <w:proofErr w:type="spellEnd"/>
          </w:p>
        </w:tc>
      </w:tr>
      <w:tr w:rsidR="003C39CD" w:rsidRPr="00862C5D" w:rsidTr="00835DBA">
        <w:tc>
          <w:tcPr>
            <w:tcW w:w="3118" w:type="dxa"/>
          </w:tcPr>
          <w:p w:rsidR="003C39CD" w:rsidRPr="00862C5D" w:rsidRDefault="003C39CD" w:rsidP="00835DBA">
            <w:pPr>
              <w:pStyle w:val="CERBODY"/>
              <w:rPr>
                <w:sz w:val="16"/>
                <w:szCs w:val="16"/>
                <w:lang w:val="en-IE"/>
              </w:rPr>
            </w:pPr>
            <w:r w:rsidRPr="00862C5D">
              <w:rPr>
                <w:sz w:val="16"/>
                <w:szCs w:val="16"/>
                <w:lang w:val="en-IE"/>
              </w:rPr>
              <w:t>By 16:00 Two Working Days after Trading Day and by 17:00 Five Working Days after Trading Day</w:t>
            </w:r>
          </w:p>
        </w:tc>
        <w:tc>
          <w:tcPr>
            <w:tcW w:w="2552" w:type="dxa"/>
          </w:tcPr>
          <w:p w:rsidR="003C39CD" w:rsidRPr="00862C5D" w:rsidRDefault="003C39CD" w:rsidP="00835DBA">
            <w:pPr>
              <w:pStyle w:val="CERBODY"/>
              <w:rPr>
                <w:sz w:val="16"/>
                <w:szCs w:val="16"/>
                <w:lang w:val="en-IE"/>
              </w:rPr>
            </w:pPr>
            <w:r w:rsidRPr="00862C5D">
              <w:rPr>
                <w:sz w:val="16"/>
                <w:szCs w:val="16"/>
                <w:lang w:val="en-IE"/>
              </w:rPr>
              <w:t>System Service Difference Quantity</w:t>
            </w:r>
          </w:p>
        </w:tc>
        <w:tc>
          <w:tcPr>
            <w:tcW w:w="1541" w:type="dxa"/>
          </w:tcPr>
          <w:p w:rsidR="003C39CD" w:rsidRPr="00862C5D" w:rsidRDefault="003C39CD" w:rsidP="00835DBA">
            <w:pPr>
              <w:pStyle w:val="CERBODY"/>
              <w:rPr>
                <w:sz w:val="16"/>
                <w:szCs w:val="16"/>
                <w:lang w:val="en-IE"/>
              </w:rPr>
            </w:pPr>
            <w:r w:rsidRPr="00862C5D">
              <w:rPr>
                <w:sz w:val="16"/>
                <w:szCs w:val="16"/>
                <w:lang w:val="en-IE"/>
              </w:rPr>
              <w:t>QDIFFCSS</w:t>
            </w:r>
          </w:p>
        </w:tc>
        <w:tc>
          <w:tcPr>
            <w:tcW w:w="1260" w:type="dxa"/>
          </w:tcPr>
          <w:p w:rsidR="003C39CD" w:rsidRPr="00862C5D" w:rsidRDefault="003C39CD" w:rsidP="00835DBA">
            <w:pPr>
              <w:pStyle w:val="CERBODY"/>
              <w:rPr>
                <w:sz w:val="16"/>
                <w:szCs w:val="16"/>
                <w:lang w:val="en-IE"/>
              </w:rPr>
            </w:pPr>
            <w:proofErr w:type="spellStart"/>
            <w:r w:rsidRPr="00862C5D">
              <w:rPr>
                <w:sz w:val="16"/>
                <w:szCs w:val="16"/>
                <w:lang w:val="en-IE"/>
              </w:rPr>
              <w:t>u</w:t>
            </w:r>
            <w:r w:rsidRPr="00862C5D">
              <w:rPr>
                <w:rFonts w:cs="Arial"/>
                <w:sz w:val="16"/>
                <w:szCs w:val="16"/>
                <w:lang w:val="en-IE"/>
              </w:rPr>
              <w:t>γ</w:t>
            </w:r>
            <w:proofErr w:type="spellEnd"/>
          </w:p>
        </w:tc>
      </w:tr>
      <w:tr w:rsidR="00C802DE" w:rsidRPr="00862C5D" w:rsidTr="00371077">
        <w:tc>
          <w:tcPr>
            <w:tcW w:w="3118" w:type="dxa"/>
          </w:tcPr>
          <w:p w:rsidR="00C802DE" w:rsidRPr="00862C5D" w:rsidDel="00290BF1" w:rsidRDefault="00C802DE" w:rsidP="00371077">
            <w:pPr>
              <w:pStyle w:val="CERBODY"/>
              <w:rPr>
                <w:sz w:val="16"/>
                <w:szCs w:val="16"/>
                <w:lang w:val="en-IE"/>
              </w:rPr>
            </w:pPr>
            <w:r w:rsidRPr="00862C5D">
              <w:rPr>
                <w:sz w:val="16"/>
                <w:szCs w:val="16"/>
                <w:lang w:val="en-IE"/>
              </w:rPr>
              <w:t>By 16:00 Two Working Days after Trading Day and by 17:00 Five Working Days after Trading Day</w:t>
            </w:r>
          </w:p>
        </w:tc>
        <w:tc>
          <w:tcPr>
            <w:tcW w:w="2552" w:type="dxa"/>
          </w:tcPr>
          <w:p w:rsidR="00C802DE" w:rsidRPr="00862C5D" w:rsidRDefault="00C802DE" w:rsidP="00371077">
            <w:pPr>
              <w:pStyle w:val="CERBODY"/>
              <w:rPr>
                <w:sz w:val="16"/>
                <w:szCs w:val="16"/>
                <w:lang w:val="en-IE"/>
              </w:rPr>
            </w:pPr>
            <w:r w:rsidRPr="00862C5D">
              <w:rPr>
                <w:sz w:val="16"/>
                <w:szCs w:val="16"/>
                <w:lang w:val="en-IE"/>
              </w:rPr>
              <w:t>Non-performance Difference Quantity</w:t>
            </w:r>
          </w:p>
        </w:tc>
        <w:tc>
          <w:tcPr>
            <w:tcW w:w="1541" w:type="dxa"/>
          </w:tcPr>
          <w:p w:rsidR="00C802DE" w:rsidRPr="00862C5D" w:rsidRDefault="00C802DE" w:rsidP="00371077">
            <w:pPr>
              <w:pStyle w:val="CERBODY"/>
              <w:rPr>
                <w:sz w:val="16"/>
                <w:szCs w:val="16"/>
                <w:lang w:val="en-IE"/>
              </w:rPr>
            </w:pPr>
            <w:r w:rsidRPr="00862C5D">
              <w:rPr>
                <w:sz w:val="16"/>
                <w:szCs w:val="16"/>
                <w:lang w:val="en-IE"/>
              </w:rPr>
              <w:t>QDIFFCNP</w:t>
            </w:r>
          </w:p>
        </w:tc>
        <w:tc>
          <w:tcPr>
            <w:tcW w:w="1260" w:type="dxa"/>
          </w:tcPr>
          <w:p w:rsidR="00C802DE" w:rsidRPr="00862C5D" w:rsidRDefault="00C802DE" w:rsidP="00371077">
            <w:pPr>
              <w:pStyle w:val="CERBODY"/>
              <w:rPr>
                <w:sz w:val="16"/>
                <w:szCs w:val="16"/>
                <w:lang w:val="en-IE"/>
              </w:rPr>
            </w:pPr>
            <w:proofErr w:type="spellStart"/>
            <w:r w:rsidRPr="00862C5D">
              <w:rPr>
                <w:sz w:val="16"/>
                <w:szCs w:val="16"/>
                <w:lang w:val="en-IE"/>
              </w:rPr>
              <w:t>Ωγ</w:t>
            </w:r>
            <w:proofErr w:type="spellEnd"/>
          </w:p>
        </w:tc>
      </w:tr>
      <w:tr w:rsidR="00C802DE" w:rsidRPr="00862C5D" w:rsidTr="00371077">
        <w:tc>
          <w:tcPr>
            <w:tcW w:w="3118" w:type="dxa"/>
          </w:tcPr>
          <w:p w:rsidR="00C802DE" w:rsidRPr="00862C5D" w:rsidDel="00290BF1" w:rsidRDefault="00C802DE" w:rsidP="00371077">
            <w:pPr>
              <w:pStyle w:val="CERBODY"/>
              <w:rPr>
                <w:sz w:val="16"/>
                <w:szCs w:val="16"/>
                <w:lang w:val="en-IE"/>
              </w:rPr>
            </w:pPr>
            <w:r w:rsidRPr="00862C5D">
              <w:rPr>
                <w:sz w:val="16"/>
                <w:szCs w:val="16"/>
                <w:lang w:val="en-IE"/>
              </w:rPr>
              <w:t>By 16:00 Two Working Days after Trading Day and by 17:00 Five Working Days after Trading Day</w:t>
            </w:r>
          </w:p>
        </w:tc>
        <w:tc>
          <w:tcPr>
            <w:tcW w:w="2552" w:type="dxa"/>
          </w:tcPr>
          <w:p w:rsidR="00C802DE" w:rsidRPr="00862C5D" w:rsidRDefault="00C802DE" w:rsidP="00371077">
            <w:pPr>
              <w:pStyle w:val="CERBODY"/>
              <w:rPr>
                <w:sz w:val="16"/>
                <w:szCs w:val="16"/>
                <w:lang w:val="en-IE"/>
              </w:rPr>
            </w:pPr>
            <w:r w:rsidRPr="00862C5D">
              <w:rPr>
                <w:sz w:val="16"/>
                <w:szCs w:val="16"/>
                <w:lang w:val="en-IE"/>
              </w:rPr>
              <w:t>Loss-Adjusted Maximum Import Capacity Market Availability Quantity for Interconnector</w:t>
            </w:r>
          </w:p>
        </w:tc>
        <w:tc>
          <w:tcPr>
            <w:tcW w:w="1541" w:type="dxa"/>
          </w:tcPr>
          <w:p w:rsidR="00C802DE" w:rsidRPr="00862C5D" w:rsidRDefault="00C802DE" w:rsidP="00371077">
            <w:pPr>
              <w:pStyle w:val="CERBODY"/>
              <w:rPr>
                <w:sz w:val="16"/>
                <w:szCs w:val="16"/>
                <w:lang w:val="en-IE"/>
              </w:rPr>
            </w:pPr>
            <w:proofErr w:type="spellStart"/>
            <w:r w:rsidRPr="00862C5D">
              <w:rPr>
                <w:sz w:val="16"/>
                <w:szCs w:val="16"/>
                <w:lang w:val="en-IE"/>
              </w:rPr>
              <w:t>qCMAMAXILF</w:t>
            </w:r>
            <w:proofErr w:type="spellEnd"/>
          </w:p>
        </w:tc>
        <w:tc>
          <w:tcPr>
            <w:tcW w:w="1260" w:type="dxa"/>
          </w:tcPr>
          <w:p w:rsidR="00C802DE" w:rsidRPr="00862C5D" w:rsidRDefault="00C802DE" w:rsidP="00371077">
            <w:pPr>
              <w:pStyle w:val="CERBODY"/>
              <w:rPr>
                <w:sz w:val="16"/>
                <w:szCs w:val="16"/>
                <w:lang w:val="en-IE"/>
              </w:rPr>
            </w:pPr>
            <w:proofErr w:type="spellStart"/>
            <w:r w:rsidRPr="00862C5D">
              <w:rPr>
                <w:sz w:val="16"/>
                <w:szCs w:val="16"/>
                <w:lang w:val="en-IE"/>
              </w:rPr>
              <w:t>lγ</w:t>
            </w:r>
            <w:proofErr w:type="spellEnd"/>
          </w:p>
        </w:tc>
      </w:tr>
      <w:tr w:rsidR="00C802DE" w:rsidRPr="00862C5D" w:rsidTr="00371077">
        <w:tc>
          <w:tcPr>
            <w:tcW w:w="3118" w:type="dxa"/>
          </w:tcPr>
          <w:p w:rsidR="00C802DE" w:rsidRPr="00862C5D" w:rsidDel="00290BF1" w:rsidRDefault="00C802DE" w:rsidP="00371077">
            <w:pPr>
              <w:pStyle w:val="CERBODY"/>
              <w:rPr>
                <w:sz w:val="16"/>
                <w:szCs w:val="16"/>
                <w:lang w:val="en-IE"/>
              </w:rPr>
            </w:pPr>
            <w:r w:rsidRPr="00862C5D">
              <w:rPr>
                <w:sz w:val="16"/>
                <w:szCs w:val="16"/>
                <w:lang w:val="en-IE"/>
              </w:rPr>
              <w:t>By 16:00 Two Working Days after Trading Day and by 17:00 Five Working Days after Trading Day</w:t>
            </w:r>
          </w:p>
        </w:tc>
        <w:tc>
          <w:tcPr>
            <w:tcW w:w="2552" w:type="dxa"/>
          </w:tcPr>
          <w:p w:rsidR="00C802DE" w:rsidRPr="00862C5D" w:rsidRDefault="00C802DE" w:rsidP="00371077">
            <w:pPr>
              <w:pStyle w:val="CERBODY"/>
              <w:rPr>
                <w:sz w:val="16"/>
                <w:szCs w:val="16"/>
                <w:lang w:val="en-IE"/>
              </w:rPr>
            </w:pPr>
            <w:r w:rsidRPr="00862C5D">
              <w:rPr>
                <w:sz w:val="16"/>
                <w:szCs w:val="16"/>
                <w:lang w:val="en-IE"/>
              </w:rPr>
              <w:t>Annual Cumulative Non-performance Difference Charge</w:t>
            </w:r>
          </w:p>
        </w:tc>
        <w:tc>
          <w:tcPr>
            <w:tcW w:w="1541" w:type="dxa"/>
          </w:tcPr>
          <w:p w:rsidR="00C802DE" w:rsidRPr="00862C5D" w:rsidRDefault="00C802DE" w:rsidP="00371077">
            <w:pPr>
              <w:pStyle w:val="CERBODY"/>
              <w:rPr>
                <w:sz w:val="16"/>
                <w:szCs w:val="16"/>
                <w:lang w:val="en-IE"/>
              </w:rPr>
            </w:pPr>
            <w:r w:rsidRPr="00862C5D">
              <w:rPr>
                <w:sz w:val="16"/>
                <w:szCs w:val="16"/>
                <w:lang w:val="en-IE"/>
              </w:rPr>
              <w:t>CDIFFCNPA</w:t>
            </w:r>
          </w:p>
        </w:tc>
        <w:tc>
          <w:tcPr>
            <w:tcW w:w="1260" w:type="dxa"/>
          </w:tcPr>
          <w:p w:rsidR="00C802DE" w:rsidRPr="00862C5D" w:rsidRDefault="00C802DE" w:rsidP="00371077">
            <w:pPr>
              <w:pStyle w:val="CERBODY"/>
              <w:rPr>
                <w:sz w:val="16"/>
                <w:szCs w:val="16"/>
                <w:lang w:val="en-IE"/>
              </w:rPr>
            </w:pPr>
            <w:r w:rsidRPr="00862C5D">
              <w:rPr>
                <w:sz w:val="16"/>
                <w:szCs w:val="16"/>
                <w:lang w:val="en-IE"/>
              </w:rPr>
              <w:t>Ω(γ-1)</w:t>
            </w:r>
          </w:p>
        </w:tc>
      </w:tr>
      <w:tr w:rsidR="00C802DE" w:rsidRPr="00862C5D" w:rsidTr="00371077">
        <w:tc>
          <w:tcPr>
            <w:tcW w:w="3118" w:type="dxa"/>
          </w:tcPr>
          <w:p w:rsidR="00C802DE" w:rsidRPr="00862C5D" w:rsidDel="00290BF1" w:rsidRDefault="00C802DE" w:rsidP="00371077">
            <w:pPr>
              <w:pStyle w:val="CERBODY"/>
              <w:rPr>
                <w:sz w:val="16"/>
                <w:szCs w:val="16"/>
                <w:lang w:val="en-IE"/>
              </w:rPr>
            </w:pPr>
            <w:r w:rsidRPr="00862C5D">
              <w:rPr>
                <w:sz w:val="16"/>
                <w:szCs w:val="16"/>
                <w:lang w:val="en-IE"/>
              </w:rPr>
              <w:t>By 16:00 Two Working Days after Trading Day and by 17:00 Five Working Days after Trading Day</w:t>
            </w:r>
          </w:p>
        </w:tc>
        <w:tc>
          <w:tcPr>
            <w:tcW w:w="2552" w:type="dxa"/>
          </w:tcPr>
          <w:p w:rsidR="00C802DE" w:rsidRPr="00862C5D" w:rsidRDefault="00C802DE" w:rsidP="00371077">
            <w:pPr>
              <w:pStyle w:val="CERBODY"/>
              <w:rPr>
                <w:sz w:val="16"/>
                <w:szCs w:val="16"/>
                <w:lang w:val="en-IE"/>
              </w:rPr>
            </w:pPr>
            <w:r w:rsidRPr="00862C5D">
              <w:rPr>
                <w:sz w:val="16"/>
                <w:szCs w:val="16"/>
                <w:lang w:val="en-IE"/>
              </w:rPr>
              <w:t>Billing Period Cumulative Non-performance Difference Charge</w:t>
            </w:r>
          </w:p>
        </w:tc>
        <w:tc>
          <w:tcPr>
            <w:tcW w:w="1541" w:type="dxa"/>
          </w:tcPr>
          <w:p w:rsidR="00C802DE" w:rsidRPr="00862C5D" w:rsidRDefault="00C802DE" w:rsidP="00371077">
            <w:pPr>
              <w:pStyle w:val="CERBODY"/>
              <w:rPr>
                <w:sz w:val="16"/>
                <w:szCs w:val="16"/>
                <w:lang w:val="en-IE"/>
              </w:rPr>
            </w:pPr>
            <w:r w:rsidRPr="00862C5D">
              <w:rPr>
                <w:sz w:val="16"/>
                <w:szCs w:val="16"/>
                <w:lang w:val="en-IE"/>
              </w:rPr>
              <w:t>CDIFFCNPB</w:t>
            </w:r>
          </w:p>
        </w:tc>
        <w:tc>
          <w:tcPr>
            <w:tcW w:w="1260" w:type="dxa"/>
          </w:tcPr>
          <w:p w:rsidR="00C802DE" w:rsidRPr="00862C5D" w:rsidRDefault="00C802DE" w:rsidP="00371077">
            <w:pPr>
              <w:pStyle w:val="CERBODY"/>
              <w:rPr>
                <w:sz w:val="16"/>
                <w:szCs w:val="16"/>
                <w:lang w:val="en-IE"/>
              </w:rPr>
            </w:pPr>
            <w:r w:rsidRPr="00862C5D">
              <w:rPr>
                <w:sz w:val="16"/>
                <w:szCs w:val="16"/>
                <w:lang w:val="en-IE"/>
              </w:rPr>
              <w:t>Ω(γ-1)</w:t>
            </w:r>
          </w:p>
        </w:tc>
      </w:tr>
      <w:tr w:rsidR="00C802DE" w:rsidRPr="00862C5D" w:rsidTr="00371077">
        <w:trPr>
          <w:trHeight w:val="585"/>
        </w:trPr>
        <w:tc>
          <w:tcPr>
            <w:tcW w:w="3118" w:type="dxa"/>
          </w:tcPr>
          <w:p w:rsidR="00C802DE" w:rsidRPr="00862C5D" w:rsidDel="00290BF1" w:rsidRDefault="00C802DE" w:rsidP="00371077">
            <w:pPr>
              <w:pStyle w:val="CERBODY"/>
              <w:rPr>
                <w:sz w:val="16"/>
                <w:szCs w:val="16"/>
                <w:lang w:val="en-IE"/>
              </w:rPr>
            </w:pPr>
            <w:r w:rsidRPr="00862C5D">
              <w:rPr>
                <w:sz w:val="16"/>
                <w:szCs w:val="16"/>
                <w:lang w:val="en-IE"/>
              </w:rPr>
              <w:lastRenderedPageBreak/>
              <w:t>By 16:00 Two Working Days after Trading Day and by 17:00 Five Working Days after Trading Day</w:t>
            </w:r>
          </w:p>
        </w:tc>
        <w:tc>
          <w:tcPr>
            <w:tcW w:w="2552" w:type="dxa"/>
          </w:tcPr>
          <w:p w:rsidR="00C802DE" w:rsidRPr="00862C5D" w:rsidRDefault="00C802DE" w:rsidP="00371077">
            <w:pPr>
              <w:pStyle w:val="CERBODY"/>
              <w:rPr>
                <w:sz w:val="16"/>
                <w:szCs w:val="16"/>
                <w:lang w:val="en-IE"/>
              </w:rPr>
            </w:pPr>
            <w:r w:rsidRPr="00862C5D">
              <w:rPr>
                <w:sz w:val="16"/>
                <w:szCs w:val="16"/>
                <w:lang w:val="en-IE"/>
              </w:rPr>
              <w:t>Total Difference Charge</w:t>
            </w:r>
          </w:p>
        </w:tc>
        <w:tc>
          <w:tcPr>
            <w:tcW w:w="1541" w:type="dxa"/>
          </w:tcPr>
          <w:p w:rsidR="00C802DE" w:rsidRPr="00862C5D" w:rsidRDefault="00C802DE" w:rsidP="00371077">
            <w:pPr>
              <w:pStyle w:val="CERBODY"/>
              <w:rPr>
                <w:sz w:val="16"/>
                <w:szCs w:val="16"/>
                <w:lang w:val="en-IE"/>
              </w:rPr>
            </w:pPr>
            <w:r w:rsidRPr="00862C5D">
              <w:rPr>
                <w:sz w:val="16"/>
                <w:szCs w:val="16"/>
                <w:lang w:val="en-IE"/>
              </w:rPr>
              <w:t>CDIFFCTOT</w:t>
            </w:r>
          </w:p>
        </w:tc>
        <w:tc>
          <w:tcPr>
            <w:tcW w:w="1260" w:type="dxa"/>
          </w:tcPr>
          <w:p w:rsidR="00C802DE" w:rsidRPr="00862C5D" w:rsidRDefault="00C802DE" w:rsidP="00371077">
            <w:pPr>
              <w:pStyle w:val="CERBODY"/>
              <w:rPr>
                <w:sz w:val="16"/>
                <w:szCs w:val="16"/>
                <w:lang w:val="en-IE"/>
              </w:rPr>
            </w:pPr>
            <w:proofErr w:type="spellStart"/>
            <w:r w:rsidRPr="00862C5D">
              <w:rPr>
                <w:sz w:val="16"/>
                <w:szCs w:val="16"/>
                <w:lang w:val="en-IE"/>
              </w:rPr>
              <w:t>pγ</w:t>
            </w:r>
            <w:proofErr w:type="spellEnd"/>
          </w:p>
        </w:tc>
      </w:tr>
      <w:tr w:rsidR="00C802DE" w:rsidRPr="00862C5D" w:rsidTr="00371077">
        <w:tc>
          <w:tcPr>
            <w:tcW w:w="3118" w:type="dxa"/>
          </w:tcPr>
          <w:p w:rsidR="00C802DE" w:rsidRPr="00862C5D" w:rsidDel="00290BF1" w:rsidRDefault="00C802DE" w:rsidP="00371077">
            <w:pPr>
              <w:pStyle w:val="CERBODY"/>
              <w:rPr>
                <w:sz w:val="16"/>
                <w:szCs w:val="16"/>
                <w:lang w:val="en-IE"/>
              </w:rPr>
            </w:pPr>
            <w:r w:rsidRPr="00862C5D">
              <w:rPr>
                <w:sz w:val="16"/>
                <w:szCs w:val="16"/>
                <w:lang w:val="en-IE"/>
              </w:rPr>
              <w:t>By 16:00 Two Working Days after Trading Day and by 17:00 Five Working Days after Trading Day</w:t>
            </w:r>
          </w:p>
        </w:tc>
        <w:tc>
          <w:tcPr>
            <w:tcW w:w="2552" w:type="dxa"/>
          </w:tcPr>
          <w:p w:rsidR="00C802DE" w:rsidRPr="00862C5D" w:rsidRDefault="00C802DE" w:rsidP="00371077">
            <w:pPr>
              <w:pStyle w:val="CERBODY"/>
              <w:rPr>
                <w:sz w:val="16"/>
                <w:szCs w:val="16"/>
                <w:lang w:val="en-IE"/>
              </w:rPr>
            </w:pPr>
            <w:r w:rsidRPr="00862C5D">
              <w:rPr>
                <w:sz w:val="16"/>
                <w:szCs w:val="16"/>
                <w:lang w:val="en-IE"/>
              </w:rPr>
              <w:t>Day-ahead Difference Payment</w:t>
            </w:r>
          </w:p>
        </w:tc>
        <w:tc>
          <w:tcPr>
            <w:tcW w:w="1541" w:type="dxa"/>
          </w:tcPr>
          <w:p w:rsidR="00C802DE" w:rsidRPr="00862C5D" w:rsidRDefault="00C802DE" w:rsidP="00371077">
            <w:pPr>
              <w:pStyle w:val="CERBODY"/>
              <w:rPr>
                <w:sz w:val="16"/>
                <w:szCs w:val="16"/>
                <w:lang w:val="en-IE"/>
              </w:rPr>
            </w:pPr>
            <w:r w:rsidRPr="00862C5D">
              <w:rPr>
                <w:sz w:val="16"/>
                <w:szCs w:val="16"/>
                <w:lang w:val="en-IE"/>
              </w:rPr>
              <w:t>CDIFFPDA</w:t>
            </w:r>
          </w:p>
        </w:tc>
        <w:tc>
          <w:tcPr>
            <w:tcW w:w="1260" w:type="dxa"/>
          </w:tcPr>
          <w:p w:rsidR="00C802DE" w:rsidRPr="00862C5D" w:rsidRDefault="00C802DE" w:rsidP="00371077">
            <w:pPr>
              <w:pStyle w:val="CERBODY"/>
              <w:rPr>
                <w:sz w:val="16"/>
                <w:szCs w:val="16"/>
                <w:lang w:val="en-IE"/>
              </w:rPr>
            </w:pPr>
            <w:proofErr w:type="spellStart"/>
            <w:r w:rsidRPr="00862C5D">
              <w:rPr>
                <w:sz w:val="16"/>
                <w:szCs w:val="16"/>
                <w:lang w:val="en-IE"/>
              </w:rPr>
              <w:t>vd</w:t>
            </w:r>
            <w:proofErr w:type="spellEnd"/>
          </w:p>
        </w:tc>
      </w:tr>
      <w:tr w:rsidR="00C802DE" w:rsidRPr="00862C5D" w:rsidTr="00371077">
        <w:tc>
          <w:tcPr>
            <w:tcW w:w="3118" w:type="dxa"/>
          </w:tcPr>
          <w:p w:rsidR="00C802DE" w:rsidRPr="00862C5D" w:rsidDel="00290BF1" w:rsidRDefault="00C802DE" w:rsidP="00371077">
            <w:pPr>
              <w:pStyle w:val="CERBODY"/>
              <w:rPr>
                <w:sz w:val="16"/>
                <w:szCs w:val="16"/>
                <w:lang w:val="en-IE"/>
              </w:rPr>
            </w:pPr>
            <w:r w:rsidRPr="00862C5D">
              <w:rPr>
                <w:sz w:val="16"/>
                <w:szCs w:val="16"/>
                <w:lang w:val="en-IE"/>
              </w:rPr>
              <w:t>By 16:00 Two Working Days after Trading Day and by 17:00 Five Working Days after Trading Day</w:t>
            </w:r>
          </w:p>
        </w:tc>
        <w:tc>
          <w:tcPr>
            <w:tcW w:w="2552" w:type="dxa"/>
          </w:tcPr>
          <w:p w:rsidR="00C802DE" w:rsidRPr="00862C5D" w:rsidRDefault="00C802DE" w:rsidP="00371077">
            <w:pPr>
              <w:pStyle w:val="CERBODY"/>
              <w:rPr>
                <w:sz w:val="16"/>
                <w:szCs w:val="16"/>
                <w:lang w:val="en-IE"/>
              </w:rPr>
            </w:pPr>
            <w:r w:rsidRPr="00862C5D">
              <w:rPr>
                <w:sz w:val="16"/>
                <w:szCs w:val="16"/>
                <w:lang w:val="en-IE"/>
              </w:rPr>
              <w:t>Intraday Trade Quantity for Trade</w:t>
            </w:r>
          </w:p>
        </w:tc>
        <w:tc>
          <w:tcPr>
            <w:tcW w:w="1541" w:type="dxa"/>
          </w:tcPr>
          <w:p w:rsidR="00C802DE" w:rsidRPr="00862C5D" w:rsidRDefault="00C802DE" w:rsidP="00371077">
            <w:pPr>
              <w:pStyle w:val="CERBODY"/>
              <w:rPr>
                <w:sz w:val="16"/>
                <w:szCs w:val="16"/>
                <w:lang w:val="en-IE"/>
              </w:rPr>
            </w:pPr>
            <w:proofErr w:type="spellStart"/>
            <w:r w:rsidRPr="00862C5D">
              <w:rPr>
                <w:sz w:val="16"/>
                <w:szCs w:val="16"/>
                <w:lang w:val="en-IE"/>
              </w:rPr>
              <w:t>qTID</w:t>
            </w:r>
            <w:proofErr w:type="spellEnd"/>
          </w:p>
        </w:tc>
        <w:tc>
          <w:tcPr>
            <w:tcW w:w="1260" w:type="dxa"/>
          </w:tcPr>
          <w:p w:rsidR="00C802DE" w:rsidRPr="00862C5D" w:rsidRDefault="00C802DE" w:rsidP="00371077">
            <w:pPr>
              <w:pStyle w:val="CERBODY"/>
              <w:rPr>
                <w:sz w:val="16"/>
                <w:szCs w:val="16"/>
                <w:lang w:val="en-IE"/>
              </w:rPr>
            </w:pPr>
            <w:proofErr w:type="spellStart"/>
            <w:r w:rsidRPr="00862C5D">
              <w:rPr>
                <w:sz w:val="16"/>
                <w:szCs w:val="16"/>
                <w:lang w:val="en-IE"/>
              </w:rPr>
              <w:t>xuhk</w:t>
            </w:r>
            <w:proofErr w:type="spellEnd"/>
          </w:p>
        </w:tc>
      </w:tr>
      <w:tr w:rsidR="00C802DE" w:rsidRPr="00862C5D" w:rsidTr="00371077">
        <w:tc>
          <w:tcPr>
            <w:tcW w:w="3118" w:type="dxa"/>
          </w:tcPr>
          <w:p w:rsidR="00C802DE" w:rsidRPr="00862C5D" w:rsidDel="00290BF1" w:rsidRDefault="00C802DE" w:rsidP="00371077">
            <w:pPr>
              <w:pStyle w:val="CERBODY"/>
              <w:rPr>
                <w:sz w:val="16"/>
                <w:szCs w:val="16"/>
                <w:lang w:val="en-IE"/>
              </w:rPr>
            </w:pPr>
            <w:r w:rsidRPr="00862C5D">
              <w:rPr>
                <w:sz w:val="16"/>
                <w:szCs w:val="16"/>
                <w:lang w:val="en-IE"/>
              </w:rPr>
              <w:t>By 16:00 Two Working Days after Trading Day and by 17:00 Five Working Days after Trading Day</w:t>
            </w:r>
          </w:p>
        </w:tc>
        <w:tc>
          <w:tcPr>
            <w:tcW w:w="2552" w:type="dxa"/>
          </w:tcPr>
          <w:p w:rsidR="00C802DE" w:rsidRPr="00862C5D" w:rsidRDefault="00C802DE" w:rsidP="00371077">
            <w:pPr>
              <w:pStyle w:val="CERBODY"/>
              <w:rPr>
                <w:sz w:val="16"/>
                <w:szCs w:val="16"/>
                <w:lang w:val="en-IE"/>
              </w:rPr>
            </w:pPr>
            <w:r w:rsidRPr="00862C5D">
              <w:rPr>
                <w:sz w:val="16"/>
                <w:szCs w:val="16"/>
                <w:lang w:val="en-IE"/>
              </w:rPr>
              <w:t>Intraday Trade Price for Trade</w:t>
            </w:r>
          </w:p>
        </w:tc>
        <w:tc>
          <w:tcPr>
            <w:tcW w:w="1541" w:type="dxa"/>
          </w:tcPr>
          <w:p w:rsidR="00C802DE" w:rsidRPr="00862C5D" w:rsidRDefault="00C802DE" w:rsidP="00371077">
            <w:pPr>
              <w:pStyle w:val="CERBODY"/>
              <w:rPr>
                <w:sz w:val="16"/>
                <w:szCs w:val="16"/>
                <w:lang w:val="en-IE"/>
              </w:rPr>
            </w:pPr>
            <w:r w:rsidRPr="00862C5D">
              <w:rPr>
                <w:sz w:val="16"/>
                <w:szCs w:val="16"/>
                <w:lang w:val="en-IE"/>
              </w:rPr>
              <w:t>PTID</w:t>
            </w:r>
          </w:p>
        </w:tc>
        <w:tc>
          <w:tcPr>
            <w:tcW w:w="1260" w:type="dxa"/>
          </w:tcPr>
          <w:p w:rsidR="00C802DE" w:rsidRPr="00862C5D" w:rsidRDefault="00C802DE" w:rsidP="00371077">
            <w:pPr>
              <w:pStyle w:val="CERBODY"/>
              <w:rPr>
                <w:sz w:val="16"/>
                <w:szCs w:val="16"/>
                <w:lang w:val="en-IE"/>
              </w:rPr>
            </w:pPr>
            <w:proofErr w:type="spellStart"/>
            <w:r w:rsidRPr="00862C5D">
              <w:rPr>
                <w:sz w:val="16"/>
                <w:szCs w:val="16"/>
                <w:lang w:val="en-IE"/>
              </w:rPr>
              <w:t>xvhk</w:t>
            </w:r>
            <w:proofErr w:type="spellEnd"/>
          </w:p>
        </w:tc>
      </w:tr>
      <w:tr w:rsidR="00C802DE" w:rsidRPr="00862C5D" w:rsidTr="00371077">
        <w:tc>
          <w:tcPr>
            <w:tcW w:w="3118" w:type="dxa"/>
          </w:tcPr>
          <w:p w:rsidR="00C802DE" w:rsidRPr="00862C5D" w:rsidDel="00290BF1" w:rsidRDefault="00C802DE" w:rsidP="00371077">
            <w:pPr>
              <w:pStyle w:val="CERBODY"/>
              <w:rPr>
                <w:sz w:val="16"/>
                <w:szCs w:val="16"/>
                <w:lang w:val="en-IE"/>
              </w:rPr>
            </w:pPr>
            <w:r w:rsidRPr="00862C5D">
              <w:rPr>
                <w:sz w:val="16"/>
                <w:szCs w:val="16"/>
                <w:lang w:val="en-IE"/>
              </w:rPr>
              <w:t>By 16:00 Two Working Days after Trading Day and by 17:00 Five Working Days after Trading Day</w:t>
            </w:r>
          </w:p>
        </w:tc>
        <w:tc>
          <w:tcPr>
            <w:tcW w:w="2552" w:type="dxa"/>
          </w:tcPr>
          <w:p w:rsidR="00C802DE" w:rsidRPr="00862C5D" w:rsidDel="00290BF1" w:rsidRDefault="00C802DE" w:rsidP="00371077">
            <w:pPr>
              <w:pStyle w:val="CERBODY"/>
              <w:rPr>
                <w:sz w:val="16"/>
                <w:szCs w:val="16"/>
                <w:lang w:val="en-IE"/>
              </w:rPr>
            </w:pPr>
            <w:r w:rsidRPr="00862C5D">
              <w:rPr>
                <w:sz w:val="16"/>
                <w:szCs w:val="16"/>
                <w:lang w:val="en-IE"/>
              </w:rPr>
              <w:t>Intraday Trade Difference Quantity</w:t>
            </w:r>
          </w:p>
        </w:tc>
        <w:tc>
          <w:tcPr>
            <w:tcW w:w="1541" w:type="dxa"/>
          </w:tcPr>
          <w:p w:rsidR="00C802DE" w:rsidRPr="00862C5D" w:rsidDel="00290BF1" w:rsidRDefault="00C802DE" w:rsidP="00371077">
            <w:pPr>
              <w:pStyle w:val="CERBODY"/>
              <w:rPr>
                <w:sz w:val="16"/>
                <w:szCs w:val="16"/>
                <w:lang w:val="en-IE"/>
              </w:rPr>
            </w:pPr>
            <w:r w:rsidRPr="00862C5D">
              <w:rPr>
                <w:sz w:val="16"/>
                <w:szCs w:val="16"/>
                <w:lang w:val="en-IE"/>
              </w:rPr>
              <w:t>QDIFFPTID</w:t>
            </w:r>
          </w:p>
        </w:tc>
        <w:tc>
          <w:tcPr>
            <w:tcW w:w="1260" w:type="dxa"/>
          </w:tcPr>
          <w:p w:rsidR="00C802DE" w:rsidRPr="00862C5D" w:rsidDel="00290BF1" w:rsidRDefault="00C802DE" w:rsidP="00371077">
            <w:pPr>
              <w:pStyle w:val="CERBODY"/>
              <w:rPr>
                <w:sz w:val="16"/>
                <w:szCs w:val="16"/>
                <w:lang w:val="en-IE"/>
              </w:rPr>
            </w:pPr>
            <w:proofErr w:type="spellStart"/>
            <w:r w:rsidRPr="00862C5D">
              <w:rPr>
                <w:sz w:val="16"/>
                <w:szCs w:val="16"/>
                <w:lang w:val="en-IE"/>
              </w:rPr>
              <w:t>vγk</w:t>
            </w:r>
            <w:proofErr w:type="spellEnd"/>
          </w:p>
        </w:tc>
      </w:tr>
      <w:tr w:rsidR="00C802DE" w:rsidRPr="00862C5D" w:rsidTr="00371077">
        <w:tc>
          <w:tcPr>
            <w:tcW w:w="3118" w:type="dxa"/>
          </w:tcPr>
          <w:p w:rsidR="00C802DE" w:rsidRPr="00862C5D" w:rsidDel="00290BF1" w:rsidRDefault="00C802DE" w:rsidP="00371077">
            <w:pPr>
              <w:pStyle w:val="CERBODY"/>
              <w:rPr>
                <w:sz w:val="16"/>
                <w:szCs w:val="16"/>
                <w:lang w:val="en-IE"/>
              </w:rPr>
            </w:pPr>
            <w:r w:rsidRPr="00862C5D">
              <w:rPr>
                <w:sz w:val="16"/>
                <w:szCs w:val="16"/>
                <w:lang w:val="en-IE"/>
              </w:rPr>
              <w:t>By 16:00 Two Working Days after Trading Day and by 17:00 Five Working Days after Trading Day</w:t>
            </w:r>
          </w:p>
        </w:tc>
        <w:tc>
          <w:tcPr>
            <w:tcW w:w="2552" w:type="dxa"/>
          </w:tcPr>
          <w:p w:rsidR="00C802DE" w:rsidRPr="00862C5D" w:rsidRDefault="00C802DE" w:rsidP="00371077">
            <w:pPr>
              <w:pStyle w:val="CERBODY"/>
              <w:rPr>
                <w:sz w:val="16"/>
                <w:szCs w:val="16"/>
                <w:lang w:val="en-IE"/>
              </w:rPr>
            </w:pPr>
            <w:r w:rsidRPr="00862C5D">
              <w:rPr>
                <w:sz w:val="16"/>
                <w:szCs w:val="16"/>
                <w:lang w:val="en-IE"/>
              </w:rPr>
              <w:t>Intraday Trade Difference Payment</w:t>
            </w:r>
          </w:p>
        </w:tc>
        <w:tc>
          <w:tcPr>
            <w:tcW w:w="1541" w:type="dxa"/>
          </w:tcPr>
          <w:p w:rsidR="00C802DE" w:rsidRPr="00862C5D" w:rsidDel="00290BF1" w:rsidRDefault="00C802DE" w:rsidP="00371077">
            <w:pPr>
              <w:pStyle w:val="CERBODY"/>
              <w:rPr>
                <w:sz w:val="16"/>
                <w:szCs w:val="16"/>
                <w:lang w:val="en-IE"/>
              </w:rPr>
            </w:pPr>
            <w:r w:rsidRPr="00862C5D">
              <w:rPr>
                <w:sz w:val="16"/>
                <w:szCs w:val="16"/>
                <w:lang w:val="en-IE"/>
              </w:rPr>
              <w:t>CDIFFPTID</w:t>
            </w:r>
          </w:p>
        </w:tc>
        <w:tc>
          <w:tcPr>
            <w:tcW w:w="1260" w:type="dxa"/>
          </w:tcPr>
          <w:p w:rsidR="00C802DE" w:rsidRPr="00862C5D" w:rsidDel="00290BF1" w:rsidRDefault="00C802DE" w:rsidP="00371077">
            <w:pPr>
              <w:pStyle w:val="CERBODY"/>
              <w:rPr>
                <w:sz w:val="16"/>
                <w:szCs w:val="16"/>
                <w:lang w:val="en-IE"/>
              </w:rPr>
            </w:pPr>
            <w:proofErr w:type="spellStart"/>
            <w:r w:rsidRPr="00862C5D">
              <w:rPr>
                <w:sz w:val="16"/>
                <w:szCs w:val="16"/>
                <w:lang w:val="en-IE"/>
              </w:rPr>
              <w:t>vγk</w:t>
            </w:r>
            <w:proofErr w:type="spellEnd"/>
          </w:p>
        </w:tc>
      </w:tr>
      <w:tr w:rsidR="00C802DE" w:rsidRPr="00862C5D" w:rsidTr="00371077">
        <w:tc>
          <w:tcPr>
            <w:tcW w:w="3118" w:type="dxa"/>
          </w:tcPr>
          <w:p w:rsidR="00C802DE" w:rsidRPr="00862C5D" w:rsidDel="00290BF1" w:rsidRDefault="00C802DE" w:rsidP="00371077">
            <w:pPr>
              <w:pStyle w:val="CERBODY"/>
              <w:rPr>
                <w:sz w:val="16"/>
                <w:szCs w:val="16"/>
                <w:lang w:val="en-IE"/>
              </w:rPr>
            </w:pPr>
            <w:r w:rsidRPr="00862C5D">
              <w:rPr>
                <w:sz w:val="16"/>
                <w:szCs w:val="16"/>
                <w:lang w:val="en-IE"/>
              </w:rPr>
              <w:t>By 16:00 Two Working Days after Trading Day and by 17:00 Five Working Days after Trading Day</w:t>
            </w:r>
          </w:p>
        </w:tc>
        <w:tc>
          <w:tcPr>
            <w:tcW w:w="2552" w:type="dxa"/>
          </w:tcPr>
          <w:p w:rsidR="00C802DE" w:rsidRPr="00862C5D" w:rsidRDefault="00C802DE" w:rsidP="00371077">
            <w:pPr>
              <w:pStyle w:val="CERBODY"/>
              <w:rPr>
                <w:sz w:val="16"/>
                <w:szCs w:val="16"/>
                <w:lang w:val="en-IE"/>
              </w:rPr>
            </w:pPr>
            <w:r w:rsidRPr="00862C5D">
              <w:rPr>
                <w:sz w:val="16"/>
                <w:szCs w:val="16"/>
                <w:lang w:val="en-IE"/>
              </w:rPr>
              <w:t>Tracked Difference Quantity</w:t>
            </w:r>
          </w:p>
        </w:tc>
        <w:tc>
          <w:tcPr>
            <w:tcW w:w="1541" w:type="dxa"/>
          </w:tcPr>
          <w:p w:rsidR="00C802DE" w:rsidRPr="00862C5D" w:rsidDel="00290BF1" w:rsidRDefault="00C802DE" w:rsidP="00371077">
            <w:pPr>
              <w:pStyle w:val="CERBODY"/>
              <w:rPr>
                <w:sz w:val="16"/>
                <w:szCs w:val="16"/>
                <w:lang w:val="en-IE"/>
              </w:rPr>
            </w:pPr>
            <w:r w:rsidRPr="00862C5D">
              <w:rPr>
                <w:sz w:val="16"/>
                <w:szCs w:val="16"/>
                <w:lang w:val="en-IE"/>
              </w:rPr>
              <w:t>QDIFFTRACK</w:t>
            </w:r>
          </w:p>
        </w:tc>
        <w:tc>
          <w:tcPr>
            <w:tcW w:w="1260" w:type="dxa"/>
          </w:tcPr>
          <w:p w:rsidR="00C802DE" w:rsidRPr="00862C5D" w:rsidDel="00290BF1" w:rsidRDefault="00C802DE" w:rsidP="00371077">
            <w:pPr>
              <w:pStyle w:val="CERBODY"/>
              <w:rPr>
                <w:sz w:val="16"/>
                <w:szCs w:val="16"/>
                <w:lang w:val="en-IE"/>
              </w:rPr>
            </w:pPr>
            <w:proofErr w:type="spellStart"/>
            <w:r w:rsidRPr="00862C5D">
              <w:rPr>
                <w:sz w:val="16"/>
                <w:szCs w:val="16"/>
                <w:lang w:val="en-IE"/>
              </w:rPr>
              <w:t>vγk</w:t>
            </w:r>
            <w:proofErr w:type="spellEnd"/>
          </w:p>
        </w:tc>
      </w:tr>
      <w:tr w:rsidR="00C802DE" w:rsidRPr="00862C5D" w:rsidTr="00371077">
        <w:tc>
          <w:tcPr>
            <w:tcW w:w="3118" w:type="dxa"/>
          </w:tcPr>
          <w:p w:rsidR="00C802DE" w:rsidRPr="00862C5D" w:rsidDel="00290BF1" w:rsidRDefault="00C802DE" w:rsidP="00371077">
            <w:pPr>
              <w:pStyle w:val="CERBODY"/>
              <w:rPr>
                <w:sz w:val="16"/>
                <w:szCs w:val="16"/>
                <w:lang w:val="en-IE"/>
              </w:rPr>
            </w:pPr>
            <w:r w:rsidRPr="00862C5D">
              <w:rPr>
                <w:sz w:val="16"/>
                <w:szCs w:val="16"/>
                <w:lang w:val="en-IE"/>
              </w:rPr>
              <w:t>By 16:00 Two Working Days after Trading Day and by 17:00 Five Working Days after Trading Day</w:t>
            </w:r>
          </w:p>
        </w:tc>
        <w:tc>
          <w:tcPr>
            <w:tcW w:w="2552" w:type="dxa"/>
          </w:tcPr>
          <w:p w:rsidR="00C802DE" w:rsidRPr="00862C5D" w:rsidRDefault="00C802DE" w:rsidP="00371077">
            <w:pPr>
              <w:pStyle w:val="CERBODY"/>
              <w:rPr>
                <w:sz w:val="16"/>
                <w:szCs w:val="16"/>
                <w:lang w:val="en-IE"/>
              </w:rPr>
            </w:pPr>
            <w:r w:rsidRPr="00862C5D">
              <w:rPr>
                <w:sz w:val="16"/>
                <w:szCs w:val="16"/>
                <w:lang w:val="en-IE"/>
              </w:rPr>
              <w:t>Imbalance Difference Quantity</w:t>
            </w:r>
          </w:p>
        </w:tc>
        <w:tc>
          <w:tcPr>
            <w:tcW w:w="1541" w:type="dxa"/>
          </w:tcPr>
          <w:p w:rsidR="00C802DE" w:rsidRPr="00862C5D" w:rsidDel="00290BF1" w:rsidRDefault="00C802DE" w:rsidP="00371077">
            <w:pPr>
              <w:pStyle w:val="CERBODY"/>
              <w:rPr>
                <w:sz w:val="16"/>
                <w:szCs w:val="16"/>
                <w:lang w:val="en-IE"/>
              </w:rPr>
            </w:pPr>
            <w:r w:rsidRPr="00862C5D">
              <w:rPr>
                <w:sz w:val="16"/>
                <w:szCs w:val="16"/>
                <w:lang w:val="en-IE"/>
              </w:rPr>
              <w:t>QDIFFPIMB</w:t>
            </w:r>
          </w:p>
        </w:tc>
        <w:tc>
          <w:tcPr>
            <w:tcW w:w="1260" w:type="dxa"/>
          </w:tcPr>
          <w:p w:rsidR="00C802DE" w:rsidRPr="00862C5D" w:rsidDel="00290BF1" w:rsidRDefault="00C802DE" w:rsidP="00371077">
            <w:pPr>
              <w:pStyle w:val="CERBODY"/>
              <w:rPr>
                <w:sz w:val="16"/>
                <w:szCs w:val="16"/>
                <w:lang w:val="en-IE"/>
              </w:rPr>
            </w:pPr>
            <w:proofErr w:type="spellStart"/>
            <w:r w:rsidRPr="00862C5D">
              <w:rPr>
                <w:sz w:val="16"/>
                <w:szCs w:val="16"/>
                <w:lang w:val="en-IE"/>
              </w:rPr>
              <w:t>vγ</w:t>
            </w:r>
            <w:proofErr w:type="spellEnd"/>
          </w:p>
        </w:tc>
      </w:tr>
      <w:tr w:rsidR="00C802DE" w:rsidRPr="00862C5D" w:rsidTr="00371077">
        <w:tc>
          <w:tcPr>
            <w:tcW w:w="3118" w:type="dxa"/>
          </w:tcPr>
          <w:p w:rsidR="00C802DE" w:rsidRPr="00862C5D" w:rsidDel="00290BF1" w:rsidRDefault="00C802DE" w:rsidP="00371077">
            <w:pPr>
              <w:pStyle w:val="CERBODY"/>
              <w:rPr>
                <w:sz w:val="16"/>
                <w:szCs w:val="16"/>
                <w:lang w:val="en-IE"/>
              </w:rPr>
            </w:pPr>
            <w:r w:rsidRPr="00862C5D">
              <w:rPr>
                <w:sz w:val="16"/>
                <w:szCs w:val="16"/>
                <w:lang w:val="en-IE"/>
              </w:rPr>
              <w:t>By 16:00 Two Working Days after Trading Day and by 17:00 Five Working Days after Trading Day</w:t>
            </w:r>
          </w:p>
        </w:tc>
        <w:tc>
          <w:tcPr>
            <w:tcW w:w="2552" w:type="dxa"/>
          </w:tcPr>
          <w:p w:rsidR="00C802DE" w:rsidRPr="00862C5D" w:rsidRDefault="00C802DE" w:rsidP="00371077">
            <w:pPr>
              <w:pStyle w:val="CERBODY"/>
              <w:rPr>
                <w:sz w:val="16"/>
                <w:szCs w:val="16"/>
                <w:lang w:val="en-IE"/>
              </w:rPr>
            </w:pPr>
            <w:r w:rsidRPr="00862C5D">
              <w:rPr>
                <w:sz w:val="16"/>
                <w:szCs w:val="16"/>
                <w:lang w:val="en-IE"/>
              </w:rPr>
              <w:t>Total Difference Payment</w:t>
            </w:r>
          </w:p>
        </w:tc>
        <w:tc>
          <w:tcPr>
            <w:tcW w:w="1541" w:type="dxa"/>
          </w:tcPr>
          <w:p w:rsidR="00C802DE" w:rsidRPr="00862C5D" w:rsidDel="00290BF1" w:rsidRDefault="00C802DE" w:rsidP="00371077">
            <w:pPr>
              <w:pStyle w:val="CERBODY"/>
              <w:rPr>
                <w:sz w:val="16"/>
                <w:szCs w:val="16"/>
                <w:lang w:val="en-IE"/>
              </w:rPr>
            </w:pPr>
            <w:r w:rsidRPr="00862C5D">
              <w:rPr>
                <w:sz w:val="16"/>
                <w:szCs w:val="16"/>
                <w:lang w:val="en-IE"/>
              </w:rPr>
              <w:t>CDIFFPTOT</w:t>
            </w:r>
          </w:p>
        </w:tc>
        <w:tc>
          <w:tcPr>
            <w:tcW w:w="1260" w:type="dxa"/>
          </w:tcPr>
          <w:p w:rsidR="00C802DE" w:rsidRPr="00862C5D" w:rsidDel="00290BF1" w:rsidRDefault="00C802DE" w:rsidP="00371077">
            <w:pPr>
              <w:pStyle w:val="CERBODY"/>
              <w:rPr>
                <w:sz w:val="16"/>
                <w:szCs w:val="16"/>
                <w:lang w:val="en-IE"/>
              </w:rPr>
            </w:pPr>
            <w:proofErr w:type="spellStart"/>
            <w:r w:rsidRPr="00862C5D">
              <w:rPr>
                <w:sz w:val="16"/>
                <w:szCs w:val="16"/>
                <w:lang w:val="en-IE"/>
              </w:rPr>
              <w:t>vd</w:t>
            </w:r>
            <w:proofErr w:type="spellEnd"/>
          </w:p>
        </w:tc>
      </w:tr>
      <w:tr w:rsidR="00C802DE" w:rsidRPr="00862C5D" w:rsidTr="00371077">
        <w:tc>
          <w:tcPr>
            <w:tcW w:w="3118" w:type="dxa"/>
          </w:tcPr>
          <w:p w:rsidR="00C802DE" w:rsidRPr="00862C5D" w:rsidDel="00290BF1" w:rsidRDefault="00C802DE" w:rsidP="00371077">
            <w:pPr>
              <w:pStyle w:val="CERBODY"/>
              <w:rPr>
                <w:sz w:val="16"/>
                <w:szCs w:val="16"/>
                <w:lang w:val="en-IE"/>
              </w:rPr>
            </w:pPr>
            <w:r w:rsidRPr="00862C5D">
              <w:rPr>
                <w:sz w:val="16"/>
                <w:szCs w:val="16"/>
                <w:lang w:val="en-IE"/>
              </w:rPr>
              <w:t>By 16:00 Two Working Days after Trading Day and by 17:00 Five Working Days after Trading Day</w:t>
            </w:r>
          </w:p>
        </w:tc>
        <w:tc>
          <w:tcPr>
            <w:tcW w:w="2552" w:type="dxa"/>
          </w:tcPr>
          <w:p w:rsidR="00C802DE" w:rsidRPr="00862C5D" w:rsidRDefault="00C802DE" w:rsidP="00371077">
            <w:pPr>
              <w:pStyle w:val="CERBODY"/>
              <w:rPr>
                <w:sz w:val="16"/>
                <w:szCs w:val="16"/>
                <w:lang w:val="en-IE"/>
              </w:rPr>
            </w:pPr>
            <w:r w:rsidRPr="00862C5D">
              <w:rPr>
                <w:sz w:val="16"/>
                <w:szCs w:val="16"/>
                <w:lang w:val="en-IE"/>
              </w:rPr>
              <w:t>Daily Total Difference Payment</w:t>
            </w:r>
          </w:p>
        </w:tc>
        <w:tc>
          <w:tcPr>
            <w:tcW w:w="1541" w:type="dxa"/>
          </w:tcPr>
          <w:p w:rsidR="00C802DE" w:rsidRPr="00862C5D" w:rsidRDefault="00C802DE" w:rsidP="00371077">
            <w:pPr>
              <w:pStyle w:val="CERBODY"/>
              <w:rPr>
                <w:sz w:val="16"/>
                <w:szCs w:val="16"/>
                <w:lang w:val="en-IE"/>
              </w:rPr>
            </w:pPr>
            <w:r w:rsidRPr="00862C5D">
              <w:rPr>
                <w:sz w:val="16"/>
                <w:szCs w:val="16"/>
                <w:lang w:val="en-IE"/>
              </w:rPr>
              <w:t>CDIFFPTOTD</w:t>
            </w:r>
          </w:p>
        </w:tc>
        <w:tc>
          <w:tcPr>
            <w:tcW w:w="1260" w:type="dxa"/>
          </w:tcPr>
          <w:p w:rsidR="00C802DE" w:rsidRPr="00862C5D" w:rsidRDefault="00C802DE" w:rsidP="00371077">
            <w:pPr>
              <w:pStyle w:val="CERBODY"/>
              <w:rPr>
                <w:sz w:val="16"/>
                <w:szCs w:val="16"/>
                <w:lang w:val="en-IE"/>
              </w:rPr>
            </w:pPr>
            <w:r w:rsidRPr="00862C5D">
              <w:rPr>
                <w:sz w:val="16"/>
                <w:szCs w:val="16"/>
                <w:lang w:val="en-IE"/>
              </w:rPr>
              <w:t>d</w:t>
            </w:r>
          </w:p>
        </w:tc>
      </w:tr>
      <w:tr w:rsidR="00C802DE" w:rsidRPr="00862C5D" w:rsidTr="00371077">
        <w:tc>
          <w:tcPr>
            <w:tcW w:w="3118" w:type="dxa"/>
          </w:tcPr>
          <w:p w:rsidR="00C802DE" w:rsidRPr="00862C5D" w:rsidDel="00290BF1" w:rsidRDefault="00C802DE" w:rsidP="00371077">
            <w:pPr>
              <w:pStyle w:val="CERBODY"/>
              <w:rPr>
                <w:sz w:val="16"/>
                <w:szCs w:val="16"/>
                <w:lang w:val="en-IE"/>
              </w:rPr>
            </w:pPr>
            <w:r w:rsidRPr="00862C5D">
              <w:rPr>
                <w:sz w:val="16"/>
                <w:szCs w:val="16"/>
                <w:lang w:val="en-IE"/>
              </w:rPr>
              <w:t>By 16:00 Two Working Days after Trading Day and by 17:00 Five Working Days after Trading Day</w:t>
            </w:r>
          </w:p>
        </w:tc>
        <w:tc>
          <w:tcPr>
            <w:tcW w:w="2552" w:type="dxa"/>
          </w:tcPr>
          <w:p w:rsidR="00C802DE" w:rsidRPr="00862C5D" w:rsidRDefault="00C802DE" w:rsidP="00371077">
            <w:pPr>
              <w:pStyle w:val="CERBODY"/>
              <w:rPr>
                <w:sz w:val="16"/>
                <w:szCs w:val="16"/>
                <w:lang w:val="en-IE"/>
              </w:rPr>
            </w:pPr>
            <w:r w:rsidRPr="00862C5D">
              <w:rPr>
                <w:sz w:val="16"/>
                <w:szCs w:val="16"/>
                <w:lang w:val="en-IE"/>
              </w:rPr>
              <w:t>Difference Payment Shortfall Amount</w:t>
            </w:r>
          </w:p>
        </w:tc>
        <w:tc>
          <w:tcPr>
            <w:tcW w:w="1541" w:type="dxa"/>
          </w:tcPr>
          <w:p w:rsidR="00C802DE" w:rsidRPr="00862C5D" w:rsidRDefault="00C802DE" w:rsidP="00371077">
            <w:pPr>
              <w:pStyle w:val="CERBODY"/>
              <w:rPr>
                <w:sz w:val="16"/>
                <w:szCs w:val="16"/>
                <w:lang w:val="en-IE"/>
              </w:rPr>
            </w:pPr>
            <w:r w:rsidRPr="00862C5D">
              <w:rPr>
                <w:sz w:val="16"/>
                <w:szCs w:val="16"/>
                <w:lang w:val="en-IE"/>
              </w:rPr>
              <w:t>CSHORTDIFFP</w:t>
            </w:r>
          </w:p>
        </w:tc>
        <w:tc>
          <w:tcPr>
            <w:tcW w:w="1260" w:type="dxa"/>
          </w:tcPr>
          <w:p w:rsidR="00C802DE" w:rsidRPr="00862C5D" w:rsidRDefault="00C802DE" w:rsidP="00371077">
            <w:pPr>
              <w:pStyle w:val="CERBODY"/>
              <w:rPr>
                <w:sz w:val="16"/>
                <w:szCs w:val="16"/>
                <w:lang w:val="en-IE"/>
              </w:rPr>
            </w:pPr>
            <w:proofErr w:type="spellStart"/>
            <w:r w:rsidRPr="00862C5D">
              <w:rPr>
                <w:sz w:val="16"/>
                <w:szCs w:val="16"/>
                <w:lang w:val="en-IE"/>
              </w:rPr>
              <w:t>vd</w:t>
            </w:r>
            <w:proofErr w:type="spellEnd"/>
          </w:p>
        </w:tc>
      </w:tr>
      <w:tr w:rsidR="00C802DE" w:rsidRPr="00862C5D" w:rsidTr="00371077">
        <w:tc>
          <w:tcPr>
            <w:tcW w:w="3118" w:type="dxa"/>
          </w:tcPr>
          <w:p w:rsidR="00C802DE" w:rsidRPr="00862C5D" w:rsidDel="00290BF1" w:rsidRDefault="00C802DE" w:rsidP="00371077">
            <w:pPr>
              <w:pStyle w:val="CERBODY"/>
              <w:rPr>
                <w:sz w:val="16"/>
                <w:szCs w:val="16"/>
                <w:lang w:val="en-IE"/>
              </w:rPr>
            </w:pPr>
            <w:r w:rsidRPr="00862C5D">
              <w:rPr>
                <w:sz w:val="16"/>
                <w:szCs w:val="16"/>
                <w:lang w:val="en-IE"/>
              </w:rPr>
              <w:t>By 16:00 Two Working Days after Trading Day and by 17:00 Five Working Days after Trading Day</w:t>
            </w:r>
          </w:p>
        </w:tc>
        <w:tc>
          <w:tcPr>
            <w:tcW w:w="2552" w:type="dxa"/>
          </w:tcPr>
          <w:p w:rsidR="00C802DE" w:rsidRPr="00862C5D" w:rsidRDefault="00C802DE" w:rsidP="00371077">
            <w:pPr>
              <w:pStyle w:val="CERBODY"/>
              <w:rPr>
                <w:sz w:val="16"/>
                <w:szCs w:val="16"/>
                <w:lang w:val="en-IE"/>
              </w:rPr>
            </w:pPr>
            <w:r w:rsidRPr="00862C5D">
              <w:rPr>
                <w:sz w:val="16"/>
                <w:szCs w:val="16"/>
                <w:lang w:val="en-IE"/>
              </w:rPr>
              <w:t>Difference Payment Socialisation Balance in Settlement Day</w:t>
            </w:r>
          </w:p>
        </w:tc>
        <w:tc>
          <w:tcPr>
            <w:tcW w:w="1541" w:type="dxa"/>
          </w:tcPr>
          <w:p w:rsidR="00C802DE" w:rsidRPr="00862C5D" w:rsidRDefault="00C802DE" w:rsidP="00371077">
            <w:pPr>
              <w:pStyle w:val="CERBODY"/>
              <w:rPr>
                <w:sz w:val="16"/>
                <w:szCs w:val="16"/>
                <w:lang w:val="en-IE"/>
              </w:rPr>
            </w:pPr>
            <w:r w:rsidRPr="00862C5D">
              <w:rPr>
                <w:sz w:val="16"/>
                <w:szCs w:val="16"/>
                <w:lang w:val="en-IE"/>
              </w:rPr>
              <w:t>CBSOCDIFFP</w:t>
            </w:r>
          </w:p>
        </w:tc>
        <w:tc>
          <w:tcPr>
            <w:tcW w:w="1260" w:type="dxa"/>
          </w:tcPr>
          <w:p w:rsidR="00C802DE" w:rsidRPr="00862C5D" w:rsidRDefault="00C802DE" w:rsidP="00371077">
            <w:pPr>
              <w:pStyle w:val="CERBODY"/>
              <w:rPr>
                <w:sz w:val="16"/>
                <w:szCs w:val="16"/>
                <w:lang w:val="en-IE"/>
              </w:rPr>
            </w:pPr>
            <w:r w:rsidRPr="00862C5D">
              <w:rPr>
                <w:sz w:val="16"/>
                <w:szCs w:val="16"/>
                <w:lang w:val="en-IE"/>
              </w:rPr>
              <w:t>d</w:t>
            </w:r>
          </w:p>
        </w:tc>
      </w:tr>
      <w:tr w:rsidR="00C802DE" w:rsidRPr="00862C5D" w:rsidTr="00371077">
        <w:tc>
          <w:tcPr>
            <w:tcW w:w="3118" w:type="dxa"/>
          </w:tcPr>
          <w:p w:rsidR="00C802DE" w:rsidRPr="00862C5D" w:rsidDel="00290BF1" w:rsidRDefault="00C802DE" w:rsidP="00371077">
            <w:pPr>
              <w:pStyle w:val="CERBODY"/>
              <w:rPr>
                <w:sz w:val="16"/>
                <w:szCs w:val="16"/>
                <w:lang w:val="en-IE"/>
              </w:rPr>
            </w:pPr>
            <w:r w:rsidRPr="00862C5D">
              <w:rPr>
                <w:sz w:val="16"/>
                <w:szCs w:val="16"/>
                <w:lang w:val="en-IE"/>
              </w:rPr>
              <w:t>By 16:00 Two Working Days after Trading Day and by 17:00 Five Working Days after Trading Day</w:t>
            </w:r>
          </w:p>
        </w:tc>
        <w:tc>
          <w:tcPr>
            <w:tcW w:w="2552" w:type="dxa"/>
          </w:tcPr>
          <w:p w:rsidR="00C802DE" w:rsidRPr="00862C5D" w:rsidRDefault="00C802DE" w:rsidP="00371077">
            <w:pPr>
              <w:pStyle w:val="CERBODY"/>
              <w:rPr>
                <w:sz w:val="16"/>
                <w:szCs w:val="16"/>
                <w:lang w:val="en-IE"/>
              </w:rPr>
            </w:pPr>
            <w:r w:rsidRPr="00862C5D">
              <w:rPr>
                <w:sz w:val="16"/>
                <w:szCs w:val="16"/>
                <w:lang w:val="en-IE"/>
              </w:rPr>
              <w:t>Difference Payment Reimbursement Payment</w:t>
            </w:r>
          </w:p>
        </w:tc>
        <w:tc>
          <w:tcPr>
            <w:tcW w:w="1541" w:type="dxa"/>
          </w:tcPr>
          <w:p w:rsidR="00C802DE" w:rsidRPr="00862C5D" w:rsidRDefault="00C802DE" w:rsidP="00371077">
            <w:pPr>
              <w:pStyle w:val="CERBODY"/>
              <w:rPr>
                <w:sz w:val="16"/>
                <w:szCs w:val="16"/>
                <w:lang w:val="en-IE"/>
              </w:rPr>
            </w:pPr>
            <w:r w:rsidRPr="00862C5D">
              <w:rPr>
                <w:sz w:val="16"/>
                <w:szCs w:val="16"/>
                <w:lang w:val="en-IE"/>
              </w:rPr>
              <w:t>CREIMDIFFP</w:t>
            </w:r>
          </w:p>
        </w:tc>
        <w:tc>
          <w:tcPr>
            <w:tcW w:w="1260" w:type="dxa"/>
          </w:tcPr>
          <w:p w:rsidR="00C802DE" w:rsidRPr="00862C5D" w:rsidRDefault="00C802DE" w:rsidP="00371077">
            <w:pPr>
              <w:pStyle w:val="CERBODY"/>
              <w:rPr>
                <w:sz w:val="16"/>
                <w:szCs w:val="16"/>
                <w:lang w:val="en-IE"/>
              </w:rPr>
            </w:pPr>
            <w:r w:rsidRPr="00862C5D">
              <w:rPr>
                <w:sz w:val="16"/>
                <w:szCs w:val="16"/>
                <w:lang w:val="en-IE"/>
              </w:rPr>
              <w:t>v(d-1)</w:t>
            </w:r>
          </w:p>
        </w:tc>
      </w:tr>
      <w:tr w:rsidR="00C802DE" w:rsidRPr="00862C5D" w:rsidTr="00371077">
        <w:tc>
          <w:tcPr>
            <w:tcW w:w="3118" w:type="dxa"/>
          </w:tcPr>
          <w:p w:rsidR="00C802DE" w:rsidRPr="00862C5D" w:rsidDel="00290BF1" w:rsidRDefault="00C802DE" w:rsidP="00371077">
            <w:pPr>
              <w:pStyle w:val="CERBODY"/>
              <w:rPr>
                <w:sz w:val="16"/>
                <w:szCs w:val="16"/>
                <w:lang w:val="en-IE"/>
              </w:rPr>
            </w:pPr>
            <w:r w:rsidRPr="00862C5D">
              <w:rPr>
                <w:sz w:val="16"/>
                <w:szCs w:val="16"/>
                <w:lang w:val="en-IE"/>
              </w:rPr>
              <w:t>By 16:00 Two Working Days after Trading Day and by 17:00 Five Working Days after Trading Day</w:t>
            </w:r>
          </w:p>
        </w:tc>
        <w:tc>
          <w:tcPr>
            <w:tcW w:w="2552" w:type="dxa"/>
          </w:tcPr>
          <w:p w:rsidR="00C802DE" w:rsidRPr="00862C5D" w:rsidRDefault="00C802DE" w:rsidP="00371077">
            <w:pPr>
              <w:pStyle w:val="CERBODY"/>
              <w:rPr>
                <w:sz w:val="16"/>
                <w:szCs w:val="16"/>
                <w:lang w:val="en-IE"/>
              </w:rPr>
            </w:pPr>
            <w:r w:rsidRPr="00862C5D">
              <w:rPr>
                <w:sz w:val="16"/>
                <w:szCs w:val="16"/>
                <w:lang w:val="en-IE"/>
              </w:rPr>
              <w:t>Tracked Difference Payment Shortfall Charge</w:t>
            </w:r>
          </w:p>
        </w:tc>
        <w:tc>
          <w:tcPr>
            <w:tcW w:w="1541" w:type="dxa"/>
          </w:tcPr>
          <w:p w:rsidR="00C802DE" w:rsidRPr="00862C5D" w:rsidRDefault="00C802DE" w:rsidP="00371077">
            <w:pPr>
              <w:pStyle w:val="CERBODY"/>
              <w:rPr>
                <w:sz w:val="16"/>
                <w:szCs w:val="16"/>
                <w:lang w:val="en-IE"/>
              </w:rPr>
            </w:pPr>
            <w:r w:rsidRPr="00862C5D">
              <w:rPr>
                <w:sz w:val="16"/>
                <w:szCs w:val="16"/>
                <w:lang w:val="en-IE"/>
              </w:rPr>
              <w:t>CSHORTDIFFPTRACK</w:t>
            </w:r>
          </w:p>
        </w:tc>
        <w:tc>
          <w:tcPr>
            <w:tcW w:w="1260" w:type="dxa"/>
          </w:tcPr>
          <w:p w:rsidR="00C802DE" w:rsidRPr="00862C5D" w:rsidRDefault="00C802DE" w:rsidP="00371077">
            <w:pPr>
              <w:pStyle w:val="CERBODY"/>
              <w:rPr>
                <w:sz w:val="16"/>
                <w:szCs w:val="16"/>
                <w:lang w:val="en-IE"/>
              </w:rPr>
            </w:pPr>
            <w:proofErr w:type="spellStart"/>
            <w:r w:rsidRPr="00862C5D">
              <w:rPr>
                <w:sz w:val="16"/>
                <w:szCs w:val="16"/>
                <w:lang w:val="en-IE"/>
              </w:rPr>
              <w:t>vd</w:t>
            </w:r>
            <w:proofErr w:type="spellEnd"/>
          </w:p>
        </w:tc>
      </w:tr>
      <w:tr w:rsidR="00C802DE" w:rsidRPr="00862C5D" w:rsidTr="00371077">
        <w:tc>
          <w:tcPr>
            <w:tcW w:w="3118" w:type="dxa"/>
          </w:tcPr>
          <w:p w:rsidR="00C802DE" w:rsidRPr="00862C5D" w:rsidDel="00290BF1" w:rsidRDefault="00C802DE" w:rsidP="00371077">
            <w:pPr>
              <w:pStyle w:val="CERBODY"/>
              <w:rPr>
                <w:sz w:val="16"/>
                <w:szCs w:val="16"/>
                <w:lang w:val="en-IE"/>
              </w:rPr>
            </w:pPr>
            <w:r w:rsidRPr="00862C5D">
              <w:rPr>
                <w:sz w:val="16"/>
                <w:szCs w:val="16"/>
                <w:lang w:val="en-IE"/>
              </w:rPr>
              <w:t>By 16:00 Two Working Days after Trading Day and by 17:00 Five Working Days after Trading Day</w:t>
            </w:r>
          </w:p>
        </w:tc>
        <w:tc>
          <w:tcPr>
            <w:tcW w:w="2552" w:type="dxa"/>
          </w:tcPr>
          <w:p w:rsidR="00C802DE" w:rsidRPr="00862C5D" w:rsidRDefault="00C802DE" w:rsidP="00371077">
            <w:pPr>
              <w:pStyle w:val="CERBODY"/>
              <w:rPr>
                <w:sz w:val="16"/>
                <w:szCs w:val="16"/>
                <w:lang w:val="en-IE"/>
              </w:rPr>
            </w:pPr>
            <w:r w:rsidRPr="00862C5D">
              <w:rPr>
                <w:sz w:val="16"/>
                <w:szCs w:val="16"/>
                <w:lang w:val="en-IE"/>
              </w:rPr>
              <w:t>Achievable Difference Payment</w:t>
            </w:r>
          </w:p>
        </w:tc>
        <w:tc>
          <w:tcPr>
            <w:tcW w:w="1541" w:type="dxa"/>
          </w:tcPr>
          <w:p w:rsidR="00C802DE" w:rsidRPr="00862C5D" w:rsidRDefault="00C802DE" w:rsidP="00371077">
            <w:pPr>
              <w:pStyle w:val="CERBODY"/>
              <w:rPr>
                <w:sz w:val="16"/>
                <w:szCs w:val="16"/>
                <w:lang w:val="en-IE"/>
              </w:rPr>
            </w:pPr>
            <w:r w:rsidRPr="00862C5D">
              <w:rPr>
                <w:sz w:val="16"/>
                <w:szCs w:val="16"/>
                <w:lang w:val="en-IE"/>
              </w:rPr>
              <w:t>CDIFFPACHIEVE</w:t>
            </w:r>
          </w:p>
        </w:tc>
        <w:tc>
          <w:tcPr>
            <w:tcW w:w="1260" w:type="dxa"/>
          </w:tcPr>
          <w:p w:rsidR="00C802DE" w:rsidRPr="00862C5D" w:rsidRDefault="00C802DE" w:rsidP="00371077">
            <w:pPr>
              <w:pStyle w:val="CERBODY"/>
              <w:rPr>
                <w:sz w:val="16"/>
                <w:szCs w:val="16"/>
                <w:lang w:val="en-IE"/>
              </w:rPr>
            </w:pPr>
            <w:proofErr w:type="spellStart"/>
            <w:r w:rsidRPr="00862C5D">
              <w:rPr>
                <w:sz w:val="16"/>
                <w:szCs w:val="16"/>
                <w:vertAlign w:val="subscript"/>
                <w:lang w:val="en-IE"/>
              </w:rPr>
              <w:t>vd</w:t>
            </w:r>
            <w:proofErr w:type="spellEnd"/>
          </w:p>
        </w:tc>
      </w:tr>
      <w:tr w:rsidR="00C802DE" w:rsidRPr="00862C5D" w:rsidTr="00371077">
        <w:tc>
          <w:tcPr>
            <w:tcW w:w="3118" w:type="dxa"/>
          </w:tcPr>
          <w:p w:rsidR="00C802DE" w:rsidRPr="00862C5D" w:rsidDel="00290BF1" w:rsidRDefault="00C802DE" w:rsidP="00371077">
            <w:pPr>
              <w:pStyle w:val="CERBODY"/>
              <w:rPr>
                <w:sz w:val="16"/>
                <w:szCs w:val="16"/>
                <w:lang w:val="en-IE"/>
              </w:rPr>
            </w:pPr>
            <w:r w:rsidRPr="00862C5D">
              <w:rPr>
                <w:sz w:val="16"/>
                <w:szCs w:val="16"/>
                <w:lang w:val="en-IE"/>
              </w:rPr>
              <w:t>By 16:00 Two Working Days after Trading Day and by 17:00 Five Working Days after Trading Day</w:t>
            </w:r>
          </w:p>
        </w:tc>
        <w:tc>
          <w:tcPr>
            <w:tcW w:w="2552" w:type="dxa"/>
          </w:tcPr>
          <w:p w:rsidR="00C802DE" w:rsidRPr="00862C5D" w:rsidRDefault="00C802DE" w:rsidP="00371077">
            <w:pPr>
              <w:pStyle w:val="CERBODY"/>
              <w:rPr>
                <w:sz w:val="16"/>
                <w:szCs w:val="16"/>
                <w:lang w:val="en-IE"/>
              </w:rPr>
            </w:pPr>
            <w:r w:rsidRPr="00862C5D">
              <w:rPr>
                <w:sz w:val="16"/>
                <w:szCs w:val="16"/>
                <w:lang w:val="en-IE"/>
              </w:rPr>
              <w:t>Total Achievable Difference Payment</w:t>
            </w:r>
          </w:p>
        </w:tc>
        <w:tc>
          <w:tcPr>
            <w:tcW w:w="1541" w:type="dxa"/>
          </w:tcPr>
          <w:p w:rsidR="00C802DE" w:rsidRPr="00862C5D" w:rsidRDefault="00C802DE" w:rsidP="00371077">
            <w:pPr>
              <w:pStyle w:val="CERBODY"/>
              <w:rPr>
                <w:sz w:val="16"/>
                <w:szCs w:val="16"/>
                <w:lang w:val="en-IE"/>
              </w:rPr>
            </w:pPr>
            <w:r w:rsidRPr="00862C5D">
              <w:rPr>
                <w:sz w:val="16"/>
                <w:szCs w:val="16"/>
                <w:lang w:val="en-IE"/>
              </w:rPr>
              <w:t>CDIFFPACHIEVETOT</w:t>
            </w:r>
          </w:p>
        </w:tc>
        <w:tc>
          <w:tcPr>
            <w:tcW w:w="1260" w:type="dxa"/>
          </w:tcPr>
          <w:p w:rsidR="00C802DE" w:rsidRPr="00862C5D" w:rsidRDefault="00C802DE" w:rsidP="00371077">
            <w:pPr>
              <w:pStyle w:val="CERBODY"/>
              <w:rPr>
                <w:sz w:val="16"/>
                <w:szCs w:val="16"/>
                <w:vertAlign w:val="subscript"/>
                <w:lang w:val="en-IE"/>
              </w:rPr>
            </w:pPr>
            <w:r w:rsidRPr="00862C5D">
              <w:rPr>
                <w:sz w:val="16"/>
                <w:szCs w:val="16"/>
                <w:vertAlign w:val="subscript"/>
                <w:lang w:val="en-IE"/>
              </w:rPr>
              <w:t>pd</w:t>
            </w:r>
          </w:p>
        </w:tc>
      </w:tr>
      <w:tr w:rsidR="00C802DE" w:rsidRPr="00862C5D" w:rsidTr="00371077">
        <w:tc>
          <w:tcPr>
            <w:tcW w:w="3118" w:type="dxa"/>
          </w:tcPr>
          <w:p w:rsidR="00C802DE" w:rsidRPr="00862C5D" w:rsidDel="00290BF1" w:rsidRDefault="00C802DE" w:rsidP="00371077">
            <w:pPr>
              <w:pStyle w:val="CERBODY"/>
              <w:rPr>
                <w:sz w:val="16"/>
                <w:szCs w:val="16"/>
                <w:lang w:val="en-IE"/>
              </w:rPr>
            </w:pPr>
            <w:r w:rsidRPr="00862C5D">
              <w:rPr>
                <w:sz w:val="16"/>
                <w:szCs w:val="16"/>
                <w:lang w:val="en-IE"/>
              </w:rPr>
              <w:t>By 16:00 Two Working Days after Trading Day and by 17:00 Five Working Days after Trading Day</w:t>
            </w:r>
          </w:p>
        </w:tc>
        <w:tc>
          <w:tcPr>
            <w:tcW w:w="2552" w:type="dxa"/>
          </w:tcPr>
          <w:p w:rsidR="00C802DE" w:rsidRPr="00862C5D" w:rsidRDefault="00C802DE" w:rsidP="00371077">
            <w:pPr>
              <w:pStyle w:val="CERBODY"/>
              <w:rPr>
                <w:sz w:val="16"/>
                <w:szCs w:val="16"/>
                <w:lang w:val="en-IE"/>
              </w:rPr>
            </w:pPr>
            <w:r w:rsidRPr="00862C5D">
              <w:rPr>
                <w:sz w:val="16"/>
                <w:szCs w:val="16"/>
                <w:lang w:val="en-IE"/>
              </w:rPr>
              <w:t>Initial Socialisation Balance</w:t>
            </w:r>
          </w:p>
        </w:tc>
        <w:tc>
          <w:tcPr>
            <w:tcW w:w="1541" w:type="dxa"/>
          </w:tcPr>
          <w:p w:rsidR="00C802DE" w:rsidRPr="00862C5D" w:rsidRDefault="00C802DE" w:rsidP="00371077">
            <w:pPr>
              <w:pStyle w:val="CERBODY"/>
              <w:rPr>
                <w:sz w:val="16"/>
                <w:szCs w:val="16"/>
                <w:lang w:val="en-IE"/>
              </w:rPr>
            </w:pPr>
            <w:r w:rsidRPr="00862C5D">
              <w:rPr>
                <w:sz w:val="16"/>
                <w:szCs w:val="16"/>
                <w:lang w:val="en-IE"/>
              </w:rPr>
              <w:t>CBSOCI</w:t>
            </w:r>
          </w:p>
        </w:tc>
        <w:tc>
          <w:tcPr>
            <w:tcW w:w="1260" w:type="dxa"/>
          </w:tcPr>
          <w:p w:rsidR="00C802DE" w:rsidRPr="00862C5D" w:rsidRDefault="00C802DE" w:rsidP="00371077">
            <w:pPr>
              <w:pStyle w:val="CERBODY"/>
              <w:rPr>
                <w:sz w:val="16"/>
                <w:szCs w:val="16"/>
                <w:vertAlign w:val="subscript"/>
                <w:lang w:val="en-IE"/>
              </w:rPr>
            </w:pPr>
            <w:r w:rsidRPr="00862C5D">
              <w:rPr>
                <w:sz w:val="16"/>
                <w:szCs w:val="16"/>
                <w:lang w:val="en-IE"/>
              </w:rPr>
              <w:t>d</w:t>
            </w:r>
          </w:p>
        </w:tc>
      </w:tr>
    </w:tbl>
    <w:p w:rsidR="00C802DE" w:rsidRPr="00862C5D" w:rsidRDefault="00C802DE" w:rsidP="00C802DE">
      <w:pPr>
        <w:pStyle w:val="CERBODY"/>
        <w:rPr>
          <w:lang w:val="en-IE"/>
        </w:rPr>
      </w:pPr>
    </w:p>
    <w:p w:rsidR="00C802DE" w:rsidRPr="00862C5D" w:rsidRDefault="00C802DE" w:rsidP="005753F3">
      <w:pPr>
        <w:pStyle w:val="CERBODY"/>
        <w:keepNext/>
        <w:rPr>
          <w:b/>
          <w:lang w:val="en-IE"/>
        </w:rPr>
      </w:pPr>
      <w:r w:rsidRPr="00862C5D">
        <w:rPr>
          <w:b/>
          <w:lang w:val="en-IE"/>
        </w:rPr>
        <w:t xml:space="preserve">Table </w:t>
      </w:r>
      <w:r w:rsidR="00E179D6" w:rsidRPr="00862C5D">
        <w:rPr>
          <w:b/>
          <w:lang w:val="en-IE"/>
        </w:rPr>
        <w:fldChar w:fldCharType="begin"/>
      </w:r>
      <w:r w:rsidRPr="00862C5D">
        <w:rPr>
          <w:b/>
          <w:lang w:val="en-IE"/>
        </w:rPr>
        <w:instrText xml:space="preserve"> SEQ Table \* ARABIC </w:instrText>
      </w:r>
      <w:r w:rsidR="00E179D6" w:rsidRPr="00862C5D">
        <w:rPr>
          <w:b/>
          <w:lang w:val="en-IE"/>
        </w:rPr>
        <w:fldChar w:fldCharType="separate"/>
      </w:r>
      <w:r w:rsidR="002E3252">
        <w:rPr>
          <w:b/>
          <w:noProof/>
          <w:lang w:val="en-IE"/>
        </w:rPr>
        <w:t>9</w:t>
      </w:r>
      <w:r w:rsidR="00E179D6" w:rsidRPr="00862C5D">
        <w:rPr>
          <w:b/>
          <w:noProof/>
          <w:lang w:val="en-IE"/>
        </w:rPr>
        <w:fldChar w:fldCharType="end"/>
      </w:r>
      <w:r w:rsidRPr="00862C5D">
        <w:rPr>
          <w:b/>
          <w:lang w:val="en-IE"/>
        </w:rPr>
        <w:t xml:space="preserve"> – Data publication list part </w:t>
      </w:r>
      <w:r w:rsidR="00CC697E" w:rsidRPr="00862C5D">
        <w:rPr>
          <w:b/>
          <w:lang w:val="en-IE"/>
        </w:rPr>
        <w:t>9</w:t>
      </w:r>
      <w:r w:rsidRPr="00862C5D">
        <w:rPr>
          <w:b/>
          <w:lang w:val="en-IE"/>
        </w:rPr>
        <w:t>: updated on a Capacity Period basis, post end of Capacity Period (all variables Capacity Period+3 WD and Capacity Period +7WD)</w:t>
      </w:r>
    </w:p>
    <w:tbl>
      <w:tblPr>
        <w:tblW w:w="8170" w:type="dxa"/>
        <w:tblInd w:w="817" w:type="dxa"/>
        <w:tblBorders>
          <w:top w:val="single" w:sz="12" w:space="0" w:color="808080"/>
          <w:bottom w:val="single" w:sz="12" w:space="0" w:color="808080"/>
        </w:tblBorders>
        <w:tblLayout w:type="fixed"/>
        <w:tblLook w:val="0000"/>
      </w:tblPr>
      <w:tblGrid>
        <w:gridCol w:w="3118"/>
        <w:gridCol w:w="2552"/>
        <w:gridCol w:w="1451"/>
        <w:gridCol w:w="1049"/>
      </w:tblGrid>
      <w:tr w:rsidR="00C802DE" w:rsidRPr="00862C5D" w:rsidTr="00371077">
        <w:trPr>
          <w:tblHeader/>
        </w:trPr>
        <w:tc>
          <w:tcPr>
            <w:tcW w:w="3118" w:type="dxa"/>
            <w:tcBorders>
              <w:top w:val="single" w:sz="12" w:space="0" w:color="808080"/>
              <w:bottom w:val="single" w:sz="6" w:space="0" w:color="808080"/>
            </w:tcBorders>
          </w:tcPr>
          <w:p w:rsidR="00C802DE" w:rsidRPr="00862C5D" w:rsidRDefault="00C802DE" w:rsidP="005A4AB2">
            <w:pPr>
              <w:pStyle w:val="CERBODY"/>
              <w:keepNext/>
              <w:rPr>
                <w:b/>
                <w:sz w:val="16"/>
                <w:szCs w:val="16"/>
                <w:lang w:val="en-IE"/>
              </w:rPr>
            </w:pPr>
            <w:r w:rsidRPr="00862C5D">
              <w:rPr>
                <w:b/>
                <w:sz w:val="16"/>
                <w:szCs w:val="16"/>
                <w:lang w:val="en-IE"/>
              </w:rPr>
              <w:t>Time</w:t>
            </w:r>
          </w:p>
        </w:tc>
        <w:tc>
          <w:tcPr>
            <w:tcW w:w="2552" w:type="dxa"/>
            <w:tcBorders>
              <w:top w:val="single" w:sz="12" w:space="0" w:color="808080"/>
              <w:bottom w:val="single" w:sz="6" w:space="0" w:color="808080"/>
            </w:tcBorders>
          </w:tcPr>
          <w:p w:rsidR="00C802DE" w:rsidRPr="00862C5D" w:rsidRDefault="00C802DE" w:rsidP="005A4AB2">
            <w:pPr>
              <w:pStyle w:val="CERBODY"/>
              <w:keepNext/>
              <w:rPr>
                <w:rFonts w:cs="Arial"/>
                <w:b/>
                <w:bCs/>
                <w:sz w:val="16"/>
                <w:szCs w:val="16"/>
                <w:lang w:val="en-IE"/>
              </w:rPr>
            </w:pPr>
            <w:r w:rsidRPr="00862C5D">
              <w:rPr>
                <w:rFonts w:cs="Arial"/>
                <w:b/>
                <w:bCs/>
                <w:sz w:val="16"/>
                <w:szCs w:val="16"/>
                <w:lang w:val="en-IE"/>
              </w:rPr>
              <w:t>Item</w:t>
            </w:r>
          </w:p>
        </w:tc>
        <w:tc>
          <w:tcPr>
            <w:tcW w:w="1451" w:type="dxa"/>
            <w:tcBorders>
              <w:top w:val="single" w:sz="12" w:space="0" w:color="808080"/>
              <w:bottom w:val="single" w:sz="6" w:space="0" w:color="808080"/>
            </w:tcBorders>
          </w:tcPr>
          <w:p w:rsidR="00C802DE" w:rsidRPr="00862C5D" w:rsidRDefault="00C802DE" w:rsidP="005A4AB2">
            <w:pPr>
              <w:pStyle w:val="CERBODY"/>
              <w:keepNext/>
              <w:rPr>
                <w:rFonts w:cs="Arial"/>
                <w:b/>
                <w:bCs/>
                <w:sz w:val="16"/>
                <w:szCs w:val="16"/>
                <w:lang w:val="en-IE"/>
              </w:rPr>
            </w:pPr>
            <w:r w:rsidRPr="00862C5D">
              <w:rPr>
                <w:rFonts w:cs="Arial"/>
                <w:b/>
                <w:bCs/>
                <w:sz w:val="16"/>
                <w:szCs w:val="16"/>
                <w:lang w:val="en-IE"/>
              </w:rPr>
              <w:t>Term</w:t>
            </w:r>
          </w:p>
        </w:tc>
        <w:tc>
          <w:tcPr>
            <w:tcW w:w="1049" w:type="dxa"/>
            <w:tcBorders>
              <w:top w:val="single" w:sz="12" w:space="0" w:color="808080"/>
              <w:bottom w:val="single" w:sz="6" w:space="0" w:color="808080"/>
            </w:tcBorders>
          </w:tcPr>
          <w:p w:rsidR="00C802DE" w:rsidRPr="00862C5D" w:rsidRDefault="00C802DE" w:rsidP="005A4AB2">
            <w:pPr>
              <w:pStyle w:val="CERBODY"/>
              <w:keepNext/>
              <w:rPr>
                <w:rFonts w:cs="Arial"/>
                <w:b/>
                <w:bCs/>
                <w:sz w:val="16"/>
                <w:szCs w:val="16"/>
                <w:lang w:val="en-IE"/>
              </w:rPr>
            </w:pPr>
            <w:r w:rsidRPr="00862C5D">
              <w:rPr>
                <w:rFonts w:cs="Arial"/>
                <w:b/>
                <w:bCs/>
                <w:sz w:val="16"/>
                <w:szCs w:val="16"/>
                <w:lang w:val="en-IE"/>
              </w:rPr>
              <w:t>Subscript</w:t>
            </w:r>
          </w:p>
        </w:tc>
      </w:tr>
      <w:tr w:rsidR="00C802DE" w:rsidRPr="00862C5D" w:rsidTr="00371077">
        <w:tc>
          <w:tcPr>
            <w:tcW w:w="3118" w:type="dxa"/>
          </w:tcPr>
          <w:p w:rsidR="00C802DE" w:rsidRPr="00862C5D" w:rsidRDefault="00C802DE" w:rsidP="00371077">
            <w:pPr>
              <w:pStyle w:val="CERBODY"/>
              <w:rPr>
                <w:b/>
                <w:sz w:val="16"/>
                <w:szCs w:val="16"/>
                <w:lang w:val="en-IE"/>
              </w:rPr>
            </w:pPr>
            <w:r w:rsidRPr="00862C5D">
              <w:rPr>
                <w:b/>
                <w:sz w:val="16"/>
                <w:szCs w:val="16"/>
                <w:lang w:val="en-IE"/>
              </w:rPr>
              <w:t>Each Capacity Period, post end of Capacity Period</w:t>
            </w:r>
          </w:p>
        </w:tc>
        <w:tc>
          <w:tcPr>
            <w:tcW w:w="2552" w:type="dxa"/>
          </w:tcPr>
          <w:p w:rsidR="00C802DE" w:rsidRPr="00862C5D" w:rsidRDefault="00C802DE" w:rsidP="00371077">
            <w:pPr>
              <w:pStyle w:val="CERBODY"/>
              <w:rPr>
                <w:sz w:val="16"/>
                <w:szCs w:val="16"/>
                <w:lang w:val="en-IE"/>
              </w:rPr>
            </w:pPr>
          </w:p>
        </w:tc>
        <w:tc>
          <w:tcPr>
            <w:tcW w:w="1451" w:type="dxa"/>
          </w:tcPr>
          <w:p w:rsidR="00C802DE" w:rsidRPr="00862C5D" w:rsidRDefault="00C802DE" w:rsidP="00371077">
            <w:pPr>
              <w:pStyle w:val="CERBODY"/>
              <w:rPr>
                <w:sz w:val="16"/>
                <w:szCs w:val="16"/>
                <w:lang w:val="en-IE"/>
              </w:rPr>
            </w:pPr>
          </w:p>
        </w:tc>
        <w:tc>
          <w:tcPr>
            <w:tcW w:w="1049" w:type="dxa"/>
          </w:tcPr>
          <w:p w:rsidR="00C802DE" w:rsidRPr="00862C5D" w:rsidRDefault="00C802DE" w:rsidP="00371077">
            <w:pPr>
              <w:pStyle w:val="CERBODY"/>
              <w:rPr>
                <w:sz w:val="16"/>
                <w:szCs w:val="16"/>
                <w:lang w:val="en-IE"/>
              </w:rPr>
            </w:pPr>
          </w:p>
        </w:tc>
      </w:tr>
      <w:tr w:rsidR="00C802DE" w:rsidRPr="00862C5D" w:rsidTr="00371077">
        <w:tc>
          <w:tcPr>
            <w:tcW w:w="3118" w:type="dxa"/>
          </w:tcPr>
          <w:p w:rsidR="00C802DE" w:rsidRPr="00862C5D" w:rsidDel="00290BF1" w:rsidRDefault="00C802DE" w:rsidP="00371077">
            <w:pPr>
              <w:pStyle w:val="CERBODY"/>
              <w:rPr>
                <w:rFonts w:cs="Arial"/>
                <w:sz w:val="16"/>
                <w:szCs w:val="16"/>
                <w:lang w:val="en-IE"/>
              </w:rPr>
            </w:pPr>
            <w:r w:rsidRPr="00862C5D">
              <w:rPr>
                <w:sz w:val="16"/>
                <w:szCs w:val="16"/>
                <w:lang w:val="en-IE"/>
              </w:rPr>
              <w:t xml:space="preserve">By 17:00] Three Working Days and by 12:00 Seven Working Days after end of Capacity Period, </w:t>
            </w:r>
          </w:p>
        </w:tc>
        <w:tc>
          <w:tcPr>
            <w:tcW w:w="2552" w:type="dxa"/>
          </w:tcPr>
          <w:p w:rsidR="00C802DE" w:rsidRPr="00862C5D" w:rsidDel="00290BF1" w:rsidRDefault="00C802DE" w:rsidP="00371077">
            <w:pPr>
              <w:pStyle w:val="CERBODY"/>
              <w:rPr>
                <w:rFonts w:cs="Arial"/>
                <w:sz w:val="16"/>
                <w:szCs w:val="16"/>
                <w:lang w:val="en-IE"/>
              </w:rPr>
            </w:pPr>
            <w:r w:rsidRPr="00862C5D">
              <w:rPr>
                <w:rFonts w:cs="Arial"/>
                <w:sz w:val="16"/>
                <w:szCs w:val="16"/>
                <w:lang w:val="en-IE"/>
              </w:rPr>
              <w:t>Capacity Payment Price</w:t>
            </w:r>
          </w:p>
        </w:tc>
        <w:tc>
          <w:tcPr>
            <w:tcW w:w="1451" w:type="dxa"/>
          </w:tcPr>
          <w:p w:rsidR="00C802DE" w:rsidRPr="00862C5D" w:rsidRDefault="00C802DE" w:rsidP="00371077">
            <w:pPr>
              <w:pStyle w:val="CERBODY"/>
              <w:rPr>
                <w:rFonts w:cs="Arial"/>
                <w:sz w:val="16"/>
                <w:szCs w:val="16"/>
                <w:lang w:val="en-IE"/>
              </w:rPr>
            </w:pPr>
            <w:r w:rsidRPr="00862C5D">
              <w:rPr>
                <w:rFonts w:cs="Arial"/>
                <w:sz w:val="16"/>
                <w:szCs w:val="16"/>
                <w:lang w:val="en-IE"/>
              </w:rPr>
              <w:t>PCP</w:t>
            </w:r>
          </w:p>
        </w:tc>
        <w:tc>
          <w:tcPr>
            <w:tcW w:w="1049" w:type="dxa"/>
          </w:tcPr>
          <w:p w:rsidR="00C802DE" w:rsidRPr="00862C5D" w:rsidRDefault="00C802DE" w:rsidP="00371077">
            <w:pPr>
              <w:pStyle w:val="CERBODY"/>
              <w:rPr>
                <w:sz w:val="16"/>
                <w:szCs w:val="16"/>
                <w:lang w:val="en-IE"/>
              </w:rPr>
            </w:pPr>
            <w:proofErr w:type="spellStart"/>
            <w:r w:rsidRPr="00862C5D">
              <w:rPr>
                <w:rFonts w:cs="Arial"/>
                <w:sz w:val="16"/>
                <w:szCs w:val="16"/>
                <w:lang w:val="en-IE"/>
              </w:rPr>
              <w:t>Ωn</w:t>
            </w:r>
            <w:proofErr w:type="spellEnd"/>
          </w:p>
        </w:tc>
      </w:tr>
      <w:tr w:rsidR="00C802DE" w:rsidRPr="00862C5D" w:rsidTr="00371077">
        <w:tc>
          <w:tcPr>
            <w:tcW w:w="3118" w:type="dxa"/>
          </w:tcPr>
          <w:p w:rsidR="00C802DE" w:rsidRPr="00862C5D" w:rsidRDefault="00C802DE" w:rsidP="00371077">
            <w:pPr>
              <w:pStyle w:val="CERBODY"/>
              <w:rPr>
                <w:rFonts w:cs="Arial"/>
                <w:sz w:val="16"/>
                <w:szCs w:val="16"/>
                <w:lang w:val="en-IE"/>
              </w:rPr>
            </w:pPr>
            <w:r w:rsidRPr="00862C5D">
              <w:rPr>
                <w:sz w:val="16"/>
                <w:szCs w:val="16"/>
                <w:lang w:val="en-IE"/>
              </w:rPr>
              <w:t xml:space="preserve">By 17:00 Three Working Days and by 12:00 Seven Working Days after end of Capacity Period, </w:t>
            </w:r>
          </w:p>
        </w:tc>
        <w:tc>
          <w:tcPr>
            <w:tcW w:w="2552" w:type="dxa"/>
          </w:tcPr>
          <w:p w:rsidR="00C802DE" w:rsidRPr="00862C5D" w:rsidRDefault="00C802DE" w:rsidP="009E3A16">
            <w:pPr>
              <w:pStyle w:val="CERBODY"/>
              <w:rPr>
                <w:rFonts w:cs="Arial"/>
                <w:sz w:val="16"/>
                <w:szCs w:val="16"/>
                <w:lang w:val="en-IE"/>
              </w:rPr>
            </w:pPr>
            <w:r w:rsidRPr="00862C5D">
              <w:rPr>
                <w:sz w:val="16"/>
                <w:szCs w:val="16"/>
                <w:lang w:val="en-IE"/>
              </w:rPr>
              <w:t>Capacity Payments to each Capacity Market Unit</w:t>
            </w:r>
          </w:p>
        </w:tc>
        <w:tc>
          <w:tcPr>
            <w:tcW w:w="1451" w:type="dxa"/>
          </w:tcPr>
          <w:p w:rsidR="00C802DE" w:rsidRPr="00862C5D" w:rsidRDefault="00C802DE" w:rsidP="00371077">
            <w:pPr>
              <w:pStyle w:val="CERBODY"/>
              <w:rPr>
                <w:rFonts w:cs="Arial"/>
                <w:sz w:val="16"/>
                <w:szCs w:val="16"/>
                <w:lang w:val="en-IE"/>
              </w:rPr>
            </w:pPr>
            <w:r w:rsidRPr="00862C5D">
              <w:rPr>
                <w:rFonts w:cs="Arial"/>
                <w:sz w:val="16"/>
                <w:szCs w:val="16"/>
                <w:lang w:val="en-IE"/>
              </w:rPr>
              <w:t>CCP</w:t>
            </w:r>
          </w:p>
        </w:tc>
        <w:tc>
          <w:tcPr>
            <w:tcW w:w="1049" w:type="dxa"/>
          </w:tcPr>
          <w:p w:rsidR="00C802DE" w:rsidRPr="00862C5D" w:rsidRDefault="00C802DE" w:rsidP="00371077">
            <w:pPr>
              <w:pStyle w:val="CERBODY"/>
              <w:rPr>
                <w:rFonts w:cs="Arial"/>
                <w:sz w:val="16"/>
                <w:szCs w:val="16"/>
                <w:lang w:val="en-IE"/>
              </w:rPr>
            </w:pPr>
            <w:proofErr w:type="spellStart"/>
            <w:r w:rsidRPr="00862C5D">
              <w:rPr>
                <w:sz w:val="16"/>
                <w:szCs w:val="16"/>
                <w:lang w:val="en-IE"/>
              </w:rPr>
              <w:t>Ω</w:t>
            </w:r>
            <w:r w:rsidR="001E4D8C" w:rsidRPr="00862C5D">
              <w:rPr>
                <w:sz w:val="16"/>
                <w:szCs w:val="16"/>
                <w:lang w:val="en-IE"/>
              </w:rPr>
              <w:t>c</w:t>
            </w:r>
            <w:proofErr w:type="spellEnd"/>
          </w:p>
        </w:tc>
      </w:tr>
      <w:tr w:rsidR="00C802DE" w:rsidRPr="00862C5D" w:rsidTr="00371077">
        <w:tc>
          <w:tcPr>
            <w:tcW w:w="3118" w:type="dxa"/>
          </w:tcPr>
          <w:p w:rsidR="00C802DE" w:rsidRPr="00862C5D" w:rsidRDefault="00C802DE" w:rsidP="00371077">
            <w:pPr>
              <w:pStyle w:val="CERBODY"/>
              <w:rPr>
                <w:sz w:val="16"/>
                <w:szCs w:val="16"/>
                <w:lang w:val="en-IE"/>
              </w:rPr>
            </w:pPr>
            <w:r w:rsidRPr="00862C5D">
              <w:rPr>
                <w:sz w:val="16"/>
                <w:szCs w:val="16"/>
                <w:lang w:val="en-IE"/>
              </w:rPr>
              <w:t>By 17:00 Three Working Days and by 12:00 Seven Working Days after end of Capacity Period,</w:t>
            </w:r>
          </w:p>
        </w:tc>
        <w:tc>
          <w:tcPr>
            <w:tcW w:w="2552" w:type="dxa"/>
          </w:tcPr>
          <w:p w:rsidR="00C802DE" w:rsidRPr="00862C5D" w:rsidDel="00F21907" w:rsidRDefault="00C802DE" w:rsidP="00371077">
            <w:pPr>
              <w:pStyle w:val="CERBODY"/>
              <w:rPr>
                <w:sz w:val="16"/>
                <w:szCs w:val="16"/>
                <w:lang w:val="en-IE"/>
              </w:rPr>
            </w:pPr>
            <w:r w:rsidRPr="00862C5D">
              <w:rPr>
                <w:rFonts w:cs="Arial"/>
                <w:sz w:val="16"/>
                <w:szCs w:val="16"/>
                <w:lang w:val="en-IE"/>
              </w:rPr>
              <w:t>Supplier Capacity Charge Price</w:t>
            </w:r>
          </w:p>
        </w:tc>
        <w:tc>
          <w:tcPr>
            <w:tcW w:w="1451" w:type="dxa"/>
          </w:tcPr>
          <w:p w:rsidR="00C802DE" w:rsidRPr="00862C5D" w:rsidRDefault="00C802DE" w:rsidP="00371077">
            <w:pPr>
              <w:pStyle w:val="CERBODY"/>
              <w:rPr>
                <w:rFonts w:cs="Arial"/>
                <w:sz w:val="16"/>
                <w:szCs w:val="16"/>
                <w:lang w:val="en-IE"/>
              </w:rPr>
            </w:pPr>
            <w:r w:rsidRPr="00862C5D">
              <w:rPr>
                <w:rFonts w:cs="Arial"/>
                <w:sz w:val="16"/>
                <w:szCs w:val="16"/>
                <w:lang w:val="en-IE"/>
              </w:rPr>
              <w:t>PCCSUP</w:t>
            </w:r>
          </w:p>
        </w:tc>
        <w:tc>
          <w:tcPr>
            <w:tcW w:w="1049" w:type="dxa"/>
          </w:tcPr>
          <w:p w:rsidR="00C802DE" w:rsidRPr="00862C5D" w:rsidRDefault="00C802DE" w:rsidP="00371077">
            <w:pPr>
              <w:pStyle w:val="CERBODY"/>
              <w:rPr>
                <w:sz w:val="16"/>
                <w:szCs w:val="16"/>
                <w:lang w:val="en-IE"/>
              </w:rPr>
            </w:pPr>
            <w:r w:rsidRPr="00862C5D">
              <w:rPr>
                <w:rFonts w:cs="Arial"/>
                <w:sz w:val="16"/>
                <w:szCs w:val="16"/>
                <w:lang w:val="en-IE"/>
              </w:rPr>
              <w:t>y</w:t>
            </w:r>
          </w:p>
        </w:tc>
      </w:tr>
      <w:tr w:rsidR="00C802DE" w:rsidRPr="00862C5D" w:rsidTr="00371077">
        <w:tc>
          <w:tcPr>
            <w:tcW w:w="3118" w:type="dxa"/>
          </w:tcPr>
          <w:p w:rsidR="00C802DE" w:rsidRPr="00862C5D" w:rsidRDefault="00C802DE" w:rsidP="00371077">
            <w:pPr>
              <w:pStyle w:val="CERBODY"/>
              <w:rPr>
                <w:sz w:val="16"/>
                <w:szCs w:val="16"/>
                <w:lang w:val="en-IE"/>
              </w:rPr>
            </w:pPr>
            <w:r w:rsidRPr="00862C5D">
              <w:rPr>
                <w:sz w:val="16"/>
                <w:szCs w:val="16"/>
                <w:lang w:val="en-IE"/>
              </w:rPr>
              <w:t>By 17:00] Three Working Days and by 12:00 Seven Working Days after end of Capacity Period,</w:t>
            </w:r>
          </w:p>
        </w:tc>
        <w:tc>
          <w:tcPr>
            <w:tcW w:w="2552" w:type="dxa"/>
          </w:tcPr>
          <w:p w:rsidR="00C802DE" w:rsidRPr="00862C5D" w:rsidDel="00F21907" w:rsidRDefault="00C802DE" w:rsidP="00371077">
            <w:pPr>
              <w:pStyle w:val="CERBODY"/>
              <w:rPr>
                <w:sz w:val="16"/>
                <w:szCs w:val="16"/>
                <w:lang w:val="en-IE"/>
              </w:rPr>
            </w:pPr>
            <w:r w:rsidRPr="00862C5D">
              <w:rPr>
                <w:rFonts w:cs="Arial"/>
                <w:sz w:val="16"/>
                <w:szCs w:val="16"/>
                <w:lang w:val="en-IE"/>
              </w:rPr>
              <w:t>Difference Payment Socialisation Multiplier</w:t>
            </w:r>
          </w:p>
        </w:tc>
        <w:tc>
          <w:tcPr>
            <w:tcW w:w="1451" w:type="dxa"/>
          </w:tcPr>
          <w:p w:rsidR="00C802DE" w:rsidRPr="00862C5D" w:rsidRDefault="00C802DE" w:rsidP="00371077">
            <w:pPr>
              <w:pStyle w:val="CERBODY"/>
              <w:rPr>
                <w:rFonts w:cs="Arial"/>
                <w:sz w:val="16"/>
                <w:szCs w:val="16"/>
                <w:lang w:val="en-IE"/>
              </w:rPr>
            </w:pPr>
            <w:r w:rsidRPr="00862C5D">
              <w:rPr>
                <w:rFonts w:cs="Arial"/>
                <w:sz w:val="16"/>
                <w:szCs w:val="16"/>
                <w:lang w:val="en-IE"/>
              </w:rPr>
              <w:t>FSOCDIFFP</w:t>
            </w:r>
          </w:p>
        </w:tc>
        <w:tc>
          <w:tcPr>
            <w:tcW w:w="1049" w:type="dxa"/>
          </w:tcPr>
          <w:p w:rsidR="00C802DE" w:rsidRPr="00862C5D" w:rsidRDefault="00C802DE" w:rsidP="00371077">
            <w:pPr>
              <w:pStyle w:val="CERBODY"/>
              <w:rPr>
                <w:sz w:val="16"/>
                <w:szCs w:val="16"/>
                <w:lang w:val="en-IE"/>
              </w:rPr>
            </w:pPr>
            <w:r w:rsidRPr="00862C5D">
              <w:rPr>
                <w:rFonts w:cs="Arial"/>
                <w:sz w:val="16"/>
                <w:szCs w:val="16"/>
                <w:lang w:val="en-IE"/>
              </w:rPr>
              <w:t>y</w:t>
            </w:r>
          </w:p>
        </w:tc>
      </w:tr>
      <w:tr w:rsidR="00C802DE" w:rsidRPr="00862C5D" w:rsidTr="00371077">
        <w:tc>
          <w:tcPr>
            <w:tcW w:w="3118" w:type="dxa"/>
          </w:tcPr>
          <w:p w:rsidR="00C802DE" w:rsidRPr="00862C5D" w:rsidRDefault="00C802DE" w:rsidP="00371077">
            <w:pPr>
              <w:pStyle w:val="CERBODY"/>
              <w:rPr>
                <w:sz w:val="16"/>
                <w:szCs w:val="16"/>
                <w:lang w:val="en-IE"/>
              </w:rPr>
            </w:pPr>
            <w:r w:rsidRPr="00862C5D">
              <w:rPr>
                <w:sz w:val="16"/>
                <w:szCs w:val="16"/>
                <w:lang w:val="en-IE"/>
              </w:rPr>
              <w:t>By 17:00 Three Working Days and by 12:00 Seven Working Days after end of Capacity Period,</w:t>
            </w:r>
          </w:p>
        </w:tc>
        <w:tc>
          <w:tcPr>
            <w:tcW w:w="2552" w:type="dxa"/>
          </w:tcPr>
          <w:p w:rsidR="00C802DE" w:rsidRPr="00862C5D" w:rsidRDefault="00C802DE" w:rsidP="00371077">
            <w:pPr>
              <w:pStyle w:val="CERBODY"/>
              <w:rPr>
                <w:rFonts w:cs="Arial"/>
                <w:sz w:val="16"/>
                <w:szCs w:val="16"/>
                <w:lang w:val="en-IE"/>
              </w:rPr>
            </w:pPr>
            <w:r w:rsidRPr="00862C5D">
              <w:rPr>
                <w:rFonts w:cs="Arial"/>
                <w:sz w:val="16"/>
                <w:szCs w:val="16"/>
                <w:lang w:val="en-IE"/>
              </w:rPr>
              <w:t>Capacity Charge Metered Quantity Factor</w:t>
            </w:r>
          </w:p>
        </w:tc>
        <w:tc>
          <w:tcPr>
            <w:tcW w:w="1451" w:type="dxa"/>
          </w:tcPr>
          <w:p w:rsidR="00C802DE" w:rsidRPr="00862C5D" w:rsidRDefault="00C802DE" w:rsidP="00371077">
            <w:pPr>
              <w:pStyle w:val="CERBODY"/>
              <w:rPr>
                <w:rFonts w:cs="Arial"/>
                <w:sz w:val="16"/>
                <w:szCs w:val="16"/>
                <w:lang w:val="en-IE"/>
              </w:rPr>
            </w:pPr>
            <w:r w:rsidRPr="00862C5D">
              <w:rPr>
                <w:rFonts w:cs="Arial"/>
                <w:sz w:val="16"/>
                <w:szCs w:val="16"/>
                <w:lang w:val="en-IE"/>
              </w:rPr>
              <w:t>FQMCC</w:t>
            </w:r>
          </w:p>
        </w:tc>
        <w:tc>
          <w:tcPr>
            <w:tcW w:w="1049" w:type="dxa"/>
          </w:tcPr>
          <w:p w:rsidR="00C802DE" w:rsidRPr="00862C5D" w:rsidRDefault="00C802DE" w:rsidP="00371077">
            <w:pPr>
              <w:pStyle w:val="CERBODY"/>
              <w:rPr>
                <w:rFonts w:cs="Arial"/>
                <w:sz w:val="16"/>
                <w:szCs w:val="16"/>
                <w:lang w:val="en-IE"/>
              </w:rPr>
            </w:pPr>
            <w:r w:rsidRPr="00862C5D">
              <w:rPr>
                <w:rFonts w:cs="Arial"/>
                <w:sz w:val="16"/>
                <w:szCs w:val="16"/>
                <w:lang w:val="en-IE"/>
              </w:rPr>
              <w:t>γ</w:t>
            </w:r>
          </w:p>
        </w:tc>
      </w:tr>
      <w:tr w:rsidR="00C802DE" w:rsidRPr="00862C5D" w:rsidTr="00371077">
        <w:tc>
          <w:tcPr>
            <w:tcW w:w="3118" w:type="dxa"/>
          </w:tcPr>
          <w:p w:rsidR="00C802DE" w:rsidRPr="00862C5D" w:rsidRDefault="00C802DE" w:rsidP="00371077">
            <w:pPr>
              <w:pStyle w:val="CERBODY"/>
              <w:rPr>
                <w:sz w:val="16"/>
                <w:szCs w:val="16"/>
                <w:lang w:val="en-IE"/>
              </w:rPr>
            </w:pPr>
            <w:r w:rsidRPr="00862C5D">
              <w:rPr>
                <w:sz w:val="16"/>
                <w:szCs w:val="16"/>
                <w:lang w:val="en-IE"/>
              </w:rPr>
              <w:t>By 17:00 Three Working Days and by 12:00 Seven Working Days after end of Capacity Period,</w:t>
            </w:r>
          </w:p>
        </w:tc>
        <w:tc>
          <w:tcPr>
            <w:tcW w:w="2552" w:type="dxa"/>
          </w:tcPr>
          <w:p w:rsidR="00C802DE" w:rsidRPr="00862C5D" w:rsidDel="00F21907" w:rsidRDefault="00C802DE" w:rsidP="00371077">
            <w:pPr>
              <w:pStyle w:val="CERBODY"/>
              <w:rPr>
                <w:sz w:val="16"/>
                <w:szCs w:val="16"/>
                <w:lang w:val="en-IE"/>
              </w:rPr>
            </w:pPr>
            <w:r w:rsidRPr="00862C5D">
              <w:rPr>
                <w:sz w:val="16"/>
                <w:szCs w:val="16"/>
                <w:lang w:val="en-IE"/>
              </w:rPr>
              <w:t>Capacity Charge</w:t>
            </w:r>
          </w:p>
        </w:tc>
        <w:tc>
          <w:tcPr>
            <w:tcW w:w="1451" w:type="dxa"/>
          </w:tcPr>
          <w:p w:rsidR="00C802DE" w:rsidRPr="00862C5D" w:rsidRDefault="00C802DE" w:rsidP="00371077">
            <w:pPr>
              <w:pStyle w:val="CERBODY"/>
              <w:rPr>
                <w:rFonts w:cs="Arial"/>
                <w:sz w:val="16"/>
                <w:szCs w:val="16"/>
                <w:lang w:val="en-IE"/>
              </w:rPr>
            </w:pPr>
            <w:r w:rsidRPr="00862C5D">
              <w:rPr>
                <w:rFonts w:cs="Arial"/>
                <w:sz w:val="16"/>
                <w:szCs w:val="16"/>
                <w:lang w:val="en-IE"/>
              </w:rPr>
              <w:t>CCC</w:t>
            </w:r>
          </w:p>
        </w:tc>
        <w:tc>
          <w:tcPr>
            <w:tcW w:w="1049" w:type="dxa"/>
          </w:tcPr>
          <w:p w:rsidR="00C802DE" w:rsidRPr="00862C5D" w:rsidRDefault="00C802DE" w:rsidP="00371077">
            <w:pPr>
              <w:pStyle w:val="CERBODY"/>
              <w:rPr>
                <w:sz w:val="16"/>
                <w:szCs w:val="16"/>
                <w:lang w:val="en-IE"/>
              </w:rPr>
            </w:pPr>
            <w:proofErr w:type="spellStart"/>
            <w:r w:rsidRPr="00862C5D">
              <w:rPr>
                <w:rFonts w:cs="Arial"/>
                <w:sz w:val="16"/>
                <w:szCs w:val="16"/>
                <w:lang w:val="en-IE"/>
              </w:rPr>
              <w:t>vc</w:t>
            </w:r>
            <w:proofErr w:type="spellEnd"/>
          </w:p>
        </w:tc>
      </w:tr>
      <w:tr w:rsidR="00C802DE" w:rsidRPr="00862C5D" w:rsidTr="00371077">
        <w:tc>
          <w:tcPr>
            <w:tcW w:w="3118" w:type="dxa"/>
          </w:tcPr>
          <w:p w:rsidR="00C802DE" w:rsidRPr="00862C5D" w:rsidRDefault="00C802DE" w:rsidP="00371077">
            <w:pPr>
              <w:pStyle w:val="CERBODY"/>
              <w:rPr>
                <w:sz w:val="16"/>
                <w:szCs w:val="16"/>
                <w:lang w:val="en-IE"/>
              </w:rPr>
            </w:pPr>
            <w:r w:rsidRPr="00862C5D">
              <w:rPr>
                <w:sz w:val="16"/>
                <w:szCs w:val="16"/>
                <w:lang w:val="en-IE"/>
              </w:rPr>
              <w:t>By 17:00 Three Working Days and by 12:00 Seven Working Days after end of Capacity Period,</w:t>
            </w:r>
          </w:p>
        </w:tc>
        <w:tc>
          <w:tcPr>
            <w:tcW w:w="2552" w:type="dxa"/>
          </w:tcPr>
          <w:p w:rsidR="00C802DE" w:rsidRPr="00862C5D" w:rsidRDefault="00C802DE" w:rsidP="00371077">
            <w:pPr>
              <w:pStyle w:val="CERBODY"/>
              <w:rPr>
                <w:sz w:val="16"/>
                <w:szCs w:val="16"/>
                <w:lang w:val="en-IE"/>
              </w:rPr>
            </w:pPr>
            <w:r w:rsidRPr="00862C5D">
              <w:rPr>
                <w:sz w:val="16"/>
                <w:szCs w:val="16"/>
                <w:lang w:val="en-IE"/>
              </w:rPr>
              <w:t>Total Capacity Charge</w:t>
            </w:r>
          </w:p>
        </w:tc>
        <w:tc>
          <w:tcPr>
            <w:tcW w:w="1451" w:type="dxa"/>
          </w:tcPr>
          <w:p w:rsidR="00C802DE" w:rsidRPr="00862C5D" w:rsidRDefault="00C802DE" w:rsidP="00371077">
            <w:pPr>
              <w:pStyle w:val="CERBODY"/>
              <w:rPr>
                <w:rFonts w:cs="Arial"/>
                <w:sz w:val="16"/>
                <w:szCs w:val="16"/>
                <w:lang w:val="en-IE"/>
              </w:rPr>
            </w:pPr>
            <w:r w:rsidRPr="00862C5D">
              <w:rPr>
                <w:rFonts w:cs="Arial"/>
                <w:sz w:val="16"/>
                <w:szCs w:val="16"/>
                <w:lang w:val="en-IE"/>
              </w:rPr>
              <w:t>CCCTOT</w:t>
            </w:r>
          </w:p>
        </w:tc>
        <w:tc>
          <w:tcPr>
            <w:tcW w:w="1049" w:type="dxa"/>
          </w:tcPr>
          <w:p w:rsidR="00C802DE" w:rsidRPr="00862C5D" w:rsidRDefault="00C802DE" w:rsidP="00371077">
            <w:pPr>
              <w:pStyle w:val="CERBODY"/>
              <w:rPr>
                <w:sz w:val="16"/>
                <w:szCs w:val="16"/>
                <w:vertAlign w:val="subscript"/>
                <w:lang w:val="en-IE"/>
              </w:rPr>
            </w:pPr>
            <w:r w:rsidRPr="00862C5D">
              <w:rPr>
                <w:rFonts w:cs="Arial"/>
                <w:sz w:val="16"/>
                <w:szCs w:val="16"/>
                <w:lang w:val="en-IE"/>
              </w:rPr>
              <w:t>pc</w:t>
            </w:r>
          </w:p>
        </w:tc>
      </w:tr>
      <w:tr w:rsidR="00C802DE" w:rsidRPr="00862C5D" w:rsidTr="00371077">
        <w:tc>
          <w:tcPr>
            <w:tcW w:w="3118" w:type="dxa"/>
          </w:tcPr>
          <w:p w:rsidR="00C802DE" w:rsidRPr="00862C5D" w:rsidRDefault="00C802DE" w:rsidP="00371077">
            <w:pPr>
              <w:pStyle w:val="CERBODY"/>
              <w:rPr>
                <w:sz w:val="16"/>
                <w:szCs w:val="16"/>
                <w:lang w:val="en-IE"/>
              </w:rPr>
            </w:pPr>
            <w:r w:rsidRPr="00862C5D">
              <w:rPr>
                <w:sz w:val="16"/>
                <w:szCs w:val="16"/>
                <w:lang w:val="en-IE"/>
              </w:rPr>
              <w:t>By 17:00 Three Working Days and by 12:00 Seven Working Days after end of Capacity Period,</w:t>
            </w:r>
          </w:p>
        </w:tc>
        <w:tc>
          <w:tcPr>
            <w:tcW w:w="2552" w:type="dxa"/>
          </w:tcPr>
          <w:p w:rsidR="00C802DE" w:rsidRPr="00862C5D" w:rsidRDefault="00C802DE" w:rsidP="00371077">
            <w:pPr>
              <w:pStyle w:val="CERBODY"/>
              <w:rPr>
                <w:sz w:val="16"/>
                <w:szCs w:val="16"/>
                <w:lang w:val="en-IE"/>
              </w:rPr>
            </w:pPr>
            <w:r w:rsidRPr="00862C5D">
              <w:rPr>
                <w:sz w:val="16"/>
                <w:szCs w:val="16"/>
                <w:lang w:val="en-IE"/>
              </w:rPr>
              <w:t>Difference Payment Socialisation Charge</w:t>
            </w:r>
          </w:p>
        </w:tc>
        <w:tc>
          <w:tcPr>
            <w:tcW w:w="1451" w:type="dxa"/>
          </w:tcPr>
          <w:p w:rsidR="00C802DE" w:rsidRPr="00862C5D" w:rsidRDefault="00C802DE" w:rsidP="00371077">
            <w:pPr>
              <w:pStyle w:val="CERBODY"/>
              <w:rPr>
                <w:rFonts w:cs="Arial"/>
                <w:sz w:val="16"/>
                <w:szCs w:val="16"/>
                <w:lang w:val="en-IE"/>
              </w:rPr>
            </w:pPr>
            <w:r w:rsidRPr="00862C5D">
              <w:rPr>
                <w:rFonts w:cs="Arial"/>
                <w:sz w:val="16"/>
                <w:szCs w:val="16"/>
                <w:lang w:val="en-IE"/>
              </w:rPr>
              <w:t>CSOCDIFFP</w:t>
            </w:r>
          </w:p>
        </w:tc>
        <w:tc>
          <w:tcPr>
            <w:tcW w:w="1049" w:type="dxa"/>
          </w:tcPr>
          <w:p w:rsidR="00C802DE" w:rsidRPr="00862C5D" w:rsidRDefault="00C802DE" w:rsidP="00371077">
            <w:pPr>
              <w:pStyle w:val="CERBODY"/>
              <w:rPr>
                <w:rFonts w:cs="Arial"/>
                <w:sz w:val="16"/>
                <w:szCs w:val="16"/>
                <w:lang w:val="en-IE"/>
              </w:rPr>
            </w:pPr>
            <w:proofErr w:type="spellStart"/>
            <w:r w:rsidRPr="00862C5D">
              <w:rPr>
                <w:rFonts w:cs="Arial"/>
                <w:sz w:val="16"/>
                <w:szCs w:val="16"/>
                <w:lang w:val="en-IE"/>
              </w:rPr>
              <w:t>vc</w:t>
            </w:r>
            <w:proofErr w:type="spellEnd"/>
          </w:p>
        </w:tc>
      </w:tr>
      <w:tr w:rsidR="00C802DE" w:rsidRPr="00862C5D" w:rsidTr="00371077">
        <w:tc>
          <w:tcPr>
            <w:tcW w:w="3118" w:type="dxa"/>
          </w:tcPr>
          <w:p w:rsidR="00C802DE" w:rsidRPr="00862C5D" w:rsidRDefault="00C802DE" w:rsidP="00371077">
            <w:pPr>
              <w:pStyle w:val="CERBODY"/>
              <w:rPr>
                <w:sz w:val="16"/>
                <w:szCs w:val="16"/>
                <w:lang w:val="en-IE"/>
              </w:rPr>
            </w:pPr>
            <w:r w:rsidRPr="00862C5D">
              <w:rPr>
                <w:sz w:val="16"/>
                <w:szCs w:val="16"/>
                <w:lang w:val="en-IE"/>
              </w:rPr>
              <w:t>By 17:00 Three Working Days and by 12:00 Seven Working Days after end of Capacity Period,</w:t>
            </w:r>
          </w:p>
        </w:tc>
        <w:tc>
          <w:tcPr>
            <w:tcW w:w="2552" w:type="dxa"/>
          </w:tcPr>
          <w:p w:rsidR="00C802DE" w:rsidRPr="00862C5D" w:rsidRDefault="00C802DE" w:rsidP="00371077">
            <w:pPr>
              <w:pStyle w:val="CERBODY"/>
              <w:rPr>
                <w:sz w:val="16"/>
                <w:szCs w:val="16"/>
                <w:lang w:val="en-IE"/>
              </w:rPr>
            </w:pPr>
            <w:r w:rsidRPr="00862C5D">
              <w:rPr>
                <w:sz w:val="16"/>
                <w:szCs w:val="16"/>
                <w:lang w:val="en-IE"/>
              </w:rPr>
              <w:t>Total Difference Payment Socialisation Charge</w:t>
            </w:r>
          </w:p>
        </w:tc>
        <w:tc>
          <w:tcPr>
            <w:tcW w:w="1451" w:type="dxa"/>
          </w:tcPr>
          <w:p w:rsidR="00C802DE" w:rsidRPr="00862C5D" w:rsidRDefault="00C802DE" w:rsidP="00371077">
            <w:pPr>
              <w:pStyle w:val="CERBODY"/>
              <w:rPr>
                <w:rFonts w:cs="Arial"/>
                <w:sz w:val="16"/>
                <w:szCs w:val="16"/>
                <w:lang w:val="en-IE"/>
              </w:rPr>
            </w:pPr>
            <w:r w:rsidRPr="00862C5D">
              <w:rPr>
                <w:rFonts w:cs="Arial"/>
                <w:sz w:val="16"/>
                <w:szCs w:val="16"/>
                <w:lang w:val="en-IE"/>
              </w:rPr>
              <w:t>CSOCDIFFPTOT</w:t>
            </w:r>
          </w:p>
        </w:tc>
        <w:tc>
          <w:tcPr>
            <w:tcW w:w="1049" w:type="dxa"/>
          </w:tcPr>
          <w:p w:rsidR="00C802DE" w:rsidRPr="00862C5D" w:rsidRDefault="00C802DE" w:rsidP="00371077">
            <w:pPr>
              <w:pStyle w:val="CERBODY"/>
              <w:rPr>
                <w:rFonts w:cs="Arial"/>
                <w:sz w:val="16"/>
                <w:szCs w:val="16"/>
                <w:lang w:val="en-IE"/>
              </w:rPr>
            </w:pPr>
            <w:r w:rsidRPr="00862C5D">
              <w:rPr>
                <w:rFonts w:cs="Arial"/>
                <w:sz w:val="16"/>
                <w:szCs w:val="16"/>
                <w:lang w:val="en-IE"/>
              </w:rPr>
              <w:t>pc</w:t>
            </w:r>
          </w:p>
        </w:tc>
      </w:tr>
    </w:tbl>
    <w:p w:rsidR="000556F5" w:rsidRDefault="000556F5" w:rsidP="000556F5">
      <w:pPr>
        <w:pStyle w:val="CERBODY"/>
        <w:rPr>
          <w:ins w:id="69" w:author="Author"/>
          <w:b/>
          <w:lang w:val="en-IE"/>
        </w:rPr>
      </w:pPr>
    </w:p>
    <w:p w:rsidR="00FE4047" w:rsidRDefault="00FE4047" w:rsidP="000556F5">
      <w:pPr>
        <w:pStyle w:val="CERBODY"/>
        <w:rPr>
          <w:ins w:id="70" w:author="Author"/>
          <w:b/>
          <w:lang w:val="en-IE"/>
        </w:rPr>
      </w:pPr>
      <w:ins w:id="71" w:author="Author">
        <w:r w:rsidRPr="000556F5">
          <w:rPr>
            <w:b/>
            <w:lang w:val="en-IE"/>
          </w:rPr>
          <w:t>Table 10 - Data publication list part 10: updated every hour, contai</w:t>
        </w:r>
        <w:r>
          <w:rPr>
            <w:b/>
            <w:lang w:val="en-IE"/>
          </w:rPr>
          <w:t>ning data for the previous hour</w:t>
        </w:r>
      </w:ins>
    </w:p>
    <w:tbl>
      <w:tblPr>
        <w:tblW w:w="8170" w:type="dxa"/>
        <w:tblInd w:w="817" w:type="dxa"/>
        <w:tblBorders>
          <w:top w:val="single" w:sz="12" w:space="0" w:color="808080"/>
          <w:bottom w:val="single" w:sz="12" w:space="0" w:color="808080"/>
        </w:tblBorders>
        <w:tblLayout w:type="fixed"/>
        <w:tblLook w:val="0000"/>
      </w:tblPr>
      <w:tblGrid>
        <w:gridCol w:w="3118"/>
        <w:gridCol w:w="2552"/>
        <w:gridCol w:w="1451"/>
        <w:gridCol w:w="1049"/>
      </w:tblGrid>
      <w:tr w:rsidR="00FE4047" w:rsidRPr="00862C5D" w:rsidTr="00C1439D">
        <w:trPr>
          <w:tblHeader/>
          <w:ins w:id="72" w:author="Author"/>
        </w:trPr>
        <w:tc>
          <w:tcPr>
            <w:tcW w:w="3118" w:type="dxa"/>
            <w:tcBorders>
              <w:top w:val="single" w:sz="12" w:space="0" w:color="808080"/>
              <w:bottom w:val="single" w:sz="6" w:space="0" w:color="808080"/>
            </w:tcBorders>
          </w:tcPr>
          <w:p w:rsidR="00FE4047" w:rsidRPr="00862C5D" w:rsidRDefault="00FE4047" w:rsidP="00C1439D">
            <w:pPr>
              <w:pStyle w:val="CERBODY"/>
              <w:keepNext/>
              <w:rPr>
                <w:ins w:id="73" w:author="Author"/>
                <w:b/>
                <w:sz w:val="16"/>
                <w:szCs w:val="16"/>
                <w:lang w:val="en-IE"/>
              </w:rPr>
            </w:pPr>
            <w:ins w:id="74" w:author="Author">
              <w:r w:rsidRPr="00862C5D">
                <w:rPr>
                  <w:b/>
                  <w:sz w:val="16"/>
                  <w:szCs w:val="16"/>
                  <w:lang w:val="en-IE"/>
                </w:rPr>
                <w:t>Time</w:t>
              </w:r>
            </w:ins>
          </w:p>
        </w:tc>
        <w:tc>
          <w:tcPr>
            <w:tcW w:w="2552" w:type="dxa"/>
            <w:tcBorders>
              <w:top w:val="single" w:sz="12" w:space="0" w:color="808080"/>
              <w:bottom w:val="single" w:sz="6" w:space="0" w:color="808080"/>
            </w:tcBorders>
          </w:tcPr>
          <w:p w:rsidR="00FE4047" w:rsidRPr="00862C5D" w:rsidRDefault="00FE4047" w:rsidP="00C1439D">
            <w:pPr>
              <w:pStyle w:val="CERBODY"/>
              <w:keepNext/>
              <w:rPr>
                <w:ins w:id="75" w:author="Author"/>
                <w:rFonts w:cs="Arial"/>
                <w:b/>
                <w:bCs/>
                <w:sz w:val="16"/>
                <w:szCs w:val="16"/>
                <w:lang w:val="en-IE"/>
              </w:rPr>
            </w:pPr>
            <w:ins w:id="76" w:author="Author">
              <w:r w:rsidRPr="00862C5D">
                <w:rPr>
                  <w:rFonts w:cs="Arial"/>
                  <w:b/>
                  <w:bCs/>
                  <w:sz w:val="16"/>
                  <w:szCs w:val="16"/>
                  <w:lang w:val="en-IE"/>
                </w:rPr>
                <w:t>Item</w:t>
              </w:r>
              <w:r>
                <w:rPr>
                  <w:rFonts w:cs="Arial"/>
                  <w:b/>
                  <w:bCs/>
                  <w:sz w:val="16"/>
                  <w:szCs w:val="16"/>
                  <w:lang w:val="en-IE"/>
                </w:rPr>
                <w:t>/Data Record</w:t>
              </w:r>
            </w:ins>
          </w:p>
        </w:tc>
        <w:tc>
          <w:tcPr>
            <w:tcW w:w="1451" w:type="dxa"/>
            <w:tcBorders>
              <w:top w:val="single" w:sz="12" w:space="0" w:color="808080"/>
              <w:bottom w:val="single" w:sz="6" w:space="0" w:color="808080"/>
            </w:tcBorders>
          </w:tcPr>
          <w:p w:rsidR="00FE4047" w:rsidRPr="00862C5D" w:rsidRDefault="00FE4047" w:rsidP="00C1439D">
            <w:pPr>
              <w:pStyle w:val="CERBODY"/>
              <w:keepNext/>
              <w:rPr>
                <w:ins w:id="77" w:author="Author"/>
                <w:rFonts w:cs="Arial"/>
                <w:b/>
                <w:bCs/>
                <w:sz w:val="16"/>
                <w:szCs w:val="16"/>
                <w:lang w:val="en-IE"/>
              </w:rPr>
            </w:pPr>
            <w:ins w:id="78" w:author="Author">
              <w:r w:rsidRPr="00862C5D">
                <w:rPr>
                  <w:rFonts w:cs="Arial"/>
                  <w:b/>
                  <w:bCs/>
                  <w:sz w:val="16"/>
                  <w:szCs w:val="16"/>
                  <w:lang w:val="en-IE"/>
                </w:rPr>
                <w:t>Term</w:t>
              </w:r>
            </w:ins>
          </w:p>
        </w:tc>
        <w:tc>
          <w:tcPr>
            <w:tcW w:w="1049" w:type="dxa"/>
            <w:tcBorders>
              <w:top w:val="single" w:sz="12" w:space="0" w:color="808080"/>
              <w:bottom w:val="single" w:sz="6" w:space="0" w:color="808080"/>
            </w:tcBorders>
          </w:tcPr>
          <w:p w:rsidR="00FE4047" w:rsidRPr="00862C5D" w:rsidRDefault="00FE4047" w:rsidP="00C1439D">
            <w:pPr>
              <w:pStyle w:val="CERBODY"/>
              <w:keepNext/>
              <w:rPr>
                <w:ins w:id="79" w:author="Author"/>
                <w:rFonts w:cs="Arial"/>
                <w:b/>
                <w:bCs/>
                <w:sz w:val="16"/>
                <w:szCs w:val="16"/>
                <w:lang w:val="en-IE"/>
              </w:rPr>
            </w:pPr>
            <w:ins w:id="80" w:author="Author">
              <w:r w:rsidRPr="00862C5D">
                <w:rPr>
                  <w:rFonts w:cs="Arial"/>
                  <w:b/>
                  <w:bCs/>
                  <w:sz w:val="16"/>
                  <w:szCs w:val="16"/>
                  <w:lang w:val="en-IE"/>
                </w:rPr>
                <w:t>Subscript</w:t>
              </w:r>
            </w:ins>
          </w:p>
        </w:tc>
      </w:tr>
      <w:tr w:rsidR="00FE4047" w:rsidRPr="00862C5D" w:rsidTr="00C1439D">
        <w:trPr>
          <w:ins w:id="81" w:author="Author"/>
        </w:trPr>
        <w:tc>
          <w:tcPr>
            <w:tcW w:w="3118" w:type="dxa"/>
          </w:tcPr>
          <w:p w:rsidR="00FE4047" w:rsidRPr="00862C5D" w:rsidDel="00290BF1" w:rsidRDefault="00FE4047" w:rsidP="00C1439D">
            <w:pPr>
              <w:pStyle w:val="CERBODY"/>
              <w:rPr>
                <w:ins w:id="82" w:author="Author"/>
                <w:rFonts w:cs="Arial"/>
                <w:sz w:val="16"/>
                <w:szCs w:val="16"/>
                <w:lang w:val="en-IE"/>
              </w:rPr>
            </w:pPr>
            <w:ins w:id="83" w:author="Author">
              <w:r w:rsidRPr="000556F5">
                <w:rPr>
                  <w:sz w:val="16"/>
                  <w:szCs w:val="16"/>
                  <w:lang w:val="en-IE"/>
                </w:rPr>
                <w:t>Every hour for the previous hour</w:t>
              </w:r>
            </w:ins>
          </w:p>
        </w:tc>
        <w:tc>
          <w:tcPr>
            <w:tcW w:w="2552" w:type="dxa"/>
          </w:tcPr>
          <w:p w:rsidR="00FE4047" w:rsidRPr="00862C5D" w:rsidDel="00290BF1" w:rsidRDefault="00FE4047" w:rsidP="00C1439D">
            <w:pPr>
              <w:pStyle w:val="CERBODY"/>
              <w:rPr>
                <w:ins w:id="84" w:author="Author"/>
                <w:rFonts w:cs="Arial"/>
                <w:sz w:val="16"/>
                <w:szCs w:val="16"/>
                <w:lang w:val="en-IE"/>
              </w:rPr>
            </w:pPr>
            <w:ins w:id="85" w:author="Author">
              <w:r w:rsidRPr="000556F5">
                <w:rPr>
                  <w:sz w:val="16"/>
                  <w:szCs w:val="16"/>
                </w:rPr>
                <w:t>Outturn Availability</w:t>
              </w:r>
            </w:ins>
          </w:p>
        </w:tc>
        <w:tc>
          <w:tcPr>
            <w:tcW w:w="1451" w:type="dxa"/>
          </w:tcPr>
          <w:p w:rsidR="00FE4047" w:rsidRPr="00862C5D" w:rsidRDefault="00FE4047" w:rsidP="00C1439D">
            <w:pPr>
              <w:pStyle w:val="CERBODY"/>
              <w:rPr>
                <w:ins w:id="86" w:author="Author"/>
                <w:rFonts w:cs="Arial"/>
                <w:sz w:val="16"/>
                <w:szCs w:val="16"/>
                <w:lang w:val="en-IE"/>
              </w:rPr>
            </w:pPr>
          </w:p>
        </w:tc>
        <w:tc>
          <w:tcPr>
            <w:tcW w:w="1049" w:type="dxa"/>
          </w:tcPr>
          <w:p w:rsidR="00FE4047" w:rsidRPr="00862C5D" w:rsidRDefault="00FE4047" w:rsidP="00C1439D">
            <w:pPr>
              <w:pStyle w:val="CERBODY"/>
              <w:rPr>
                <w:ins w:id="87" w:author="Author"/>
                <w:sz w:val="16"/>
                <w:szCs w:val="16"/>
                <w:lang w:val="en-IE"/>
              </w:rPr>
            </w:pPr>
            <w:proofErr w:type="spellStart"/>
            <w:ins w:id="88" w:author="Author">
              <w:r w:rsidRPr="000556F5">
                <w:rPr>
                  <w:sz w:val="16"/>
                  <w:szCs w:val="16"/>
                  <w:lang w:val="en-IE"/>
                </w:rPr>
                <w:t>uγ</w:t>
              </w:r>
              <w:proofErr w:type="spellEnd"/>
            </w:ins>
          </w:p>
        </w:tc>
      </w:tr>
      <w:tr w:rsidR="00FE4047" w:rsidRPr="00862C5D" w:rsidTr="00C1439D">
        <w:trPr>
          <w:ins w:id="89" w:author="Author"/>
        </w:trPr>
        <w:tc>
          <w:tcPr>
            <w:tcW w:w="3118" w:type="dxa"/>
          </w:tcPr>
          <w:p w:rsidR="00FE4047" w:rsidRPr="00862C5D" w:rsidRDefault="00FE4047" w:rsidP="00C1439D">
            <w:pPr>
              <w:pStyle w:val="CERBODY"/>
              <w:rPr>
                <w:ins w:id="90" w:author="Author"/>
                <w:rFonts w:cs="Arial"/>
                <w:sz w:val="16"/>
                <w:szCs w:val="16"/>
                <w:lang w:val="en-IE"/>
              </w:rPr>
            </w:pPr>
            <w:ins w:id="91" w:author="Author">
              <w:r w:rsidRPr="000556F5">
                <w:rPr>
                  <w:sz w:val="16"/>
                  <w:szCs w:val="16"/>
                  <w:lang w:val="en-IE"/>
                </w:rPr>
                <w:t>Every hour for the previous hour</w:t>
              </w:r>
            </w:ins>
          </w:p>
        </w:tc>
        <w:tc>
          <w:tcPr>
            <w:tcW w:w="2552" w:type="dxa"/>
          </w:tcPr>
          <w:p w:rsidR="00FE4047" w:rsidRPr="00862C5D" w:rsidRDefault="00FE4047" w:rsidP="00C1439D">
            <w:pPr>
              <w:pStyle w:val="CERBODY"/>
              <w:rPr>
                <w:ins w:id="92" w:author="Author"/>
                <w:rFonts w:cs="Arial"/>
                <w:sz w:val="16"/>
                <w:szCs w:val="16"/>
                <w:lang w:val="en-IE"/>
              </w:rPr>
            </w:pPr>
            <w:ins w:id="93" w:author="Author">
              <w:r w:rsidRPr="000556F5">
                <w:rPr>
                  <w:sz w:val="16"/>
                  <w:szCs w:val="16"/>
                </w:rPr>
                <w:t xml:space="preserve">Hourly Dispatch Instructions </w:t>
              </w:r>
            </w:ins>
          </w:p>
        </w:tc>
        <w:tc>
          <w:tcPr>
            <w:tcW w:w="1451" w:type="dxa"/>
          </w:tcPr>
          <w:p w:rsidR="00FE4047" w:rsidRPr="00862C5D" w:rsidRDefault="00FE4047" w:rsidP="00C1439D">
            <w:pPr>
              <w:pStyle w:val="CERBODY"/>
              <w:rPr>
                <w:ins w:id="94" w:author="Author"/>
                <w:rFonts w:cs="Arial"/>
                <w:sz w:val="16"/>
                <w:szCs w:val="16"/>
                <w:lang w:val="en-IE"/>
              </w:rPr>
            </w:pPr>
            <w:ins w:id="95" w:author="Author">
              <w:r w:rsidRPr="000556F5">
                <w:rPr>
                  <w:sz w:val="16"/>
                  <w:szCs w:val="16"/>
                  <w:lang w:val="en-IE"/>
                </w:rPr>
                <w:t>-</w:t>
              </w:r>
            </w:ins>
          </w:p>
        </w:tc>
        <w:tc>
          <w:tcPr>
            <w:tcW w:w="1049" w:type="dxa"/>
          </w:tcPr>
          <w:p w:rsidR="00FE4047" w:rsidRPr="00862C5D" w:rsidRDefault="00FE4047" w:rsidP="00C1439D">
            <w:pPr>
              <w:pStyle w:val="CERBODY"/>
              <w:rPr>
                <w:ins w:id="96" w:author="Author"/>
                <w:rFonts w:cs="Arial"/>
                <w:sz w:val="16"/>
                <w:szCs w:val="16"/>
                <w:lang w:val="en-IE"/>
              </w:rPr>
            </w:pPr>
            <w:ins w:id="97" w:author="Author">
              <w:r w:rsidRPr="000556F5">
                <w:rPr>
                  <w:sz w:val="16"/>
                  <w:szCs w:val="16"/>
                  <w:lang w:val="en-IE"/>
                </w:rPr>
                <w:t>u</w:t>
              </w:r>
            </w:ins>
          </w:p>
        </w:tc>
      </w:tr>
      <w:tr w:rsidR="00FE4047" w:rsidRPr="00862C5D" w:rsidTr="00C1439D">
        <w:trPr>
          <w:ins w:id="98" w:author="Author"/>
        </w:trPr>
        <w:tc>
          <w:tcPr>
            <w:tcW w:w="3118" w:type="dxa"/>
          </w:tcPr>
          <w:p w:rsidR="00FE4047" w:rsidRPr="00862C5D" w:rsidRDefault="00FE4047" w:rsidP="00C1439D">
            <w:pPr>
              <w:pStyle w:val="CERBODY"/>
              <w:rPr>
                <w:ins w:id="99" w:author="Author"/>
                <w:sz w:val="16"/>
                <w:szCs w:val="16"/>
                <w:lang w:val="en-IE"/>
              </w:rPr>
            </w:pPr>
            <w:ins w:id="100" w:author="Author">
              <w:r w:rsidRPr="000556F5">
                <w:rPr>
                  <w:sz w:val="16"/>
                  <w:szCs w:val="16"/>
                  <w:lang w:val="en-IE"/>
                </w:rPr>
                <w:t>Every hour for the previous hour</w:t>
              </w:r>
            </w:ins>
          </w:p>
        </w:tc>
        <w:tc>
          <w:tcPr>
            <w:tcW w:w="2552" w:type="dxa"/>
          </w:tcPr>
          <w:p w:rsidR="00FE4047" w:rsidRPr="00862C5D" w:rsidDel="00F21907" w:rsidRDefault="00FE4047" w:rsidP="00C1439D">
            <w:pPr>
              <w:pStyle w:val="CERBODY"/>
              <w:rPr>
                <w:ins w:id="101" w:author="Author"/>
                <w:sz w:val="16"/>
                <w:szCs w:val="16"/>
                <w:lang w:val="en-IE"/>
              </w:rPr>
            </w:pPr>
            <w:ins w:id="102" w:author="Author">
              <w:r w:rsidRPr="000556F5">
                <w:rPr>
                  <w:sz w:val="16"/>
                  <w:szCs w:val="16"/>
                </w:rPr>
                <w:t xml:space="preserve">Hourly SO Interconnector Trades </w:t>
              </w:r>
            </w:ins>
          </w:p>
        </w:tc>
        <w:tc>
          <w:tcPr>
            <w:tcW w:w="1451" w:type="dxa"/>
          </w:tcPr>
          <w:p w:rsidR="00FE4047" w:rsidRPr="00862C5D" w:rsidRDefault="00FE4047" w:rsidP="00C1439D">
            <w:pPr>
              <w:pStyle w:val="CERBODY"/>
              <w:rPr>
                <w:ins w:id="103" w:author="Author"/>
                <w:rFonts w:cs="Arial"/>
                <w:sz w:val="16"/>
                <w:szCs w:val="16"/>
                <w:lang w:val="en-IE"/>
              </w:rPr>
            </w:pPr>
            <w:ins w:id="104" w:author="Author">
              <w:r w:rsidRPr="000556F5">
                <w:rPr>
                  <w:sz w:val="16"/>
                  <w:szCs w:val="16"/>
                  <w:lang w:val="en-IE"/>
                </w:rPr>
                <w:t>-</w:t>
              </w:r>
            </w:ins>
          </w:p>
        </w:tc>
        <w:tc>
          <w:tcPr>
            <w:tcW w:w="1049" w:type="dxa"/>
          </w:tcPr>
          <w:p w:rsidR="00FE4047" w:rsidRPr="00862C5D" w:rsidRDefault="00FE4047" w:rsidP="00C1439D">
            <w:pPr>
              <w:pStyle w:val="CERBODY"/>
              <w:rPr>
                <w:ins w:id="105" w:author="Author"/>
                <w:sz w:val="16"/>
                <w:szCs w:val="16"/>
                <w:lang w:val="en-IE"/>
              </w:rPr>
            </w:pPr>
            <w:proofErr w:type="spellStart"/>
            <w:ins w:id="106" w:author="Author">
              <w:r w:rsidRPr="000556F5">
                <w:rPr>
                  <w:sz w:val="16"/>
                  <w:szCs w:val="16"/>
                  <w:lang w:val="en-IE"/>
                </w:rPr>
                <w:t>Iγ</w:t>
              </w:r>
              <w:proofErr w:type="spellEnd"/>
              <w:r w:rsidRPr="000556F5">
                <w:rPr>
                  <w:sz w:val="16"/>
                  <w:szCs w:val="16"/>
                  <w:lang w:val="en-IE"/>
                </w:rPr>
                <w:t xml:space="preserve"> or </w:t>
              </w:r>
              <w:proofErr w:type="spellStart"/>
              <w:r w:rsidRPr="000556F5">
                <w:rPr>
                  <w:sz w:val="16"/>
                  <w:szCs w:val="16"/>
                  <w:lang w:val="en-IE"/>
                </w:rPr>
                <w:t>I</w:t>
              </w:r>
              <w:r w:rsidRPr="000556F5">
                <w:rPr>
                  <w:rFonts w:cs="Arial"/>
                  <w:sz w:val="16"/>
                  <w:szCs w:val="16"/>
                  <w:lang w:val="en-IE"/>
                </w:rPr>
                <w:t>φ</w:t>
              </w:r>
              <w:proofErr w:type="spellEnd"/>
            </w:ins>
          </w:p>
        </w:tc>
      </w:tr>
    </w:tbl>
    <w:p w:rsidR="00FE4047" w:rsidRDefault="00FE4047" w:rsidP="000556F5">
      <w:pPr>
        <w:pStyle w:val="CERBODY"/>
        <w:rPr>
          <w:ins w:id="107" w:author="Author"/>
          <w:b/>
          <w:lang w:val="en-IE"/>
        </w:rPr>
      </w:pPr>
    </w:p>
    <w:p w:rsidR="00FE4047" w:rsidRDefault="00FE4047" w:rsidP="000556F5">
      <w:pPr>
        <w:pStyle w:val="CERBODY"/>
        <w:rPr>
          <w:ins w:id="108" w:author="Author"/>
          <w:b/>
          <w:lang w:val="en-IE"/>
        </w:rPr>
      </w:pPr>
    </w:p>
    <w:p w:rsidR="00C802DE" w:rsidRPr="00862C5D" w:rsidDel="00FE4047" w:rsidRDefault="00C802DE" w:rsidP="00C802DE">
      <w:pPr>
        <w:pStyle w:val="CERBODY"/>
        <w:rPr>
          <w:del w:id="109" w:author="Author"/>
          <w:lang w:val="en-IE"/>
        </w:rPr>
      </w:pPr>
    </w:p>
    <w:p w:rsidR="000556F5" w:rsidRDefault="00AB1A55" w:rsidP="000556F5">
      <w:pPr>
        <w:pStyle w:val="CERBODY"/>
        <w:rPr>
          <w:ins w:id="110" w:author="Author"/>
          <w:b/>
          <w:sz w:val="20"/>
          <w:szCs w:val="20"/>
          <w:lang w:val="en-IE"/>
        </w:rPr>
      </w:pPr>
      <w:r w:rsidRPr="00862C5D">
        <w:br w:type="page"/>
      </w:r>
    </w:p>
    <w:p w:rsidR="00AB1A55" w:rsidRPr="00862C5D" w:rsidRDefault="00AB1A55">
      <w:pPr>
        <w:rPr>
          <w:szCs w:val="22"/>
        </w:rPr>
      </w:pPr>
    </w:p>
    <w:p w:rsidR="00371077" w:rsidRPr="00862C5D" w:rsidRDefault="00371077" w:rsidP="00533DC0">
      <w:pPr>
        <w:pStyle w:val="CERAPPENDIXLEVEL1"/>
        <w:rPr>
          <w:lang w:val="en-IE"/>
        </w:rPr>
      </w:pPr>
      <w:bookmarkStart w:id="111" w:name="_Toc477458015"/>
      <w:r w:rsidRPr="00862C5D">
        <w:rPr>
          <w:lang w:val="en-IE"/>
        </w:rPr>
        <w:t>Other Communications</w:t>
      </w:r>
      <w:bookmarkEnd w:id="111"/>
    </w:p>
    <w:p w:rsidR="00371077" w:rsidRPr="00862C5D" w:rsidRDefault="00371077" w:rsidP="009A7B0F">
      <w:pPr>
        <w:pStyle w:val="CERAPPENDIXLEVEL2"/>
        <w:rPr>
          <w:lang w:val="en-IE"/>
        </w:rPr>
      </w:pPr>
      <w:bookmarkStart w:id="112" w:name="_Toc168385342"/>
      <w:bookmarkStart w:id="113" w:name="_Toc477458016"/>
      <w:r w:rsidRPr="00862C5D">
        <w:rPr>
          <w:lang w:val="en-IE"/>
        </w:rPr>
        <w:t>Introduction</w:t>
      </w:r>
      <w:bookmarkEnd w:id="112"/>
      <w:bookmarkEnd w:id="113"/>
    </w:p>
    <w:p w:rsidR="00533DC0" w:rsidRPr="00862C5D" w:rsidRDefault="00533DC0" w:rsidP="009A7B0F">
      <w:pPr>
        <w:pStyle w:val="CERAPPENDIXLEVEL4"/>
        <w:rPr>
          <w:lang w:val="en-IE"/>
        </w:rPr>
      </w:pPr>
      <w:r w:rsidRPr="00862C5D">
        <w:rPr>
          <w:lang w:val="en-IE"/>
        </w:rPr>
        <w:t>This Appendix F outlines the detailed Data Record requirements for miscellaneous Data Transactions under the Code not related to Notices of Dispute, Suspension or Termination, or operation of the Modifications Committee.</w:t>
      </w:r>
    </w:p>
    <w:p w:rsidR="00371077" w:rsidRPr="00862C5D" w:rsidRDefault="00371077" w:rsidP="009A7B0F">
      <w:pPr>
        <w:pStyle w:val="CERAPPENDIXLEVEL4"/>
        <w:rPr>
          <w:lang w:val="en-IE"/>
        </w:rPr>
      </w:pPr>
      <w:r w:rsidRPr="00862C5D">
        <w:rPr>
          <w:lang w:val="en-IE"/>
        </w:rPr>
        <w:t>Agreed Procedure 13 "Settlement Queries" sets out the detail of Notices related to the Query process.</w:t>
      </w:r>
    </w:p>
    <w:p w:rsidR="00371077" w:rsidRPr="00862C5D" w:rsidRDefault="00371077" w:rsidP="009A7B0F">
      <w:pPr>
        <w:pStyle w:val="CERAPPENDIXLEVEL4"/>
        <w:rPr>
          <w:lang w:val="en-IE"/>
        </w:rPr>
      </w:pPr>
      <w:r w:rsidRPr="00862C5D">
        <w:rPr>
          <w:lang w:val="en-IE"/>
        </w:rPr>
        <w:t>Agreed Procedure 7 "Emergency Communications" and Agreed Procedure 11 "Market System Operation, Testing, Upgrading, and Support" set out the detail of Notices related to Limited Communication Failures, General Communication Failures, General System Failures.</w:t>
      </w:r>
    </w:p>
    <w:p w:rsidR="00371077" w:rsidRPr="00862C5D" w:rsidRDefault="00371077" w:rsidP="009A7B0F">
      <w:pPr>
        <w:pStyle w:val="CERAPPENDIXLEVEL4"/>
        <w:rPr>
          <w:lang w:val="en-IE"/>
        </w:rPr>
      </w:pPr>
      <w:r w:rsidRPr="00862C5D">
        <w:rPr>
          <w:lang w:val="en-IE"/>
        </w:rPr>
        <w:t>Agreed Procedure 12 "Modifications Committee Operation" sets out the detail of all Notices related to the process of raising Modification Proposals, impact assessing Modification Proposals, seeking consultation on Modification Proposals, publishing the Modifications Committee's Final Modification Recommendation and the decision of the Regulatory Authorities.</w:t>
      </w:r>
    </w:p>
    <w:p w:rsidR="00371077" w:rsidRPr="00862C5D" w:rsidRDefault="00371077" w:rsidP="009A7B0F">
      <w:pPr>
        <w:pStyle w:val="CERAPPENDIXLEVEL4"/>
        <w:rPr>
          <w:lang w:val="en-IE"/>
        </w:rPr>
      </w:pPr>
      <w:r w:rsidRPr="00862C5D">
        <w:rPr>
          <w:lang w:val="en-IE"/>
        </w:rPr>
        <w:t>Chapter B of the Code sets out the treatment of Suspension Orders and Termination Orders.</w:t>
      </w:r>
    </w:p>
    <w:p w:rsidR="00371077" w:rsidRPr="00862C5D" w:rsidRDefault="00371077" w:rsidP="00533DC0">
      <w:pPr>
        <w:pStyle w:val="CERAPPENDIXLEVEL3"/>
        <w:rPr>
          <w:lang w:val="en-IE"/>
        </w:rPr>
      </w:pPr>
      <w:bookmarkStart w:id="114" w:name="_Toc168385343"/>
      <w:bookmarkStart w:id="115" w:name="_Toc477458017"/>
      <w:r w:rsidRPr="00862C5D">
        <w:rPr>
          <w:lang w:val="en-IE"/>
        </w:rPr>
        <w:t>Generator Unit Under Test Notice</w:t>
      </w:r>
      <w:bookmarkEnd w:id="114"/>
      <w:bookmarkEnd w:id="115"/>
    </w:p>
    <w:p w:rsidR="00371077" w:rsidRPr="00862C5D" w:rsidRDefault="00371077" w:rsidP="009A7B0F">
      <w:pPr>
        <w:pStyle w:val="CERAPPENDIXLEVEL4"/>
        <w:rPr>
          <w:lang w:val="en-IE"/>
        </w:rPr>
      </w:pPr>
      <w:r w:rsidRPr="00862C5D">
        <w:rPr>
          <w:lang w:val="en-IE"/>
        </w:rPr>
        <w:t xml:space="preserve">Agreed Procedure 4 "Transaction Submission and Validation" sets out the detail of all Generator Unit Under Test Notices, following the principles in paragraphs </w:t>
      </w:r>
      <w:fldSimple w:instr=" REF _Ref459989229 \r \h  \* MERGEFORMAT ">
        <w:r w:rsidR="002E3252">
          <w:rPr>
            <w:lang w:val="en-IE"/>
          </w:rPr>
          <w:t>7</w:t>
        </w:r>
      </w:fldSimple>
      <w:r w:rsidRPr="00862C5D">
        <w:rPr>
          <w:lang w:val="en-IE"/>
        </w:rPr>
        <w:t xml:space="preserve"> and </w:t>
      </w:r>
      <w:fldSimple w:instr=" REF _Ref459989238 \r \h  \* MERGEFORMAT ">
        <w:r w:rsidR="002E3252">
          <w:rPr>
            <w:lang w:val="en-IE"/>
          </w:rPr>
          <w:t>8</w:t>
        </w:r>
      </w:fldSimple>
      <w:r w:rsidRPr="00862C5D">
        <w:rPr>
          <w:lang w:val="en-IE"/>
        </w:rPr>
        <w:t xml:space="preserve"> of this Appendix below.</w:t>
      </w:r>
    </w:p>
    <w:p w:rsidR="00371077" w:rsidRPr="00862C5D" w:rsidRDefault="00371077" w:rsidP="009A7B0F">
      <w:pPr>
        <w:pStyle w:val="CERAPPENDIXLEVEL4"/>
        <w:rPr>
          <w:lang w:val="en-IE"/>
        </w:rPr>
      </w:pPr>
      <w:bookmarkStart w:id="116" w:name="_Ref459989229"/>
      <w:r w:rsidRPr="00862C5D">
        <w:rPr>
          <w:lang w:val="en-IE"/>
        </w:rPr>
        <w:t>Each Participant shall submit a Generator Unit Under Test Request to the Market Operator in accordance with the Grid Code in advance of Unit Under Test Start Date. The Generator Unit Under Test Request will specify in all cases Unit Under Test Start Date and time, Unit Under Test End Date and time and the Generator Unit Under Test and any such requirements as specified in the Grid Code.</w:t>
      </w:r>
      <w:bookmarkEnd w:id="116"/>
      <w:r w:rsidRPr="00862C5D">
        <w:rPr>
          <w:lang w:val="en-IE"/>
        </w:rPr>
        <w:t xml:space="preserve"> </w:t>
      </w:r>
    </w:p>
    <w:p w:rsidR="00371077" w:rsidRPr="00862C5D" w:rsidRDefault="00371077" w:rsidP="009A7B0F">
      <w:pPr>
        <w:pStyle w:val="CERAPPENDIXLEVEL4"/>
        <w:rPr>
          <w:lang w:val="en-IE"/>
        </w:rPr>
      </w:pPr>
      <w:r w:rsidRPr="00862C5D">
        <w:rPr>
          <w:lang w:val="en-IE"/>
        </w:rPr>
        <w:t xml:space="preserve">Participants shall submit a Generator Unit Under Test Notice to the Market Operator in accordance with the Grid Code. The Generator Unit Under Test Notice will specify in all cases the Unit Under Test Start Date and time and the Unit Under Test End Date and time, and the Generator Unit Under Test. The Market Operator will ensure that Generator Unit Under Test Notices can be submitted by Participants through </w:t>
      </w:r>
      <w:r w:rsidR="009C5000" w:rsidRPr="00862C5D">
        <w:rPr>
          <w:lang w:val="en-IE"/>
        </w:rPr>
        <w:t xml:space="preserve">a </w:t>
      </w:r>
      <w:r w:rsidRPr="00862C5D">
        <w:rPr>
          <w:lang w:val="en-IE"/>
        </w:rPr>
        <w:t xml:space="preserve">Type 2 </w:t>
      </w:r>
      <w:r w:rsidR="009C5000" w:rsidRPr="00862C5D">
        <w:rPr>
          <w:lang w:val="en-IE"/>
        </w:rPr>
        <w:t xml:space="preserve">Channel </w:t>
      </w:r>
      <w:r w:rsidRPr="00862C5D">
        <w:rPr>
          <w:lang w:val="en-IE"/>
        </w:rPr>
        <w:t xml:space="preserve">or </w:t>
      </w:r>
      <w:r w:rsidR="009C5000" w:rsidRPr="00862C5D">
        <w:rPr>
          <w:lang w:val="en-IE"/>
        </w:rPr>
        <w:t xml:space="preserve">Type </w:t>
      </w:r>
      <w:r w:rsidRPr="00862C5D">
        <w:rPr>
          <w:lang w:val="en-IE"/>
        </w:rPr>
        <w:t>3 Channel</w:t>
      </w:r>
      <w:bookmarkStart w:id="117" w:name="_Ref459989238"/>
      <w:r w:rsidRPr="00862C5D">
        <w:rPr>
          <w:lang w:val="en-IE"/>
        </w:rPr>
        <w:t>.</w:t>
      </w:r>
      <w:bookmarkEnd w:id="117"/>
      <w:r w:rsidRPr="00862C5D">
        <w:rPr>
          <w:lang w:val="en-IE"/>
        </w:rPr>
        <w:t xml:space="preserve"> </w:t>
      </w:r>
    </w:p>
    <w:p w:rsidR="00371077" w:rsidRPr="00862C5D" w:rsidRDefault="00371077" w:rsidP="00327219">
      <w:pPr>
        <w:pStyle w:val="CERAPPENDIXLEVEL3"/>
        <w:numPr>
          <w:ilvl w:val="2"/>
          <w:numId w:val="21"/>
        </w:numPr>
        <w:rPr>
          <w:lang w:val="en-IE"/>
        </w:rPr>
      </w:pPr>
      <w:bookmarkStart w:id="118" w:name="_Toc168385344"/>
      <w:bookmarkStart w:id="119" w:name="_Toc477458018"/>
      <w:r w:rsidRPr="00862C5D">
        <w:rPr>
          <w:lang w:val="en-IE"/>
        </w:rPr>
        <w:t>Maintenance Schedules Data Transactions</w:t>
      </w:r>
      <w:bookmarkEnd w:id="118"/>
      <w:bookmarkEnd w:id="119"/>
    </w:p>
    <w:p w:rsidR="00371077" w:rsidRPr="00862C5D" w:rsidRDefault="00371077" w:rsidP="009A7B0F">
      <w:pPr>
        <w:pStyle w:val="CERAPPENDIXLEVEL4"/>
        <w:rPr>
          <w:lang w:val="en-IE"/>
        </w:rPr>
      </w:pPr>
      <w:r w:rsidRPr="00862C5D">
        <w:rPr>
          <w:lang w:val="en-IE"/>
        </w:rPr>
        <w:t>Each System Operator shall submit an annual Maintenance Schedule Data Transaction to the Market Operator in April each Year, and whenever it is updated. The following shall also apply:</w:t>
      </w:r>
    </w:p>
    <w:p w:rsidR="00371077" w:rsidRPr="00862C5D" w:rsidRDefault="00371077" w:rsidP="00FE1F95">
      <w:pPr>
        <w:pStyle w:val="CERAPPENDIXLEVEL5"/>
        <w:rPr>
          <w:lang w:val="en-IE"/>
        </w:rPr>
      </w:pPr>
      <w:r w:rsidRPr="00862C5D">
        <w:rPr>
          <w:lang w:val="en-IE"/>
        </w:rPr>
        <w:t xml:space="preserve">The annual Maintenance Schedule Data Transaction shall contain the Outage Schedule for each line in the Transmission System in the relevant Jurisdiction over the year commencing at the submission of the original version of that Data Transaction. </w:t>
      </w:r>
    </w:p>
    <w:p w:rsidR="00371077" w:rsidRPr="00862C5D" w:rsidRDefault="00371077" w:rsidP="00FE1F95">
      <w:pPr>
        <w:pStyle w:val="CERAPPENDIXLEVEL5"/>
        <w:rPr>
          <w:lang w:val="en-IE"/>
        </w:rPr>
      </w:pPr>
      <w:r w:rsidRPr="00862C5D">
        <w:rPr>
          <w:lang w:val="en-IE"/>
        </w:rPr>
        <w:t xml:space="preserve">The Market Operator shall only provide for Type 1 Channel for the communication of such annual Maintenance Schedule Data Transaction from the System Operator during normal operation of the Market Operator's Isolated Market System and the Type 1 Channel. </w:t>
      </w:r>
    </w:p>
    <w:p w:rsidR="00371077" w:rsidRPr="00862C5D" w:rsidRDefault="00371077" w:rsidP="00FE1F95">
      <w:pPr>
        <w:pStyle w:val="CERAPPENDIXLEVEL4"/>
        <w:rPr>
          <w:lang w:val="en-IE"/>
        </w:rPr>
      </w:pPr>
      <w:r w:rsidRPr="00862C5D">
        <w:rPr>
          <w:lang w:val="en-IE"/>
        </w:rPr>
        <w:lastRenderedPageBreak/>
        <w:t>Each System Operator shall submit a two year Maintenance Schedule Data Transaction to the Market Operator at least two months before the start of each Year, and whenever it is updated. The following shall also apply:</w:t>
      </w:r>
    </w:p>
    <w:p w:rsidR="00371077" w:rsidRPr="00862C5D" w:rsidRDefault="00371077" w:rsidP="00FE1F95">
      <w:pPr>
        <w:pStyle w:val="CERAPPENDIXLEVEL5"/>
        <w:rPr>
          <w:lang w:val="en-IE"/>
        </w:rPr>
      </w:pPr>
      <w:r w:rsidRPr="00862C5D">
        <w:rPr>
          <w:lang w:val="en-IE"/>
        </w:rPr>
        <w:t>The Maintenance Schedule Data Transaction shall contain the Maintenance Schedule for each Generator and Interconnector, identified by the System Operator as part of the Grid Code operational planning process in the relevant Jurisdiction over the next two Years.</w:t>
      </w:r>
    </w:p>
    <w:p w:rsidR="00371077" w:rsidRPr="00862C5D" w:rsidRDefault="00371077" w:rsidP="00FE1F95">
      <w:pPr>
        <w:pStyle w:val="CERAPPENDIXLEVEL5"/>
        <w:rPr>
          <w:lang w:val="en-IE"/>
        </w:rPr>
      </w:pPr>
      <w:r w:rsidRPr="00862C5D">
        <w:rPr>
          <w:lang w:val="en-IE"/>
        </w:rPr>
        <w:t xml:space="preserve">The Market Operator shall only provide for Type 1 Channel for the communication of such Maintenance Schedule Data Transaction from the System Operator during normal operation of the Market Operator's Isolated Market System and the Type 1 Channel. </w:t>
      </w:r>
    </w:p>
    <w:p w:rsidR="00371077" w:rsidRPr="00862C5D" w:rsidRDefault="00371077" w:rsidP="00FE1F95">
      <w:pPr>
        <w:pStyle w:val="CERAPPENDIXLEVEL4"/>
        <w:rPr>
          <w:lang w:val="en-IE"/>
        </w:rPr>
      </w:pPr>
      <w:r w:rsidRPr="00862C5D">
        <w:rPr>
          <w:lang w:val="en-IE"/>
        </w:rPr>
        <w:t>Each System Operator shall submit a monthly Maintenance Schedule Data Transaction to the Market Operator at least one Working Day before the start of each Month, and whenever it is updated. The following shall also apply:</w:t>
      </w:r>
    </w:p>
    <w:p w:rsidR="00371077" w:rsidRPr="00862C5D" w:rsidRDefault="00371077" w:rsidP="00FE1F95">
      <w:pPr>
        <w:pStyle w:val="CERAPPENDIXLEVEL5"/>
        <w:rPr>
          <w:lang w:val="en-IE"/>
        </w:rPr>
      </w:pPr>
      <w:r w:rsidRPr="00862C5D">
        <w:rPr>
          <w:lang w:val="en-IE"/>
        </w:rPr>
        <w:t xml:space="preserve">The monthly Maintenance Schedule Data Transaction shall contain the Maintenance Schedule of each Generator connected to the Transmission System in the relevant Jurisdiction over the next two Months, and the Maintenance Schedule of each line on the Transmission System in the relevant Jurisdiction over the next two Months. </w:t>
      </w:r>
    </w:p>
    <w:p w:rsidR="00371077" w:rsidRPr="00862C5D" w:rsidRDefault="00371077" w:rsidP="00FE1F95">
      <w:pPr>
        <w:pStyle w:val="CERAPPENDIXLEVEL5"/>
        <w:rPr>
          <w:lang w:val="en-IE"/>
        </w:rPr>
      </w:pPr>
      <w:r w:rsidRPr="00862C5D">
        <w:rPr>
          <w:lang w:val="en-IE"/>
        </w:rPr>
        <w:t xml:space="preserve">The Market Operator shall only provide for Type 1 Channel for the communication of monthly Maintenance Schedule Data Transactions from the System Operator during normal operation of the Market Operator's Isolated Market System and the Type 1 Channel. </w:t>
      </w:r>
    </w:p>
    <w:p w:rsidR="00371077" w:rsidRPr="00862C5D" w:rsidRDefault="00371077" w:rsidP="00371077">
      <w:pPr>
        <w:pStyle w:val="CERBODY"/>
        <w:ind w:hanging="720"/>
        <w:rPr>
          <w:lang w:val="en-IE"/>
        </w:rPr>
      </w:pPr>
    </w:p>
    <w:p w:rsidR="00AB1A55" w:rsidRPr="00862C5D" w:rsidRDefault="00AB1A55">
      <w:pPr>
        <w:rPr>
          <w:szCs w:val="22"/>
        </w:rPr>
      </w:pPr>
      <w:r w:rsidRPr="00862C5D">
        <w:br w:type="page"/>
      </w:r>
    </w:p>
    <w:p w:rsidR="00371077" w:rsidRPr="00862C5D" w:rsidRDefault="00371077" w:rsidP="00533DC0">
      <w:pPr>
        <w:pStyle w:val="CERAPPENDIXLEVEL1"/>
        <w:rPr>
          <w:lang w:val="en-IE"/>
        </w:rPr>
      </w:pPr>
      <w:bookmarkStart w:id="120" w:name="_Toc159867288"/>
      <w:bookmarkStart w:id="121" w:name="_Toc168385345"/>
      <w:bookmarkStart w:id="122" w:name="_Toc477458019"/>
      <w:r w:rsidRPr="00862C5D">
        <w:rPr>
          <w:lang w:val="en-IE"/>
        </w:rPr>
        <w:lastRenderedPageBreak/>
        <w:t xml:space="preserve">Settlement </w:t>
      </w:r>
      <w:bookmarkEnd w:id="120"/>
      <w:r w:rsidRPr="00862C5D">
        <w:rPr>
          <w:lang w:val="en-IE"/>
        </w:rPr>
        <w:t>Statements</w:t>
      </w:r>
      <w:bookmarkEnd w:id="121"/>
      <w:r w:rsidRPr="00862C5D">
        <w:rPr>
          <w:lang w:val="en-IE"/>
        </w:rPr>
        <w:t xml:space="preserve">, Settlement Reports </w:t>
      </w:r>
      <w:r w:rsidR="00D4621F" w:rsidRPr="00862C5D">
        <w:rPr>
          <w:lang w:val="en-IE"/>
        </w:rPr>
        <w:t>a</w:t>
      </w:r>
      <w:r w:rsidRPr="00862C5D">
        <w:rPr>
          <w:lang w:val="en-IE"/>
        </w:rPr>
        <w:t>nd Settlement Documents</w:t>
      </w:r>
      <w:bookmarkEnd w:id="122"/>
    </w:p>
    <w:p w:rsidR="00371077" w:rsidRPr="00862C5D" w:rsidRDefault="00371077" w:rsidP="00FE1F95">
      <w:pPr>
        <w:pStyle w:val="CERAPPENDIXLEVEL4"/>
        <w:rPr>
          <w:lang w:val="en-IE"/>
        </w:rPr>
      </w:pPr>
      <w:r w:rsidRPr="00862C5D">
        <w:rPr>
          <w:lang w:val="en-IE"/>
        </w:rPr>
        <w:t xml:space="preserve">This Appendix G sets out the detailed Data Record requirements for the Settlement Data Transactions (as defined in paragraph </w:t>
      </w:r>
      <w:fldSimple w:instr=" REF _Ref459989495 \r \h  \* MERGEFORMAT ">
        <w:r w:rsidR="002E3252">
          <w:rPr>
            <w:lang w:val="en-IE"/>
          </w:rPr>
          <w:t>2</w:t>
        </w:r>
      </w:fldSimple>
      <w:r w:rsidRPr="00862C5D">
        <w:rPr>
          <w:lang w:val="en-IE"/>
        </w:rPr>
        <w:t xml:space="preserve"> of this Appendix), and the relevant Submission Protocols for the Market Operator to follow in respect of such Data Transactions.</w:t>
      </w:r>
    </w:p>
    <w:p w:rsidR="00371077" w:rsidRPr="00862C5D" w:rsidRDefault="00371077" w:rsidP="00FE1F95">
      <w:pPr>
        <w:pStyle w:val="CERAPPENDIXLEVEL4"/>
        <w:rPr>
          <w:lang w:val="en-IE"/>
        </w:rPr>
      </w:pPr>
      <w:bookmarkStart w:id="123" w:name="_Ref459989495"/>
      <w:r w:rsidRPr="00862C5D">
        <w:rPr>
          <w:lang w:val="en-IE"/>
        </w:rPr>
        <w:t>The Settlement Data Transactions comprise the Data Records that the Market Operator shall be obliged to include in:</w:t>
      </w:r>
      <w:bookmarkEnd w:id="123"/>
    </w:p>
    <w:p w:rsidR="00371077" w:rsidRPr="00862C5D" w:rsidRDefault="00371077" w:rsidP="00FE1F95">
      <w:pPr>
        <w:pStyle w:val="CERAPPENDIXLEVEL5"/>
        <w:rPr>
          <w:lang w:val="en-IE"/>
        </w:rPr>
      </w:pPr>
      <w:r w:rsidRPr="00862C5D">
        <w:rPr>
          <w:lang w:val="en-IE"/>
        </w:rPr>
        <w:t xml:space="preserve">Settlement Statements and Settlement Reports for Trading Payments and </w:t>
      </w:r>
      <w:r w:rsidR="00CC697E" w:rsidRPr="00862C5D">
        <w:rPr>
          <w:lang w:val="en-IE"/>
        </w:rPr>
        <w:t xml:space="preserve">Trading </w:t>
      </w:r>
      <w:r w:rsidRPr="00862C5D">
        <w:rPr>
          <w:lang w:val="en-IE"/>
        </w:rPr>
        <w:t>Charges per Participant in respect of their Supplier Units and Generator Units</w:t>
      </w:r>
      <w:r w:rsidR="00CC697E" w:rsidRPr="00862C5D">
        <w:rPr>
          <w:lang w:val="en-IE"/>
        </w:rPr>
        <w:t>;</w:t>
      </w:r>
    </w:p>
    <w:p w:rsidR="00371077" w:rsidRPr="00862C5D" w:rsidRDefault="00371077" w:rsidP="00FE1F95">
      <w:pPr>
        <w:pStyle w:val="CERAPPENDIXLEVEL5"/>
        <w:rPr>
          <w:lang w:val="en-IE"/>
        </w:rPr>
      </w:pPr>
      <w:r w:rsidRPr="00862C5D">
        <w:rPr>
          <w:lang w:val="en-IE"/>
        </w:rPr>
        <w:t xml:space="preserve">Settlement Statements and Settlement Reports for Capacity Payments and </w:t>
      </w:r>
      <w:r w:rsidR="00CC697E" w:rsidRPr="00862C5D">
        <w:rPr>
          <w:lang w:val="en-IE"/>
        </w:rPr>
        <w:t xml:space="preserve">Capacity </w:t>
      </w:r>
      <w:r w:rsidRPr="00862C5D">
        <w:rPr>
          <w:lang w:val="en-IE"/>
        </w:rPr>
        <w:t>Charges per Participant in respect of their Capacity Market Units and Supplier Units</w:t>
      </w:r>
      <w:r w:rsidR="00CC697E" w:rsidRPr="00862C5D">
        <w:rPr>
          <w:lang w:val="en-IE"/>
        </w:rPr>
        <w:t>;</w:t>
      </w:r>
      <w:r w:rsidRPr="00862C5D">
        <w:rPr>
          <w:lang w:val="en-IE"/>
        </w:rPr>
        <w:t xml:space="preserve"> </w:t>
      </w:r>
    </w:p>
    <w:p w:rsidR="00371077" w:rsidRPr="00862C5D" w:rsidRDefault="00371077" w:rsidP="00FE1F95">
      <w:pPr>
        <w:pStyle w:val="CERAPPENDIXLEVEL5"/>
        <w:rPr>
          <w:lang w:val="en-IE"/>
        </w:rPr>
      </w:pPr>
      <w:r w:rsidRPr="00862C5D">
        <w:rPr>
          <w:lang w:val="en-IE"/>
        </w:rPr>
        <w:t>Market Operator Charge invoices</w:t>
      </w:r>
      <w:r w:rsidR="00CC697E" w:rsidRPr="00862C5D">
        <w:rPr>
          <w:lang w:val="en-IE"/>
        </w:rPr>
        <w:t>;</w:t>
      </w:r>
      <w:r w:rsidR="009C5000" w:rsidRPr="00862C5D">
        <w:rPr>
          <w:lang w:val="en-IE"/>
        </w:rPr>
        <w:t xml:space="preserve"> and</w:t>
      </w:r>
    </w:p>
    <w:p w:rsidR="00371077" w:rsidRPr="00862C5D" w:rsidRDefault="00371077" w:rsidP="00FE1F95">
      <w:pPr>
        <w:pStyle w:val="CERAPPENDIXLEVEL5"/>
        <w:rPr>
          <w:lang w:val="en-IE"/>
        </w:rPr>
      </w:pPr>
      <w:r w:rsidRPr="00862C5D">
        <w:rPr>
          <w:lang w:val="en-IE"/>
        </w:rPr>
        <w:t>Participant Settlement Documents.</w:t>
      </w:r>
    </w:p>
    <w:p w:rsidR="00371077" w:rsidRPr="00862C5D" w:rsidRDefault="00371077" w:rsidP="00FE1F95">
      <w:pPr>
        <w:pStyle w:val="CERAPPENDIXLEVEL4"/>
        <w:rPr>
          <w:lang w:val="en-IE"/>
        </w:rPr>
      </w:pPr>
      <w:r w:rsidRPr="00862C5D">
        <w:rPr>
          <w:lang w:val="en-IE"/>
        </w:rPr>
        <w:t>The Fixed Market Operator Charge will be part of the Fixed Market Operator Charge invoice.</w:t>
      </w:r>
    </w:p>
    <w:p w:rsidR="00371077" w:rsidRPr="00862C5D" w:rsidRDefault="00371077" w:rsidP="00FE1F95">
      <w:pPr>
        <w:pStyle w:val="CERAPPENDIXLEVEL4"/>
        <w:rPr>
          <w:lang w:val="en-IE"/>
        </w:rPr>
      </w:pPr>
      <w:r w:rsidRPr="00862C5D">
        <w:rPr>
          <w:lang w:val="en-IE"/>
        </w:rPr>
        <w:t>The Variable Market Operator Charge will be part of the Variable Market Operator Charge invoice.</w:t>
      </w:r>
    </w:p>
    <w:p w:rsidR="004B43A2" w:rsidRPr="00862C5D" w:rsidRDefault="004B43A2" w:rsidP="00FE1F95">
      <w:pPr>
        <w:pStyle w:val="CERAPPENDIXLEVEL4"/>
        <w:rPr>
          <w:lang w:val="en-IE"/>
        </w:rPr>
      </w:pPr>
      <w:r w:rsidRPr="00862C5D">
        <w:rPr>
          <w:lang w:val="en-IE"/>
        </w:rPr>
        <w:t>The Market Operator may include a Pa</w:t>
      </w:r>
      <w:r w:rsidR="00EE7A89" w:rsidRPr="00862C5D">
        <w:rPr>
          <w:lang w:val="en-IE"/>
        </w:rPr>
        <w:t>r</w:t>
      </w:r>
      <w:r w:rsidRPr="00862C5D">
        <w:rPr>
          <w:lang w:val="en-IE"/>
        </w:rPr>
        <w:t>ticipant’s Fixed Market Operator Charge and Variable Market Operator Charge in a single invoice</w:t>
      </w:r>
      <w:r w:rsidRPr="00862C5D">
        <w:rPr>
          <w:rFonts w:cs="Arial"/>
          <w:lang w:val="en-IE"/>
        </w:rPr>
        <w:t>.</w:t>
      </w:r>
    </w:p>
    <w:p w:rsidR="00371077" w:rsidRPr="00862C5D" w:rsidRDefault="00371077" w:rsidP="00FE1F95">
      <w:pPr>
        <w:pStyle w:val="CERAPPENDIXLEVEL4"/>
        <w:rPr>
          <w:lang w:val="en-IE"/>
        </w:rPr>
      </w:pPr>
      <w:r w:rsidRPr="00862C5D">
        <w:rPr>
          <w:lang w:val="en-IE"/>
        </w:rPr>
        <w:t>The Market Operator shall denominate each Data Record in this Appendix G which contains Currency amounts in the designated Currency of the relevant Participant.</w:t>
      </w:r>
    </w:p>
    <w:p w:rsidR="00371077" w:rsidRPr="00862C5D" w:rsidRDefault="00371077" w:rsidP="00FE1F95">
      <w:pPr>
        <w:pStyle w:val="CERAPPENDIXLEVEL4"/>
        <w:rPr>
          <w:lang w:val="en-IE"/>
        </w:rPr>
      </w:pPr>
      <w:r w:rsidRPr="00862C5D">
        <w:rPr>
          <w:lang w:val="en-IE"/>
        </w:rPr>
        <w:t>The Market Operator shall include the following identifying Data Records in each Settlement Statement, Settlement Report and Settlement Document, along with sufficient information for a Participant to reasonably determine the provisions of the Code under which the Settlement Statement, Settlement Report or Settlement Document was created, and to uniquely identify the Settlement Statement, Settlement Report or Settlement Document during correspondence with the Market Operator:</w:t>
      </w:r>
    </w:p>
    <w:p w:rsidR="00371077" w:rsidRPr="00862C5D" w:rsidRDefault="00371077" w:rsidP="00FE1F95">
      <w:pPr>
        <w:pStyle w:val="CERAPPENDIXLEVEL5"/>
        <w:rPr>
          <w:lang w:val="en-IE"/>
        </w:rPr>
      </w:pPr>
      <w:r w:rsidRPr="00862C5D">
        <w:rPr>
          <w:lang w:val="en-IE"/>
        </w:rPr>
        <w:t>Settlement Day (if applicable)</w:t>
      </w:r>
      <w:r w:rsidR="00CC697E" w:rsidRPr="00862C5D">
        <w:rPr>
          <w:lang w:val="en-IE"/>
        </w:rPr>
        <w:t>;</w:t>
      </w:r>
    </w:p>
    <w:p w:rsidR="00371077" w:rsidRPr="00862C5D" w:rsidRDefault="00371077" w:rsidP="00FE1F95">
      <w:pPr>
        <w:pStyle w:val="CERAPPENDIXLEVEL5"/>
        <w:rPr>
          <w:lang w:val="en-IE"/>
        </w:rPr>
      </w:pPr>
      <w:r w:rsidRPr="00862C5D">
        <w:rPr>
          <w:lang w:val="en-IE"/>
        </w:rPr>
        <w:t>Imbalance Settlement Period (if applicable)</w:t>
      </w:r>
      <w:r w:rsidR="00CC697E" w:rsidRPr="00862C5D">
        <w:rPr>
          <w:lang w:val="en-IE"/>
        </w:rPr>
        <w:t>;</w:t>
      </w:r>
    </w:p>
    <w:p w:rsidR="00371077" w:rsidRPr="00862C5D" w:rsidRDefault="00371077" w:rsidP="00FE1F95">
      <w:pPr>
        <w:pStyle w:val="CERAPPENDIXLEVEL5"/>
        <w:rPr>
          <w:lang w:val="en-IE"/>
        </w:rPr>
      </w:pPr>
      <w:r w:rsidRPr="00862C5D">
        <w:rPr>
          <w:lang w:val="en-IE"/>
        </w:rPr>
        <w:t>Start and End Date of the relevant Billing Period and</w:t>
      </w:r>
      <w:r w:rsidR="00CC697E" w:rsidRPr="00862C5D">
        <w:rPr>
          <w:lang w:val="en-IE"/>
        </w:rPr>
        <w:t>, if relevant,</w:t>
      </w:r>
      <w:r w:rsidRPr="00862C5D">
        <w:rPr>
          <w:lang w:val="en-IE"/>
        </w:rPr>
        <w:t xml:space="preserve"> Capacity Period</w:t>
      </w:r>
      <w:r w:rsidR="00CC697E" w:rsidRPr="00862C5D">
        <w:rPr>
          <w:lang w:val="en-IE"/>
        </w:rPr>
        <w:t>;</w:t>
      </w:r>
    </w:p>
    <w:p w:rsidR="00371077" w:rsidRPr="00862C5D" w:rsidRDefault="00371077" w:rsidP="00FE1F95">
      <w:pPr>
        <w:pStyle w:val="CERAPPENDIXLEVEL5"/>
        <w:rPr>
          <w:lang w:val="en-IE"/>
        </w:rPr>
      </w:pPr>
      <w:r w:rsidRPr="00862C5D">
        <w:rPr>
          <w:lang w:val="en-IE"/>
        </w:rPr>
        <w:t>Participant ID</w:t>
      </w:r>
      <w:r w:rsidR="00CC697E" w:rsidRPr="00862C5D">
        <w:rPr>
          <w:lang w:val="en-IE"/>
        </w:rPr>
        <w:t>;</w:t>
      </w:r>
    </w:p>
    <w:p w:rsidR="00371077" w:rsidRPr="00862C5D" w:rsidRDefault="00371077" w:rsidP="00FE1F95">
      <w:pPr>
        <w:pStyle w:val="CERAPPENDIXLEVEL5"/>
        <w:rPr>
          <w:lang w:val="en-IE"/>
        </w:rPr>
      </w:pPr>
      <w:r w:rsidRPr="00862C5D">
        <w:rPr>
          <w:lang w:val="en-IE"/>
        </w:rPr>
        <w:t>Unit ID(s) (if applicable)</w:t>
      </w:r>
      <w:r w:rsidR="00CC697E" w:rsidRPr="00862C5D">
        <w:rPr>
          <w:lang w:val="en-IE"/>
        </w:rPr>
        <w:t>;</w:t>
      </w:r>
      <w:r w:rsidR="000C0707" w:rsidRPr="00862C5D">
        <w:rPr>
          <w:lang w:val="en-IE"/>
        </w:rPr>
        <w:t xml:space="preserve"> and</w:t>
      </w:r>
    </w:p>
    <w:p w:rsidR="00371077" w:rsidRPr="00862C5D" w:rsidRDefault="00371077" w:rsidP="00FE1F95">
      <w:pPr>
        <w:pStyle w:val="CERAPPENDIXLEVEL5"/>
        <w:rPr>
          <w:lang w:val="en-IE"/>
        </w:rPr>
      </w:pPr>
      <w:r w:rsidRPr="00862C5D">
        <w:rPr>
          <w:lang w:val="en-IE"/>
        </w:rPr>
        <w:t>Settlement amounts</w:t>
      </w:r>
      <w:r w:rsidR="00CC697E" w:rsidRPr="00862C5D">
        <w:rPr>
          <w:lang w:val="en-IE"/>
        </w:rPr>
        <w:t>.</w:t>
      </w:r>
    </w:p>
    <w:p w:rsidR="00371077" w:rsidRPr="00862C5D" w:rsidRDefault="00371077" w:rsidP="00FE1F95">
      <w:pPr>
        <w:pStyle w:val="CERAPPENDIXLEVEL4"/>
        <w:rPr>
          <w:lang w:val="en-IE"/>
        </w:rPr>
      </w:pPr>
      <w:r w:rsidRPr="00862C5D">
        <w:rPr>
          <w:lang w:val="en-IE"/>
        </w:rPr>
        <w:t xml:space="preserve">The Market Operator shall, in relation to each Billing Period and Capacity Period, issue at least four Settlement Statements and Settlement Reports to each Participant comprising settlement data in respect of each of their registered Units: one arising from the Indicative Settlement run, one arising from the Initial </w:t>
      </w:r>
      <w:r w:rsidRPr="00862C5D">
        <w:rPr>
          <w:lang w:val="en-IE"/>
        </w:rPr>
        <w:lastRenderedPageBreak/>
        <w:t>Settlement run, one arising from the first Timetabled Settlement Rerun and one arising from the second Timetabled Settlement Rerun.</w:t>
      </w:r>
    </w:p>
    <w:p w:rsidR="00371077" w:rsidRPr="00862C5D" w:rsidRDefault="00371077" w:rsidP="00FE1F95">
      <w:pPr>
        <w:pStyle w:val="CERAPPENDIXLEVEL4"/>
        <w:rPr>
          <w:lang w:val="en-IE"/>
        </w:rPr>
      </w:pPr>
      <w:r w:rsidRPr="00862C5D">
        <w:rPr>
          <w:lang w:val="en-IE"/>
        </w:rPr>
        <w:t>The Market Operator shall issue Settlement Statements and Settlement Reports to each Participant comprising settlement data in respect of each of their registered Units in the event of any ad hoc Settlement Rerun arising from a Settlement Query or Dispute.</w:t>
      </w:r>
    </w:p>
    <w:p w:rsidR="00371077" w:rsidRPr="00862C5D" w:rsidRDefault="00371077" w:rsidP="00FE1F95">
      <w:pPr>
        <w:pStyle w:val="CERAPPENDIXLEVEL4"/>
        <w:rPr>
          <w:lang w:val="en-IE"/>
        </w:rPr>
      </w:pPr>
      <w:r w:rsidRPr="00862C5D">
        <w:rPr>
          <w:lang w:val="en-IE"/>
        </w:rPr>
        <w:t>The Market Operator shall, in relation to each Billing Period, issue to each Participant one Settlement Document</w:t>
      </w:r>
      <w:r w:rsidR="00970A92" w:rsidRPr="00862C5D">
        <w:rPr>
          <w:lang w:val="en-IE"/>
        </w:rPr>
        <w:t>. When provided for in paragraph G.2.5.3, the Settlement Document for a Billing Period will also include</w:t>
      </w:r>
      <w:r w:rsidRPr="00862C5D">
        <w:rPr>
          <w:lang w:val="en-IE"/>
        </w:rPr>
        <w:t xml:space="preserve"> </w:t>
      </w:r>
      <w:r w:rsidR="00970A92" w:rsidRPr="00862C5D">
        <w:rPr>
          <w:lang w:val="en-IE"/>
        </w:rPr>
        <w:t xml:space="preserve">Capacity Payments and Capacity Charges in respect of a Capacity Period. Settlement Documents will be </w:t>
      </w:r>
      <w:r w:rsidRPr="00862C5D">
        <w:rPr>
          <w:lang w:val="en-IE"/>
        </w:rPr>
        <w:t>based on the Settlement Statements arising from the Initial Settlement run for that Billing Period and/or Capacity Period.</w:t>
      </w:r>
    </w:p>
    <w:p w:rsidR="00371077" w:rsidRPr="00862C5D" w:rsidRDefault="00371077" w:rsidP="00FE1F95">
      <w:pPr>
        <w:pStyle w:val="CERAPPENDIXLEVEL4"/>
        <w:rPr>
          <w:lang w:val="en-IE"/>
        </w:rPr>
      </w:pPr>
      <w:r w:rsidRPr="00862C5D">
        <w:rPr>
          <w:lang w:val="en-IE"/>
        </w:rPr>
        <w:t>The Market Operator shall issue to each Participant a further Settlement Document based on the Settlement Statements arising from each Settlement Rerun.</w:t>
      </w:r>
    </w:p>
    <w:p w:rsidR="00371077" w:rsidRPr="00862C5D" w:rsidRDefault="00371077" w:rsidP="00FE1F95">
      <w:pPr>
        <w:pStyle w:val="CERAPPENDIXLEVEL4"/>
        <w:rPr>
          <w:lang w:val="en-IE"/>
        </w:rPr>
      </w:pPr>
      <w:r w:rsidRPr="00862C5D">
        <w:rPr>
          <w:lang w:val="en-IE"/>
        </w:rPr>
        <w:t>Participants may query the content of the Settlement Statements and Settlement Reports by raising a Settlement Query under section G.3 or a Dispute under section B.19.</w:t>
      </w:r>
    </w:p>
    <w:p w:rsidR="00371077" w:rsidRPr="00862C5D" w:rsidRDefault="00371077" w:rsidP="00FE1F95">
      <w:pPr>
        <w:pStyle w:val="CERAPPENDIXLEVEL4"/>
        <w:rPr>
          <w:lang w:val="en-IE"/>
        </w:rPr>
      </w:pPr>
      <w:r w:rsidRPr="00862C5D">
        <w:rPr>
          <w:lang w:val="en-IE"/>
        </w:rPr>
        <w:t>The timings under which the Market Operator shall be obliged to issue all Settlement Statements, Settlement Reports, Settlement Documents and invoices are set out in sections G.2.5, G.2.9 and paragr</w:t>
      </w:r>
      <w:r w:rsidR="001B0665" w:rsidRPr="00862C5D">
        <w:rPr>
          <w:lang w:val="en-IE"/>
        </w:rPr>
        <w:t>a</w:t>
      </w:r>
      <w:r w:rsidRPr="00862C5D">
        <w:rPr>
          <w:lang w:val="en-IE"/>
        </w:rPr>
        <w:t xml:space="preserve">phs G.7.2.2 and </w:t>
      </w:r>
      <w:r w:rsidR="004B43A2" w:rsidRPr="00862C5D">
        <w:rPr>
          <w:lang w:val="en-IE"/>
        </w:rPr>
        <w:t>G.7.3.</w:t>
      </w:r>
      <w:r w:rsidR="005D3E79" w:rsidRPr="00862C5D">
        <w:rPr>
          <w:lang w:val="en-IE"/>
        </w:rPr>
        <w:t>4</w:t>
      </w:r>
      <w:r w:rsidRPr="00862C5D">
        <w:rPr>
          <w:lang w:val="en-IE"/>
        </w:rPr>
        <w:t>, or as appropriate depending on the outcomes of a Settlement Query or a Dispute.</w:t>
      </w:r>
    </w:p>
    <w:p w:rsidR="00371077" w:rsidRPr="00862C5D" w:rsidRDefault="00371077" w:rsidP="00FE1F95">
      <w:pPr>
        <w:pStyle w:val="CERAPPENDIXLEVEL4"/>
        <w:rPr>
          <w:lang w:val="en-IE"/>
        </w:rPr>
      </w:pPr>
      <w:r w:rsidRPr="00862C5D">
        <w:rPr>
          <w:lang w:val="en-IE"/>
        </w:rPr>
        <w:t xml:space="preserve">The Market Operator shall ensure that a Settlement Statement and Settlement Reports for Trading Payments and </w:t>
      </w:r>
      <w:r w:rsidR="00970A92" w:rsidRPr="00862C5D">
        <w:rPr>
          <w:lang w:val="en-IE"/>
        </w:rPr>
        <w:t xml:space="preserve">Trading </w:t>
      </w:r>
      <w:r w:rsidRPr="00862C5D">
        <w:rPr>
          <w:lang w:val="en-IE"/>
        </w:rPr>
        <w:t>Charges issued to a Participant for its Generator Units provides to Participants, when considered in conjunction with other supplementary reports made available to the Participant under the same timeframes and over the same Communication Channels, inter alia, for the relevant Generator Unit u in each Imbalance Settlement Period γ for the relevant Settlement Day in Billing Period b, values of:</w:t>
      </w:r>
    </w:p>
    <w:p w:rsidR="001B0665" w:rsidRPr="00862C5D" w:rsidRDefault="002F3EB9" w:rsidP="001E39C4">
      <w:pPr>
        <w:pStyle w:val="CERAPPENDIXLEVEL5"/>
        <w:rPr>
          <w:lang w:val="en-IE"/>
        </w:rPr>
      </w:pPr>
      <w:ins w:id="124" w:author="Author">
        <w:r>
          <w:rPr>
            <w:lang w:val="en-IE"/>
          </w:rPr>
          <w:t>T</w:t>
        </w:r>
      </w:ins>
      <w:del w:id="125" w:author="Author">
        <w:r w:rsidR="001B0665" w:rsidRPr="00862C5D" w:rsidDel="002F3EB9">
          <w:rPr>
            <w:lang w:val="en-IE"/>
          </w:rPr>
          <w:delText>t</w:delText>
        </w:r>
      </w:del>
      <w:r w:rsidR="001B0665" w:rsidRPr="00862C5D">
        <w:rPr>
          <w:lang w:val="en-IE"/>
        </w:rPr>
        <w:t>otal Daily Amounts for the Participant (Settlement Day value)</w:t>
      </w:r>
      <w:r w:rsidR="00CC697E" w:rsidRPr="00862C5D">
        <w:rPr>
          <w:lang w:val="en-IE"/>
        </w:rPr>
        <w:t>;</w:t>
      </w:r>
    </w:p>
    <w:p w:rsidR="00371077" w:rsidRPr="00862C5D" w:rsidRDefault="00371077" w:rsidP="001E39C4">
      <w:pPr>
        <w:pStyle w:val="CERAPPENDIXLEVEL5"/>
        <w:rPr>
          <w:lang w:val="en-IE"/>
        </w:rPr>
      </w:pPr>
      <w:r w:rsidRPr="00862C5D">
        <w:rPr>
          <w:lang w:val="en-IE"/>
        </w:rPr>
        <w:t>the Imbalance Component Payment or Charge for the Generator Unit</w:t>
      </w:r>
      <w:r w:rsidR="00CC697E" w:rsidRPr="00862C5D">
        <w:rPr>
          <w:lang w:val="en-IE"/>
        </w:rPr>
        <w:t>;</w:t>
      </w:r>
    </w:p>
    <w:p w:rsidR="00371077" w:rsidRPr="00862C5D" w:rsidRDefault="00371077" w:rsidP="001E39C4">
      <w:pPr>
        <w:pStyle w:val="CERAPPENDIXLEVEL5"/>
        <w:rPr>
          <w:lang w:val="en-IE"/>
        </w:rPr>
      </w:pPr>
      <w:r w:rsidRPr="00862C5D">
        <w:rPr>
          <w:lang w:val="en-IE"/>
        </w:rPr>
        <w:t>the Premium Component Payment for the Generator Unit</w:t>
      </w:r>
      <w:r w:rsidR="00CC697E" w:rsidRPr="00862C5D">
        <w:rPr>
          <w:lang w:val="en-IE"/>
        </w:rPr>
        <w:t>;</w:t>
      </w:r>
    </w:p>
    <w:p w:rsidR="00371077" w:rsidRPr="00862C5D" w:rsidRDefault="00371077" w:rsidP="001E39C4">
      <w:pPr>
        <w:pStyle w:val="CERAPPENDIXLEVEL5"/>
        <w:rPr>
          <w:lang w:val="en-IE"/>
        </w:rPr>
      </w:pPr>
      <w:r w:rsidRPr="00862C5D">
        <w:rPr>
          <w:lang w:val="en-IE"/>
        </w:rPr>
        <w:t>the Discount Component Payment for the Generator Unit</w:t>
      </w:r>
      <w:r w:rsidR="00CC697E" w:rsidRPr="00862C5D">
        <w:rPr>
          <w:lang w:val="en-IE"/>
        </w:rPr>
        <w:t>;</w:t>
      </w:r>
      <w:r w:rsidRPr="00862C5D">
        <w:rPr>
          <w:lang w:val="en-IE"/>
        </w:rPr>
        <w:t xml:space="preserve"> </w:t>
      </w:r>
    </w:p>
    <w:p w:rsidR="00371077" w:rsidRPr="00862C5D" w:rsidRDefault="00371077" w:rsidP="001E39C4">
      <w:pPr>
        <w:pStyle w:val="CERAPPENDIXLEVEL5"/>
        <w:rPr>
          <w:lang w:val="en-IE"/>
        </w:rPr>
      </w:pPr>
      <w:r w:rsidRPr="00862C5D">
        <w:rPr>
          <w:lang w:val="en-IE"/>
        </w:rPr>
        <w:t>the Offer Price Only Accepted Offer Payment or Charge for the Generator Unit</w:t>
      </w:r>
      <w:r w:rsidR="00CC697E" w:rsidRPr="00862C5D">
        <w:rPr>
          <w:lang w:val="en-IE"/>
        </w:rPr>
        <w:t>;</w:t>
      </w:r>
      <w:r w:rsidRPr="00862C5D">
        <w:rPr>
          <w:lang w:val="en-IE"/>
        </w:rPr>
        <w:t xml:space="preserve"> </w:t>
      </w:r>
    </w:p>
    <w:p w:rsidR="00371077" w:rsidRPr="00862C5D" w:rsidRDefault="00371077" w:rsidP="001E39C4">
      <w:pPr>
        <w:pStyle w:val="CERAPPENDIXLEVEL5"/>
        <w:rPr>
          <w:lang w:val="en-IE"/>
        </w:rPr>
      </w:pPr>
      <w:r w:rsidRPr="00862C5D">
        <w:rPr>
          <w:lang w:val="en-IE"/>
        </w:rPr>
        <w:t>the Bid Price Only Accepted Bid Payment or Charge for the Generator Unit</w:t>
      </w:r>
      <w:r w:rsidR="00CC697E" w:rsidRPr="00862C5D">
        <w:rPr>
          <w:lang w:val="en-IE"/>
        </w:rPr>
        <w:t>;</w:t>
      </w:r>
    </w:p>
    <w:p w:rsidR="00371077" w:rsidRPr="00862C5D" w:rsidRDefault="00371077" w:rsidP="001E39C4">
      <w:pPr>
        <w:pStyle w:val="CERAPPENDIXLEVEL5"/>
        <w:rPr>
          <w:lang w:val="en-IE"/>
        </w:rPr>
      </w:pPr>
      <w:r w:rsidRPr="00862C5D">
        <w:rPr>
          <w:lang w:val="en-IE"/>
        </w:rPr>
        <w:t>the Curtailment Payment or Charge for the Generator Unit</w:t>
      </w:r>
      <w:r w:rsidR="00CC697E" w:rsidRPr="00862C5D">
        <w:rPr>
          <w:lang w:val="en-IE"/>
        </w:rPr>
        <w:t>;</w:t>
      </w:r>
    </w:p>
    <w:p w:rsidR="00371077" w:rsidRPr="00862C5D" w:rsidRDefault="00371077" w:rsidP="001E39C4">
      <w:pPr>
        <w:pStyle w:val="CERAPPENDIXLEVEL5"/>
        <w:rPr>
          <w:lang w:val="en-IE"/>
        </w:rPr>
      </w:pPr>
      <w:r w:rsidRPr="00862C5D">
        <w:rPr>
          <w:lang w:val="en-IE"/>
        </w:rPr>
        <w:t>the Uninstructed Imbalance Charge for the Generator Unit</w:t>
      </w:r>
      <w:r w:rsidR="00CC697E" w:rsidRPr="00862C5D">
        <w:rPr>
          <w:lang w:val="en-IE"/>
        </w:rPr>
        <w:t>;</w:t>
      </w:r>
    </w:p>
    <w:p w:rsidR="00371077" w:rsidRPr="00862C5D" w:rsidRDefault="00371077" w:rsidP="001E39C4">
      <w:pPr>
        <w:pStyle w:val="CERAPPENDIXLEVEL5"/>
        <w:rPr>
          <w:lang w:val="en-IE"/>
        </w:rPr>
      </w:pPr>
      <w:r w:rsidRPr="00862C5D">
        <w:rPr>
          <w:lang w:val="en-IE"/>
        </w:rPr>
        <w:t>the Information Imbalance Charge for the Generator Unit</w:t>
      </w:r>
      <w:r w:rsidR="00CC697E" w:rsidRPr="00862C5D">
        <w:rPr>
          <w:lang w:val="en-IE"/>
        </w:rPr>
        <w:t>;</w:t>
      </w:r>
    </w:p>
    <w:p w:rsidR="008E5792" w:rsidRPr="00862C5D" w:rsidRDefault="00371077" w:rsidP="001E39C4">
      <w:pPr>
        <w:pStyle w:val="CERAPPENDIXLEVEL5"/>
        <w:rPr>
          <w:lang w:val="en-IE"/>
        </w:rPr>
      </w:pPr>
      <w:r w:rsidRPr="00862C5D">
        <w:rPr>
          <w:lang w:val="en-IE"/>
        </w:rPr>
        <w:t>the Fixed Cost Payment or Charge for the Generator Unit (where calculable over the Billing Period and included in the last Settlement Day of the Billing Period)</w:t>
      </w:r>
      <w:r w:rsidR="00CC697E" w:rsidRPr="00862C5D">
        <w:rPr>
          <w:lang w:val="en-IE"/>
        </w:rPr>
        <w:t>;</w:t>
      </w:r>
    </w:p>
    <w:p w:rsidR="008E5792" w:rsidRPr="00862C5D" w:rsidRDefault="00371077" w:rsidP="001E39C4">
      <w:pPr>
        <w:pStyle w:val="CERAPPENDIXLEVEL5"/>
        <w:rPr>
          <w:lang w:val="en-IE"/>
        </w:rPr>
      </w:pPr>
      <w:r w:rsidRPr="00862C5D">
        <w:rPr>
          <w:lang w:val="en-IE"/>
        </w:rPr>
        <w:t>the Testing Charge for the Generator Unit</w:t>
      </w:r>
      <w:r w:rsidR="00CC697E" w:rsidRPr="00862C5D">
        <w:rPr>
          <w:lang w:val="en-IE"/>
        </w:rPr>
        <w:t>;</w:t>
      </w:r>
    </w:p>
    <w:p w:rsidR="008E5792" w:rsidRPr="00862C5D" w:rsidRDefault="00371077" w:rsidP="001E39C4">
      <w:pPr>
        <w:pStyle w:val="CERAPPENDIXLEVEL5"/>
        <w:rPr>
          <w:lang w:val="en-IE"/>
        </w:rPr>
      </w:pPr>
      <w:r w:rsidRPr="00862C5D">
        <w:rPr>
          <w:lang w:val="en-IE"/>
        </w:rPr>
        <w:t>Metered Quantity for the Generator Unit</w:t>
      </w:r>
      <w:r w:rsidR="00CC697E" w:rsidRPr="00862C5D">
        <w:rPr>
          <w:lang w:val="en-IE"/>
        </w:rPr>
        <w:t>;</w:t>
      </w:r>
    </w:p>
    <w:p w:rsidR="008E5792" w:rsidRPr="00862C5D" w:rsidRDefault="00371077" w:rsidP="001E39C4">
      <w:pPr>
        <w:pStyle w:val="CERAPPENDIXLEVEL5"/>
        <w:rPr>
          <w:lang w:val="en-IE"/>
        </w:rPr>
      </w:pPr>
      <w:r w:rsidRPr="00862C5D">
        <w:rPr>
          <w:lang w:val="en-IE"/>
        </w:rPr>
        <w:t>Actual Availability Quantity for the Generator Unit</w:t>
      </w:r>
      <w:r w:rsidR="00CC697E" w:rsidRPr="00862C5D">
        <w:rPr>
          <w:lang w:val="en-IE"/>
        </w:rPr>
        <w:t>;</w:t>
      </w:r>
    </w:p>
    <w:p w:rsidR="008E5792" w:rsidRPr="00862C5D" w:rsidRDefault="00371077" w:rsidP="001E39C4">
      <w:pPr>
        <w:pStyle w:val="CERAPPENDIXLEVEL5"/>
        <w:rPr>
          <w:lang w:val="en-IE"/>
        </w:rPr>
      </w:pPr>
      <w:r w:rsidRPr="00862C5D">
        <w:rPr>
          <w:lang w:val="en-IE"/>
        </w:rPr>
        <w:lastRenderedPageBreak/>
        <w:t>Ex-Ante Quantity for the Generator Unit</w:t>
      </w:r>
      <w:r w:rsidR="00CC697E" w:rsidRPr="00862C5D">
        <w:rPr>
          <w:lang w:val="en-IE"/>
        </w:rPr>
        <w:t>;</w:t>
      </w:r>
    </w:p>
    <w:p w:rsidR="008E5792" w:rsidRPr="00862C5D" w:rsidRDefault="00371077" w:rsidP="001E39C4">
      <w:pPr>
        <w:pStyle w:val="CERAPPENDIXLEVEL5"/>
        <w:rPr>
          <w:lang w:val="en-IE"/>
        </w:rPr>
      </w:pPr>
      <w:r w:rsidRPr="00862C5D">
        <w:rPr>
          <w:lang w:val="en-IE"/>
        </w:rPr>
        <w:t>Dispatch Quantity for the Generator Unit</w:t>
      </w:r>
      <w:r w:rsidR="00CC697E" w:rsidRPr="00862C5D">
        <w:rPr>
          <w:lang w:val="en-IE"/>
        </w:rPr>
        <w:t>;</w:t>
      </w:r>
    </w:p>
    <w:p w:rsidR="008E5792" w:rsidRPr="00862C5D" w:rsidRDefault="00371077" w:rsidP="001E39C4">
      <w:pPr>
        <w:pStyle w:val="CERAPPENDIXLEVEL5"/>
        <w:rPr>
          <w:lang w:val="en-IE"/>
        </w:rPr>
      </w:pPr>
      <w:r w:rsidRPr="00862C5D">
        <w:rPr>
          <w:lang w:val="en-IE"/>
        </w:rPr>
        <w:t>Loss-Adjusted Accepted Offer Quantities, with corresponding Bid Offer Prices, for the Generator Unit</w:t>
      </w:r>
      <w:r w:rsidR="00CC697E" w:rsidRPr="00862C5D">
        <w:rPr>
          <w:lang w:val="en-IE"/>
        </w:rPr>
        <w:t>;</w:t>
      </w:r>
    </w:p>
    <w:p w:rsidR="008E5792" w:rsidRPr="00862C5D" w:rsidRDefault="00371077" w:rsidP="001E39C4">
      <w:pPr>
        <w:pStyle w:val="CERAPPENDIXLEVEL5"/>
        <w:rPr>
          <w:lang w:val="en-IE"/>
        </w:rPr>
      </w:pPr>
      <w:r w:rsidRPr="00862C5D">
        <w:rPr>
          <w:lang w:val="en-IE"/>
        </w:rPr>
        <w:t>Loss-Adjusted Accepted Bid Quantities, with corresponding Bid Offer Prices, for the Generator Unit</w:t>
      </w:r>
      <w:r w:rsidR="00CC697E" w:rsidRPr="00862C5D">
        <w:rPr>
          <w:lang w:val="en-IE"/>
        </w:rPr>
        <w:t>;</w:t>
      </w:r>
    </w:p>
    <w:p w:rsidR="008E5792" w:rsidRPr="00862C5D" w:rsidRDefault="00371077" w:rsidP="001E39C4">
      <w:pPr>
        <w:pStyle w:val="CERAPPENDIXLEVEL5"/>
        <w:rPr>
          <w:lang w:val="en-IE"/>
        </w:rPr>
      </w:pPr>
      <w:r w:rsidRPr="00862C5D">
        <w:rPr>
          <w:lang w:val="en-IE"/>
        </w:rPr>
        <w:t>Loss-Adjusted Offer Price Only Accepted Offer Quantities for the Generator Unit</w:t>
      </w:r>
      <w:r w:rsidR="00CC697E" w:rsidRPr="00862C5D">
        <w:rPr>
          <w:lang w:val="en-IE"/>
        </w:rPr>
        <w:t>;</w:t>
      </w:r>
    </w:p>
    <w:p w:rsidR="008E5792" w:rsidRPr="00862C5D" w:rsidRDefault="00371077" w:rsidP="001E39C4">
      <w:pPr>
        <w:pStyle w:val="CERAPPENDIXLEVEL5"/>
        <w:rPr>
          <w:lang w:val="en-IE"/>
        </w:rPr>
      </w:pPr>
      <w:r w:rsidRPr="00862C5D">
        <w:rPr>
          <w:lang w:val="en-IE"/>
        </w:rPr>
        <w:t>Loss-Adjusted Bid Price Only Accepted Bid Quantities for the Generator Unit</w:t>
      </w:r>
      <w:r w:rsidR="00CC697E" w:rsidRPr="00862C5D">
        <w:rPr>
          <w:lang w:val="en-IE"/>
        </w:rPr>
        <w:t>;</w:t>
      </w:r>
    </w:p>
    <w:p w:rsidR="008E5792" w:rsidRPr="00862C5D" w:rsidRDefault="00371077" w:rsidP="001E39C4">
      <w:pPr>
        <w:pStyle w:val="CERAPPENDIXLEVEL5"/>
        <w:rPr>
          <w:lang w:val="en-IE"/>
        </w:rPr>
      </w:pPr>
      <w:r w:rsidRPr="00862C5D">
        <w:rPr>
          <w:lang w:val="en-IE"/>
        </w:rPr>
        <w:t>Biased Accepted Offer Quantities for the Generator Unit</w:t>
      </w:r>
      <w:r w:rsidR="00CC697E" w:rsidRPr="00862C5D">
        <w:rPr>
          <w:lang w:val="en-IE"/>
        </w:rPr>
        <w:t>;</w:t>
      </w:r>
    </w:p>
    <w:p w:rsidR="008E5792" w:rsidRPr="00862C5D" w:rsidRDefault="00371077" w:rsidP="001E39C4">
      <w:pPr>
        <w:pStyle w:val="CERAPPENDIXLEVEL5"/>
        <w:rPr>
          <w:lang w:val="en-IE"/>
        </w:rPr>
      </w:pPr>
      <w:r w:rsidRPr="00862C5D">
        <w:rPr>
          <w:lang w:val="en-IE"/>
        </w:rPr>
        <w:t>Biased Accepted Bid Quantities for the Generator Unit</w:t>
      </w:r>
      <w:r w:rsidR="00CC697E" w:rsidRPr="00862C5D">
        <w:rPr>
          <w:lang w:val="en-IE"/>
        </w:rPr>
        <w:t>;</w:t>
      </w:r>
    </w:p>
    <w:p w:rsidR="008E5792" w:rsidRPr="00862C5D" w:rsidRDefault="00371077" w:rsidP="001E39C4">
      <w:pPr>
        <w:pStyle w:val="CERAPPENDIXLEVEL5"/>
        <w:rPr>
          <w:lang w:val="en-IE"/>
        </w:rPr>
      </w:pPr>
      <w:r w:rsidRPr="00862C5D">
        <w:rPr>
          <w:lang w:val="en-IE"/>
        </w:rPr>
        <w:t>Loss-Adjusted Non-Firm Accepted Bid Quantities for the Generator Unit</w:t>
      </w:r>
      <w:r w:rsidR="00CC697E" w:rsidRPr="00862C5D">
        <w:rPr>
          <w:lang w:val="en-IE"/>
        </w:rPr>
        <w:t>;</w:t>
      </w:r>
    </w:p>
    <w:p w:rsidR="008E5792" w:rsidRPr="00862C5D" w:rsidRDefault="00371077" w:rsidP="001E39C4">
      <w:pPr>
        <w:pStyle w:val="CERAPPENDIXLEVEL5"/>
        <w:rPr>
          <w:lang w:val="en-IE"/>
        </w:rPr>
      </w:pPr>
      <w:r w:rsidRPr="00862C5D">
        <w:rPr>
          <w:lang w:val="en-IE"/>
        </w:rPr>
        <w:t>Loss-Adjusted Trade Opposite TSO Accepted Offer Quantities for the Generator Unit</w:t>
      </w:r>
      <w:r w:rsidR="00CC697E" w:rsidRPr="00862C5D">
        <w:rPr>
          <w:lang w:val="en-IE"/>
        </w:rPr>
        <w:t>;</w:t>
      </w:r>
    </w:p>
    <w:p w:rsidR="008E5792" w:rsidRPr="00862C5D" w:rsidRDefault="00371077" w:rsidP="001E39C4">
      <w:pPr>
        <w:pStyle w:val="CERAPPENDIXLEVEL5"/>
        <w:rPr>
          <w:lang w:val="en-IE"/>
        </w:rPr>
      </w:pPr>
      <w:r w:rsidRPr="00862C5D">
        <w:rPr>
          <w:lang w:val="en-IE"/>
        </w:rPr>
        <w:t>Loss-Adjusted Trade Opposite TSO Accepted Bid Quantities for the Generator Unit</w:t>
      </w:r>
      <w:r w:rsidR="00CC697E" w:rsidRPr="00862C5D">
        <w:rPr>
          <w:lang w:val="en-IE"/>
        </w:rPr>
        <w:t>;</w:t>
      </w:r>
    </w:p>
    <w:p w:rsidR="003C39CD" w:rsidRPr="00862C5D" w:rsidRDefault="00371077" w:rsidP="001E39C4">
      <w:pPr>
        <w:pStyle w:val="CERAPPENDIXLEVEL5"/>
        <w:rPr>
          <w:lang w:val="en-IE"/>
        </w:rPr>
      </w:pPr>
      <w:r w:rsidRPr="00862C5D">
        <w:rPr>
          <w:lang w:val="en-IE"/>
        </w:rPr>
        <w:t xml:space="preserve">Curtailment </w:t>
      </w:r>
      <w:proofErr w:type="spellStart"/>
      <w:r w:rsidRPr="00862C5D">
        <w:rPr>
          <w:lang w:val="en-IE"/>
        </w:rPr>
        <w:t>Quantites</w:t>
      </w:r>
      <w:proofErr w:type="spellEnd"/>
      <w:r w:rsidRPr="00862C5D">
        <w:rPr>
          <w:lang w:val="en-IE"/>
        </w:rPr>
        <w:t xml:space="preserve"> for the Generator Unit</w:t>
      </w:r>
      <w:r w:rsidR="00CC697E" w:rsidRPr="00862C5D">
        <w:rPr>
          <w:lang w:val="en-IE"/>
        </w:rPr>
        <w:t>;</w:t>
      </w:r>
    </w:p>
    <w:p w:rsidR="003C39CD" w:rsidRPr="00862C5D" w:rsidRDefault="003C39CD" w:rsidP="001E39C4">
      <w:pPr>
        <w:pStyle w:val="CERAPPENDIXLEVEL5"/>
        <w:rPr>
          <w:lang w:val="en-IE"/>
        </w:rPr>
      </w:pPr>
      <w:r w:rsidRPr="00862C5D">
        <w:rPr>
          <w:lang w:val="en-IE"/>
        </w:rPr>
        <w:t>System Service Flag for each Generator Unit</w:t>
      </w:r>
      <w:r w:rsidR="00CC697E" w:rsidRPr="00862C5D">
        <w:rPr>
          <w:lang w:val="en-IE"/>
        </w:rPr>
        <w:t>;</w:t>
      </w:r>
    </w:p>
    <w:p w:rsidR="003C39CD" w:rsidRPr="00862C5D" w:rsidRDefault="003C39CD" w:rsidP="001E39C4">
      <w:pPr>
        <w:pStyle w:val="CERAPPENDIXLEVEL5"/>
        <w:rPr>
          <w:lang w:val="en-IE"/>
        </w:rPr>
      </w:pPr>
      <w:r w:rsidRPr="00862C5D">
        <w:rPr>
          <w:lang w:val="en-IE"/>
        </w:rPr>
        <w:t>System Service Difference Quantity for each Generator Unit</w:t>
      </w:r>
      <w:r w:rsidR="00CC697E" w:rsidRPr="00862C5D">
        <w:rPr>
          <w:lang w:val="en-IE"/>
        </w:rPr>
        <w:t>;</w:t>
      </w:r>
    </w:p>
    <w:p w:rsidR="008E5792" w:rsidRPr="00862C5D" w:rsidRDefault="00371077" w:rsidP="001E39C4">
      <w:pPr>
        <w:pStyle w:val="CERAPPENDIXLEVEL5"/>
        <w:rPr>
          <w:lang w:val="en-IE"/>
        </w:rPr>
      </w:pPr>
      <w:r w:rsidRPr="00862C5D">
        <w:rPr>
          <w:lang w:val="en-IE"/>
        </w:rPr>
        <w:t>Start Up Costs for the Generator Unit</w:t>
      </w:r>
      <w:r w:rsidR="00CC697E" w:rsidRPr="00862C5D">
        <w:rPr>
          <w:lang w:val="en-IE"/>
        </w:rPr>
        <w:t>;</w:t>
      </w:r>
    </w:p>
    <w:p w:rsidR="008E5792" w:rsidRPr="00862C5D" w:rsidRDefault="00371077" w:rsidP="001E39C4">
      <w:pPr>
        <w:pStyle w:val="CERAPPENDIXLEVEL5"/>
        <w:rPr>
          <w:lang w:val="en-IE"/>
        </w:rPr>
      </w:pPr>
      <w:r w:rsidRPr="00862C5D">
        <w:rPr>
          <w:lang w:val="en-IE"/>
        </w:rPr>
        <w:t>No Load Costs for the Generator Unit</w:t>
      </w:r>
      <w:r w:rsidR="00CC697E" w:rsidRPr="00862C5D">
        <w:rPr>
          <w:lang w:val="en-IE"/>
        </w:rPr>
        <w:t>;</w:t>
      </w:r>
    </w:p>
    <w:p w:rsidR="008E5792" w:rsidRPr="00862C5D" w:rsidRDefault="00371077" w:rsidP="001E39C4">
      <w:pPr>
        <w:pStyle w:val="CERAPPENDIXLEVEL5"/>
        <w:rPr>
          <w:lang w:val="en-IE"/>
        </w:rPr>
      </w:pPr>
      <w:r w:rsidRPr="00862C5D">
        <w:rPr>
          <w:lang w:val="en-IE"/>
        </w:rPr>
        <w:t>Imbalance Settlement Price</w:t>
      </w:r>
      <w:r w:rsidR="00CC697E" w:rsidRPr="00862C5D">
        <w:rPr>
          <w:lang w:val="en-IE"/>
        </w:rPr>
        <w:t>;</w:t>
      </w:r>
    </w:p>
    <w:p w:rsidR="008E5792" w:rsidRPr="00862C5D" w:rsidRDefault="00371077" w:rsidP="001E39C4">
      <w:pPr>
        <w:pStyle w:val="CERAPPENDIXLEVEL5"/>
        <w:rPr>
          <w:lang w:val="en-IE"/>
        </w:rPr>
      </w:pPr>
      <w:r w:rsidRPr="00862C5D">
        <w:rPr>
          <w:lang w:val="en-IE"/>
        </w:rPr>
        <w:t>Curtailment Price</w:t>
      </w:r>
      <w:r w:rsidR="00CC697E" w:rsidRPr="00862C5D">
        <w:rPr>
          <w:lang w:val="en-IE"/>
        </w:rPr>
        <w:t>; and</w:t>
      </w:r>
    </w:p>
    <w:p w:rsidR="00371077" w:rsidRPr="00862C5D" w:rsidRDefault="00371077" w:rsidP="001E39C4">
      <w:pPr>
        <w:pStyle w:val="CERAPPENDIXLEVEL5"/>
        <w:rPr>
          <w:lang w:val="en-IE"/>
        </w:rPr>
      </w:pPr>
      <w:r w:rsidRPr="00862C5D">
        <w:rPr>
          <w:lang w:val="en-IE"/>
        </w:rPr>
        <w:t>Market Back Up Price</w:t>
      </w:r>
      <w:r w:rsidR="00CC697E" w:rsidRPr="00862C5D">
        <w:rPr>
          <w:lang w:val="en-IE"/>
        </w:rPr>
        <w:t>.</w:t>
      </w:r>
    </w:p>
    <w:p w:rsidR="00371077" w:rsidRPr="00862C5D" w:rsidRDefault="00371077" w:rsidP="00FE1F95">
      <w:pPr>
        <w:pStyle w:val="CERAPPENDIXLEVEL4"/>
        <w:numPr>
          <w:ilvl w:val="0"/>
          <w:numId w:val="0"/>
        </w:numPr>
        <w:ind w:left="992"/>
        <w:rPr>
          <w:lang w:val="en-IE"/>
        </w:rPr>
      </w:pPr>
      <w:r w:rsidRPr="00862C5D">
        <w:rPr>
          <w:lang w:val="en-IE"/>
        </w:rPr>
        <w:t>The Settlement Statement version will be indicated.</w:t>
      </w:r>
    </w:p>
    <w:p w:rsidR="00371077" w:rsidRPr="00862C5D" w:rsidRDefault="00371077" w:rsidP="00FE1F95">
      <w:pPr>
        <w:pStyle w:val="CERAPPENDIXLEVEL4"/>
        <w:rPr>
          <w:lang w:val="en-IE"/>
        </w:rPr>
      </w:pPr>
      <w:r w:rsidRPr="00862C5D">
        <w:rPr>
          <w:lang w:val="en-IE"/>
        </w:rPr>
        <w:t xml:space="preserve">The Market Operator shall ensure that Settlement Statements and Settlement Reports for Trading Payments and </w:t>
      </w:r>
      <w:r w:rsidR="00CC697E" w:rsidRPr="00862C5D">
        <w:rPr>
          <w:lang w:val="en-IE"/>
        </w:rPr>
        <w:t xml:space="preserve">Trading </w:t>
      </w:r>
      <w:r w:rsidRPr="00862C5D">
        <w:rPr>
          <w:lang w:val="en-IE"/>
        </w:rPr>
        <w:t>Charges issued to a Participant for their Capacity Market Units, provides to the Participant, when considered in conjunction with other supplementary reports made available to the Participant under the same timeframes and over the same Communication Channels, inter alia, for the relevant Capacity Market Unit u in each Imbalance Settlement Period γ for the relevant Settlement Day in Billing Period b, values of:</w:t>
      </w:r>
    </w:p>
    <w:p w:rsidR="00371077" w:rsidRPr="00862C5D" w:rsidRDefault="00371077" w:rsidP="00FE1F95">
      <w:pPr>
        <w:pStyle w:val="CERAPPENDIXLEVEL5"/>
        <w:rPr>
          <w:lang w:val="en-IE"/>
        </w:rPr>
      </w:pPr>
      <w:r w:rsidRPr="00862C5D">
        <w:rPr>
          <w:lang w:val="en-IE"/>
        </w:rPr>
        <w:t>Obligated Capacity Quantity for the Capacity Market Unit</w:t>
      </w:r>
      <w:r w:rsidR="00CC697E" w:rsidRPr="00862C5D">
        <w:rPr>
          <w:lang w:val="en-IE"/>
        </w:rPr>
        <w:t>;</w:t>
      </w:r>
    </w:p>
    <w:p w:rsidR="00371077" w:rsidRPr="00862C5D" w:rsidRDefault="00371077" w:rsidP="00FE1F95">
      <w:pPr>
        <w:pStyle w:val="CERAPPENDIXLEVEL5"/>
        <w:rPr>
          <w:lang w:val="en-IE"/>
        </w:rPr>
      </w:pPr>
      <w:r w:rsidRPr="00862C5D">
        <w:rPr>
          <w:lang w:val="en-IE"/>
        </w:rPr>
        <w:t>Day-ahead Difference Quantity for the Capacity Market Unit</w:t>
      </w:r>
      <w:r w:rsidR="00CC697E" w:rsidRPr="00862C5D">
        <w:rPr>
          <w:lang w:val="en-IE"/>
        </w:rPr>
        <w:t>;</w:t>
      </w:r>
    </w:p>
    <w:p w:rsidR="00371077" w:rsidRPr="00862C5D" w:rsidRDefault="00371077" w:rsidP="00FE1F95">
      <w:pPr>
        <w:pStyle w:val="CERAPPENDIXLEVEL5"/>
        <w:rPr>
          <w:lang w:val="en-IE"/>
        </w:rPr>
      </w:pPr>
      <w:r w:rsidRPr="00862C5D">
        <w:rPr>
          <w:lang w:val="en-IE"/>
        </w:rPr>
        <w:t>Day-ahead Difference Charge for the Capacity Market Unit</w:t>
      </w:r>
      <w:r w:rsidR="00CC697E" w:rsidRPr="00862C5D">
        <w:rPr>
          <w:lang w:val="en-IE"/>
        </w:rPr>
        <w:t>;</w:t>
      </w:r>
    </w:p>
    <w:p w:rsidR="00371077" w:rsidRPr="00862C5D" w:rsidRDefault="00371077" w:rsidP="00FE1F95">
      <w:pPr>
        <w:pStyle w:val="CERAPPENDIXLEVEL5"/>
        <w:rPr>
          <w:lang w:val="en-IE"/>
        </w:rPr>
      </w:pPr>
      <w:r w:rsidRPr="00862C5D">
        <w:rPr>
          <w:lang w:val="en-IE"/>
        </w:rPr>
        <w:t>Within-day Trade Difference Quantities for the Capacity Market Unit</w:t>
      </w:r>
      <w:r w:rsidR="00CC697E" w:rsidRPr="00862C5D">
        <w:rPr>
          <w:lang w:val="en-IE"/>
        </w:rPr>
        <w:t>;</w:t>
      </w:r>
    </w:p>
    <w:p w:rsidR="00371077" w:rsidRPr="00862C5D" w:rsidRDefault="00371077" w:rsidP="00FE1F95">
      <w:pPr>
        <w:pStyle w:val="CERAPPENDIXLEVEL5"/>
        <w:rPr>
          <w:lang w:val="en-IE"/>
        </w:rPr>
      </w:pPr>
      <w:r w:rsidRPr="00862C5D">
        <w:rPr>
          <w:lang w:val="en-IE"/>
        </w:rPr>
        <w:t>Within-day Trade Difference Charges for the Capacity Market Unit</w:t>
      </w:r>
      <w:r w:rsidR="00CC697E" w:rsidRPr="00862C5D">
        <w:rPr>
          <w:lang w:val="en-IE"/>
        </w:rPr>
        <w:t>;</w:t>
      </w:r>
    </w:p>
    <w:p w:rsidR="00371077" w:rsidRPr="00862C5D" w:rsidRDefault="00371077" w:rsidP="00FE1F95">
      <w:pPr>
        <w:pStyle w:val="CERAPPENDIXLEVEL5"/>
        <w:rPr>
          <w:lang w:val="en-IE"/>
        </w:rPr>
      </w:pPr>
      <w:r w:rsidRPr="00862C5D">
        <w:rPr>
          <w:lang w:val="en-IE"/>
        </w:rPr>
        <w:t>Within-day Difference Charge Metered Quantity for the Capacity Market Unit</w:t>
      </w:r>
      <w:r w:rsidR="00CC697E" w:rsidRPr="00862C5D">
        <w:rPr>
          <w:lang w:val="en-IE"/>
        </w:rPr>
        <w:t>;</w:t>
      </w:r>
    </w:p>
    <w:p w:rsidR="00371077" w:rsidRPr="00862C5D" w:rsidRDefault="00371077" w:rsidP="00FE1F95">
      <w:pPr>
        <w:pStyle w:val="CERAPPENDIXLEVEL5"/>
        <w:rPr>
          <w:lang w:val="en-IE"/>
        </w:rPr>
      </w:pPr>
      <w:r w:rsidRPr="00862C5D">
        <w:rPr>
          <w:lang w:val="en-IE"/>
        </w:rPr>
        <w:t>Final Tracked Difference Quantity for the Capacity Market Unit</w:t>
      </w:r>
      <w:r w:rsidR="00CC697E" w:rsidRPr="00862C5D">
        <w:rPr>
          <w:lang w:val="en-IE"/>
        </w:rPr>
        <w:t>;</w:t>
      </w:r>
    </w:p>
    <w:p w:rsidR="00371077" w:rsidRPr="00862C5D" w:rsidRDefault="00371077" w:rsidP="00FE1F95">
      <w:pPr>
        <w:pStyle w:val="CERAPPENDIXLEVEL5"/>
        <w:rPr>
          <w:lang w:val="en-IE"/>
        </w:rPr>
      </w:pPr>
      <w:r w:rsidRPr="00862C5D">
        <w:rPr>
          <w:lang w:val="en-IE"/>
        </w:rPr>
        <w:lastRenderedPageBreak/>
        <w:t>Non-performance Difference Quantity for the Capacity Market Unit</w:t>
      </w:r>
      <w:r w:rsidR="00CC697E" w:rsidRPr="00862C5D">
        <w:rPr>
          <w:lang w:val="en-IE"/>
        </w:rPr>
        <w:t>;</w:t>
      </w:r>
    </w:p>
    <w:p w:rsidR="00371077" w:rsidRPr="00862C5D" w:rsidRDefault="00371077" w:rsidP="00FE1F95">
      <w:pPr>
        <w:pStyle w:val="CERAPPENDIXLEVEL5"/>
        <w:rPr>
          <w:lang w:val="en-IE"/>
        </w:rPr>
      </w:pPr>
      <w:r w:rsidRPr="00862C5D">
        <w:rPr>
          <w:lang w:val="en-IE"/>
        </w:rPr>
        <w:t>Non-performance Difference Charge for the Capacity Market Unit</w:t>
      </w:r>
      <w:r w:rsidR="00CC697E" w:rsidRPr="00862C5D">
        <w:rPr>
          <w:lang w:val="en-IE"/>
        </w:rPr>
        <w:t>;</w:t>
      </w:r>
    </w:p>
    <w:p w:rsidR="00371077" w:rsidRPr="00862C5D" w:rsidRDefault="00371077" w:rsidP="00FE1F95">
      <w:pPr>
        <w:pStyle w:val="CERAPPENDIXLEVEL5"/>
        <w:rPr>
          <w:lang w:val="en-IE"/>
        </w:rPr>
      </w:pPr>
      <w:r w:rsidRPr="00862C5D">
        <w:rPr>
          <w:lang w:val="en-IE"/>
        </w:rPr>
        <w:t>Loss-Adjusted Maximum Import Capacity Market Availability Quantity for Interconnector for the Capacity Market Unit</w:t>
      </w:r>
      <w:r w:rsidR="00CC697E" w:rsidRPr="00862C5D">
        <w:rPr>
          <w:lang w:val="en-IE"/>
        </w:rPr>
        <w:t>;</w:t>
      </w:r>
    </w:p>
    <w:p w:rsidR="00371077" w:rsidRPr="00862C5D" w:rsidRDefault="00371077" w:rsidP="00FE1F95">
      <w:pPr>
        <w:pStyle w:val="CERAPPENDIXLEVEL5"/>
        <w:rPr>
          <w:lang w:val="en-IE"/>
        </w:rPr>
      </w:pPr>
      <w:r w:rsidRPr="00862C5D">
        <w:rPr>
          <w:lang w:val="en-IE"/>
        </w:rPr>
        <w:t>Billing Period Stop-Loss Limit for the Capacity Market Unit</w:t>
      </w:r>
      <w:r w:rsidR="00CC697E" w:rsidRPr="00862C5D">
        <w:rPr>
          <w:lang w:val="en-IE"/>
        </w:rPr>
        <w:t>;</w:t>
      </w:r>
    </w:p>
    <w:p w:rsidR="00371077" w:rsidRPr="00862C5D" w:rsidRDefault="00371077" w:rsidP="00FE1F95">
      <w:pPr>
        <w:pStyle w:val="CERAPPENDIXLEVEL5"/>
        <w:rPr>
          <w:lang w:val="en-IE"/>
        </w:rPr>
      </w:pPr>
      <w:r w:rsidRPr="00862C5D">
        <w:rPr>
          <w:lang w:val="en-IE"/>
        </w:rPr>
        <w:t>Annual Stop-Loss Limit for the Capacity Market Unit</w:t>
      </w:r>
      <w:r w:rsidR="00CC697E" w:rsidRPr="00862C5D">
        <w:rPr>
          <w:lang w:val="en-IE"/>
        </w:rPr>
        <w:t>;</w:t>
      </w:r>
    </w:p>
    <w:p w:rsidR="00371077" w:rsidRPr="00862C5D" w:rsidRDefault="00371077" w:rsidP="00FE1F95">
      <w:pPr>
        <w:pStyle w:val="CERAPPENDIXLEVEL5"/>
        <w:rPr>
          <w:lang w:val="en-IE"/>
        </w:rPr>
      </w:pPr>
      <w:r w:rsidRPr="00862C5D">
        <w:rPr>
          <w:lang w:val="en-IE"/>
        </w:rPr>
        <w:t>Annual Cumulative Non-performance Difference Charge for the Capacity Market Unit</w:t>
      </w:r>
      <w:r w:rsidR="00CC697E" w:rsidRPr="00862C5D">
        <w:rPr>
          <w:lang w:val="en-IE"/>
        </w:rPr>
        <w:t>;</w:t>
      </w:r>
    </w:p>
    <w:p w:rsidR="00371077" w:rsidRPr="00862C5D" w:rsidRDefault="00371077" w:rsidP="00FE1F95">
      <w:pPr>
        <w:pStyle w:val="CERAPPENDIXLEVEL5"/>
        <w:rPr>
          <w:lang w:val="en-IE"/>
        </w:rPr>
      </w:pPr>
      <w:r w:rsidRPr="00862C5D">
        <w:rPr>
          <w:lang w:val="en-IE"/>
        </w:rPr>
        <w:t>Billing Period Cumulative Non-performance Difference Charge for the Capacity Market Unit</w:t>
      </w:r>
      <w:r w:rsidR="00CC697E" w:rsidRPr="00862C5D">
        <w:rPr>
          <w:lang w:val="en-IE"/>
        </w:rPr>
        <w:t>; and</w:t>
      </w:r>
    </w:p>
    <w:p w:rsidR="00371077" w:rsidRPr="00862C5D" w:rsidRDefault="00371077" w:rsidP="00FE1F95">
      <w:pPr>
        <w:pStyle w:val="CERAPPENDIXLEVEL5"/>
        <w:rPr>
          <w:lang w:val="en-IE"/>
        </w:rPr>
      </w:pPr>
      <w:r w:rsidRPr="00862C5D">
        <w:rPr>
          <w:lang w:val="en-IE"/>
        </w:rPr>
        <w:t>Total Difference Charge for the Capacity Market Unit</w:t>
      </w:r>
      <w:r w:rsidR="00CC697E" w:rsidRPr="00862C5D">
        <w:rPr>
          <w:lang w:val="en-IE"/>
        </w:rPr>
        <w:t>.</w:t>
      </w:r>
    </w:p>
    <w:p w:rsidR="00371077" w:rsidRPr="00862C5D" w:rsidRDefault="00371077" w:rsidP="00FE1F95">
      <w:pPr>
        <w:pStyle w:val="CERAPPENDIXLEVEL4"/>
        <w:numPr>
          <w:ilvl w:val="0"/>
          <w:numId w:val="0"/>
        </w:numPr>
        <w:ind w:left="992"/>
        <w:rPr>
          <w:lang w:val="en-IE"/>
        </w:rPr>
      </w:pPr>
      <w:r w:rsidRPr="00862C5D">
        <w:rPr>
          <w:lang w:val="en-IE"/>
        </w:rPr>
        <w:t>The Settlement Statement version will be indicated.</w:t>
      </w:r>
    </w:p>
    <w:p w:rsidR="00371077" w:rsidRPr="00862C5D" w:rsidRDefault="00371077" w:rsidP="00FE1F95">
      <w:pPr>
        <w:pStyle w:val="CERAPPENDIXLEVEL4"/>
        <w:rPr>
          <w:lang w:val="en-IE"/>
        </w:rPr>
      </w:pPr>
      <w:r w:rsidRPr="00862C5D">
        <w:rPr>
          <w:lang w:val="en-IE"/>
        </w:rPr>
        <w:t xml:space="preserve">The Market Operator shall ensure that Settlement Statements and Settlement Reports for Trading Payments and </w:t>
      </w:r>
      <w:r w:rsidR="00970A92" w:rsidRPr="00862C5D">
        <w:rPr>
          <w:lang w:val="en-IE"/>
        </w:rPr>
        <w:t xml:space="preserve">Trading </w:t>
      </w:r>
      <w:r w:rsidRPr="00862C5D">
        <w:rPr>
          <w:lang w:val="en-IE"/>
        </w:rPr>
        <w:t>Charges issued to a Participant for its Supplier Units provides to the Participant, when considered in conjunction with other supplementary reports made available to the Participant under the same timeframes and over the same Communication Channels, inter alia, for the relevant Supplier Unit v in each Imbalance Settlement Period γ as appropriate for the relevant Settlement Day in Billing Period b, values of:</w:t>
      </w:r>
    </w:p>
    <w:p w:rsidR="00371077" w:rsidRPr="00862C5D" w:rsidRDefault="00371077" w:rsidP="00FE1F95">
      <w:pPr>
        <w:pStyle w:val="CERAPPENDIXLEVEL5"/>
        <w:rPr>
          <w:lang w:val="en-IE"/>
        </w:rPr>
      </w:pPr>
      <w:r w:rsidRPr="00862C5D">
        <w:rPr>
          <w:lang w:val="en-IE"/>
        </w:rPr>
        <w:t>Total Daily Amounts for the Participant (Settlement Day value)</w:t>
      </w:r>
      <w:r w:rsidR="00CC697E" w:rsidRPr="00862C5D">
        <w:rPr>
          <w:lang w:val="en-IE"/>
        </w:rPr>
        <w:t>;</w:t>
      </w:r>
    </w:p>
    <w:p w:rsidR="00371077" w:rsidRPr="00862C5D" w:rsidRDefault="00371077" w:rsidP="00FE1F95">
      <w:pPr>
        <w:pStyle w:val="CERAPPENDIXLEVEL5"/>
        <w:rPr>
          <w:lang w:val="en-IE"/>
        </w:rPr>
      </w:pPr>
      <w:r w:rsidRPr="00862C5D">
        <w:rPr>
          <w:lang w:val="en-IE"/>
        </w:rPr>
        <w:t>the Imbalance Component Payment or Charge for the Supplier Unit</w:t>
      </w:r>
      <w:r w:rsidR="00CC697E" w:rsidRPr="00862C5D">
        <w:rPr>
          <w:lang w:val="en-IE"/>
        </w:rPr>
        <w:t>;</w:t>
      </w:r>
    </w:p>
    <w:p w:rsidR="00371077" w:rsidRPr="00862C5D" w:rsidRDefault="00371077" w:rsidP="00FE1F95">
      <w:pPr>
        <w:pStyle w:val="CERAPPENDIXLEVEL5"/>
        <w:rPr>
          <w:lang w:val="en-IE"/>
        </w:rPr>
      </w:pPr>
      <w:r w:rsidRPr="00862C5D">
        <w:rPr>
          <w:lang w:val="en-IE"/>
        </w:rPr>
        <w:t>the Imperfections Charge for the Supplier Unit</w:t>
      </w:r>
      <w:r w:rsidR="00CC697E" w:rsidRPr="00862C5D">
        <w:rPr>
          <w:lang w:val="en-IE"/>
        </w:rPr>
        <w:t>;</w:t>
      </w:r>
      <w:r w:rsidRPr="00862C5D">
        <w:rPr>
          <w:lang w:val="en-IE"/>
        </w:rPr>
        <w:t xml:space="preserve"> </w:t>
      </w:r>
    </w:p>
    <w:p w:rsidR="00371077" w:rsidRPr="00862C5D" w:rsidRDefault="00371077" w:rsidP="00FE1F95">
      <w:pPr>
        <w:pStyle w:val="CERAPPENDIXLEVEL5"/>
        <w:rPr>
          <w:lang w:val="en-IE"/>
        </w:rPr>
      </w:pPr>
      <w:r w:rsidRPr="00862C5D">
        <w:rPr>
          <w:lang w:val="en-IE"/>
        </w:rPr>
        <w:t>the Residual Error Volume Charge for the Supplier Unit</w:t>
      </w:r>
      <w:r w:rsidR="00CC697E" w:rsidRPr="00862C5D">
        <w:rPr>
          <w:lang w:val="en-IE"/>
        </w:rPr>
        <w:t>;</w:t>
      </w:r>
    </w:p>
    <w:p w:rsidR="00371077" w:rsidRPr="00862C5D" w:rsidRDefault="00371077" w:rsidP="00FE1F95">
      <w:pPr>
        <w:pStyle w:val="CERAPPENDIXLEVEL5"/>
        <w:rPr>
          <w:lang w:val="en-IE"/>
        </w:rPr>
      </w:pPr>
      <w:r w:rsidRPr="00862C5D">
        <w:rPr>
          <w:lang w:val="en-IE"/>
        </w:rPr>
        <w:t>the Currency Adjustment Charge for the Supplier Unit</w:t>
      </w:r>
      <w:r w:rsidR="00CC697E" w:rsidRPr="00862C5D">
        <w:rPr>
          <w:lang w:val="en-IE"/>
        </w:rPr>
        <w:t>;</w:t>
      </w:r>
    </w:p>
    <w:p w:rsidR="00371077" w:rsidRPr="00862C5D" w:rsidRDefault="00371077" w:rsidP="00FE1F95">
      <w:pPr>
        <w:pStyle w:val="CERAPPENDIXLEVEL5"/>
        <w:rPr>
          <w:lang w:val="en-IE"/>
        </w:rPr>
      </w:pPr>
      <w:r w:rsidRPr="00862C5D">
        <w:rPr>
          <w:lang w:val="en-IE"/>
        </w:rPr>
        <w:t>Metered Quantity for the Supplier Unit</w:t>
      </w:r>
      <w:r w:rsidR="00CC697E" w:rsidRPr="00862C5D">
        <w:rPr>
          <w:lang w:val="en-IE"/>
        </w:rPr>
        <w:t>;</w:t>
      </w:r>
    </w:p>
    <w:p w:rsidR="00371077" w:rsidRPr="00862C5D" w:rsidRDefault="00371077" w:rsidP="00FE1F95">
      <w:pPr>
        <w:pStyle w:val="CERAPPENDIXLEVEL5"/>
        <w:rPr>
          <w:lang w:val="en-IE"/>
        </w:rPr>
      </w:pPr>
      <w:r w:rsidRPr="00862C5D">
        <w:rPr>
          <w:lang w:val="en-IE"/>
        </w:rPr>
        <w:t>Ex-Ante Quantity for the Supplier Unit</w:t>
      </w:r>
      <w:r w:rsidR="00CC697E" w:rsidRPr="00862C5D">
        <w:rPr>
          <w:lang w:val="en-IE"/>
        </w:rPr>
        <w:t>;</w:t>
      </w:r>
    </w:p>
    <w:p w:rsidR="00371077" w:rsidRPr="00862C5D" w:rsidRDefault="00371077" w:rsidP="00FE1F95">
      <w:pPr>
        <w:pStyle w:val="CERAPPENDIXLEVEL5"/>
        <w:rPr>
          <w:lang w:val="en-IE"/>
        </w:rPr>
      </w:pPr>
      <w:r w:rsidRPr="00862C5D">
        <w:rPr>
          <w:lang w:val="en-IE"/>
        </w:rPr>
        <w:t>Non Interval Energy Proportion Factor for the Supplier Unit</w:t>
      </w:r>
      <w:r w:rsidR="00CC697E" w:rsidRPr="00862C5D">
        <w:rPr>
          <w:lang w:val="en-IE"/>
        </w:rPr>
        <w:t>;</w:t>
      </w:r>
    </w:p>
    <w:p w:rsidR="00371077" w:rsidRPr="00862C5D" w:rsidRDefault="00371077" w:rsidP="00FE1F95">
      <w:pPr>
        <w:pStyle w:val="CERAPPENDIXLEVEL5"/>
        <w:rPr>
          <w:lang w:val="en-IE"/>
        </w:rPr>
      </w:pPr>
      <w:r w:rsidRPr="00862C5D">
        <w:rPr>
          <w:lang w:val="en-IE"/>
        </w:rPr>
        <w:t>Imbalance Settlement Price</w:t>
      </w:r>
      <w:r w:rsidR="00CC697E" w:rsidRPr="00862C5D">
        <w:rPr>
          <w:lang w:val="en-IE"/>
        </w:rPr>
        <w:t>;</w:t>
      </w:r>
    </w:p>
    <w:p w:rsidR="00371077" w:rsidRPr="00862C5D" w:rsidRDefault="00371077" w:rsidP="00FE1F95">
      <w:pPr>
        <w:pStyle w:val="CERAPPENDIXLEVEL5"/>
        <w:rPr>
          <w:lang w:val="en-IE"/>
        </w:rPr>
      </w:pPr>
      <w:r w:rsidRPr="00862C5D">
        <w:rPr>
          <w:lang w:val="en-IE"/>
        </w:rPr>
        <w:t>Total Difference Payment for the Supplier Unit</w:t>
      </w:r>
      <w:r w:rsidR="00CC697E" w:rsidRPr="00862C5D">
        <w:rPr>
          <w:lang w:val="en-IE"/>
        </w:rPr>
        <w:t>;</w:t>
      </w:r>
    </w:p>
    <w:p w:rsidR="00371077" w:rsidRPr="00862C5D" w:rsidRDefault="00371077" w:rsidP="00FE1F95">
      <w:pPr>
        <w:pStyle w:val="CERAPPENDIXLEVEL5"/>
        <w:rPr>
          <w:lang w:val="en-IE"/>
        </w:rPr>
      </w:pPr>
      <w:r w:rsidRPr="00862C5D">
        <w:rPr>
          <w:lang w:val="en-IE"/>
        </w:rPr>
        <w:t>Daily Total Difference Payment for the Supplier Unit</w:t>
      </w:r>
      <w:r w:rsidR="00CC697E" w:rsidRPr="00862C5D">
        <w:rPr>
          <w:lang w:val="en-IE"/>
        </w:rPr>
        <w:t>;</w:t>
      </w:r>
    </w:p>
    <w:p w:rsidR="00371077" w:rsidRPr="00862C5D" w:rsidRDefault="00371077" w:rsidP="00FE1F95">
      <w:pPr>
        <w:pStyle w:val="CERAPPENDIXLEVEL5"/>
        <w:rPr>
          <w:lang w:val="en-IE"/>
        </w:rPr>
      </w:pPr>
      <w:r w:rsidRPr="00862C5D">
        <w:rPr>
          <w:lang w:val="en-IE"/>
        </w:rPr>
        <w:t>Day-ahead Difference Quantity for the Supplier Unit</w:t>
      </w:r>
      <w:r w:rsidR="00CC697E" w:rsidRPr="00862C5D">
        <w:rPr>
          <w:lang w:val="en-IE"/>
        </w:rPr>
        <w:t>;</w:t>
      </w:r>
    </w:p>
    <w:p w:rsidR="00371077" w:rsidRPr="00862C5D" w:rsidRDefault="00371077" w:rsidP="00FE1F95">
      <w:pPr>
        <w:pStyle w:val="CERAPPENDIXLEVEL5"/>
        <w:rPr>
          <w:lang w:val="en-IE"/>
        </w:rPr>
      </w:pPr>
      <w:r w:rsidRPr="00862C5D">
        <w:rPr>
          <w:lang w:val="en-IE"/>
        </w:rPr>
        <w:t>Day-ahead Difference Payment for the Supplier Unit</w:t>
      </w:r>
      <w:r w:rsidR="00CC697E" w:rsidRPr="00862C5D">
        <w:rPr>
          <w:lang w:val="en-IE"/>
        </w:rPr>
        <w:t>;</w:t>
      </w:r>
    </w:p>
    <w:p w:rsidR="00371077" w:rsidRPr="00862C5D" w:rsidRDefault="00371077" w:rsidP="00FE1F95">
      <w:pPr>
        <w:pStyle w:val="CERAPPENDIXLEVEL5"/>
        <w:rPr>
          <w:lang w:val="en-IE"/>
        </w:rPr>
      </w:pPr>
      <w:r w:rsidRPr="00862C5D">
        <w:rPr>
          <w:lang w:val="en-IE"/>
        </w:rPr>
        <w:t>Intraday Trade Difference Quantity for the Supplier Unit</w:t>
      </w:r>
      <w:r w:rsidR="00CC697E" w:rsidRPr="00862C5D">
        <w:rPr>
          <w:lang w:val="en-IE"/>
        </w:rPr>
        <w:t>;</w:t>
      </w:r>
    </w:p>
    <w:p w:rsidR="00371077" w:rsidRPr="00862C5D" w:rsidRDefault="00371077" w:rsidP="00FE1F95">
      <w:pPr>
        <w:pStyle w:val="CERAPPENDIXLEVEL5"/>
        <w:rPr>
          <w:lang w:val="en-IE"/>
        </w:rPr>
      </w:pPr>
      <w:r w:rsidRPr="00862C5D">
        <w:rPr>
          <w:lang w:val="en-IE"/>
        </w:rPr>
        <w:t>Intraday Trade Difference Payment for the Supplier Unit</w:t>
      </w:r>
      <w:r w:rsidR="00CC697E" w:rsidRPr="00862C5D">
        <w:rPr>
          <w:lang w:val="en-IE"/>
        </w:rPr>
        <w:t>;</w:t>
      </w:r>
    </w:p>
    <w:p w:rsidR="00371077" w:rsidRPr="00862C5D" w:rsidRDefault="00371077" w:rsidP="00FE1F95">
      <w:pPr>
        <w:pStyle w:val="CERAPPENDIXLEVEL5"/>
        <w:rPr>
          <w:lang w:val="en-IE"/>
        </w:rPr>
      </w:pPr>
      <w:r w:rsidRPr="00862C5D">
        <w:rPr>
          <w:lang w:val="en-IE"/>
        </w:rPr>
        <w:t>final Tracked Difference Quantity for the Supplier Unit</w:t>
      </w:r>
      <w:r w:rsidR="00CC697E" w:rsidRPr="00862C5D">
        <w:rPr>
          <w:lang w:val="en-IE"/>
        </w:rPr>
        <w:t>;</w:t>
      </w:r>
    </w:p>
    <w:p w:rsidR="00371077" w:rsidRPr="00862C5D" w:rsidRDefault="00371077" w:rsidP="00FE1F95">
      <w:pPr>
        <w:pStyle w:val="CERAPPENDIXLEVEL5"/>
        <w:rPr>
          <w:lang w:val="en-IE"/>
        </w:rPr>
      </w:pPr>
      <w:r w:rsidRPr="00862C5D">
        <w:rPr>
          <w:lang w:val="en-IE"/>
        </w:rPr>
        <w:t>Imbalance Difference Quantity for the Supplier Unit</w:t>
      </w:r>
      <w:r w:rsidR="00CC697E" w:rsidRPr="00862C5D">
        <w:rPr>
          <w:lang w:val="en-IE"/>
        </w:rPr>
        <w:t>;</w:t>
      </w:r>
    </w:p>
    <w:p w:rsidR="00371077" w:rsidRPr="00862C5D" w:rsidRDefault="00371077" w:rsidP="00FE1F95">
      <w:pPr>
        <w:pStyle w:val="CERAPPENDIXLEVEL5"/>
        <w:rPr>
          <w:lang w:val="en-IE"/>
        </w:rPr>
      </w:pPr>
      <w:r w:rsidRPr="00862C5D">
        <w:rPr>
          <w:lang w:val="en-IE"/>
        </w:rPr>
        <w:t>Imbalance Difference Payment for the Supplier Unit</w:t>
      </w:r>
      <w:r w:rsidR="00CC697E" w:rsidRPr="00862C5D">
        <w:rPr>
          <w:lang w:val="en-IE"/>
        </w:rPr>
        <w:t>;</w:t>
      </w:r>
    </w:p>
    <w:p w:rsidR="00371077" w:rsidRPr="00862C5D" w:rsidRDefault="00371077" w:rsidP="00FE1F95">
      <w:pPr>
        <w:pStyle w:val="CERAPPENDIXLEVEL5"/>
        <w:rPr>
          <w:lang w:val="en-IE"/>
        </w:rPr>
      </w:pPr>
      <w:r w:rsidRPr="00862C5D">
        <w:rPr>
          <w:lang w:val="en-IE"/>
        </w:rPr>
        <w:t>Difference Payment Shortfall Amount for the Supplier Unit</w:t>
      </w:r>
      <w:r w:rsidR="00CC697E" w:rsidRPr="00862C5D">
        <w:rPr>
          <w:lang w:val="en-IE"/>
        </w:rPr>
        <w:t>;</w:t>
      </w:r>
    </w:p>
    <w:p w:rsidR="00371077" w:rsidRPr="00862C5D" w:rsidRDefault="00371077" w:rsidP="00FE1F95">
      <w:pPr>
        <w:pStyle w:val="CERAPPENDIXLEVEL5"/>
        <w:rPr>
          <w:lang w:val="en-IE"/>
        </w:rPr>
      </w:pPr>
      <w:r w:rsidRPr="00862C5D">
        <w:rPr>
          <w:lang w:val="en-IE"/>
        </w:rPr>
        <w:t>Difference Payment Reimbursement Payment for the Supplier Unit</w:t>
      </w:r>
      <w:r w:rsidR="00CC697E" w:rsidRPr="00862C5D">
        <w:rPr>
          <w:lang w:val="en-IE"/>
        </w:rPr>
        <w:t>;</w:t>
      </w:r>
    </w:p>
    <w:p w:rsidR="00371077" w:rsidRPr="00862C5D" w:rsidRDefault="00371077" w:rsidP="00FE1F95">
      <w:pPr>
        <w:pStyle w:val="CERAPPENDIXLEVEL5"/>
        <w:rPr>
          <w:lang w:val="en-IE"/>
        </w:rPr>
      </w:pPr>
      <w:r w:rsidRPr="00862C5D">
        <w:rPr>
          <w:lang w:val="en-IE"/>
        </w:rPr>
        <w:t>Tracked Difference Payment Shortfall Charge for the Supplier Unit</w:t>
      </w:r>
      <w:r w:rsidR="00CC697E" w:rsidRPr="00862C5D">
        <w:rPr>
          <w:lang w:val="en-IE"/>
        </w:rPr>
        <w:t>; and</w:t>
      </w:r>
    </w:p>
    <w:p w:rsidR="00371077" w:rsidRPr="00862C5D" w:rsidRDefault="00371077" w:rsidP="00FE1F95">
      <w:pPr>
        <w:pStyle w:val="CERAPPENDIXLEVEL5"/>
        <w:rPr>
          <w:lang w:val="en-IE"/>
        </w:rPr>
      </w:pPr>
      <w:r w:rsidRPr="00862C5D">
        <w:rPr>
          <w:lang w:val="en-IE"/>
        </w:rPr>
        <w:lastRenderedPageBreak/>
        <w:t>Achievable Difference Payment for the Supplier Unit</w:t>
      </w:r>
      <w:r w:rsidR="00CC697E" w:rsidRPr="00862C5D">
        <w:rPr>
          <w:lang w:val="en-IE"/>
        </w:rPr>
        <w:t>.</w:t>
      </w:r>
    </w:p>
    <w:p w:rsidR="00371077" w:rsidRPr="00862C5D" w:rsidRDefault="00371077" w:rsidP="00FE1F95">
      <w:pPr>
        <w:pStyle w:val="CERAPPENDIXLEVEL4"/>
        <w:numPr>
          <w:ilvl w:val="0"/>
          <w:numId w:val="0"/>
        </w:numPr>
        <w:ind w:left="992"/>
        <w:rPr>
          <w:lang w:val="en-IE"/>
        </w:rPr>
      </w:pPr>
      <w:r w:rsidRPr="00862C5D">
        <w:rPr>
          <w:lang w:val="en-IE"/>
        </w:rPr>
        <w:t>The Settlement Statement version will be indicated</w:t>
      </w:r>
      <w:r w:rsidR="00CC697E" w:rsidRPr="00862C5D">
        <w:rPr>
          <w:lang w:val="en-IE"/>
        </w:rPr>
        <w:t>.</w:t>
      </w:r>
    </w:p>
    <w:p w:rsidR="00371077" w:rsidRPr="00862C5D" w:rsidRDefault="00371077" w:rsidP="00FE1F95">
      <w:pPr>
        <w:pStyle w:val="CERAPPENDIXLEVEL4"/>
        <w:rPr>
          <w:lang w:val="en-IE"/>
        </w:rPr>
      </w:pPr>
      <w:r w:rsidRPr="00862C5D">
        <w:rPr>
          <w:lang w:val="en-IE"/>
        </w:rPr>
        <w:t>The Market Operator shall ensure that Settlement Statements and Settlement Reports for Capacity Payments issued to a Participants for its Capacity Market Units, provides to the Participant, when considered in conjunction with other supplementary reports made available to the Participant under the same timeframes and over the same Communication Channels, inter alia, for the relevant Capacity Market Unit u in each Imbalance Settlement Period γ in the Capacity Period c, values of:</w:t>
      </w:r>
    </w:p>
    <w:p w:rsidR="00371077" w:rsidRPr="00862C5D" w:rsidRDefault="00371077" w:rsidP="00FE1F95">
      <w:pPr>
        <w:pStyle w:val="CERAPPENDIXLEVEL5"/>
        <w:rPr>
          <w:lang w:val="en-IE"/>
        </w:rPr>
      </w:pPr>
      <w:r w:rsidRPr="00862C5D">
        <w:rPr>
          <w:lang w:val="en-IE"/>
        </w:rPr>
        <w:t>Total Capacity Payment for the Capacity Market Unit (Capacity Period value)</w:t>
      </w:r>
      <w:r w:rsidR="00CC697E" w:rsidRPr="00862C5D">
        <w:rPr>
          <w:lang w:val="en-IE"/>
        </w:rPr>
        <w:t>;</w:t>
      </w:r>
      <w:r w:rsidRPr="00862C5D">
        <w:rPr>
          <w:lang w:val="en-IE"/>
        </w:rPr>
        <w:t xml:space="preserve"> </w:t>
      </w:r>
    </w:p>
    <w:p w:rsidR="00371077" w:rsidRPr="00862C5D" w:rsidRDefault="00371077" w:rsidP="00FE1F95">
      <w:pPr>
        <w:pStyle w:val="CERAPPENDIXLEVEL5"/>
        <w:rPr>
          <w:lang w:val="en-IE"/>
        </w:rPr>
      </w:pPr>
      <w:r w:rsidRPr="00862C5D">
        <w:rPr>
          <w:lang w:val="en-IE"/>
        </w:rPr>
        <w:t>Capacity Payment for the Capacity Market Unit</w:t>
      </w:r>
      <w:r w:rsidR="00CC697E" w:rsidRPr="00862C5D">
        <w:rPr>
          <w:lang w:val="en-IE"/>
        </w:rPr>
        <w:t>; and</w:t>
      </w:r>
    </w:p>
    <w:p w:rsidR="00371077" w:rsidRPr="00862C5D" w:rsidRDefault="00371077" w:rsidP="00FE1F95">
      <w:pPr>
        <w:pStyle w:val="CERAPPENDIXLEVEL5"/>
        <w:rPr>
          <w:lang w:val="en-IE"/>
        </w:rPr>
      </w:pPr>
      <w:r w:rsidRPr="00862C5D">
        <w:rPr>
          <w:lang w:val="en-IE"/>
        </w:rPr>
        <w:t>Capacity Quantities, with corresponding Capacity Payment Prices, for the Capacity Market Unit</w:t>
      </w:r>
      <w:r w:rsidR="00CC697E" w:rsidRPr="00862C5D">
        <w:rPr>
          <w:lang w:val="en-IE"/>
        </w:rPr>
        <w:t>.</w:t>
      </w:r>
    </w:p>
    <w:p w:rsidR="00371077" w:rsidRPr="00862C5D" w:rsidRDefault="00371077" w:rsidP="00FE1F95">
      <w:pPr>
        <w:pStyle w:val="CERAPPENDIXLEVEL4"/>
        <w:numPr>
          <w:ilvl w:val="0"/>
          <w:numId w:val="0"/>
        </w:numPr>
        <w:ind w:left="992"/>
        <w:rPr>
          <w:lang w:val="en-IE"/>
        </w:rPr>
      </w:pPr>
      <w:r w:rsidRPr="00862C5D">
        <w:rPr>
          <w:lang w:val="en-IE"/>
        </w:rPr>
        <w:t>The Settlement Statement version will be indicated.</w:t>
      </w:r>
    </w:p>
    <w:p w:rsidR="00371077" w:rsidRPr="00862C5D" w:rsidRDefault="00371077" w:rsidP="00FE1F95">
      <w:pPr>
        <w:pStyle w:val="CERAPPENDIXLEVEL4"/>
        <w:rPr>
          <w:lang w:val="en-IE"/>
        </w:rPr>
      </w:pPr>
      <w:r w:rsidRPr="00862C5D">
        <w:rPr>
          <w:lang w:val="en-IE"/>
        </w:rPr>
        <w:t>The Market Operator shall ensure that Settlement Statements and Settlement Reports for Capacity Charges issued to a Participant for its Supplier Units provides to the Participant, when considered in conjunction with other supplementary reports made available to the Participant under the same timeframes and over the same Communication Channels, inter alia, for each Supplier Unit v in each Imbalance Settlement Period γ in the Capacity Period c, values of:</w:t>
      </w:r>
    </w:p>
    <w:p w:rsidR="00371077" w:rsidRPr="00862C5D" w:rsidRDefault="00371077" w:rsidP="00FE1F95">
      <w:pPr>
        <w:pStyle w:val="CERAPPENDIXLEVEL5"/>
        <w:rPr>
          <w:lang w:val="en-IE"/>
        </w:rPr>
      </w:pPr>
      <w:r w:rsidRPr="00862C5D">
        <w:rPr>
          <w:lang w:val="en-IE"/>
        </w:rPr>
        <w:t>Capacity Charge for the Supplier Unit (Capacity Period value)</w:t>
      </w:r>
      <w:r w:rsidR="00CC697E" w:rsidRPr="00862C5D">
        <w:rPr>
          <w:lang w:val="en-IE"/>
        </w:rPr>
        <w:t>;</w:t>
      </w:r>
    </w:p>
    <w:p w:rsidR="00371077" w:rsidRPr="00862C5D" w:rsidRDefault="00371077" w:rsidP="00FE1F95">
      <w:pPr>
        <w:pStyle w:val="CERAPPENDIXLEVEL5"/>
        <w:rPr>
          <w:lang w:val="en-IE"/>
        </w:rPr>
      </w:pPr>
      <w:r w:rsidRPr="00862C5D">
        <w:rPr>
          <w:lang w:val="en-IE"/>
        </w:rPr>
        <w:t>Difference Payment Socialisation Charge for the Supplier Unit (Capacity Period value)</w:t>
      </w:r>
      <w:r w:rsidR="00CC697E" w:rsidRPr="00862C5D">
        <w:rPr>
          <w:lang w:val="en-IE"/>
        </w:rPr>
        <w:t>;</w:t>
      </w:r>
      <w:r w:rsidR="00FC2A65" w:rsidRPr="00862C5D">
        <w:rPr>
          <w:lang w:val="en-IE"/>
        </w:rPr>
        <w:t xml:space="preserve"> and</w:t>
      </w:r>
    </w:p>
    <w:p w:rsidR="00371077" w:rsidRPr="00862C5D" w:rsidRDefault="00371077" w:rsidP="00FE1F95">
      <w:pPr>
        <w:pStyle w:val="CERAPPENDIXLEVEL5"/>
        <w:rPr>
          <w:lang w:val="en-IE"/>
        </w:rPr>
      </w:pPr>
      <w:r w:rsidRPr="00862C5D">
        <w:rPr>
          <w:lang w:val="en-IE"/>
        </w:rPr>
        <w:t>Metered Quantity for the Supplier Unit</w:t>
      </w:r>
      <w:r w:rsidR="00CC697E" w:rsidRPr="00862C5D">
        <w:rPr>
          <w:lang w:val="en-IE"/>
        </w:rPr>
        <w:t>.</w:t>
      </w:r>
      <w:r w:rsidRPr="00862C5D">
        <w:rPr>
          <w:lang w:val="en-IE"/>
        </w:rPr>
        <w:t xml:space="preserve"> </w:t>
      </w:r>
    </w:p>
    <w:p w:rsidR="00371077" w:rsidRPr="00862C5D" w:rsidRDefault="00371077" w:rsidP="001E39C4">
      <w:pPr>
        <w:pStyle w:val="CERAPPENDIXLEVEL4"/>
        <w:numPr>
          <w:ilvl w:val="0"/>
          <w:numId w:val="0"/>
        </w:numPr>
        <w:ind w:left="992"/>
        <w:rPr>
          <w:lang w:val="en-IE"/>
        </w:rPr>
      </w:pPr>
      <w:r w:rsidRPr="00862C5D">
        <w:rPr>
          <w:lang w:val="en-IE"/>
        </w:rPr>
        <w:t xml:space="preserve">The Settlement Statement version will be indicated. </w:t>
      </w:r>
    </w:p>
    <w:p w:rsidR="00371077" w:rsidRPr="00862C5D" w:rsidRDefault="00371077" w:rsidP="00FE1F95">
      <w:pPr>
        <w:pStyle w:val="CERAPPENDIXLEVEL4"/>
        <w:rPr>
          <w:lang w:val="en-IE"/>
        </w:rPr>
      </w:pPr>
      <w:r w:rsidRPr="00862C5D">
        <w:rPr>
          <w:lang w:val="en-IE"/>
        </w:rPr>
        <w:t>The Market Operator shall issue Market Operator Charge invoices over the Billing Period to each Participant, and shall ensure that each such invoice shall contain, inter alia, for each Billing Period b, values of:</w:t>
      </w:r>
    </w:p>
    <w:p w:rsidR="00371077" w:rsidRPr="00862C5D" w:rsidRDefault="00371077" w:rsidP="00FE1F95">
      <w:pPr>
        <w:pStyle w:val="CERAPPENDIXLEVEL5"/>
        <w:rPr>
          <w:lang w:val="en-IE"/>
        </w:rPr>
      </w:pPr>
      <w:r w:rsidRPr="00862C5D">
        <w:rPr>
          <w:lang w:val="en-IE"/>
        </w:rPr>
        <w:t>Fixed Market Operator Charge</w:t>
      </w:r>
      <w:r w:rsidR="00CC697E" w:rsidRPr="00862C5D">
        <w:rPr>
          <w:lang w:val="en-IE"/>
        </w:rPr>
        <w:t>;</w:t>
      </w:r>
    </w:p>
    <w:p w:rsidR="00371077" w:rsidRPr="00862C5D" w:rsidRDefault="00371077" w:rsidP="00FE1F95">
      <w:pPr>
        <w:pStyle w:val="CERAPPENDIXLEVEL5"/>
        <w:rPr>
          <w:lang w:val="en-IE"/>
        </w:rPr>
      </w:pPr>
      <w:r w:rsidRPr="00862C5D">
        <w:rPr>
          <w:lang w:val="en-IE"/>
        </w:rPr>
        <w:t>Any applicable interest</w:t>
      </w:r>
      <w:r w:rsidR="00CC697E" w:rsidRPr="00862C5D">
        <w:rPr>
          <w:lang w:val="en-IE"/>
        </w:rPr>
        <w:t>; and</w:t>
      </w:r>
    </w:p>
    <w:p w:rsidR="00371077" w:rsidRPr="00862C5D" w:rsidRDefault="00371077" w:rsidP="00FE1F95">
      <w:pPr>
        <w:pStyle w:val="CERAPPENDIXLEVEL5"/>
        <w:rPr>
          <w:lang w:val="en-IE"/>
        </w:rPr>
      </w:pPr>
      <w:r w:rsidRPr="00862C5D">
        <w:rPr>
          <w:lang w:val="en-IE"/>
        </w:rPr>
        <w:t>Applicable VAT applied in the invoice and applicable VAT owing/owed by/to Revenue Authorities</w:t>
      </w:r>
      <w:r w:rsidR="00CC697E" w:rsidRPr="00862C5D">
        <w:rPr>
          <w:lang w:val="en-IE"/>
        </w:rPr>
        <w:t>.</w:t>
      </w:r>
    </w:p>
    <w:p w:rsidR="00C459BE" w:rsidRPr="00862C5D" w:rsidRDefault="00C459BE" w:rsidP="00FE1F95">
      <w:pPr>
        <w:pStyle w:val="CERAPPENDIXLEVEL4"/>
        <w:numPr>
          <w:ilvl w:val="0"/>
          <w:numId w:val="0"/>
        </w:numPr>
        <w:ind w:left="992"/>
        <w:rPr>
          <w:lang w:val="en-IE"/>
        </w:rPr>
      </w:pPr>
      <w:r w:rsidRPr="00862C5D">
        <w:rPr>
          <w:lang w:val="en-IE"/>
        </w:rPr>
        <w:t>The invoice version will be indicated.</w:t>
      </w:r>
    </w:p>
    <w:p w:rsidR="00371077" w:rsidRPr="00862C5D" w:rsidRDefault="00371077" w:rsidP="00FE1F95">
      <w:pPr>
        <w:pStyle w:val="CERAPPENDIXLEVEL4"/>
        <w:rPr>
          <w:lang w:val="en-IE"/>
        </w:rPr>
      </w:pPr>
      <w:r w:rsidRPr="00862C5D">
        <w:rPr>
          <w:lang w:val="en-IE"/>
        </w:rPr>
        <w:t xml:space="preserve">The Market Operator shall issue Variable Market Operator Charge invoices over the Billing Period to each </w:t>
      </w:r>
      <w:r w:rsidR="00D319AB" w:rsidRPr="00862C5D">
        <w:rPr>
          <w:lang w:val="en-IE"/>
        </w:rPr>
        <w:t>Participant</w:t>
      </w:r>
      <w:r w:rsidRPr="00862C5D">
        <w:rPr>
          <w:lang w:val="en-IE"/>
        </w:rPr>
        <w:t>, and shall ensure that each such invoice shall contain, inter alia, for each Billing Period b, values of:</w:t>
      </w:r>
    </w:p>
    <w:p w:rsidR="00371077" w:rsidRPr="00862C5D" w:rsidRDefault="00371077" w:rsidP="00FE1F95">
      <w:pPr>
        <w:pStyle w:val="CERAPPENDIXLEVEL5"/>
        <w:rPr>
          <w:lang w:val="en-IE"/>
        </w:rPr>
      </w:pPr>
      <w:r w:rsidRPr="00862C5D">
        <w:rPr>
          <w:lang w:val="en-IE"/>
        </w:rPr>
        <w:t>Variable Market Operator Charge</w:t>
      </w:r>
      <w:r w:rsidR="00CC697E" w:rsidRPr="00862C5D">
        <w:rPr>
          <w:lang w:val="en-IE"/>
        </w:rPr>
        <w:t>;</w:t>
      </w:r>
    </w:p>
    <w:p w:rsidR="00371077" w:rsidRPr="00862C5D" w:rsidRDefault="00371077" w:rsidP="00FE1F95">
      <w:pPr>
        <w:pStyle w:val="CERAPPENDIXLEVEL5"/>
        <w:rPr>
          <w:lang w:val="en-IE"/>
        </w:rPr>
      </w:pPr>
      <w:r w:rsidRPr="00862C5D">
        <w:rPr>
          <w:lang w:val="en-IE"/>
        </w:rPr>
        <w:t>Amount from the previous run where the invoice is in respect of a Settlement Rerun</w:t>
      </w:r>
      <w:r w:rsidR="00CC697E" w:rsidRPr="00862C5D">
        <w:rPr>
          <w:lang w:val="en-IE"/>
        </w:rPr>
        <w:t>;</w:t>
      </w:r>
      <w:r w:rsidRPr="00862C5D" w:rsidDel="0057360D">
        <w:rPr>
          <w:lang w:val="en-IE"/>
        </w:rPr>
        <w:t xml:space="preserve"> </w:t>
      </w:r>
    </w:p>
    <w:p w:rsidR="00A4290D" w:rsidRPr="00862C5D" w:rsidRDefault="00371077" w:rsidP="00FE1F95">
      <w:pPr>
        <w:pStyle w:val="CERAPPENDIXLEVEL5"/>
        <w:rPr>
          <w:lang w:val="en-IE"/>
        </w:rPr>
      </w:pPr>
      <w:r w:rsidRPr="00862C5D">
        <w:rPr>
          <w:lang w:val="en-IE"/>
        </w:rPr>
        <w:t>Any applicable interest</w:t>
      </w:r>
      <w:r w:rsidR="00C459BE" w:rsidRPr="00862C5D">
        <w:rPr>
          <w:lang w:val="en-IE"/>
        </w:rPr>
        <w:t>; and</w:t>
      </w:r>
    </w:p>
    <w:p w:rsidR="00C459BE" w:rsidRPr="00862C5D" w:rsidRDefault="00371077" w:rsidP="00FE1F95">
      <w:pPr>
        <w:pStyle w:val="CERAPPENDIXLEVEL5"/>
        <w:rPr>
          <w:lang w:val="en-IE"/>
        </w:rPr>
      </w:pPr>
      <w:r w:rsidRPr="00862C5D">
        <w:rPr>
          <w:lang w:val="en-IE"/>
        </w:rPr>
        <w:t>Applicable VAT applied in the Invoice and applicable VAT owing/owed by/to Revenue Authorities</w:t>
      </w:r>
      <w:r w:rsidR="00C459BE" w:rsidRPr="00862C5D">
        <w:rPr>
          <w:lang w:val="en-IE"/>
        </w:rPr>
        <w:t xml:space="preserve">. </w:t>
      </w:r>
    </w:p>
    <w:p w:rsidR="00C459BE" w:rsidRPr="00862C5D" w:rsidRDefault="00C459BE" w:rsidP="00FE1F95">
      <w:pPr>
        <w:pStyle w:val="CERAPPENDIXLEVEL4"/>
        <w:numPr>
          <w:ilvl w:val="0"/>
          <w:numId w:val="0"/>
        </w:numPr>
        <w:ind w:left="992"/>
        <w:rPr>
          <w:lang w:val="en-IE"/>
        </w:rPr>
      </w:pPr>
      <w:r w:rsidRPr="00862C5D">
        <w:rPr>
          <w:lang w:val="en-IE"/>
        </w:rPr>
        <w:lastRenderedPageBreak/>
        <w:t>The invoice version will be indicated.</w:t>
      </w:r>
    </w:p>
    <w:p w:rsidR="00371077" w:rsidRPr="00862C5D" w:rsidRDefault="00371077" w:rsidP="0051113B">
      <w:pPr>
        <w:pStyle w:val="CERAPPENDIXLEVEL4"/>
        <w:rPr>
          <w:lang w:val="en-IE"/>
        </w:rPr>
      </w:pPr>
      <w:r w:rsidRPr="00862C5D">
        <w:rPr>
          <w:lang w:val="en-IE"/>
        </w:rPr>
        <w:t>The Market Operator shall issue Debit Notes in respect of any Unsecured Bad Energy Debt over the Billing Period to each applicable Participant identifying that the Debit Note is in respect of a particular Unsecured Bad Energy Debt event, and shall ensure that each such Debit Note shall contain, inter alia, for each Billing Period b, values of:</w:t>
      </w:r>
    </w:p>
    <w:p w:rsidR="00371077" w:rsidRPr="00862C5D" w:rsidRDefault="00371077" w:rsidP="0051113B">
      <w:pPr>
        <w:pStyle w:val="CERAPPENDIXLEVEL5"/>
        <w:rPr>
          <w:lang w:val="en-IE"/>
        </w:rPr>
      </w:pPr>
      <w:r w:rsidRPr="00862C5D">
        <w:rPr>
          <w:lang w:val="en-IE"/>
        </w:rPr>
        <w:t>Unsecured Bad Energy Debt Charge</w:t>
      </w:r>
      <w:r w:rsidR="009C5000" w:rsidRPr="00862C5D">
        <w:rPr>
          <w:lang w:val="en-IE"/>
        </w:rPr>
        <w:t>;</w:t>
      </w:r>
      <w:r w:rsidRPr="00862C5D">
        <w:rPr>
          <w:lang w:val="en-IE"/>
        </w:rPr>
        <w:t xml:space="preserve"> </w:t>
      </w:r>
      <w:r w:rsidR="00C459BE" w:rsidRPr="00862C5D">
        <w:rPr>
          <w:lang w:val="en-IE"/>
        </w:rPr>
        <w:t>and</w:t>
      </w:r>
    </w:p>
    <w:p w:rsidR="00371077" w:rsidRPr="00862C5D" w:rsidRDefault="00371077" w:rsidP="0051113B">
      <w:pPr>
        <w:pStyle w:val="CERAPPENDIXLEVEL5"/>
        <w:rPr>
          <w:lang w:val="en-IE"/>
        </w:rPr>
      </w:pPr>
      <w:r w:rsidRPr="00862C5D">
        <w:rPr>
          <w:lang w:val="en-IE"/>
        </w:rPr>
        <w:t>Any applicable interest</w:t>
      </w:r>
      <w:r w:rsidR="009C5000" w:rsidRPr="00862C5D">
        <w:rPr>
          <w:lang w:val="en-IE"/>
        </w:rPr>
        <w:t>.</w:t>
      </w:r>
    </w:p>
    <w:p w:rsidR="00C459BE" w:rsidRPr="00862C5D" w:rsidRDefault="00C459BE" w:rsidP="0051113B">
      <w:pPr>
        <w:pStyle w:val="CERAPPENDIXLEVEL4"/>
        <w:numPr>
          <w:ilvl w:val="0"/>
          <w:numId w:val="0"/>
        </w:numPr>
        <w:ind w:left="992"/>
        <w:rPr>
          <w:lang w:val="en-IE"/>
        </w:rPr>
      </w:pPr>
      <w:r w:rsidRPr="00862C5D">
        <w:rPr>
          <w:lang w:val="en-IE"/>
        </w:rPr>
        <w:t>The Settlement Document version will be indicated.</w:t>
      </w:r>
    </w:p>
    <w:p w:rsidR="00371077" w:rsidRPr="00862C5D" w:rsidRDefault="00371077" w:rsidP="0051113B">
      <w:pPr>
        <w:pStyle w:val="CERAPPENDIXLEVEL4"/>
        <w:rPr>
          <w:lang w:val="en-IE"/>
        </w:rPr>
      </w:pPr>
      <w:r w:rsidRPr="00862C5D">
        <w:rPr>
          <w:lang w:val="en-IE"/>
        </w:rPr>
        <w:t>The Market Operator shall issue Debit Notes in respect of any Unsecured Bad Capacity Debt over the Capacity Period to each applicable Participant identifying that the Debit Note is in respect of a particular Unsecured Bad Capacity Debt event, and shall ensure that each such Debit Note shall contain, inter alia, for each Capacity Period c, values of:</w:t>
      </w:r>
    </w:p>
    <w:p w:rsidR="00371077" w:rsidRPr="00862C5D" w:rsidRDefault="00371077" w:rsidP="0051113B">
      <w:pPr>
        <w:pStyle w:val="CERAPPENDIXLEVEL5"/>
        <w:rPr>
          <w:lang w:val="en-IE"/>
        </w:rPr>
      </w:pPr>
      <w:r w:rsidRPr="00862C5D">
        <w:rPr>
          <w:lang w:val="en-IE"/>
        </w:rPr>
        <w:t>Unsecured Bad Capacity Debt Charge</w:t>
      </w:r>
      <w:r w:rsidR="009C5000" w:rsidRPr="00862C5D">
        <w:rPr>
          <w:lang w:val="en-IE"/>
        </w:rPr>
        <w:t>;</w:t>
      </w:r>
      <w:r w:rsidRPr="00862C5D">
        <w:rPr>
          <w:lang w:val="en-IE"/>
        </w:rPr>
        <w:t xml:space="preserve"> </w:t>
      </w:r>
      <w:r w:rsidR="00535527" w:rsidRPr="00862C5D">
        <w:rPr>
          <w:lang w:val="en-IE"/>
        </w:rPr>
        <w:t>and</w:t>
      </w:r>
    </w:p>
    <w:p w:rsidR="00371077" w:rsidRPr="00862C5D" w:rsidRDefault="00371077" w:rsidP="0051113B">
      <w:pPr>
        <w:pStyle w:val="CERAPPENDIXLEVEL5"/>
        <w:rPr>
          <w:lang w:val="en-IE"/>
        </w:rPr>
      </w:pPr>
      <w:r w:rsidRPr="00862C5D">
        <w:rPr>
          <w:lang w:val="en-IE"/>
        </w:rPr>
        <w:t>Any applicable interest</w:t>
      </w:r>
      <w:r w:rsidR="009C5000" w:rsidRPr="00862C5D">
        <w:rPr>
          <w:lang w:val="en-IE"/>
        </w:rPr>
        <w:t>.</w:t>
      </w:r>
    </w:p>
    <w:p w:rsidR="00C459BE" w:rsidRPr="00862C5D" w:rsidRDefault="00C459BE" w:rsidP="0051113B">
      <w:pPr>
        <w:pStyle w:val="CERAPPENDIXLEVEL4"/>
        <w:numPr>
          <w:ilvl w:val="0"/>
          <w:numId w:val="0"/>
        </w:numPr>
        <w:ind w:left="992"/>
        <w:rPr>
          <w:lang w:val="en-IE"/>
        </w:rPr>
      </w:pPr>
      <w:r w:rsidRPr="00862C5D">
        <w:rPr>
          <w:lang w:val="en-IE"/>
        </w:rPr>
        <w:t>The Settlement Document version will be indicated.</w:t>
      </w:r>
    </w:p>
    <w:p w:rsidR="00371077" w:rsidRPr="00862C5D" w:rsidRDefault="00371077" w:rsidP="0051113B">
      <w:pPr>
        <w:pStyle w:val="CERAPPENDIXLEVEL4"/>
        <w:rPr>
          <w:lang w:val="en-IE"/>
        </w:rPr>
      </w:pPr>
      <w:r w:rsidRPr="00862C5D">
        <w:rPr>
          <w:lang w:val="en-IE"/>
        </w:rPr>
        <w:t xml:space="preserve">The Market Operator shall ensure that Settlement Documents or Debit Notes issued by it to Participants in respect of their Units shall contain, inter alia: </w:t>
      </w:r>
    </w:p>
    <w:p w:rsidR="00371077" w:rsidRPr="00862C5D" w:rsidRDefault="00371077" w:rsidP="0051113B">
      <w:pPr>
        <w:pStyle w:val="CERAPPENDIXLEVEL5"/>
        <w:rPr>
          <w:lang w:val="en-IE"/>
        </w:rPr>
      </w:pPr>
      <w:r w:rsidRPr="00862C5D">
        <w:rPr>
          <w:lang w:val="en-IE"/>
        </w:rPr>
        <w:t>Payment amount for the relevant Generator Units for relevant Billing Period or Capacity Period</w:t>
      </w:r>
      <w:r w:rsidR="009C5000" w:rsidRPr="00862C5D">
        <w:rPr>
          <w:lang w:val="en-IE"/>
        </w:rPr>
        <w:t>;</w:t>
      </w:r>
    </w:p>
    <w:p w:rsidR="00371077" w:rsidRPr="00862C5D" w:rsidRDefault="00371077" w:rsidP="0051113B">
      <w:pPr>
        <w:pStyle w:val="CERAPPENDIXLEVEL5"/>
        <w:rPr>
          <w:lang w:val="en-IE"/>
        </w:rPr>
      </w:pPr>
      <w:r w:rsidRPr="00862C5D">
        <w:rPr>
          <w:lang w:val="en-IE"/>
        </w:rPr>
        <w:t>Charge amount for the relevant Supplier Units for relevant Billing Period or Capacity Period</w:t>
      </w:r>
      <w:r w:rsidR="009C5000" w:rsidRPr="00862C5D">
        <w:rPr>
          <w:lang w:val="en-IE"/>
        </w:rPr>
        <w:t>;</w:t>
      </w:r>
    </w:p>
    <w:p w:rsidR="00371077" w:rsidRPr="00862C5D" w:rsidRDefault="00371077" w:rsidP="0051113B">
      <w:pPr>
        <w:pStyle w:val="CERAPPENDIXLEVEL5"/>
        <w:rPr>
          <w:lang w:val="en-IE"/>
        </w:rPr>
      </w:pPr>
      <w:r w:rsidRPr="00862C5D">
        <w:rPr>
          <w:lang w:val="en-IE"/>
        </w:rPr>
        <w:t>Sum of Settlement Reallocation Amounts in respect of that period</w:t>
      </w:r>
      <w:r w:rsidR="009C5000" w:rsidRPr="00862C5D">
        <w:rPr>
          <w:lang w:val="en-IE"/>
        </w:rPr>
        <w:t>;</w:t>
      </w:r>
    </w:p>
    <w:p w:rsidR="00371077" w:rsidRPr="00862C5D" w:rsidRDefault="00371077" w:rsidP="0051113B">
      <w:pPr>
        <w:pStyle w:val="CERAPPENDIXLEVEL5"/>
        <w:rPr>
          <w:lang w:val="en-IE"/>
        </w:rPr>
      </w:pPr>
      <w:r w:rsidRPr="00862C5D">
        <w:rPr>
          <w:lang w:val="en-IE"/>
        </w:rPr>
        <w:t>Any applicable interest</w:t>
      </w:r>
      <w:r w:rsidR="009C5000" w:rsidRPr="00862C5D">
        <w:rPr>
          <w:lang w:val="en-IE"/>
        </w:rPr>
        <w:t>;</w:t>
      </w:r>
    </w:p>
    <w:p w:rsidR="00371077" w:rsidRPr="00862C5D" w:rsidRDefault="00371077" w:rsidP="0051113B">
      <w:pPr>
        <w:pStyle w:val="CERAPPENDIXLEVEL5"/>
        <w:rPr>
          <w:lang w:val="en-IE"/>
        </w:rPr>
      </w:pPr>
      <w:r w:rsidRPr="00862C5D">
        <w:rPr>
          <w:lang w:val="en-IE"/>
        </w:rPr>
        <w:t>Total payment amount</w:t>
      </w:r>
      <w:r w:rsidR="009C5000" w:rsidRPr="00862C5D">
        <w:rPr>
          <w:lang w:val="en-IE"/>
        </w:rPr>
        <w:t>; and</w:t>
      </w:r>
    </w:p>
    <w:p w:rsidR="00371077" w:rsidRPr="00862C5D" w:rsidRDefault="00371077" w:rsidP="0051113B">
      <w:pPr>
        <w:pStyle w:val="CERAPPENDIXLEVEL5"/>
        <w:rPr>
          <w:lang w:val="en-IE"/>
        </w:rPr>
      </w:pPr>
      <w:r w:rsidRPr="00862C5D">
        <w:rPr>
          <w:lang w:val="en-IE"/>
        </w:rPr>
        <w:t>Applicable VAT applied in the Settlement Document or Debit Note and applicable VAT owing/owed by/to Revenue Authorities</w:t>
      </w:r>
      <w:r w:rsidR="009C5000" w:rsidRPr="00862C5D">
        <w:rPr>
          <w:lang w:val="en-IE"/>
        </w:rPr>
        <w:t>.</w:t>
      </w:r>
    </w:p>
    <w:p w:rsidR="00371077" w:rsidRPr="00862C5D" w:rsidRDefault="00371077" w:rsidP="0051113B">
      <w:pPr>
        <w:pStyle w:val="CERAPPENDIXLEVEL4"/>
        <w:rPr>
          <w:lang w:val="en-IE"/>
        </w:rPr>
      </w:pPr>
      <w:r w:rsidRPr="00862C5D">
        <w:rPr>
          <w:lang w:val="en-IE"/>
        </w:rPr>
        <w:t>Agreed Procedure 15 "Settlement and Billing" sets out more detail as to the obligations of the Market Operator set out in this Appendix G in relation to the process of issuing Settlement Statements, Settlement Reports, Settlement Documents, invoices and Debit Notes, but nothing in that Agreed Procedure shall preclude the issue of any such item over any particular Communication Channel.</w:t>
      </w:r>
    </w:p>
    <w:p w:rsidR="00AB1A55" w:rsidRPr="00862C5D" w:rsidRDefault="00AB1A55">
      <w:pPr>
        <w:rPr>
          <w:szCs w:val="22"/>
        </w:rPr>
      </w:pPr>
      <w:r w:rsidRPr="00862C5D">
        <w:br w:type="page"/>
      </w:r>
    </w:p>
    <w:p w:rsidR="003E3F4D" w:rsidRPr="00862C5D" w:rsidRDefault="003E3F4D" w:rsidP="00533DC0">
      <w:pPr>
        <w:pStyle w:val="CERAPPENDIXLEVEL1"/>
        <w:numPr>
          <w:ilvl w:val="0"/>
          <w:numId w:val="23"/>
        </w:numPr>
        <w:rPr>
          <w:lang w:val="en-IE"/>
        </w:rPr>
      </w:pPr>
      <w:bookmarkStart w:id="126" w:name="_Toc477458020"/>
      <w:bookmarkStart w:id="127" w:name="_Toc168385346"/>
      <w:r w:rsidRPr="00862C5D">
        <w:rPr>
          <w:lang w:val="en-IE"/>
        </w:rPr>
        <w:lastRenderedPageBreak/>
        <w:t>Data Requirements for Registration</w:t>
      </w:r>
      <w:bookmarkEnd w:id="126"/>
      <w:r w:rsidRPr="00862C5D">
        <w:rPr>
          <w:lang w:val="en-IE"/>
        </w:rPr>
        <w:t xml:space="preserve"> </w:t>
      </w:r>
      <w:bookmarkEnd w:id="127"/>
    </w:p>
    <w:p w:rsidR="003E3F4D" w:rsidRPr="00862C5D" w:rsidRDefault="003E3F4D" w:rsidP="0051113B">
      <w:pPr>
        <w:pStyle w:val="CERAPPENDIXLEVEL2"/>
        <w:rPr>
          <w:lang w:val="en-IE"/>
        </w:rPr>
      </w:pPr>
      <w:bookmarkStart w:id="128" w:name="_Toc168385347"/>
      <w:bookmarkStart w:id="129" w:name="_Toc477458021"/>
      <w:r w:rsidRPr="00862C5D">
        <w:rPr>
          <w:lang w:val="en-IE"/>
        </w:rPr>
        <w:t>Introduction</w:t>
      </w:r>
      <w:bookmarkEnd w:id="128"/>
      <w:bookmarkEnd w:id="129"/>
    </w:p>
    <w:p w:rsidR="003E3F4D" w:rsidRPr="00862C5D" w:rsidRDefault="003E3F4D" w:rsidP="001E39C4">
      <w:pPr>
        <w:pStyle w:val="CERAPPENDIXLEVEL4"/>
        <w:rPr>
          <w:lang w:val="en-IE"/>
        </w:rPr>
      </w:pPr>
      <w:r w:rsidRPr="00862C5D">
        <w:rPr>
          <w:lang w:val="en-IE"/>
        </w:rPr>
        <w:t>This Appendix H sets out the data requirements for the registration and deregistration of Participants and of Units. It should be noted that a Party becomes a Participant upon the registration of the first Unit to that Party.</w:t>
      </w:r>
    </w:p>
    <w:p w:rsidR="003E3F4D" w:rsidRPr="00862C5D" w:rsidRDefault="003E3F4D" w:rsidP="00327219">
      <w:pPr>
        <w:pStyle w:val="CERAPPENDIXLEVEL2"/>
        <w:rPr>
          <w:lang w:val="en-IE"/>
        </w:rPr>
      </w:pPr>
      <w:bookmarkStart w:id="130" w:name="_Toc168385348"/>
      <w:bookmarkStart w:id="131" w:name="_Toc477458022"/>
      <w:r w:rsidRPr="00862C5D">
        <w:rPr>
          <w:lang w:val="en-IE"/>
        </w:rPr>
        <w:t>Participation Notice</w:t>
      </w:r>
      <w:bookmarkEnd w:id="130"/>
      <w:bookmarkEnd w:id="131"/>
    </w:p>
    <w:p w:rsidR="003E3F4D" w:rsidRPr="00862C5D" w:rsidRDefault="003E3F4D" w:rsidP="000843A7">
      <w:pPr>
        <w:pStyle w:val="CERAPPENDIXLEVEL4"/>
        <w:rPr>
          <w:lang w:val="en-IE"/>
        </w:rPr>
      </w:pPr>
      <w:r w:rsidRPr="00862C5D">
        <w:rPr>
          <w:lang w:val="en-IE"/>
        </w:rPr>
        <w:t>In completing a Participation Notice, a Party (or an Applicant as applicable) shall include the Registration Data required by paragraph B.7.2.1(</w:t>
      </w:r>
      <w:r w:rsidR="00A4290D" w:rsidRPr="00862C5D">
        <w:rPr>
          <w:lang w:val="en-IE"/>
        </w:rPr>
        <w:t>o</w:t>
      </w:r>
      <w:r w:rsidRPr="00862C5D">
        <w:rPr>
          <w:lang w:val="en-IE"/>
        </w:rPr>
        <w:t xml:space="preserve">) as set out in </w:t>
      </w:r>
      <w:fldSimple w:instr=" REF _Ref459989768 \h  \* MERGEFORMAT ">
        <w:r w:rsidR="002E3252" w:rsidRPr="002E3252">
          <w:rPr>
            <w:lang w:val="en-IE"/>
          </w:rPr>
          <w:t>Table 1</w:t>
        </w:r>
      </w:fldSimple>
      <w:r w:rsidR="00496FF0" w:rsidRPr="00862C5D">
        <w:rPr>
          <w:lang w:val="en-IE"/>
        </w:rPr>
        <w:t xml:space="preserve"> </w:t>
      </w:r>
      <w:r w:rsidRPr="00862C5D">
        <w:rPr>
          <w:lang w:val="en-IE"/>
        </w:rPr>
        <w:t xml:space="preserve">below. Certain Registration Data items shall be classified as Validation Registration Data as outlined in </w:t>
      </w:r>
      <w:fldSimple w:instr=" REF _Ref459989768 \h  \* MERGEFORMAT ">
        <w:r w:rsidR="002E3252" w:rsidRPr="002E3252">
          <w:rPr>
            <w:lang w:val="en-IE"/>
          </w:rPr>
          <w:t>Table 1</w:t>
        </w:r>
      </w:fldSimple>
      <w:r w:rsidRPr="00862C5D">
        <w:rPr>
          <w:lang w:val="en-IE"/>
        </w:rPr>
        <w:t>.</w:t>
      </w:r>
    </w:p>
    <w:p w:rsidR="003E3F4D" w:rsidRPr="00862C5D" w:rsidRDefault="003E3F4D" w:rsidP="003E3F4D">
      <w:pPr>
        <w:pStyle w:val="CERBODY"/>
        <w:rPr>
          <w:b/>
          <w:lang w:val="en-IE"/>
        </w:rPr>
      </w:pPr>
      <w:bookmarkStart w:id="132" w:name="_Ref459989768"/>
      <w:bookmarkStart w:id="133" w:name="_Ref459989761"/>
      <w:r w:rsidRPr="00862C5D">
        <w:rPr>
          <w:b/>
          <w:lang w:val="en-IE"/>
        </w:rPr>
        <w:t xml:space="preserve">Table </w:t>
      </w:r>
      <w:r w:rsidR="00E179D6" w:rsidRPr="00862C5D">
        <w:rPr>
          <w:b/>
          <w:lang w:val="en-IE"/>
        </w:rPr>
        <w:fldChar w:fldCharType="begin"/>
      </w:r>
      <w:r w:rsidRPr="00862C5D">
        <w:rPr>
          <w:b/>
          <w:lang w:val="en-IE"/>
        </w:rPr>
        <w:instrText xml:space="preserve"> SEQ Table</w:instrText>
      </w:r>
      <w:r w:rsidR="00D751EA" w:rsidRPr="00862C5D">
        <w:rPr>
          <w:b/>
          <w:lang w:val="en-IE"/>
        </w:rPr>
        <w:instrText xml:space="preserve"> \r 1</w:instrText>
      </w:r>
      <w:r w:rsidRPr="00862C5D">
        <w:rPr>
          <w:b/>
          <w:lang w:val="en-IE"/>
        </w:rPr>
        <w:instrText xml:space="preserve"> \* ARABIC </w:instrText>
      </w:r>
      <w:r w:rsidR="00E179D6" w:rsidRPr="00862C5D">
        <w:rPr>
          <w:b/>
          <w:lang w:val="en-IE"/>
        </w:rPr>
        <w:fldChar w:fldCharType="separate"/>
      </w:r>
      <w:r w:rsidR="002E3252">
        <w:rPr>
          <w:b/>
          <w:noProof/>
          <w:lang w:val="en-IE"/>
        </w:rPr>
        <w:t>1</w:t>
      </w:r>
      <w:r w:rsidR="00E179D6" w:rsidRPr="00862C5D">
        <w:rPr>
          <w:b/>
          <w:lang w:val="en-IE"/>
        </w:rPr>
        <w:fldChar w:fldCharType="end"/>
      </w:r>
      <w:bookmarkEnd w:id="132"/>
      <w:r w:rsidRPr="00862C5D">
        <w:rPr>
          <w:b/>
          <w:lang w:val="en-IE"/>
        </w:rPr>
        <w:t xml:space="preserve"> </w:t>
      </w:r>
      <w:r w:rsidR="00496FF0" w:rsidRPr="00862C5D">
        <w:rPr>
          <w:b/>
          <w:lang w:val="en-IE"/>
        </w:rPr>
        <w:t>–</w:t>
      </w:r>
      <w:r w:rsidRPr="00862C5D">
        <w:rPr>
          <w:b/>
          <w:lang w:val="en-IE"/>
        </w:rPr>
        <w:t xml:space="preserve"> Data, required from Party (or Applicant as applicable) registering the Unit</w:t>
      </w:r>
      <w:bookmarkEnd w:id="133"/>
    </w:p>
    <w:tbl>
      <w:tblPr>
        <w:tblW w:w="8460" w:type="dxa"/>
        <w:tblInd w:w="1008" w:type="dxa"/>
        <w:tblLayout w:type="fixed"/>
        <w:tblLook w:val="01E0"/>
      </w:tblPr>
      <w:tblGrid>
        <w:gridCol w:w="2620"/>
        <w:gridCol w:w="1070"/>
        <w:gridCol w:w="2790"/>
        <w:gridCol w:w="1980"/>
      </w:tblGrid>
      <w:tr w:rsidR="003E3F4D" w:rsidRPr="00862C5D" w:rsidTr="001E39C4">
        <w:trPr>
          <w:trHeight w:val="827"/>
          <w:tblHeader/>
        </w:trPr>
        <w:tc>
          <w:tcPr>
            <w:tcW w:w="2620" w:type="dxa"/>
            <w:tcBorders>
              <w:top w:val="single" w:sz="4" w:space="0" w:color="808080"/>
              <w:bottom w:val="single" w:sz="4" w:space="0" w:color="808080"/>
            </w:tcBorders>
            <w:vAlign w:val="center"/>
          </w:tcPr>
          <w:p w:rsidR="003E3F4D" w:rsidRPr="00862C5D" w:rsidRDefault="003E3F4D" w:rsidP="00A4133B">
            <w:pPr>
              <w:pStyle w:val="CERBODY"/>
              <w:rPr>
                <w:b/>
                <w:sz w:val="16"/>
                <w:szCs w:val="16"/>
                <w:lang w:val="en-IE"/>
              </w:rPr>
            </w:pPr>
            <w:r w:rsidRPr="00862C5D">
              <w:rPr>
                <w:b/>
                <w:sz w:val="16"/>
                <w:szCs w:val="16"/>
                <w:lang w:val="en-IE"/>
              </w:rPr>
              <w:t>Name</w:t>
            </w:r>
          </w:p>
        </w:tc>
        <w:tc>
          <w:tcPr>
            <w:tcW w:w="1070" w:type="dxa"/>
            <w:tcBorders>
              <w:top w:val="single" w:sz="4" w:space="0" w:color="808080"/>
              <w:bottom w:val="single" w:sz="4" w:space="0" w:color="808080"/>
            </w:tcBorders>
            <w:vAlign w:val="center"/>
          </w:tcPr>
          <w:p w:rsidR="003E3F4D" w:rsidRPr="00862C5D" w:rsidRDefault="003E3F4D" w:rsidP="00A4133B">
            <w:pPr>
              <w:pStyle w:val="CERBODY"/>
              <w:rPr>
                <w:b/>
                <w:sz w:val="16"/>
                <w:szCs w:val="16"/>
                <w:lang w:val="en-IE"/>
              </w:rPr>
            </w:pPr>
            <w:r w:rsidRPr="00862C5D">
              <w:rPr>
                <w:b/>
                <w:sz w:val="16"/>
                <w:szCs w:val="16"/>
                <w:lang w:val="en-IE"/>
              </w:rPr>
              <w:t>Term</w:t>
            </w:r>
          </w:p>
        </w:tc>
        <w:tc>
          <w:tcPr>
            <w:tcW w:w="2790" w:type="dxa"/>
            <w:tcBorders>
              <w:top w:val="single" w:sz="4" w:space="0" w:color="808080"/>
              <w:bottom w:val="single" w:sz="4" w:space="0" w:color="808080"/>
            </w:tcBorders>
            <w:vAlign w:val="center"/>
          </w:tcPr>
          <w:p w:rsidR="003E3F4D" w:rsidRPr="00862C5D" w:rsidRDefault="003E3F4D" w:rsidP="00A4133B">
            <w:pPr>
              <w:pStyle w:val="CERBODY"/>
              <w:rPr>
                <w:b/>
                <w:sz w:val="16"/>
                <w:szCs w:val="16"/>
                <w:lang w:val="en-IE"/>
              </w:rPr>
            </w:pPr>
            <w:r w:rsidRPr="00862C5D">
              <w:rPr>
                <w:b/>
                <w:sz w:val="16"/>
                <w:szCs w:val="16"/>
                <w:lang w:val="en-IE"/>
              </w:rPr>
              <w:t>Relevant Units</w:t>
            </w:r>
          </w:p>
        </w:tc>
        <w:tc>
          <w:tcPr>
            <w:tcW w:w="1980" w:type="dxa"/>
            <w:tcBorders>
              <w:top w:val="single" w:sz="4" w:space="0" w:color="808080"/>
              <w:bottom w:val="single" w:sz="4" w:space="0" w:color="808080"/>
            </w:tcBorders>
            <w:vAlign w:val="center"/>
          </w:tcPr>
          <w:p w:rsidR="003E3F4D" w:rsidRPr="00862C5D" w:rsidRDefault="003E3F4D" w:rsidP="00A4133B">
            <w:pPr>
              <w:pStyle w:val="CERBODY"/>
              <w:rPr>
                <w:b/>
                <w:sz w:val="16"/>
                <w:szCs w:val="16"/>
                <w:lang w:val="en-IE"/>
              </w:rPr>
            </w:pPr>
            <w:r w:rsidRPr="00862C5D">
              <w:rPr>
                <w:b/>
                <w:sz w:val="16"/>
                <w:szCs w:val="16"/>
                <w:lang w:val="en-IE"/>
              </w:rPr>
              <w:t xml:space="preserve">Validation Registration </w:t>
            </w:r>
          </w:p>
          <w:p w:rsidR="003E3F4D" w:rsidRPr="00862C5D" w:rsidRDefault="003E3F4D" w:rsidP="00A4133B">
            <w:pPr>
              <w:pStyle w:val="CERBODY"/>
              <w:rPr>
                <w:b/>
                <w:sz w:val="16"/>
                <w:szCs w:val="16"/>
                <w:lang w:val="en-IE"/>
              </w:rPr>
            </w:pPr>
            <w:r w:rsidRPr="00862C5D">
              <w:rPr>
                <w:b/>
                <w:sz w:val="16"/>
                <w:szCs w:val="16"/>
                <w:lang w:val="en-IE"/>
              </w:rPr>
              <w:t>Data</w:t>
            </w:r>
          </w:p>
        </w:tc>
      </w:tr>
      <w:tr w:rsidR="003E3F4D" w:rsidRPr="00862C5D" w:rsidTr="00A4133B">
        <w:tc>
          <w:tcPr>
            <w:tcW w:w="2620" w:type="dxa"/>
            <w:tcBorders>
              <w:top w:val="single" w:sz="4" w:space="0" w:color="808080"/>
            </w:tcBorders>
            <w:vAlign w:val="center"/>
          </w:tcPr>
          <w:p w:rsidR="003E3F4D" w:rsidRPr="00862C5D" w:rsidRDefault="003E3F4D" w:rsidP="00A4133B">
            <w:pPr>
              <w:pStyle w:val="CERBODY"/>
              <w:rPr>
                <w:sz w:val="16"/>
                <w:szCs w:val="16"/>
                <w:lang w:val="en-IE"/>
              </w:rPr>
            </w:pPr>
            <w:r w:rsidRPr="00862C5D">
              <w:rPr>
                <w:rFonts w:cs="Arial"/>
                <w:sz w:val="16"/>
                <w:szCs w:val="16"/>
                <w:lang w:val="en-IE"/>
              </w:rPr>
              <w:t>Data Exchange Test Flag</w:t>
            </w:r>
          </w:p>
        </w:tc>
        <w:tc>
          <w:tcPr>
            <w:tcW w:w="1070" w:type="dxa"/>
            <w:tcBorders>
              <w:top w:val="single" w:sz="4" w:space="0" w:color="808080"/>
            </w:tcBorders>
            <w:vAlign w:val="center"/>
          </w:tcPr>
          <w:p w:rsidR="003E3F4D" w:rsidRPr="00862C5D" w:rsidRDefault="003E3F4D" w:rsidP="00A4133B">
            <w:pPr>
              <w:pStyle w:val="CERBODY"/>
              <w:rPr>
                <w:sz w:val="16"/>
                <w:szCs w:val="16"/>
                <w:lang w:val="en-IE"/>
              </w:rPr>
            </w:pPr>
          </w:p>
        </w:tc>
        <w:tc>
          <w:tcPr>
            <w:tcW w:w="2790" w:type="dxa"/>
            <w:tcBorders>
              <w:top w:val="single" w:sz="4" w:space="0" w:color="808080"/>
            </w:tcBorders>
            <w:vAlign w:val="center"/>
          </w:tcPr>
          <w:p w:rsidR="003E3F4D" w:rsidRPr="00862C5D" w:rsidRDefault="003E3F4D" w:rsidP="00A4133B">
            <w:pPr>
              <w:pStyle w:val="CERBODY"/>
              <w:rPr>
                <w:sz w:val="16"/>
                <w:szCs w:val="16"/>
                <w:lang w:val="en-IE"/>
              </w:rPr>
            </w:pPr>
            <w:r w:rsidRPr="00862C5D">
              <w:rPr>
                <w:rFonts w:cs="Arial"/>
                <w:sz w:val="16"/>
                <w:szCs w:val="16"/>
                <w:lang w:val="en-IE"/>
              </w:rPr>
              <w:t>All Units</w:t>
            </w:r>
          </w:p>
        </w:tc>
        <w:tc>
          <w:tcPr>
            <w:tcW w:w="1980" w:type="dxa"/>
            <w:tcBorders>
              <w:top w:val="single" w:sz="4" w:space="0" w:color="808080"/>
            </w:tcBorders>
            <w:vAlign w:val="center"/>
          </w:tcPr>
          <w:p w:rsidR="003E3F4D" w:rsidRPr="00862C5D" w:rsidRDefault="003E3F4D" w:rsidP="00A4133B">
            <w:pPr>
              <w:pStyle w:val="CERBODY"/>
              <w:rPr>
                <w:sz w:val="16"/>
                <w:szCs w:val="16"/>
                <w:lang w:val="en-IE"/>
              </w:rPr>
            </w:pPr>
            <w:r w:rsidRPr="00862C5D">
              <w:rPr>
                <w:rFonts w:cs="Arial"/>
                <w:sz w:val="16"/>
                <w:szCs w:val="16"/>
                <w:lang w:val="en-IE"/>
              </w:rPr>
              <w:t>Yes</w:t>
            </w:r>
          </w:p>
        </w:tc>
      </w:tr>
      <w:tr w:rsidR="003E3F4D" w:rsidRPr="00862C5D" w:rsidTr="00A4133B">
        <w:tc>
          <w:tcPr>
            <w:tcW w:w="2620" w:type="dxa"/>
            <w:tcBorders>
              <w:top w:val="single" w:sz="4" w:space="0" w:color="808080"/>
            </w:tcBorders>
            <w:vAlign w:val="center"/>
          </w:tcPr>
          <w:p w:rsidR="003E3F4D" w:rsidRPr="00862C5D" w:rsidRDefault="003E3F4D" w:rsidP="00A4133B">
            <w:pPr>
              <w:pStyle w:val="CERBODY"/>
              <w:rPr>
                <w:sz w:val="16"/>
                <w:szCs w:val="16"/>
                <w:lang w:val="en-IE"/>
              </w:rPr>
            </w:pPr>
            <w:r w:rsidRPr="00862C5D">
              <w:rPr>
                <w:rFonts w:cs="Arial"/>
                <w:sz w:val="16"/>
                <w:szCs w:val="16"/>
                <w:lang w:val="en-IE"/>
              </w:rPr>
              <w:t>Effective Date</w:t>
            </w:r>
          </w:p>
        </w:tc>
        <w:tc>
          <w:tcPr>
            <w:tcW w:w="1070" w:type="dxa"/>
            <w:tcBorders>
              <w:top w:val="single" w:sz="4" w:space="0" w:color="808080"/>
            </w:tcBorders>
            <w:vAlign w:val="center"/>
          </w:tcPr>
          <w:p w:rsidR="003E3F4D" w:rsidRPr="00862C5D" w:rsidRDefault="003E3F4D" w:rsidP="00A4133B">
            <w:pPr>
              <w:pStyle w:val="CERBODY"/>
              <w:rPr>
                <w:sz w:val="16"/>
                <w:szCs w:val="16"/>
                <w:lang w:val="en-IE"/>
              </w:rPr>
            </w:pPr>
            <w:r w:rsidRPr="00862C5D">
              <w:rPr>
                <w:rFonts w:cs="Arial"/>
                <w:sz w:val="16"/>
                <w:szCs w:val="16"/>
                <w:lang w:val="en-IE"/>
              </w:rPr>
              <w:t> </w:t>
            </w:r>
          </w:p>
        </w:tc>
        <w:tc>
          <w:tcPr>
            <w:tcW w:w="2790" w:type="dxa"/>
            <w:tcBorders>
              <w:top w:val="single" w:sz="4" w:space="0" w:color="808080"/>
            </w:tcBorders>
            <w:vAlign w:val="center"/>
          </w:tcPr>
          <w:p w:rsidR="003E3F4D" w:rsidRPr="00862C5D" w:rsidRDefault="003E3F4D" w:rsidP="00A4133B">
            <w:pPr>
              <w:pStyle w:val="CERBODY"/>
              <w:rPr>
                <w:sz w:val="16"/>
                <w:szCs w:val="16"/>
                <w:lang w:val="en-IE"/>
              </w:rPr>
            </w:pPr>
            <w:r w:rsidRPr="00862C5D">
              <w:rPr>
                <w:rFonts w:cs="Arial"/>
                <w:sz w:val="16"/>
                <w:szCs w:val="16"/>
                <w:lang w:val="en-IE"/>
              </w:rPr>
              <w:t>All Units</w:t>
            </w:r>
          </w:p>
        </w:tc>
        <w:tc>
          <w:tcPr>
            <w:tcW w:w="1980" w:type="dxa"/>
            <w:tcBorders>
              <w:top w:val="single" w:sz="4" w:space="0" w:color="808080"/>
            </w:tcBorders>
            <w:vAlign w:val="center"/>
          </w:tcPr>
          <w:p w:rsidR="003E3F4D" w:rsidRPr="00862C5D" w:rsidRDefault="003E3F4D" w:rsidP="00A4133B">
            <w:pPr>
              <w:pStyle w:val="CERBODY"/>
              <w:rPr>
                <w:sz w:val="16"/>
                <w:szCs w:val="16"/>
                <w:lang w:val="en-IE"/>
              </w:rPr>
            </w:pPr>
            <w:r w:rsidRPr="00862C5D">
              <w:rPr>
                <w:rFonts w:cs="Arial"/>
                <w:sz w:val="16"/>
                <w:szCs w:val="16"/>
                <w:lang w:val="en-IE"/>
              </w:rPr>
              <w:t>Yes</w:t>
            </w:r>
          </w:p>
        </w:tc>
      </w:tr>
      <w:tr w:rsidR="003E3F4D" w:rsidRPr="00862C5D" w:rsidTr="00A4133B">
        <w:tc>
          <w:tcPr>
            <w:tcW w:w="2620" w:type="dxa"/>
            <w:tcBorders>
              <w:top w:val="single" w:sz="4" w:space="0" w:color="808080"/>
            </w:tcBorders>
            <w:vAlign w:val="center"/>
          </w:tcPr>
          <w:p w:rsidR="003E3F4D" w:rsidRPr="00862C5D" w:rsidRDefault="003E3F4D" w:rsidP="00A4133B">
            <w:pPr>
              <w:pStyle w:val="CERBODY"/>
              <w:rPr>
                <w:sz w:val="16"/>
                <w:szCs w:val="16"/>
                <w:lang w:val="en-IE"/>
              </w:rPr>
            </w:pPr>
            <w:r w:rsidRPr="00862C5D">
              <w:rPr>
                <w:rFonts w:cs="Arial"/>
                <w:sz w:val="16"/>
                <w:szCs w:val="16"/>
                <w:lang w:val="en-IE"/>
              </w:rPr>
              <w:t>Expiry Date</w:t>
            </w:r>
          </w:p>
        </w:tc>
        <w:tc>
          <w:tcPr>
            <w:tcW w:w="1070" w:type="dxa"/>
            <w:tcBorders>
              <w:top w:val="single" w:sz="4" w:space="0" w:color="808080"/>
            </w:tcBorders>
            <w:vAlign w:val="center"/>
          </w:tcPr>
          <w:p w:rsidR="003E3F4D" w:rsidRPr="00862C5D" w:rsidRDefault="003E3F4D" w:rsidP="00A4133B">
            <w:pPr>
              <w:pStyle w:val="CERBODY"/>
              <w:rPr>
                <w:sz w:val="16"/>
                <w:szCs w:val="16"/>
                <w:lang w:val="en-IE"/>
              </w:rPr>
            </w:pPr>
            <w:r w:rsidRPr="00862C5D">
              <w:rPr>
                <w:rFonts w:cs="Arial"/>
                <w:sz w:val="16"/>
                <w:szCs w:val="16"/>
                <w:lang w:val="en-IE"/>
              </w:rPr>
              <w:t> </w:t>
            </w:r>
          </w:p>
        </w:tc>
        <w:tc>
          <w:tcPr>
            <w:tcW w:w="2790" w:type="dxa"/>
            <w:tcBorders>
              <w:top w:val="single" w:sz="4" w:space="0" w:color="808080"/>
            </w:tcBorders>
            <w:vAlign w:val="center"/>
          </w:tcPr>
          <w:p w:rsidR="003E3F4D" w:rsidRPr="00862C5D" w:rsidRDefault="003E3F4D" w:rsidP="00A4133B">
            <w:pPr>
              <w:pStyle w:val="CERBODY"/>
              <w:rPr>
                <w:sz w:val="16"/>
                <w:szCs w:val="16"/>
                <w:lang w:val="en-IE"/>
              </w:rPr>
            </w:pPr>
            <w:r w:rsidRPr="00862C5D">
              <w:rPr>
                <w:rFonts w:cs="Arial"/>
                <w:sz w:val="16"/>
                <w:szCs w:val="16"/>
                <w:lang w:val="en-IE"/>
              </w:rPr>
              <w:t>All Units</w:t>
            </w:r>
          </w:p>
        </w:tc>
        <w:tc>
          <w:tcPr>
            <w:tcW w:w="1980" w:type="dxa"/>
            <w:tcBorders>
              <w:top w:val="single" w:sz="4" w:space="0" w:color="808080"/>
            </w:tcBorders>
            <w:vAlign w:val="center"/>
          </w:tcPr>
          <w:p w:rsidR="003E3F4D" w:rsidRPr="00862C5D" w:rsidRDefault="003E3F4D" w:rsidP="00A4133B">
            <w:pPr>
              <w:pStyle w:val="CERBODY"/>
              <w:rPr>
                <w:sz w:val="16"/>
                <w:szCs w:val="16"/>
                <w:lang w:val="en-IE"/>
              </w:rPr>
            </w:pPr>
            <w:r w:rsidRPr="00862C5D">
              <w:rPr>
                <w:rFonts w:cs="Arial"/>
                <w:sz w:val="16"/>
                <w:szCs w:val="16"/>
                <w:lang w:val="en-IE"/>
              </w:rPr>
              <w:t>Yes</w:t>
            </w:r>
          </w:p>
        </w:tc>
      </w:tr>
      <w:tr w:rsidR="003E3F4D" w:rsidRPr="00862C5D" w:rsidTr="00A4133B">
        <w:tc>
          <w:tcPr>
            <w:tcW w:w="2620" w:type="dxa"/>
            <w:tcBorders>
              <w:top w:val="single" w:sz="4" w:space="0" w:color="808080"/>
            </w:tcBorders>
            <w:vAlign w:val="center"/>
          </w:tcPr>
          <w:p w:rsidR="003E3F4D" w:rsidRPr="00862C5D" w:rsidRDefault="003E3F4D" w:rsidP="00A4133B">
            <w:pPr>
              <w:pStyle w:val="CERBODY"/>
              <w:rPr>
                <w:sz w:val="16"/>
                <w:szCs w:val="16"/>
                <w:lang w:val="en-IE"/>
              </w:rPr>
            </w:pPr>
            <w:r w:rsidRPr="00862C5D">
              <w:rPr>
                <w:rFonts w:cs="Arial"/>
                <w:sz w:val="16"/>
                <w:szCs w:val="16"/>
                <w:lang w:val="en-IE"/>
              </w:rPr>
              <w:t>Jurisdiction</w:t>
            </w:r>
          </w:p>
        </w:tc>
        <w:tc>
          <w:tcPr>
            <w:tcW w:w="1070" w:type="dxa"/>
            <w:tcBorders>
              <w:top w:val="single" w:sz="4" w:space="0" w:color="808080"/>
            </w:tcBorders>
            <w:vAlign w:val="center"/>
          </w:tcPr>
          <w:p w:rsidR="003E3F4D" w:rsidRPr="00862C5D" w:rsidRDefault="003E3F4D" w:rsidP="00A4133B">
            <w:pPr>
              <w:pStyle w:val="CERBODY"/>
              <w:rPr>
                <w:sz w:val="16"/>
                <w:szCs w:val="16"/>
                <w:lang w:val="en-IE"/>
              </w:rPr>
            </w:pPr>
            <w:r w:rsidRPr="00862C5D">
              <w:rPr>
                <w:rFonts w:cs="Arial"/>
                <w:sz w:val="16"/>
                <w:szCs w:val="16"/>
                <w:lang w:val="en-IE"/>
              </w:rPr>
              <w:t> </w:t>
            </w:r>
          </w:p>
        </w:tc>
        <w:tc>
          <w:tcPr>
            <w:tcW w:w="2790" w:type="dxa"/>
            <w:tcBorders>
              <w:top w:val="single" w:sz="4" w:space="0" w:color="808080"/>
            </w:tcBorders>
            <w:vAlign w:val="center"/>
          </w:tcPr>
          <w:p w:rsidR="003E3F4D" w:rsidRPr="00862C5D" w:rsidRDefault="003E3F4D" w:rsidP="00A4133B">
            <w:pPr>
              <w:pStyle w:val="CERBODY"/>
              <w:rPr>
                <w:sz w:val="16"/>
                <w:szCs w:val="16"/>
                <w:lang w:val="en-IE"/>
              </w:rPr>
            </w:pPr>
            <w:r w:rsidRPr="00862C5D">
              <w:rPr>
                <w:rFonts w:cs="Arial"/>
                <w:sz w:val="16"/>
                <w:szCs w:val="16"/>
                <w:lang w:val="en-IE"/>
              </w:rPr>
              <w:t>All Units</w:t>
            </w:r>
          </w:p>
        </w:tc>
        <w:tc>
          <w:tcPr>
            <w:tcW w:w="1980" w:type="dxa"/>
            <w:tcBorders>
              <w:top w:val="single" w:sz="4" w:space="0" w:color="808080"/>
            </w:tcBorders>
            <w:vAlign w:val="center"/>
          </w:tcPr>
          <w:p w:rsidR="003E3F4D" w:rsidRPr="00862C5D" w:rsidRDefault="003E3F4D" w:rsidP="00A4133B">
            <w:pPr>
              <w:pStyle w:val="CERBODY"/>
              <w:rPr>
                <w:sz w:val="16"/>
                <w:szCs w:val="16"/>
                <w:lang w:val="en-IE"/>
              </w:rPr>
            </w:pPr>
            <w:r w:rsidRPr="00862C5D">
              <w:rPr>
                <w:rFonts w:cs="Arial"/>
                <w:sz w:val="16"/>
                <w:szCs w:val="16"/>
                <w:lang w:val="en-IE"/>
              </w:rPr>
              <w:t>Yes</w:t>
            </w:r>
          </w:p>
        </w:tc>
      </w:tr>
      <w:tr w:rsidR="003E3F4D" w:rsidRPr="00862C5D" w:rsidTr="00A4133B">
        <w:tc>
          <w:tcPr>
            <w:tcW w:w="2620" w:type="dxa"/>
            <w:tcBorders>
              <w:top w:val="single" w:sz="4" w:space="0" w:color="808080"/>
            </w:tcBorders>
            <w:vAlign w:val="center"/>
          </w:tcPr>
          <w:p w:rsidR="003E3F4D" w:rsidRPr="00862C5D" w:rsidRDefault="003E3F4D" w:rsidP="00A4133B">
            <w:pPr>
              <w:pStyle w:val="CERBODY"/>
              <w:rPr>
                <w:sz w:val="16"/>
                <w:szCs w:val="16"/>
                <w:lang w:val="en-IE"/>
              </w:rPr>
            </w:pPr>
            <w:r w:rsidRPr="00862C5D">
              <w:rPr>
                <w:rFonts w:cs="Arial"/>
                <w:sz w:val="16"/>
                <w:szCs w:val="16"/>
                <w:lang w:val="en-IE"/>
              </w:rPr>
              <w:t>Qualified Communication Channels</w:t>
            </w:r>
          </w:p>
        </w:tc>
        <w:tc>
          <w:tcPr>
            <w:tcW w:w="1070" w:type="dxa"/>
            <w:tcBorders>
              <w:top w:val="single" w:sz="4" w:space="0" w:color="808080"/>
            </w:tcBorders>
            <w:vAlign w:val="center"/>
          </w:tcPr>
          <w:p w:rsidR="003E3F4D" w:rsidRPr="00862C5D" w:rsidRDefault="003E3F4D" w:rsidP="00A4133B">
            <w:pPr>
              <w:pStyle w:val="CERBODY"/>
              <w:rPr>
                <w:sz w:val="16"/>
                <w:szCs w:val="16"/>
                <w:lang w:val="en-IE"/>
              </w:rPr>
            </w:pPr>
            <w:r w:rsidRPr="00862C5D">
              <w:rPr>
                <w:rFonts w:cs="Arial"/>
                <w:sz w:val="16"/>
                <w:szCs w:val="16"/>
                <w:lang w:val="en-IE"/>
              </w:rPr>
              <w:t> </w:t>
            </w:r>
          </w:p>
        </w:tc>
        <w:tc>
          <w:tcPr>
            <w:tcW w:w="2790" w:type="dxa"/>
            <w:tcBorders>
              <w:top w:val="single" w:sz="4" w:space="0" w:color="808080"/>
            </w:tcBorders>
            <w:vAlign w:val="center"/>
          </w:tcPr>
          <w:p w:rsidR="003E3F4D" w:rsidRPr="00862C5D" w:rsidRDefault="003E3F4D" w:rsidP="00A4133B">
            <w:pPr>
              <w:pStyle w:val="CERBODY"/>
              <w:rPr>
                <w:sz w:val="16"/>
                <w:szCs w:val="16"/>
                <w:lang w:val="en-IE"/>
              </w:rPr>
            </w:pPr>
            <w:r w:rsidRPr="00862C5D">
              <w:rPr>
                <w:rFonts w:cs="Arial"/>
                <w:sz w:val="16"/>
                <w:szCs w:val="16"/>
                <w:lang w:val="en-IE"/>
              </w:rPr>
              <w:t>All Units</w:t>
            </w:r>
          </w:p>
        </w:tc>
        <w:tc>
          <w:tcPr>
            <w:tcW w:w="1980" w:type="dxa"/>
            <w:tcBorders>
              <w:top w:val="single" w:sz="4" w:space="0" w:color="808080"/>
            </w:tcBorders>
            <w:vAlign w:val="center"/>
          </w:tcPr>
          <w:p w:rsidR="003E3F4D" w:rsidRPr="00862C5D" w:rsidRDefault="003E3F4D" w:rsidP="00A4133B">
            <w:pPr>
              <w:pStyle w:val="CERBODY"/>
              <w:rPr>
                <w:sz w:val="16"/>
                <w:szCs w:val="16"/>
                <w:lang w:val="en-IE"/>
              </w:rPr>
            </w:pPr>
            <w:r w:rsidRPr="00862C5D">
              <w:rPr>
                <w:rFonts w:cs="Arial"/>
                <w:sz w:val="16"/>
                <w:szCs w:val="16"/>
                <w:lang w:val="en-IE"/>
              </w:rPr>
              <w:t>Yes</w:t>
            </w:r>
          </w:p>
        </w:tc>
      </w:tr>
      <w:tr w:rsidR="003E3F4D" w:rsidRPr="00862C5D" w:rsidTr="00A4133B">
        <w:tc>
          <w:tcPr>
            <w:tcW w:w="2620" w:type="dxa"/>
            <w:tcBorders>
              <w:top w:val="single" w:sz="4" w:space="0" w:color="808080"/>
            </w:tcBorders>
            <w:vAlign w:val="center"/>
          </w:tcPr>
          <w:p w:rsidR="003E3F4D" w:rsidRPr="00862C5D" w:rsidRDefault="003E3F4D" w:rsidP="00A4133B">
            <w:pPr>
              <w:pStyle w:val="CERBODY"/>
              <w:rPr>
                <w:sz w:val="16"/>
                <w:szCs w:val="16"/>
                <w:lang w:val="en-IE"/>
              </w:rPr>
            </w:pPr>
            <w:r w:rsidRPr="00862C5D">
              <w:rPr>
                <w:rFonts w:cs="Arial"/>
                <w:sz w:val="16"/>
                <w:szCs w:val="16"/>
                <w:lang w:val="en-IE"/>
              </w:rPr>
              <w:t>Regulatory License ID</w:t>
            </w:r>
          </w:p>
        </w:tc>
        <w:tc>
          <w:tcPr>
            <w:tcW w:w="1070" w:type="dxa"/>
            <w:tcBorders>
              <w:top w:val="single" w:sz="4" w:space="0" w:color="808080"/>
            </w:tcBorders>
            <w:vAlign w:val="bottom"/>
          </w:tcPr>
          <w:p w:rsidR="003E3F4D" w:rsidRPr="00862C5D" w:rsidRDefault="003E3F4D" w:rsidP="00A4133B">
            <w:pPr>
              <w:pStyle w:val="CERBODY"/>
              <w:rPr>
                <w:sz w:val="16"/>
                <w:szCs w:val="16"/>
                <w:lang w:val="en-IE"/>
              </w:rPr>
            </w:pPr>
            <w:r w:rsidRPr="00862C5D">
              <w:rPr>
                <w:rFonts w:ascii="Calibri" w:hAnsi="Calibri" w:cs="Calibri"/>
                <w:sz w:val="16"/>
                <w:szCs w:val="16"/>
                <w:lang w:val="en-IE"/>
              </w:rPr>
              <w:t> </w:t>
            </w:r>
          </w:p>
        </w:tc>
        <w:tc>
          <w:tcPr>
            <w:tcW w:w="2790" w:type="dxa"/>
            <w:tcBorders>
              <w:top w:val="single" w:sz="4" w:space="0" w:color="808080"/>
            </w:tcBorders>
            <w:vAlign w:val="center"/>
          </w:tcPr>
          <w:p w:rsidR="003E3F4D" w:rsidRPr="00862C5D" w:rsidRDefault="003E3F4D" w:rsidP="00A4133B">
            <w:pPr>
              <w:pStyle w:val="CERBODY"/>
              <w:rPr>
                <w:sz w:val="16"/>
                <w:szCs w:val="16"/>
                <w:lang w:val="en-IE"/>
              </w:rPr>
            </w:pPr>
            <w:r w:rsidRPr="00862C5D">
              <w:rPr>
                <w:rFonts w:cs="Arial"/>
                <w:sz w:val="16"/>
                <w:szCs w:val="16"/>
                <w:lang w:val="en-IE"/>
              </w:rPr>
              <w:t>All Units</w:t>
            </w:r>
          </w:p>
        </w:tc>
        <w:tc>
          <w:tcPr>
            <w:tcW w:w="1980" w:type="dxa"/>
            <w:tcBorders>
              <w:top w:val="single" w:sz="4" w:space="0" w:color="808080"/>
            </w:tcBorders>
            <w:vAlign w:val="bottom"/>
          </w:tcPr>
          <w:p w:rsidR="003E3F4D" w:rsidRPr="00862C5D" w:rsidRDefault="003E3F4D" w:rsidP="00A4133B">
            <w:pPr>
              <w:pStyle w:val="CERBODY"/>
              <w:rPr>
                <w:sz w:val="16"/>
                <w:szCs w:val="16"/>
                <w:lang w:val="en-IE"/>
              </w:rPr>
            </w:pPr>
            <w:r w:rsidRPr="00862C5D">
              <w:rPr>
                <w:rFonts w:ascii="Calibri" w:hAnsi="Calibri" w:cs="Calibri"/>
                <w:sz w:val="16"/>
                <w:szCs w:val="16"/>
                <w:lang w:val="en-IE"/>
              </w:rPr>
              <w:t> </w:t>
            </w:r>
          </w:p>
        </w:tc>
      </w:tr>
      <w:tr w:rsidR="003E3F4D" w:rsidRPr="00862C5D" w:rsidTr="00A4133B">
        <w:tc>
          <w:tcPr>
            <w:tcW w:w="2620" w:type="dxa"/>
            <w:tcBorders>
              <w:top w:val="single" w:sz="4" w:space="0" w:color="808080"/>
            </w:tcBorders>
            <w:vAlign w:val="center"/>
          </w:tcPr>
          <w:p w:rsidR="003E3F4D" w:rsidRPr="00862C5D" w:rsidRDefault="003E3F4D" w:rsidP="00A4133B">
            <w:pPr>
              <w:pStyle w:val="CERBODY"/>
              <w:rPr>
                <w:sz w:val="16"/>
                <w:szCs w:val="16"/>
                <w:lang w:val="en-IE"/>
              </w:rPr>
            </w:pPr>
            <w:r w:rsidRPr="00862C5D">
              <w:rPr>
                <w:rFonts w:cs="Arial"/>
                <w:sz w:val="16"/>
                <w:szCs w:val="16"/>
                <w:lang w:val="en-IE"/>
              </w:rPr>
              <w:t>REMIT Reporting Flag</w:t>
            </w:r>
          </w:p>
        </w:tc>
        <w:tc>
          <w:tcPr>
            <w:tcW w:w="1070" w:type="dxa"/>
            <w:tcBorders>
              <w:top w:val="single" w:sz="4" w:space="0" w:color="808080"/>
            </w:tcBorders>
            <w:vAlign w:val="bottom"/>
          </w:tcPr>
          <w:p w:rsidR="003E3F4D" w:rsidRPr="00862C5D" w:rsidRDefault="003E3F4D" w:rsidP="00A4133B">
            <w:pPr>
              <w:pStyle w:val="CERBODY"/>
              <w:rPr>
                <w:sz w:val="16"/>
                <w:szCs w:val="16"/>
                <w:lang w:val="en-IE"/>
              </w:rPr>
            </w:pPr>
            <w:r w:rsidRPr="00862C5D">
              <w:rPr>
                <w:rFonts w:ascii="Calibri" w:hAnsi="Calibri" w:cs="Calibri"/>
                <w:sz w:val="16"/>
                <w:szCs w:val="16"/>
                <w:lang w:val="en-IE"/>
              </w:rPr>
              <w:t> </w:t>
            </w:r>
          </w:p>
        </w:tc>
        <w:tc>
          <w:tcPr>
            <w:tcW w:w="2790" w:type="dxa"/>
            <w:tcBorders>
              <w:top w:val="single" w:sz="4" w:space="0" w:color="808080"/>
            </w:tcBorders>
            <w:vAlign w:val="center"/>
          </w:tcPr>
          <w:p w:rsidR="003E3F4D" w:rsidRPr="00862C5D" w:rsidRDefault="003E3F4D" w:rsidP="00A4133B">
            <w:pPr>
              <w:pStyle w:val="CERBODY"/>
              <w:rPr>
                <w:sz w:val="16"/>
                <w:szCs w:val="16"/>
                <w:lang w:val="en-IE"/>
              </w:rPr>
            </w:pPr>
            <w:r w:rsidRPr="00862C5D">
              <w:rPr>
                <w:rFonts w:cs="Arial"/>
                <w:sz w:val="16"/>
                <w:szCs w:val="16"/>
                <w:lang w:val="en-IE"/>
              </w:rPr>
              <w:t>All Units</w:t>
            </w:r>
          </w:p>
        </w:tc>
        <w:tc>
          <w:tcPr>
            <w:tcW w:w="1980" w:type="dxa"/>
            <w:tcBorders>
              <w:top w:val="single" w:sz="4" w:space="0" w:color="808080"/>
            </w:tcBorders>
            <w:vAlign w:val="bottom"/>
          </w:tcPr>
          <w:p w:rsidR="003E3F4D" w:rsidRPr="00862C5D" w:rsidRDefault="003E3F4D" w:rsidP="00A4133B">
            <w:pPr>
              <w:pStyle w:val="CERBODY"/>
              <w:rPr>
                <w:sz w:val="16"/>
                <w:szCs w:val="16"/>
                <w:lang w:val="en-IE"/>
              </w:rPr>
            </w:pPr>
            <w:r w:rsidRPr="00862C5D">
              <w:rPr>
                <w:rFonts w:ascii="Calibri" w:hAnsi="Calibri" w:cs="Calibri"/>
                <w:sz w:val="16"/>
                <w:szCs w:val="16"/>
                <w:lang w:val="en-IE"/>
              </w:rPr>
              <w:t> </w:t>
            </w:r>
          </w:p>
        </w:tc>
      </w:tr>
      <w:tr w:rsidR="003E3F4D" w:rsidRPr="00862C5D" w:rsidTr="00A4133B">
        <w:tc>
          <w:tcPr>
            <w:tcW w:w="2620" w:type="dxa"/>
            <w:tcBorders>
              <w:top w:val="single" w:sz="4" w:space="0" w:color="808080"/>
            </w:tcBorders>
            <w:vAlign w:val="center"/>
          </w:tcPr>
          <w:p w:rsidR="003E3F4D" w:rsidRPr="00862C5D" w:rsidRDefault="003E3F4D" w:rsidP="00A4133B">
            <w:pPr>
              <w:pStyle w:val="CERBODY"/>
              <w:rPr>
                <w:sz w:val="16"/>
                <w:szCs w:val="16"/>
                <w:lang w:val="en-IE"/>
              </w:rPr>
            </w:pPr>
            <w:r w:rsidRPr="00862C5D">
              <w:rPr>
                <w:rFonts w:cs="Arial"/>
                <w:sz w:val="16"/>
                <w:szCs w:val="16"/>
                <w:lang w:val="en-IE"/>
              </w:rPr>
              <w:t>Resource Name</w:t>
            </w:r>
          </w:p>
        </w:tc>
        <w:tc>
          <w:tcPr>
            <w:tcW w:w="1070" w:type="dxa"/>
            <w:tcBorders>
              <w:top w:val="single" w:sz="4" w:space="0" w:color="808080"/>
            </w:tcBorders>
            <w:vAlign w:val="center"/>
          </w:tcPr>
          <w:p w:rsidR="003E3F4D" w:rsidRPr="00862C5D" w:rsidRDefault="003E3F4D" w:rsidP="00A4133B">
            <w:pPr>
              <w:pStyle w:val="CERBODY"/>
              <w:rPr>
                <w:sz w:val="16"/>
                <w:szCs w:val="16"/>
                <w:lang w:val="en-IE"/>
              </w:rPr>
            </w:pPr>
            <w:r w:rsidRPr="00862C5D">
              <w:rPr>
                <w:rFonts w:cs="Arial"/>
                <w:sz w:val="16"/>
                <w:szCs w:val="16"/>
                <w:lang w:val="en-IE"/>
              </w:rPr>
              <w:t> </w:t>
            </w:r>
          </w:p>
        </w:tc>
        <w:tc>
          <w:tcPr>
            <w:tcW w:w="2790" w:type="dxa"/>
            <w:tcBorders>
              <w:top w:val="single" w:sz="4" w:space="0" w:color="808080"/>
            </w:tcBorders>
            <w:vAlign w:val="center"/>
          </w:tcPr>
          <w:p w:rsidR="003E3F4D" w:rsidRPr="00862C5D" w:rsidRDefault="003E3F4D" w:rsidP="00A4133B">
            <w:pPr>
              <w:pStyle w:val="CERBODY"/>
              <w:rPr>
                <w:sz w:val="16"/>
                <w:szCs w:val="16"/>
                <w:lang w:val="en-IE"/>
              </w:rPr>
            </w:pPr>
            <w:r w:rsidRPr="00862C5D">
              <w:rPr>
                <w:rFonts w:cs="Arial"/>
                <w:sz w:val="16"/>
                <w:szCs w:val="16"/>
                <w:lang w:val="en-IE"/>
              </w:rPr>
              <w:t>All Units</w:t>
            </w:r>
          </w:p>
        </w:tc>
        <w:tc>
          <w:tcPr>
            <w:tcW w:w="1980" w:type="dxa"/>
            <w:tcBorders>
              <w:top w:val="single" w:sz="4" w:space="0" w:color="808080"/>
            </w:tcBorders>
            <w:vAlign w:val="center"/>
          </w:tcPr>
          <w:p w:rsidR="003E3F4D" w:rsidRPr="00862C5D" w:rsidRDefault="003E3F4D" w:rsidP="00A4133B">
            <w:pPr>
              <w:pStyle w:val="CERBODY"/>
              <w:rPr>
                <w:sz w:val="16"/>
                <w:szCs w:val="16"/>
                <w:lang w:val="en-IE"/>
              </w:rPr>
            </w:pPr>
            <w:r w:rsidRPr="00862C5D">
              <w:rPr>
                <w:rFonts w:cs="Arial"/>
                <w:sz w:val="16"/>
                <w:szCs w:val="16"/>
                <w:lang w:val="en-IE"/>
              </w:rPr>
              <w:t>Yes</w:t>
            </w:r>
          </w:p>
        </w:tc>
      </w:tr>
      <w:tr w:rsidR="003E3F4D" w:rsidRPr="00862C5D" w:rsidTr="00A4133B">
        <w:tc>
          <w:tcPr>
            <w:tcW w:w="2620" w:type="dxa"/>
            <w:tcBorders>
              <w:top w:val="single" w:sz="4" w:space="0" w:color="808080"/>
            </w:tcBorders>
            <w:vAlign w:val="center"/>
          </w:tcPr>
          <w:p w:rsidR="003E3F4D" w:rsidRPr="00862C5D" w:rsidRDefault="003E3F4D" w:rsidP="00A4133B">
            <w:pPr>
              <w:pStyle w:val="CERBODY"/>
              <w:rPr>
                <w:sz w:val="16"/>
                <w:szCs w:val="16"/>
                <w:lang w:val="en-IE"/>
              </w:rPr>
            </w:pPr>
            <w:r w:rsidRPr="00862C5D">
              <w:rPr>
                <w:rFonts w:cs="Arial"/>
                <w:sz w:val="16"/>
                <w:szCs w:val="16"/>
                <w:lang w:val="en-IE"/>
              </w:rPr>
              <w:t>Short Name</w:t>
            </w:r>
          </w:p>
        </w:tc>
        <w:tc>
          <w:tcPr>
            <w:tcW w:w="1070" w:type="dxa"/>
            <w:tcBorders>
              <w:top w:val="single" w:sz="4" w:space="0" w:color="808080"/>
            </w:tcBorders>
            <w:vAlign w:val="center"/>
          </w:tcPr>
          <w:p w:rsidR="003E3F4D" w:rsidRPr="00862C5D" w:rsidRDefault="003E3F4D" w:rsidP="00A4133B">
            <w:pPr>
              <w:pStyle w:val="CERBODY"/>
              <w:rPr>
                <w:sz w:val="16"/>
                <w:szCs w:val="16"/>
                <w:lang w:val="en-IE"/>
              </w:rPr>
            </w:pPr>
            <w:r w:rsidRPr="00862C5D">
              <w:rPr>
                <w:rFonts w:cs="Arial"/>
                <w:sz w:val="16"/>
                <w:szCs w:val="16"/>
                <w:lang w:val="en-IE"/>
              </w:rPr>
              <w:t> </w:t>
            </w:r>
          </w:p>
        </w:tc>
        <w:tc>
          <w:tcPr>
            <w:tcW w:w="2790" w:type="dxa"/>
            <w:tcBorders>
              <w:top w:val="single" w:sz="4" w:space="0" w:color="808080"/>
            </w:tcBorders>
            <w:vAlign w:val="center"/>
          </w:tcPr>
          <w:p w:rsidR="003E3F4D" w:rsidRPr="00862C5D" w:rsidRDefault="003E3F4D" w:rsidP="00A4133B">
            <w:pPr>
              <w:pStyle w:val="CERBODY"/>
              <w:rPr>
                <w:sz w:val="16"/>
                <w:szCs w:val="16"/>
                <w:lang w:val="en-IE"/>
              </w:rPr>
            </w:pPr>
            <w:r w:rsidRPr="00862C5D">
              <w:rPr>
                <w:rFonts w:cs="Arial"/>
                <w:sz w:val="16"/>
                <w:szCs w:val="16"/>
                <w:lang w:val="en-IE"/>
              </w:rPr>
              <w:t>All Units</w:t>
            </w:r>
          </w:p>
        </w:tc>
        <w:tc>
          <w:tcPr>
            <w:tcW w:w="1980" w:type="dxa"/>
            <w:tcBorders>
              <w:top w:val="single" w:sz="4" w:space="0" w:color="808080"/>
            </w:tcBorders>
            <w:vAlign w:val="center"/>
          </w:tcPr>
          <w:p w:rsidR="003E3F4D" w:rsidRPr="00862C5D" w:rsidRDefault="003E3F4D" w:rsidP="00A4133B">
            <w:pPr>
              <w:pStyle w:val="CERBODY"/>
              <w:rPr>
                <w:sz w:val="16"/>
                <w:szCs w:val="16"/>
                <w:lang w:val="en-IE"/>
              </w:rPr>
            </w:pPr>
            <w:r w:rsidRPr="00862C5D">
              <w:rPr>
                <w:rFonts w:cs="Arial"/>
                <w:sz w:val="16"/>
                <w:szCs w:val="16"/>
                <w:lang w:val="en-IE"/>
              </w:rPr>
              <w:t>Yes</w:t>
            </w:r>
          </w:p>
        </w:tc>
      </w:tr>
      <w:tr w:rsidR="003E3F4D" w:rsidRPr="00862C5D" w:rsidTr="00A4133B">
        <w:tc>
          <w:tcPr>
            <w:tcW w:w="2620" w:type="dxa"/>
            <w:tcBorders>
              <w:top w:val="single" w:sz="4" w:space="0" w:color="808080"/>
            </w:tcBorders>
            <w:vAlign w:val="center"/>
          </w:tcPr>
          <w:p w:rsidR="003E3F4D" w:rsidRPr="00862C5D" w:rsidRDefault="003E3F4D" w:rsidP="00A4133B">
            <w:pPr>
              <w:pStyle w:val="CERBODY"/>
              <w:rPr>
                <w:sz w:val="16"/>
                <w:szCs w:val="16"/>
                <w:lang w:val="en-IE"/>
              </w:rPr>
            </w:pPr>
            <w:proofErr w:type="spellStart"/>
            <w:r w:rsidRPr="00862C5D">
              <w:rPr>
                <w:rFonts w:cs="Arial"/>
                <w:sz w:val="16"/>
                <w:szCs w:val="16"/>
                <w:lang w:val="en-IE"/>
              </w:rPr>
              <w:t>TUoS</w:t>
            </w:r>
            <w:proofErr w:type="spellEnd"/>
            <w:r w:rsidRPr="00862C5D">
              <w:rPr>
                <w:rFonts w:cs="Arial"/>
                <w:sz w:val="16"/>
                <w:szCs w:val="16"/>
                <w:lang w:val="en-IE"/>
              </w:rPr>
              <w:t xml:space="preserve"> Agreement </w:t>
            </w:r>
          </w:p>
        </w:tc>
        <w:tc>
          <w:tcPr>
            <w:tcW w:w="1070" w:type="dxa"/>
            <w:tcBorders>
              <w:top w:val="single" w:sz="4" w:space="0" w:color="808080"/>
            </w:tcBorders>
            <w:vAlign w:val="bottom"/>
          </w:tcPr>
          <w:p w:rsidR="003E3F4D" w:rsidRPr="00862C5D" w:rsidRDefault="003E3F4D" w:rsidP="00A4133B">
            <w:pPr>
              <w:pStyle w:val="CERBODY"/>
              <w:rPr>
                <w:sz w:val="16"/>
                <w:szCs w:val="16"/>
                <w:lang w:val="en-IE"/>
              </w:rPr>
            </w:pPr>
            <w:r w:rsidRPr="00862C5D">
              <w:rPr>
                <w:rFonts w:ascii="Calibri" w:hAnsi="Calibri" w:cs="Calibri"/>
                <w:sz w:val="16"/>
                <w:szCs w:val="16"/>
                <w:lang w:val="en-IE"/>
              </w:rPr>
              <w:t> </w:t>
            </w:r>
          </w:p>
        </w:tc>
        <w:tc>
          <w:tcPr>
            <w:tcW w:w="2790" w:type="dxa"/>
            <w:tcBorders>
              <w:top w:val="single" w:sz="4" w:space="0" w:color="808080"/>
            </w:tcBorders>
            <w:vAlign w:val="center"/>
          </w:tcPr>
          <w:p w:rsidR="003E3F4D" w:rsidRPr="00862C5D" w:rsidRDefault="003E3F4D" w:rsidP="00A4133B">
            <w:pPr>
              <w:pStyle w:val="CERBODY"/>
              <w:rPr>
                <w:sz w:val="16"/>
                <w:szCs w:val="16"/>
                <w:lang w:val="en-IE"/>
              </w:rPr>
            </w:pPr>
            <w:r w:rsidRPr="00862C5D">
              <w:rPr>
                <w:rFonts w:cs="Arial"/>
                <w:sz w:val="16"/>
                <w:szCs w:val="16"/>
                <w:lang w:val="en-IE"/>
              </w:rPr>
              <w:t>All Units</w:t>
            </w:r>
          </w:p>
        </w:tc>
        <w:tc>
          <w:tcPr>
            <w:tcW w:w="1980" w:type="dxa"/>
            <w:tcBorders>
              <w:top w:val="single" w:sz="4" w:space="0" w:color="808080"/>
            </w:tcBorders>
            <w:vAlign w:val="bottom"/>
          </w:tcPr>
          <w:p w:rsidR="003E3F4D" w:rsidRPr="00862C5D" w:rsidRDefault="003E3F4D" w:rsidP="00A4133B">
            <w:pPr>
              <w:pStyle w:val="CERBODY"/>
              <w:rPr>
                <w:sz w:val="16"/>
                <w:szCs w:val="16"/>
                <w:lang w:val="en-IE"/>
              </w:rPr>
            </w:pPr>
            <w:r w:rsidRPr="00862C5D">
              <w:rPr>
                <w:rFonts w:ascii="Calibri" w:hAnsi="Calibri" w:cs="Calibri"/>
                <w:sz w:val="16"/>
                <w:szCs w:val="16"/>
                <w:lang w:val="en-IE"/>
              </w:rPr>
              <w:t> </w:t>
            </w:r>
          </w:p>
        </w:tc>
      </w:tr>
      <w:tr w:rsidR="003E3F4D" w:rsidRPr="00862C5D" w:rsidTr="00A4133B">
        <w:tc>
          <w:tcPr>
            <w:tcW w:w="2620" w:type="dxa"/>
            <w:tcBorders>
              <w:top w:val="single" w:sz="4" w:space="0" w:color="808080"/>
              <w:bottom w:val="single" w:sz="4" w:space="0" w:color="808080"/>
            </w:tcBorders>
            <w:vAlign w:val="center"/>
          </w:tcPr>
          <w:p w:rsidR="003E3F4D" w:rsidRPr="00862C5D" w:rsidRDefault="003E3F4D" w:rsidP="00A4133B">
            <w:pPr>
              <w:pStyle w:val="CERBODY"/>
              <w:rPr>
                <w:sz w:val="16"/>
                <w:szCs w:val="16"/>
                <w:lang w:val="en-IE"/>
              </w:rPr>
            </w:pPr>
            <w:r w:rsidRPr="00862C5D">
              <w:rPr>
                <w:rFonts w:cs="Arial"/>
                <w:sz w:val="16"/>
                <w:szCs w:val="16"/>
                <w:lang w:val="en-IE"/>
              </w:rPr>
              <w:t>Unit Type</w:t>
            </w:r>
          </w:p>
        </w:tc>
        <w:tc>
          <w:tcPr>
            <w:tcW w:w="1070" w:type="dxa"/>
            <w:tcBorders>
              <w:top w:val="single" w:sz="4" w:space="0" w:color="808080"/>
              <w:bottom w:val="single" w:sz="4" w:space="0" w:color="808080"/>
            </w:tcBorders>
            <w:vAlign w:val="bottom"/>
          </w:tcPr>
          <w:p w:rsidR="003E3F4D" w:rsidRPr="00862C5D" w:rsidRDefault="003E3F4D" w:rsidP="00A4133B">
            <w:pPr>
              <w:pStyle w:val="CERBODY"/>
              <w:rPr>
                <w:sz w:val="16"/>
                <w:szCs w:val="16"/>
                <w:lang w:val="en-IE"/>
              </w:rPr>
            </w:pPr>
            <w:r w:rsidRPr="00862C5D">
              <w:rPr>
                <w:rFonts w:ascii="Calibri" w:hAnsi="Calibri" w:cs="Calibri"/>
                <w:sz w:val="16"/>
                <w:szCs w:val="16"/>
                <w:lang w:val="en-IE"/>
              </w:rPr>
              <w:t> </w:t>
            </w:r>
          </w:p>
        </w:tc>
        <w:tc>
          <w:tcPr>
            <w:tcW w:w="2790" w:type="dxa"/>
            <w:tcBorders>
              <w:top w:val="single" w:sz="4" w:space="0" w:color="808080"/>
              <w:bottom w:val="single" w:sz="4" w:space="0" w:color="808080"/>
            </w:tcBorders>
            <w:vAlign w:val="center"/>
          </w:tcPr>
          <w:p w:rsidR="003E3F4D" w:rsidRPr="00862C5D" w:rsidRDefault="003E3F4D" w:rsidP="00A4133B">
            <w:pPr>
              <w:pStyle w:val="CERBODY"/>
              <w:rPr>
                <w:sz w:val="16"/>
                <w:szCs w:val="16"/>
                <w:lang w:val="en-IE"/>
              </w:rPr>
            </w:pPr>
            <w:r w:rsidRPr="00862C5D">
              <w:rPr>
                <w:rFonts w:cs="Arial"/>
                <w:sz w:val="16"/>
                <w:szCs w:val="16"/>
                <w:lang w:val="en-IE"/>
              </w:rPr>
              <w:t>All Units</w:t>
            </w:r>
          </w:p>
        </w:tc>
        <w:tc>
          <w:tcPr>
            <w:tcW w:w="1980" w:type="dxa"/>
            <w:tcBorders>
              <w:top w:val="single" w:sz="4" w:space="0" w:color="808080"/>
              <w:bottom w:val="single" w:sz="4" w:space="0" w:color="808080"/>
            </w:tcBorders>
            <w:vAlign w:val="bottom"/>
          </w:tcPr>
          <w:p w:rsidR="003E3F4D" w:rsidRPr="00862C5D" w:rsidRDefault="003E3F4D" w:rsidP="00A4133B">
            <w:pPr>
              <w:pStyle w:val="CERBODY"/>
              <w:rPr>
                <w:sz w:val="16"/>
                <w:szCs w:val="16"/>
                <w:lang w:val="en-IE"/>
              </w:rPr>
            </w:pPr>
            <w:r w:rsidRPr="00862C5D">
              <w:rPr>
                <w:rFonts w:ascii="Calibri" w:hAnsi="Calibri" w:cs="Calibri"/>
                <w:sz w:val="16"/>
                <w:szCs w:val="16"/>
                <w:lang w:val="en-IE"/>
              </w:rPr>
              <w:t> </w:t>
            </w:r>
          </w:p>
        </w:tc>
      </w:tr>
      <w:tr w:rsidR="003E3F4D" w:rsidRPr="00862C5D" w:rsidTr="00A4133B">
        <w:tc>
          <w:tcPr>
            <w:tcW w:w="2620" w:type="dxa"/>
            <w:tcBorders>
              <w:top w:val="single" w:sz="4" w:space="0" w:color="808080"/>
              <w:bottom w:val="single" w:sz="4" w:space="0" w:color="auto"/>
            </w:tcBorders>
            <w:vAlign w:val="center"/>
          </w:tcPr>
          <w:p w:rsidR="003E3F4D" w:rsidRPr="00862C5D" w:rsidRDefault="003E3F4D" w:rsidP="00A4133B">
            <w:pPr>
              <w:pStyle w:val="CERBODY"/>
              <w:rPr>
                <w:rFonts w:cs="Arial"/>
                <w:sz w:val="16"/>
                <w:szCs w:val="16"/>
                <w:lang w:val="en-IE"/>
              </w:rPr>
            </w:pPr>
            <w:r w:rsidRPr="00862C5D">
              <w:rPr>
                <w:rFonts w:cs="Arial"/>
                <w:sz w:val="16"/>
                <w:szCs w:val="16"/>
                <w:lang w:val="en-IE"/>
              </w:rPr>
              <w:t>NEMO Market Resource Name</w:t>
            </w:r>
          </w:p>
        </w:tc>
        <w:tc>
          <w:tcPr>
            <w:tcW w:w="1070" w:type="dxa"/>
            <w:tcBorders>
              <w:top w:val="single" w:sz="4" w:space="0" w:color="808080"/>
              <w:bottom w:val="single" w:sz="4" w:space="0" w:color="auto"/>
            </w:tcBorders>
            <w:vAlign w:val="center"/>
          </w:tcPr>
          <w:p w:rsidR="003E3F4D" w:rsidRPr="00862C5D" w:rsidRDefault="003E3F4D" w:rsidP="00A4133B">
            <w:pPr>
              <w:pStyle w:val="CERBODY"/>
              <w:rPr>
                <w:rFonts w:cs="Arial"/>
                <w:sz w:val="16"/>
                <w:szCs w:val="16"/>
                <w:lang w:val="en-IE"/>
              </w:rPr>
            </w:pPr>
          </w:p>
        </w:tc>
        <w:tc>
          <w:tcPr>
            <w:tcW w:w="2790" w:type="dxa"/>
            <w:tcBorders>
              <w:top w:val="single" w:sz="4" w:space="0" w:color="808080"/>
              <w:bottom w:val="single" w:sz="4" w:space="0" w:color="auto"/>
            </w:tcBorders>
            <w:vAlign w:val="center"/>
          </w:tcPr>
          <w:p w:rsidR="003E3F4D" w:rsidRPr="00862C5D" w:rsidRDefault="003E3F4D" w:rsidP="00A4133B">
            <w:pPr>
              <w:pStyle w:val="CERBODY"/>
              <w:rPr>
                <w:rFonts w:cs="Arial"/>
                <w:sz w:val="16"/>
                <w:szCs w:val="16"/>
                <w:lang w:val="en-IE"/>
              </w:rPr>
            </w:pPr>
            <w:r w:rsidRPr="00862C5D">
              <w:rPr>
                <w:rFonts w:cs="Arial"/>
                <w:sz w:val="16"/>
                <w:szCs w:val="16"/>
                <w:lang w:val="en-IE"/>
              </w:rPr>
              <w:t>All Units</w:t>
            </w:r>
          </w:p>
        </w:tc>
        <w:tc>
          <w:tcPr>
            <w:tcW w:w="1980" w:type="dxa"/>
            <w:tcBorders>
              <w:top w:val="single" w:sz="4" w:space="0" w:color="808080"/>
              <w:bottom w:val="single" w:sz="4" w:space="0" w:color="auto"/>
            </w:tcBorders>
            <w:vAlign w:val="center"/>
          </w:tcPr>
          <w:p w:rsidR="003E3F4D" w:rsidRPr="00862C5D" w:rsidRDefault="003E3F4D" w:rsidP="00A4133B">
            <w:pPr>
              <w:pStyle w:val="CERBODY"/>
              <w:rPr>
                <w:rFonts w:cs="Arial"/>
                <w:sz w:val="16"/>
                <w:szCs w:val="16"/>
                <w:lang w:val="en-IE"/>
              </w:rPr>
            </w:pPr>
          </w:p>
        </w:tc>
      </w:tr>
      <w:tr w:rsidR="003E3F4D" w:rsidRPr="00862C5D" w:rsidTr="00A4133B">
        <w:tc>
          <w:tcPr>
            <w:tcW w:w="2620" w:type="dxa"/>
            <w:tcBorders>
              <w:top w:val="single" w:sz="4" w:space="0" w:color="808080"/>
              <w:bottom w:val="single" w:sz="4" w:space="0" w:color="auto"/>
            </w:tcBorders>
            <w:vAlign w:val="center"/>
          </w:tcPr>
          <w:p w:rsidR="003E3F4D" w:rsidRPr="00862C5D" w:rsidRDefault="003E3F4D" w:rsidP="00A4133B">
            <w:pPr>
              <w:pStyle w:val="CERBODY"/>
              <w:rPr>
                <w:rFonts w:cs="Arial"/>
                <w:sz w:val="16"/>
                <w:szCs w:val="16"/>
                <w:lang w:val="en-IE"/>
              </w:rPr>
            </w:pPr>
            <w:r w:rsidRPr="00862C5D">
              <w:rPr>
                <w:rFonts w:cs="Arial"/>
                <w:sz w:val="16"/>
                <w:szCs w:val="16"/>
                <w:lang w:val="en-IE"/>
              </w:rPr>
              <w:t>Capacity Market Resource Name</w:t>
            </w:r>
          </w:p>
        </w:tc>
        <w:tc>
          <w:tcPr>
            <w:tcW w:w="1070" w:type="dxa"/>
            <w:tcBorders>
              <w:top w:val="single" w:sz="4" w:space="0" w:color="808080"/>
              <w:bottom w:val="single" w:sz="4" w:space="0" w:color="auto"/>
            </w:tcBorders>
            <w:vAlign w:val="center"/>
          </w:tcPr>
          <w:p w:rsidR="003E3F4D" w:rsidRPr="00862C5D" w:rsidRDefault="003E3F4D" w:rsidP="00A4133B">
            <w:pPr>
              <w:pStyle w:val="CERBODY"/>
              <w:rPr>
                <w:rFonts w:cs="Arial"/>
                <w:sz w:val="16"/>
                <w:szCs w:val="16"/>
                <w:lang w:val="en-IE"/>
              </w:rPr>
            </w:pPr>
          </w:p>
        </w:tc>
        <w:tc>
          <w:tcPr>
            <w:tcW w:w="2790" w:type="dxa"/>
            <w:tcBorders>
              <w:top w:val="single" w:sz="4" w:space="0" w:color="808080"/>
              <w:bottom w:val="single" w:sz="4" w:space="0" w:color="auto"/>
            </w:tcBorders>
            <w:vAlign w:val="center"/>
          </w:tcPr>
          <w:p w:rsidR="003E3F4D" w:rsidRPr="00862C5D" w:rsidRDefault="003E3F4D" w:rsidP="00A4133B">
            <w:pPr>
              <w:pStyle w:val="CERBODY"/>
              <w:rPr>
                <w:rFonts w:cs="Arial"/>
                <w:sz w:val="16"/>
                <w:szCs w:val="16"/>
                <w:lang w:val="en-IE"/>
              </w:rPr>
            </w:pPr>
            <w:r w:rsidRPr="00862C5D">
              <w:rPr>
                <w:rFonts w:cs="Arial"/>
                <w:sz w:val="16"/>
                <w:szCs w:val="16"/>
                <w:lang w:val="en-IE"/>
              </w:rPr>
              <w:t>All Units</w:t>
            </w:r>
          </w:p>
        </w:tc>
        <w:tc>
          <w:tcPr>
            <w:tcW w:w="1980" w:type="dxa"/>
            <w:tcBorders>
              <w:top w:val="single" w:sz="4" w:space="0" w:color="808080"/>
              <w:bottom w:val="single" w:sz="4" w:space="0" w:color="auto"/>
            </w:tcBorders>
            <w:vAlign w:val="center"/>
          </w:tcPr>
          <w:p w:rsidR="003E3F4D" w:rsidRPr="00862C5D" w:rsidRDefault="003E3F4D" w:rsidP="00A4133B">
            <w:pPr>
              <w:pStyle w:val="CERBODY"/>
              <w:rPr>
                <w:rFonts w:cs="Arial"/>
                <w:sz w:val="16"/>
                <w:szCs w:val="16"/>
                <w:lang w:val="en-IE"/>
              </w:rPr>
            </w:pPr>
          </w:p>
        </w:tc>
      </w:tr>
      <w:tr w:rsidR="003E3F4D" w:rsidRPr="00862C5D" w:rsidTr="00A4133B">
        <w:tc>
          <w:tcPr>
            <w:tcW w:w="2620" w:type="dxa"/>
            <w:tcBorders>
              <w:top w:val="single" w:sz="4" w:space="0" w:color="808080"/>
              <w:bottom w:val="single" w:sz="4" w:space="0" w:color="auto"/>
            </w:tcBorders>
            <w:vAlign w:val="center"/>
          </w:tcPr>
          <w:p w:rsidR="003E3F4D" w:rsidRPr="00862C5D" w:rsidRDefault="003E3F4D" w:rsidP="00A4133B">
            <w:pPr>
              <w:pStyle w:val="CERBODY"/>
              <w:rPr>
                <w:rFonts w:cs="Arial"/>
                <w:sz w:val="16"/>
                <w:szCs w:val="16"/>
                <w:lang w:val="en-IE"/>
              </w:rPr>
            </w:pPr>
            <w:r w:rsidRPr="00862C5D">
              <w:rPr>
                <w:rFonts w:cs="Arial"/>
                <w:sz w:val="16"/>
                <w:szCs w:val="16"/>
                <w:lang w:val="en-IE"/>
              </w:rPr>
              <w:t>First Participation Information Notice</w:t>
            </w:r>
          </w:p>
        </w:tc>
        <w:tc>
          <w:tcPr>
            <w:tcW w:w="1070" w:type="dxa"/>
            <w:tcBorders>
              <w:top w:val="single" w:sz="4" w:space="0" w:color="808080"/>
              <w:bottom w:val="single" w:sz="4" w:space="0" w:color="auto"/>
            </w:tcBorders>
            <w:vAlign w:val="center"/>
          </w:tcPr>
          <w:p w:rsidR="003E3F4D" w:rsidRPr="00862C5D" w:rsidRDefault="003E3F4D" w:rsidP="00A4133B">
            <w:pPr>
              <w:pStyle w:val="CERBODY"/>
              <w:rPr>
                <w:rFonts w:cs="Arial"/>
                <w:sz w:val="16"/>
                <w:szCs w:val="16"/>
                <w:lang w:val="en-IE"/>
              </w:rPr>
            </w:pPr>
          </w:p>
        </w:tc>
        <w:tc>
          <w:tcPr>
            <w:tcW w:w="2790" w:type="dxa"/>
            <w:tcBorders>
              <w:top w:val="single" w:sz="4" w:space="0" w:color="808080"/>
              <w:bottom w:val="single" w:sz="4" w:space="0" w:color="auto"/>
            </w:tcBorders>
            <w:vAlign w:val="center"/>
          </w:tcPr>
          <w:p w:rsidR="003E3F4D" w:rsidRPr="00862C5D" w:rsidRDefault="003E3F4D" w:rsidP="00A4133B">
            <w:pPr>
              <w:pStyle w:val="CERBODY"/>
              <w:rPr>
                <w:rFonts w:cs="Arial"/>
                <w:sz w:val="16"/>
                <w:szCs w:val="16"/>
                <w:lang w:val="en-IE"/>
              </w:rPr>
            </w:pPr>
            <w:r w:rsidRPr="00862C5D">
              <w:rPr>
                <w:rFonts w:cs="Arial"/>
                <w:sz w:val="16"/>
                <w:szCs w:val="16"/>
                <w:lang w:val="en-IE"/>
              </w:rPr>
              <w:t>All Units</w:t>
            </w:r>
          </w:p>
        </w:tc>
        <w:tc>
          <w:tcPr>
            <w:tcW w:w="1980" w:type="dxa"/>
            <w:tcBorders>
              <w:top w:val="single" w:sz="4" w:space="0" w:color="808080"/>
              <w:bottom w:val="single" w:sz="4" w:space="0" w:color="auto"/>
            </w:tcBorders>
            <w:vAlign w:val="center"/>
          </w:tcPr>
          <w:p w:rsidR="003E3F4D" w:rsidRPr="00862C5D" w:rsidRDefault="003E3F4D" w:rsidP="00A4133B">
            <w:pPr>
              <w:pStyle w:val="CERBODY"/>
              <w:rPr>
                <w:rFonts w:cs="Arial"/>
                <w:sz w:val="16"/>
                <w:szCs w:val="16"/>
                <w:lang w:val="en-IE"/>
              </w:rPr>
            </w:pPr>
          </w:p>
        </w:tc>
      </w:tr>
      <w:tr w:rsidR="003E3F4D" w:rsidRPr="00862C5D" w:rsidTr="00A4133B">
        <w:tc>
          <w:tcPr>
            <w:tcW w:w="2620" w:type="dxa"/>
            <w:tcBorders>
              <w:top w:val="single" w:sz="4" w:space="0" w:color="auto"/>
              <w:bottom w:val="single" w:sz="4" w:space="0" w:color="auto"/>
            </w:tcBorders>
            <w:vAlign w:val="center"/>
          </w:tcPr>
          <w:p w:rsidR="003E3F4D" w:rsidRPr="00862C5D" w:rsidRDefault="003E3F4D" w:rsidP="00A4133B">
            <w:pPr>
              <w:pStyle w:val="CERBODY"/>
              <w:rPr>
                <w:sz w:val="16"/>
                <w:szCs w:val="16"/>
                <w:lang w:val="en-IE"/>
              </w:rPr>
            </w:pPr>
            <w:r w:rsidRPr="00862C5D">
              <w:rPr>
                <w:rFonts w:cs="Arial"/>
                <w:sz w:val="16"/>
                <w:szCs w:val="16"/>
                <w:lang w:val="en-IE"/>
              </w:rPr>
              <w:t>Combined Cycle Unit Flag</w:t>
            </w:r>
          </w:p>
        </w:tc>
        <w:tc>
          <w:tcPr>
            <w:tcW w:w="1070" w:type="dxa"/>
            <w:tcBorders>
              <w:top w:val="single" w:sz="4" w:space="0" w:color="auto"/>
              <w:bottom w:val="single" w:sz="4" w:space="0" w:color="auto"/>
            </w:tcBorders>
            <w:vAlign w:val="bottom"/>
          </w:tcPr>
          <w:p w:rsidR="003E3F4D" w:rsidRPr="00862C5D" w:rsidRDefault="003E3F4D" w:rsidP="00A4133B">
            <w:pPr>
              <w:pStyle w:val="CERBODY"/>
              <w:rPr>
                <w:sz w:val="16"/>
                <w:szCs w:val="16"/>
                <w:lang w:val="en-IE"/>
              </w:rPr>
            </w:pPr>
            <w:r w:rsidRPr="00862C5D">
              <w:rPr>
                <w:rFonts w:ascii="Calibri" w:hAnsi="Calibri" w:cs="Calibri"/>
                <w:sz w:val="16"/>
                <w:szCs w:val="16"/>
                <w:lang w:val="en-IE"/>
              </w:rPr>
              <w:t> </w:t>
            </w:r>
          </w:p>
        </w:tc>
        <w:tc>
          <w:tcPr>
            <w:tcW w:w="2790" w:type="dxa"/>
            <w:tcBorders>
              <w:top w:val="single" w:sz="4" w:space="0" w:color="auto"/>
              <w:bottom w:val="single" w:sz="4" w:space="0" w:color="auto"/>
            </w:tcBorders>
            <w:vAlign w:val="center"/>
          </w:tcPr>
          <w:p w:rsidR="003E3F4D" w:rsidRPr="00862C5D" w:rsidRDefault="003E3F4D" w:rsidP="00A4133B">
            <w:pPr>
              <w:pStyle w:val="CERBODY"/>
              <w:rPr>
                <w:sz w:val="16"/>
                <w:szCs w:val="16"/>
                <w:lang w:val="en-IE"/>
              </w:rPr>
            </w:pPr>
            <w:r w:rsidRPr="00862C5D">
              <w:rPr>
                <w:rFonts w:cs="Arial"/>
                <w:sz w:val="16"/>
                <w:szCs w:val="16"/>
                <w:lang w:val="en-IE"/>
              </w:rPr>
              <w:t>All Generator Units</w:t>
            </w:r>
          </w:p>
        </w:tc>
        <w:tc>
          <w:tcPr>
            <w:tcW w:w="1980" w:type="dxa"/>
            <w:tcBorders>
              <w:top w:val="single" w:sz="4" w:space="0" w:color="auto"/>
              <w:bottom w:val="single" w:sz="4" w:space="0" w:color="auto"/>
            </w:tcBorders>
            <w:vAlign w:val="bottom"/>
          </w:tcPr>
          <w:p w:rsidR="003E3F4D" w:rsidRPr="00862C5D" w:rsidRDefault="003E3F4D" w:rsidP="00A4133B">
            <w:pPr>
              <w:pStyle w:val="CERBODY"/>
              <w:rPr>
                <w:sz w:val="16"/>
                <w:szCs w:val="16"/>
                <w:lang w:val="en-IE"/>
              </w:rPr>
            </w:pPr>
            <w:r w:rsidRPr="00862C5D">
              <w:rPr>
                <w:rFonts w:ascii="Calibri" w:hAnsi="Calibri" w:cs="Calibri"/>
                <w:sz w:val="16"/>
                <w:szCs w:val="16"/>
                <w:lang w:val="en-IE"/>
              </w:rPr>
              <w:t> </w:t>
            </w:r>
          </w:p>
        </w:tc>
      </w:tr>
      <w:tr w:rsidR="003E3F4D" w:rsidRPr="00862C5D" w:rsidTr="00A4133B">
        <w:tc>
          <w:tcPr>
            <w:tcW w:w="2620" w:type="dxa"/>
            <w:tcBorders>
              <w:top w:val="single" w:sz="4" w:space="0" w:color="auto"/>
              <w:bottom w:val="single" w:sz="4" w:space="0" w:color="auto"/>
            </w:tcBorders>
            <w:vAlign w:val="center"/>
          </w:tcPr>
          <w:p w:rsidR="003E3F4D" w:rsidRPr="00862C5D" w:rsidRDefault="003E3F4D" w:rsidP="00A4133B">
            <w:pPr>
              <w:pStyle w:val="CERBODY"/>
              <w:rPr>
                <w:sz w:val="16"/>
                <w:szCs w:val="16"/>
                <w:lang w:val="en-IE"/>
              </w:rPr>
            </w:pPr>
            <w:r w:rsidRPr="00862C5D">
              <w:rPr>
                <w:rFonts w:cs="Arial"/>
                <w:sz w:val="16"/>
                <w:szCs w:val="16"/>
                <w:lang w:val="en-IE"/>
              </w:rPr>
              <w:t>Controllable/Non-controllable Flag</w:t>
            </w:r>
          </w:p>
        </w:tc>
        <w:tc>
          <w:tcPr>
            <w:tcW w:w="1070" w:type="dxa"/>
            <w:tcBorders>
              <w:top w:val="single" w:sz="4" w:space="0" w:color="auto"/>
              <w:bottom w:val="single" w:sz="4" w:space="0" w:color="auto"/>
            </w:tcBorders>
            <w:vAlign w:val="bottom"/>
          </w:tcPr>
          <w:p w:rsidR="003E3F4D" w:rsidRPr="00862C5D" w:rsidRDefault="003E3F4D" w:rsidP="00A4133B">
            <w:pPr>
              <w:pStyle w:val="CERBODY"/>
              <w:rPr>
                <w:sz w:val="16"/>
                <w:szCs w:val="16"/>
                <w:lang w:val="en-IE"/>
              </w:rPr>
            </w:pPr>
            <w:r w:rsidRPr="00862C5D">
              <w:rPr>
                <w:rFonts w:ascii="Calibri" w:hAnsi="Calibri" w:cs="Calibri"/>
                <w:sz w:val="16"/>
                <w:szCs w:val="16"/>
                <w:lang w:val="en-IE"/>
              </w:rPr>
              <w:t> </w:t>
            </w:r>
          </w:p>
        </w:tc>
        <w:tc>
          <w:tcPr>
            <w:tcW w:w="2790" w:type="dxa"/>
            <w:tcBorders>
              <w:top w:val="single" w:sz="4" w:space="0" w:color="auto"/>
              <w:bottom w:val="single" w:sz="4" w:space="0" w:color="auto"/>
            </w:tcBorders>
            <w:vAlign w:val="center"/>
          </w:tcPr>
          <w:p w:rsidR="003E3F4D" w:rsidRPr="00862C5D" w:rsidRDefault="003E3F4D" w:rsidP="00A4133B">
            <w:pPr>
              <w:pStyle w:val="CERBODY"/>
              <w:rPr>
                <w:sz w:val="16"/>
                <w:szCs w:val="16"/>
                <w:lang w:val="en-IE"/>
              </w:rPr>
            </w:pPr>
            <w:r w:rsidRPr="00862C5D">
              <w:rPr>
                <w:rFonts w:cs="Arial"/>
                <w:sz w:val="16"/>
                <w:szCs w:val="16"/>
                <w:lang w:val="en-IE"/>
              </w:rPr>
              <w:t>All Generator Units</w:t>
            </w:r>
          </w:p>
        </w:tc>
        <w:tc>
          <w:tcPr>
            <w:tcW w:w="1980" w:type="dxa"/>
            <w:tcBorders>
              <w:top w:val="single" w:sz="4" w:space="0" w:color="auto"/>
              <w:bottom w:val="single" w:sz="4" w:space="0" w:color="auto"/>
            </w:tcBorders>
            <w:vAlign w:val="bottom"/>
          </w:tcPr>
          <w:p w:rsidR="003E3F4D" w:rsidRPr="00862C5D" w:rsidRDefault="003E3F4D" w:rsidP="00A4133B">
            <w:pPr>
              <w:pStyle w:val="CERBODY"/>
              <w:rPr>
                <w:sz w:val="16"/>
                <w:szCs w:val="16"/>
                <w:lang w:val="en-IE"/>
              </w:rPr>
            </w:pPr>
            <w:r w:rsidRPr="00862C5D">
              <w:rPr>
                <w:rFonts w:ascii="Calibri" w:hAnsi="Calibri" w:cs="Calibri"/>
                <w:sz w:val="16"/>
                <w:szCs w:val="16"/>
                <w:lang w:val="en-IE"/>
              </w:rPr>
              <w:t> </w:t>
            </w:r>
          </w:p>
        </w:tc>
      </w:tr>
      <w:tr w:rsidR="003E3F4D" w:rsidRPr="00862C5D" w:rsidTr="00A4133B">
        <w:tc>
          <w:tcPr>
            <w:tcW w:w="2620" w:type="dxa"/>
            <w:tcBorders>
              <w:top w:val="single" w:sz="4" w:space="0" w:color="auto"/>
              <w:bottom w:val="single" w:sz="4" w:space="0" w:color="auto"/>
            </w:tcBorders>
            <w:vAlign w:val="center"/>
          </w:tcPr>
          <w:p w:rsidR="003E3F4D" w:rsidRPr="00862C5D" w:rsidRDefault="003E3F4D" w:rsidP="00A4133B">
            <w:pPr>
              <w:pStyle w:val="CERBODY"/>
              <w:rPr>
                <w:sz w:val="16"/>
                <w:szCs w:val="16"/>
                <w:lang w:val="en-IE"/>
              </w:rPr>
            </w:pPr>
            <w:proofErr w:type="spellStart"/>
            <w:r w:rsidRPr="00862C5D">
              <w:rPr>
                <w:rFonts w:cs="Arial"/>
                <w:sz w:val="16"/>
                <w:szCs w:val="16"/>
                <w:lang w:val="en-IE"/>
              </w:rPr>
              <w:t>Dispatchable</w:t>
            </w:r>
            <w:proofErr w:type="spellEnd"/>
            <w:r w:rsidRPr="00862C5D">
              <w:rPr>
                <w:rFonts w:cs="Arial"/>
                <w:sz w:val="16"/>
                <w:szCs w:val="16"/>
                <w:lang w:val="en-IE"/>
              </w:rPr>
              <w:t xml:space="preserve"> Generator Unit Flag</w:t>
            </w:r>
          </w:p>
        </w:tc>
        <w:tc>
          <w:tcPr>
            <w:tcW w:w="1070" w:type="dxa"/>
            <w:tcBorders>
              <w:top w:val="single" w:sz="4" w:space="0" w:color="auto"/>
              <w:bottom w:val="single" w:sz="4" w:space="0" w:color="auto"/>
            </w:tcBorders>
            <w:vAlign w:val="bottom"/>
          </w:tcPr>
          <w:p w:rsidR="003E3F4D" w:rsidRPr="00862C5D" w:rsidRDefault="003E3F4D" w:rsidP="00A4133B">
            <w:pPr>
              <w:pStyle w:val="CERBODY"/>
              <w:rPr>
                <w:sz w:val="16"/>
                <w:szCs w:val="16"/>
                <w:lang w:val="en-IE"/>
              </w:rPr>
            </w:pPr>
            <w:r w:rsidRPr="00862C5D">
              <w:rPr>
                <w:rFonts w:ascii="Calibri" w:hAnsi="Calibri" w:cs="Calibri"/>
                <w:sz w:val="16"/>
                <w:szCs w:val="16"/>
                <w:lang w:val="en-IE"/>
              </w:rPr>
              <w:t> </w:t>
            </w:r>
          </w:p>
        </w:tc>
        <w:tc>
          <w:tcPr>
            <w:tcW w:w="2790" w:type="dxa"/>
            <w:tcBorders>
              <w:top w:val="single" w:sz="4" w:space="0" w:color="auto"/>
              <w:bottom w:val="single" w:sz="4" w:space="0" w:color="auto"/>
            </w:tcBorders>
            <w:vAlign w:val="center"/>
          </w:tcPr>
          <w:p w:rsidR="003E3F4D" w:rsidRPr="00862C5D" w:rsidRDefault="003E3F4D" w:rsidP="00A4133B">
            <w:pPr>
              <w:pStyle w:val="CERBODY"/>
              <w:rPr>
                <w:sz w:val="16"/>
                <w:szCs w:val="16"/>
                <w:lang w:val="en-IE"/>
              </w:rPr>
            </w:pPr>
            <w:r w:rsidRPr="00862C5D">
              <w:rPr>
                <w:rFonts w:cs="Arial"/>
                <w:sz w:val="16"/>
                <w:szCs w:val="16"/>
                <w:lang w:val="en-IE"/>
              </w:rPr>
              <w:t>All Generator Units</w:t>
            </w:r>
          </w:p>
        </w:tc>
        <w:tc>
          <w:tcPr>
            <w:tcW w:w="1980" w:type="dxa"/>
            <w:tcBorders>
              <w:top w:val="single" w:sz="4" w:space="0" w:color="auto"/>
              <w:bottom w:val="single" w:sz="4" w:space="0" w:color="auto"/>
            </w:tcBorders>
            <w:vAlign w:val="bottom"/>
          </w:tcPr>
          <w:p w:rsidR="003E3F4D" w:rsidRPr="00862C5D" w:rsidRDefault="003E3F4D" w:rsidP="00A4133B">
            <w:pPr>
              <w:pStyle w:val="CERBODY"/>
              <w:rPr>
                <w:sz w:val="16"/>
                <w:szCs w:val="16"/>
                <w:lang w:val="en-IE"/>
              </w:rPr>
            </w:pPr>
            <w:r w:rsidRPr="00862C5D">
              <w:rPr>
                <w:rFonts w:ascii="Calibri" w:hAnsi="Calibri" w:cs="Calibri"/>
                <w:sz w:val="16"/>
                <w:szCs w:val="16"/>
                <w:lang w:val="en-IE"/>
              </w:rPr>
              <w:t> </w:t>
            </w:r>
          </w:p>
        </w:tc>
      </w:tr>
      <w:tr w:rsidR="003E3F4D" w:rsidRPr="00862C5D" w:rsidTr="00A4133B">
        <w:tc>
          <w:tcPr>
            <w:tcW w:w="2620" w:type="dxa"/>
            <w:tcBorders>
              <w:top w:val="single" w:sz="4" w:space="0" w:color="auto"/>
              <w:bottom w:val="single" w:sz="4" w:space="0" w:color="auto"/>
            </w:tcBorders>
            <w:vAlign w:val="center"/>
          </w:tcPr>
          <w:p w:rsidR="003E3F4D" w:rsidRPr="00862C5D" w:rsidRDefault="003E3F4D" w:rsidP="00A4133B">
            <w:pPr>
              <w:pStyle w:val="CERBODY"/>
              <w:rPr>
                <w:sz w:val="16"/>
                <w:szCs w:val="16"/>
                <w:lang w:val="en-IE"/>
              </w:rPr>
            </w:pPr>
            <w:r w:rsidRPr="00862C5D">
              <w:rPr>
                <w:rFonts w:cs="Arial"/>
                <w:sz w:val="16"/>
                <w:szCs w:val="16"/>
                <w:lang w:val="en-IE"/>
              </w:rPr>
              <w:t>Non-</w:t>
            </w:r>
            <w:proofErr w:type="spellStart"/>
            <w:r w:rsidRPr="00862C5D">
              <w:rPr>
                <w:rFonts w:cs="Arial"/>
                <w:sz w:val="16"/>
                <w:szCs w:val="16"/>
                <w:lang w:val="en-IE"/>
              </w:rPr>
              <w:t>Dispatchable</w:t>
            </w:r>
            <w:proofErr w:type="spellEnd"/>
            <w:r w:rsidRPr="00862C5D">
              <w:rPr>
                <w:rFonts w:cs="Arial"/>
                <w:sz w:val="16"/>
                <w:szCs w:val="16"/>
                <w:lang w:val="en-IE"/>
              </w:rPr>
              <w:t xml:space="preserve"> Capacity</w:t>
            </w:r>
          </w:p>
        </w:tc>
        <w:tc>
          <w:tcPr>
            <w:tcW w:w="1070" w:type="dxa"/>
            <w:tcBorders>
              <w:top w:val="single" w:sz="4" w:space="0" w:color="auto"/>
              <w:bottom w:val="single" w:sz="4" w:space="0" w:color="auto"/>
            </w:tcBorders>
            <w:vAlign w:val="bottom"/>
          </w:tcPr>
          <w:p w:rsidR="003E3F4D" w:rsidRPr="00862C5D" w:rsidRDefault="003E3F4D" w:rsidP="00A4133B">
            <w:pPr>
              <w:pStyle w:val="CERBODY"/>
              <w:rPr>
                <w:sz w:val="16"/>
                <w:szCs w:val="16"/>
                <w:lang w:val="en-IE"/>
              </w:rPr>
            </w:pPr>
            <w:r w:rsidRPr="00862C5D">
              <w:rPr>
                <w:rFonts w:ascii="Calibri" w:hAnsi="Calibri" w:cs="Calibri"/>
                <w:sz w:val="16"/>
                <w:szCs w:val="16"/>
                <w:lang w:val="en-IE"/>
              </w:rPr>
              <w:t> </w:t>
            </w:r>
          </w:p>
        </w:tc>
        <w:tc>
          <w:tcPr>
            <w:tcW w:w="2790" w:type="dxa"/>
            <w:tcBorders>
              <w:top w:val="single" w:sz="4" w:space="0" w:color="auto"/>
              <w:bottom w:val="single" w:sz="4" w:space="0" w:color="auto"/>
            </w:tcBorders>
            <w:vAlign w:val="center"/>
          </w:tcPr>
          <w:p w:rsidR="003E3F4D" w:rsidRPr="00862C5D" w:rsidRDefault="003E3F4D" w:rsidP="00A4133B">
            <w:pPr>
              <w:pStyle w:val="CERBODY"/>
              <w:rPr>
                <w:sz w:val="16"/>
                <w:szCs w:val="16"/>
                <w:lang w:val="en-IE"/>
              </w:rPr>
            </w:pPr>
            <w:r w:rsidRPr="00862C5D">
              <w:rPr>
                <w:rFonts w:cs="Arial"/>
                <w:sz w:val="16"/>
                <w:szCs w:val="16"/>
                <w:lang w:val="en-IE"/>
              </w:rPr>
              <w:t xml:space="preserve">All Generator Units </w:t>
            </w:r>
          </w:p>
        </w:tc>
        <w:tc>
          <w:tcPr>
            <w:tcW w:w="1980" w:type="dxa"/>
            <w:tcBorders>
              <w:top w:val="single" w:sz="4" w:space="0" w:color="auto"/>
              <w:bottom w:val="single" w:sz="4" w:space="0" w:color="auto"/>
            </w:tcBorders>
            <w:vAlign w:val="bottom"/>
          </w:tcPr>
          <w:p w:rsidR="003E3F4D" w:rsidRPr="00862C5D" w:rsidRDefault="003E3F4D" w:rsidP="00A4133B">
            <w:pPr>
              <w:pStyle w:val="CERBODY"/>
              <w:rPr>
                <w:sz w:val="16"/>
                <w:szCs w:val="16"/>
                <w:lang w:val="en-IE"/>
              </w:rPr>
            </w:pPr>
            <w:r w:rsidRPr="00862C5D">
              <w:rPr>
                <w:rFonts w:ascii="Calibri" w:hAnsi="Calibri" w:cs="Calibri"/>
                <w:sz w:val="16"/>
                <w:szCs w:val="16"/>
                <w:lang w:val="en-IE"/>
              </w:rPr>
              <w:t> </w:t>
            </w:r>
          </w:p>
        </w:tc>
      </w:tr>
      <w:tr w:rsidR="003E3F4D" w:rsidRPr="00862C5D" w:rsidTr="00A4133B">
        <w:tc>
          <w:tcPr>
            <w:tcW w:w="2620" w:type="dxa"/>
            <w:tcBorders>
              <w:top w:val="single" w:sz="4" w:space="0" w:color="auto"/>
              <w:bottom w:val="single" w:sz="4" w:space="0" w:color="auto"/>
            </w:tcBorders>
            <w:vAlign w:val="center"/>
          </w:tcPr>
          <w:p w:rsidR="003E3F4D" w:rsidRPr="00862C5D" w:rsidRDefault="003E3F4D" w:rsidP="00A4133B">
            <w:pPr>
              <w:pStyle w:val="CERBODY"/>
              <w:rPr>
                <w:sz w:val="16"/>
                <w:szCs w:val="16"/>
                <w:lang w:val="en-IE"/>
              </w:rPr>
            </w:pPr>
            <w:r w:rsidRPr="00862C5D">
              <w:rPr>
                <w:rFonts w:cs="Arial"/>
                <w:sz w:val="16"/>
                <w:szCs w:val="16"/>
                <w:lang w:val="en-IE"/>
              </w:rPr>
              <w:t>Previously Registered Flag</w:t>
            </w:r>
          </w:p>
        </w:tc>
        <w:tc>
          <w:tcPr>
            <w:tcW w:w="1070" w:type="dxa"/>
            <w:tcBorders>
              <w:top w:val="single" w:sz="4" w:space="0" w:color="auto"/>
              <w:bottom w:val="single" w:sz="4" w:space="0" w:color="auto"/>
            </w:tcBorders>
            <w:vAlign w:val="center"/>
          </w:tcPr>
          <w:p w:rsidR="003E3F4D" w:rsidRPr="00862C5D" w:rsidRDefault="003E3F4D" w:rsidP="00A4133B">
            <w:pPr>
              <w:pStyle w:val="CERBODY"/>
              <w:rPr>
                <w:sz w:val="16"/>
                <w:szCs w:val="16"/>
                <w:lang w:val="en-IE"/>
              </w:rPr>
            </w:pPr>
            <w:r w:rsidRPr="00862C5D">
              <w:rPr>
                <w:rFonts w:cs="Arial"/>
                <w:sz w:val="16"/>
                <w:szCs w:val="16"/>
                <w:lang w:val="en-IE"/>
              </w:rPr>
              <w:t> </w:t>
            </w:r>
          </w:p>
        </w:tc>
        <w:tc>
          <w:tcPr>
            <w:tcW w:w="2790" w:type="dxa"/>
            <w:tcBorders>
              <w:top w:val="single" w:sz="4" w:space="0" w:color="auto"/>
              <w:bottom w:val="single" w:sz="4" w:space="0" w:color="auto"/>
            </w:tcBorders>
            <w:vAlign w:val="center"/>
          </w:tcPr>
          <w:p w:rsidR="003E3F4D" w:rsidRPr="00862C5D" w:rsidRDefault="003E3F4D" w:rsidP="00A4133B">
            <w:pPr>
              <w:pStyle w:val="CERBODY"/>
              <w:rPr>
                <w:sz w:val="16"/>
                <w:szCs w:val="16"/>
                <w:lang w:val="en-IE"/>
              </w:rPr>
            </w:pPr>
            <w:r w:rsidRPr="00862C5D">
              <w:rPr>
                <w:rFonts w:cs="Arial"/>
                <w:sz w:val="16"/>
                <w:szCs w:val="16"/>
                <w:lang w:val="en-IE"/>
              </w:rPr>
              <w:t xml:space="preserve">All Generator Units </w:t>
            </w:r>
          </w:p>
        </w:tc>
        <w:tc>
          <w:tcPr>
            <w:tcW w:w="1980" w:type="dxa"/>
            <w:tcBorders>
              <w:top w:val="single" w:sz="4" w:space="0" w:color="auto"/>
              <w:bottom w:val="single" w:sz="4" w:space="0" w:color="auto"/>
            </w:tcBorders>
            <w:vAlign w:val="center"/>
          </w:tcPr>
          <w:p w:rsidR="003E3F4D" w:rsidRPr="00862C5D" w:rsidRDefault="003E3F4D" w:rsidP="00A4133B">
            <w:pPr>
              <w:pStyle w:val="CERBODY"/>
              <w:rPr>
                <w:sz w:val="16"/>
                <w:szCs w:val="16"/>
                <w:lang w:val="en-IE"/>
              </w:rPr>
            </w:pPr>
            <w:r w:rsidRPr="00862C5D">
              <w:rPr>
                <w:rFonts w:cs="Arial"/>
                <w:sz w:val="16"/>
                <w:szCs w:val="16"/>
                <w:lang w:val="en-IE"/>
              </w:rPr>
              <w:t>Yes</w:t>
            </w:r>
          </w:p>
        </w:tc>
      </w:tr>
      <w:tr w:rsidR="003E3F4D" w:rsidRPr="00862C5D" w:rsidTr="00A4133B">
        <w:tc>
          <w:tcPr>
            <w:tcW w:w="2620" w:type="dxa"/>
            <w:tcBorders>
              <w:top w:val="single" w:sz="4" w:space="0" w:color="auto"/>
              <w:bottom w:val="single" w:sz="4" w:space="0" w:color="auto"/>
            </w:tcBorders>
            <w:vAlign w:val="center"/>
          </w:tcPr>
          <w:p w:rsidR="003E3F4D" w:rsidRPr="00862C5D" w:rsidRDefault="003E3F4D" w:rsidP="00A4133B">
            <w:pPr>
              <w:pStyle w:val="CERBODY"/>
              <w:rPr>
                <w:sz w:val="16"/>
                <w:szCs w:val="16"/>
                <w:lang w:val="en-IE"/>
              </w:rPr>
            </w:pPr>
            <w:r w:rsidRPr="00862C5D">
              <w:rPr>
                <w:rFonts w:cs="Arial"/>
                <w:sz w:val="16"/>
                <w:szCs w:val="16"/>
                <w:lang w:val="en-IE"/>
              </w:rPr>
              <w:lastRenderedPageBreak/>
              <w:t>Previously Registered Participant Name</w:t>
            </w:r>
          </w:p>
        </w:tc>
        <w:tc>
          <w:tcPr>
            <w:tcW w:w="1070" w:type="dxa"/>
            <w:tcBorders>
              <w:top w:val="single" w:sz="4" w:space="0" w:color="auto"/>
              <w:bottom w:val="single" w:sz="4" w:space="0" w:color="auto"/>
            </w:tcBorders>
            <w:vAlign w:val="center"/>
          </w:tcPr>
          <w:p w:rsidR="003E3F4D" w:rsidRPr="00862C5D" w:rsidRDefault="003E3F4D" w:rsidP="00A4133B">
            <w:pPr>
              <w:pStyle w:val="CERBODY"/>
              <w:rPr>
                <w:sz w:val="16"/>
                <w:szCs w:val="16"/>
                <w:lang w:val="en-IE"/>
              </w:rPr>
            </w:pPr>
            <w:r w:rsidRPr="00862C5D">
              <w:rPr>
                <w:rFonts w:cs="Arial"/>
                <w:sz w:val="16"/>
                <w:szCs w:val="16"/>
                <w:lang w:val="en-IE"/>
              </w:rPr>
              <w:t> </w:t>
            </w:r>
          </w:p>
        </w:tc>
        <w:tc>
          <w:tcPr>
            <w:tcW w:w="2790" w:type="dxa"/>
            <w:tcBorders>
              <w:top w:val="single" w:sz="4" w:space="0" w:color="auto"/>
              <w:bottom w:val="single" w:sz="4" w:space="0" w:color="auto"/>
            </w:tcBorders>
            <w:vAlign w:val="center"/>
          </w:tcPr>
          <w:p w:rsidR="003E3F4D" w:rsidRPr="00862C5D" w:rsidRDefault="003E3F4D" w:rsidP="00A4133B">
            <w:pPr>
              <w:pStyle w:val="CERBODY"/>
              <w:rPr>
                <w:sz w:val="16"/>
                <w:szCs w:val="16"/>
                <w:lang w:val="en-IE"/>
              </w:rPr>
            </w:pPr>
            <w:r w:rsidRPr="00862C5D">
              <w:rPr>
                <w:rFonts w:cs="Arial"/>
                <w:sz w:val="16"/>
                <w:szCs w:val="16"/>
                <w:lang w:val="en-IE"/>
              </w:rPr>
              <w:t xml:space="preserve">All Generator Units </w:t>
            </w:r>
          </w:p>
        </w:tc>
        <w:tc>
          <w:tcPr>
            <w:tcW w:w="1980" w:type="dxa"/>
            <w:tcBorders>
              <w:top w:val="single" w:sz="4" w:space="0" w:color="auto"/>
              <w:bottom w:val="single" w:sz="4" w:space="0" w:color="auto"/>
            </w:tcBorders>
            <w:vAlign w:val="center"/>
          </w:tcPr>
          <w:p w:rsidR="003E3F4D" w:rsidRPr="00862C5D" w:rsidRDefault="003E3F4D" w:rsidP="00A4133B">
            <w:pPr>
              <w:pStyle w:val="CERBODY"/>
              <w:rPr>
                <w:sz w:val="16"/>
                <w:szCs w:val="16"/>
                <w:lang w:val="en-IE"/>
              </w:rPr>
            </w:pPr>
            <w:r w:rsidRPr="00862C5D">
              <w:rPr>
                <w:rFonts w:cs="Arial"/>
                <w:sz w:val="16"/>
                <w:szCs w:val="16"/>
                <w:lang w:val="en-IE"/>
              </w:rPr>
              <w:t>Yes</w:t>
            </w:r>
          </w:p>
        </w:tc>
      </w:tr>
      <w:tr w:rsidR="003E3F4D" w:rsidRPr="00862C5D" w:rsidTr="00A4133B">
        <w:trPr>
          <w:cantSplit/>
        </w:trPr>
        <w:tc>
          <w:tcPr>
            <w:tcW w:w="2620" w:type="dxa"/>
            <w:tcBorders>
              <w:top w:val="single" w:sz="4" w:space="0" w:color="auto"/>
              <w:bottom w:val="single" w:sz="4" w:space="0" w:color="auto"/>
            </w:tcBorders>
            <w:vAlign w:val="center"/>
          </w:tcPr>
          <w:p w:rsidR="003E3F4D" w:rsidRPr="00862C5D" w:rsidRDefault="003E3F4D" w:rsidP="00A4133B">
            <w:pPr>
              <w:pStyle w:val="CERBODY"/>
              <w:rPr>
                <w:sz w:val="16"/>
                <w:szCs w:val="16"/>
                <w:lang w:val="en-IE"/>
              </w:rPr>
            </w:pPr>
            <w:r w:rsidRPr="00862C5D">
              <w:rPr>
                <w:rFonts w:cs="Arial"/>
                <w:sz w:val="16"/>
                <w:szCs w:val="16"/>
                <w:lang w:val="en-IE"/>
              </w:rPr>
              <w:t>Previously Registered Unit Name</w:t>
            </w:r>
          </w:p>
        </w:tc>
        <w:tc>
          <w:tcPr>
            <w:tcW w:w="1070" w:type="dxa"/>
            <w:tcBorders>
              <w:top w:val="single" w:sz="4" w:space="0" w:color="auto"/>
              <w:bottom w:val="single" w:sz="4" w:space="0" w:color="auto"/>
            </w:tcBorders>
            <w:vAlign w:val="center"/>
          </w:tcPr>
          <w:p w:rsidR="003E3F4D" w:rsidRPr="00862C5D" w:rsidRDefault="003E3F4D" w:rsidP="00A4133B">
            <w:pPr>
              <w:pStyle w:val="CERBODY"/>
              <w:rPr>
                <w:sz w:val="16"/>
                <w:szCs w:val="16"/>
                <w:lang w:val="en-IE"/>
              </w:rPr>
            </w:pPr>
            <w:r w:rsidRPr="00862C5D">
              <w:rPr>
                <w:rFonts w:cs="Arial"/>
                <w:sz w:val="16"/>
                <w:szCs w:val="16"/>
                <w:lang w:val="en-IE"/>
              </w:rPr>
              <w:t> </w:t>
            </w:r>
          </w:p>
        </w:tc>
        <w:tc>
          <w:tcPr>
            <w:tcW w:w="2790" w:type="dxa"/>
            <w:tcBorders>
              <w:top w:val="single" w:sz="4" w:space="0" w:color="auto"/>
              <w:bottom w:val="single" w:sz="4" w:space="0" w:color="auto"/>
            </w:tcBorders>
            <w:vAlign w:val="center"/>
          </w:tcPr>
          <w:p w:rsidR="003E3F4D" w:rsidRPr="00862C5D" w:rsidRDefault="003E3F4D" w:rsidP="00A4133B">
            <w:pPr>
              <w:pStyle w:val="CERBODY"/>
              <w:rPr>
                <w:sz w:val="16"/>
                <w:szCs w:val="16"/>
                <w:lang w:val="en-IE"/>
              </w:rPr>
            </w:pPr>
            <w:r w:rsidRPr="00862C5D">
              <w:rPr>
                <w:rFonts w:cs="Arial"/>
                <w:sz w:val="16"/>
                <w:szCs w:val="16"/>
                <w:lang w:val="en-IE"/>
              </w:rPr>
              <w:t xml:space="preserve">All Generator Units </w:t>
            </w:r>
          </w:p>
        </w:tc>
        <w:tc>
          <w:tcPr>
            <w:tcW w:w="1980" w:type="dxa"/>
            <w:tcBorders>
              <w:top w:val="single" w:sz="4" w:space="0" w:color="auto"/>
              <w:bottom w:val="single" w:sz="4" w:space="0" w:color="auto"/>
            </w:tcBorders>
            <w:vAlign w:val="center"/>
          </w:tcPr>
          <w:p w:rsidR="003E3F4D" w:rsidRPr="00862C5D" w:rsidRDefault="003E3F4D" w:rsidP="00A4133B">
            <w:pPr>
              <w:pStyle w:val="CERBODY"/>
              <w:rPr>
                <w:sz w:val="16"/>
                <w:szCs w:val="16"/>
                <w:lang w:val="en-IE"/>
              </w:rPr>
            </w:pPr>
            <w:r w:rsidRPr="00862C5D">
              <w:rPr>
                <w:rFonts w:cs="Arial"/>
                <w:sz w:val="16"/>
                <w:szCs w:val="16"/>
                <w:lang w:val="en-IE"/>
              </w:rPr>
              <w:t>Yes</w:t>
            </w:r>
          </w:p>
        </w:tc>
      </w:tr>
      <w:tr w:rsidR="003E3F4D" w:rsidRPr="00862C5D" w:rsidTr="00A4133B">
        <w:trPr>
          <w:cantSplit/>
        </w:trPr>
        <w:tc>
          <w:tcPr>
            <w:tcW w:w="2620" w:type="dxa"/>
            <w:tcBorders>
              <w:top w:val="single" w:sz="4" w:space="0" w:color="auto"/>
              <w:bottom w:val="single" w:sz="4" w:space="0" w:color="auto"/>
            </w:tcBorders>
            <w:vAlign w:val="center"/>
          </w:tcPr>
          <w:p w:rsidR="003E3F4D" w:rsidRPr="00862C5D" w:rsidRDefault="003E3F4D" w:rsidP="00A4133B">
            <w:pPr>
              <w:pStyle w:val="CERBODY"/>
              <w:rPr>
                <w:sz w:val="16"/>
                <w:szCs w:val="16"/>
                <w:lang w:val="en-IE"/>
              </w:rPr>
            </w:pPr>
            <w:r w:rsidRPr="00862C5D">
              <w:rPr>
                <w:rFonts w:cs="Arial"/>
                <w:sz w:val="16"/>
                <w:szCs w:val="16"/>
                <w:lang w:val="en-IE"/>
              </w:rPr>
              <w:t>Short Notice Unit Flag</w:t>
            </w:r>
          </w:p>
        </w:tc>
        <w:tc>
          <w:tcPr>
            <w:tcW w:w="1070" w:type="dxa"/>
            <w:tcBorders>
              <w:top w:val="single" w:sz="4" w:space="0" w:color="auto"/>
              <w:bottom w:val="single" w:sz="4" w:space="0" w:color="auto"/>
            </w:tcBorders>
            <w:vAlign w:val="bottom"/>
          </w:tcPr>
          <w:p w:rsidR="003E3F4D" w:rsidRPr="00862C5D" w:rsidRDefault="003E3F4D" w:rsidP="00A4133B">
            <w:pPr>
              <w:pStyle w:val="CERBODY"/>
              <w:rPr>
                <w:sz w:val="16"/>
                <w:szCs w:val="16"/>
                <w:lang w:val="en-IE"/>
              </w:rPr>
            </w:pPr>
            <w:r w:rsidRPr="00862C5D">
              <w:rPr>
                <w:rFonts w:ascii="Calibri" w:hAnsi="Calibri" w:cs="Calibri"/>
                <w:sz w:val="16"/>
                <w:szCs w:val="16"/>
                <w:lang w:val="en-IE"/>
              </w:rPr>
              <w:t> </w:t>
            </w:r>
          </w:p>
        </w:tc>
        <w:tc>
          <w:tcPr>
            <w:tcW w:w="2790" w:type="dxa"/>
            <w:tcBorders>
              <w:top w:val="single" w:sz="4" w:space="0" w:color="auto"/>
              <w:bottom w:val="single" w:sz="4" w:space="0" w:color="auto"/>
            </w:tcBorders>
            <w:vAlign w:val="center"/>
          </w:tcPr>
          <w:p w:rsidR="003E3F4D" w:rsidRPr="00862C5D" w:rsidRDefault="003E3F4D" w:rsidP="00A4133B">
            <w:pPr>
              <w:pStyle w:val="CERBODY"/>
              <w:rPr>
                <w:sz w:val="16"/>
                <w:szCs w:val="16"/>
                <w:lang w:val="en-IE"/>
              </w:rPr>
            </w:pPr>
            <w:r w:rsidRPr="00862C5D">
              <w:rPr>
                <w:rFonts w:cs="Arial"/>
                <w:sz w:val="16"/>
                <w:szCs w:val="16"/>
                <w:lang w:val="en-IE"/>
              </w:rPr>
              <w:t xml:space="preserve">All Generator Units </w:t>
            </w:r>
          </w:p>
        </w:tc>
        <w:tc>
          <w:tcPr>
            <w:tcW w:w="1980" w:type="dxa"/>
            <w:tcBorders>
              <w:top w:val="single" w:sz="4" w:space="0" w:color="auto"/>
              <w:bottom w:val="single" w:sz="4" w:space="0" w:color="auto"/>
            </w:tcBorders>
            <w:vAlign w:val="bottom"/>
          </w:tcPr>
          <w:p w:rsidR="003E3F4D" w:rsidRPr="00862C5D" w:rsidRDefault="003E3F4D" w:rsidP="00A4133B">
            <w:pPr>
              <w:pStyle w:val="CERBODY"/>
              <w:rPr>
                <w:sz w:val="16"/>
                <w:szCs w:val="16"/>
                <w:lang w:val="en-IE"/>
              </w:rPr>
            </w:pPr>
            <w:r w:rsidRPr="00862C5D">
              <w:rPr>
                <w:rFonts w:ascii="Calibri" w:hAnsi="Calibri" w:cs="Calibri"/>
                <w:sz w:val="16"/>
                <w:szCs w:val="16"/>
                <w:lang w:val="en-IE"/>
              </w:rPr>
              <w:t> </w:t>
            </w:r>
          </w:p>
        </w:tc>
      </w:tr>
      <w:tr w:rsidR="003E3F4D" w:rsidRPr="00862C5D" w:rsidTr="00A4133B">
        <w:trPr>
          <w:cantSplit/>
        </w:trPr>
        <w:tc>
          <w:tcPr>
            <w:tcW w:w="2620" w:type="dxa"/>
            <w:tcBorders>
              <w:top w:val="single" w:sz="4" w:space="0" w:color="auto"/>
              <w:bottom w:val="single" w:sz="4" w:space="0" w:color="auto"/>
            </w:tcBorders>
            <w:vAlign w:val="center"/>
          </w:tcPr>
          <w:p w:rsidR="003E3F4D" w:rsidRPr="00862C5D" w:rsidRDefault="003E3F4D" w:rsidP="00A4133B">
            <w:pPr>
              <w:pStyle w:val="CERBODY"/>
              <w:rPr>
                <w:sz w:val="16"/>
                <w:szCs w:val="16"/>
                <w:lang w:val="en-IE"/>
              </w:rPr>
            </w:pPr>
            <w:r w:rsidRPr="00862C5D">
              <w:rPr>
                <w:rFonts w:cs="Arial"/>
                <w:sz w:val="16"/>
                <w:szCs w:val="16"/>
                <w:lang w:val="en-IE"/>
              </w:rPr>
              <w:t>Synchronous/Asynchronous</w:t>
            </w:r>
          </w:p>
        </w:tc>
        <w:tc>
          <w:tcPr>
            <w:tcW w:w="1070" w:type="dxa"/>
            <w:tcBorders>
              <w:top w:val="single" w:sz="4" w:space="0" w:color="auto"/>
              <w:bottom w:val="single" w:sz="4" w:space="0" w:color="auto"/>
            </w:tcBorders>
            <w:vAlign w:val="bottom"/>
          </w:tcPr>
          <w:p w:rsidR="003E3F4D" w:rsidRPr="00862C5D" w:rsidRDefault="003E3F4D" w:rsidP="00A4133B">
            <w:pPr>
              <w:pStyle w:val="CERBODY"/>
              <w:rPr>
                <w:sz w:val="16"/>
                <w:szCs w:val="16"/>
                <w:lang w:val="en-IE"/>
              </w:rPr>
            </w:pPr>
            <w:r w:rsidRPr="00862C5D">
              <w:rPr>
                <w:rFonts w:ascii="Calibri" w:hAnsi="Calibri" w:cs="Calibri"/>
                <w:sz w:val="16"/>
                <w:szCs w:val="16"/>
                <w:lang w:val="en-IE"/>
              </w:rPr>
              <w:t> </w:t>
            </w:r>
          </w:p>
        </w:tc>
        <w:tc>
          <w:tcPr>
            <w:tcW w:w="2790" w:type="dxa"/>
            <w:tcBorders>
              <w:top w:val="single" w:sz="4" w:space="0" w:color="auto"/>
              <w:bottom w:val="single" w:sz="4" w:space="0" w:color="auto"/>
            </w:tcBorders>
            <w:vAlign w:val="center"/>
          </w:tcPr>
          <w:p w:rsidR="003E3F4D" w:rsidRPr="00862C5D" w:rsidRDefault="003E3F4D" w:rsidP="00A4133B">
            <w:pPr>
              <w:pStyle w:val="CERBODY"/>
              <w:rPr>
                <w:sz w:val="16"/>
                <w:szCs w:val="16"/>
                <w:lang w:val="en-IE"/>
              </w:rPr>
            </w:pPr>
            <w:r w:rsidRPr="00862C5D">
              <w:rPr>
                <w:rFonts w:cs="Arial"/>
                <w:sz w:val="16"/>
                <w:szCs w:val="16"/>
                <w:lang w:val="en-IE"/>
              </w:rPr>
              <w:t>All Generator Units</w:t>
            </w:r>
          </w:p>
        </w:tc>
        <w:tc>
          <w:tcPr>
            <w:tcW w:w="1980" w:type="dxa"/>
            <w:tcBorders>
              <w:top w:val="single" w:sz="4" w:space="0" w:color="auto"/>
              <w:bottom w:val="single" w:sz="4" w:space="0" w:color="auto"/>
            </w:tcBorders>
            <w:vAlign w:val="bottom"/>
          </w:tcPr>
          <w:p w:rsidR="003E3F4D" w:rsidRPr="00862C5D" w:rsidRDefault="003E3F4D" w:rsidP="00A4133B">
            <w:pPr>
              <w:pStyle w:val="CERBODY"/>
              <w:rPr>
                <w:sz w:val="16"/>
                <w:szCs w:val="16"/>
                <w:lang w:val="en-IE"/>
              </w:rPr>
            </w:pPr>
            <w:r w:rsidRPr="00862C5D">
              <w:rPr>
                <w:rFonts w:ascii="Calibri" w:hAnsi="Calibri" w:cs="Calibri"/>
                <w:sz w:val="16"/>
                <w:szCs w:val="16"/>
                <w:lang w:val="en-IE"/>
              </w:rPr>
              <w:t> </w:t>
            </w:r>
          </w:p>
        </w:tc>
      </w:tr>
      <w:tr w:rsidR="003E3F4D" w:rsidRPr="00862C5D" w:rsidTr="00A4133B">
        <w:trPr>
          <w:cantSplit/>
        </w:trPr>
        <w:tc>
          <w:tcPr>
            <w:tcW w:w="2620" w:type="dxa"/>
            <w:tcBorders>
              <w:top w:val="single" w:sz="4" w:space="0" w:color="auto"/>
              <w:bottom w:val="single" w:sz="4" w:space="0" w:color="auto"/>
            </w:tcBorders>
            <w:vAlign w:val="center"/>
          </w:tcPr>
          <w:p w:rsidR="003E3F4D" w:rsidRPr="00862C5D" w:rsidRDefault="003E3F4D" w:rsidP="00A4133B">
            <w:pPr>
              <w:pStyle w:val="CERBODY"/>
              <w:rPr>
                <w:sz w:val="16"/>
                <w:szCs w:val="16"/>
                <w:lang w:val="en-IE"/>
              </w:rPr>
            </w:pPr>
            <w:r w:rsidRPr="00862C5D">
              <w:rPr>
                <w:rFonts w:cs="Arial"/>
                <w:sz w:val="16"/>
                <w:szCs w:val="16"/>
                <w:lang w:val="en-IE"/>
              </w:rPr>
              <w:t>Connection Agreement</w:t>
            </w:r>
          </w:p>
        </w:tc>
        <w:tc>
          <w:tcPr>
            <w:tcW w:w="1070" w:type="dxa"/>
            <w:tcBorders>
              <w:top w:val="single" w:sz="4" w:space="0" w:color="auto"/>
              <w:bottom w:val="single" w:sz="4" w:space="0" w:color="auto"/>
            </w:tcBorders>
            <w:vAlign w:val="center"/>
          </w:tcPr>
          <w:p w:rsidR="003E3F4D" w:rsidRPr="00862C5D" w:rsidRDefault="003E3F4D" w:rsidP="00A4133B">
            <w:pPr>
              <w:pStyle w:val="CERBODY"/>
              <w:rPr>
                <w:sz w:val="16"/>
                <w:szCs w:val="16"/>
                <w:lang w:val="en-IE"/>
              </w:rPr>
            </w:pPr>
            <w:r w:rsidRPr="00862C5D">
              <w:rPr>
                <w:rFonts w:cs="Arial"/>
                <w:sz w:val="16"/>
                <w:szCs w:val="16"/>
                <w:lang w:val="en-IE"/>
              </w:rPr>
              <w:t> </w:t>
            </w:r>
          </w:p>
        </w:tc>
        <w:tc>
          <w:tcPr>
            <w:tcW w:w="2790" w:type="dxa"/>
            <w:tcBorders>
              <w:top w:val="single" w:sz="4" w:space="0" w:color="auto"/>
              <w:bottom w:val="single" w:sz="4" w:space="0" w:color="auto"/>
            </w:tcBorders>
            <w:vAlign w:val="center"/>
          </w:tcPr>
          <w:p w:rsidR="003E3F4D" w:rsidRPr="00862C5D" w:rsidRDefault="003E3F4D" w:rsidP="00A4133B">
            <w:pPr>
              <w:pStyle w:val="CERBODY"/>
              <w:rPr>
                <w:sz w:val="16"/>
                <w:szCs w:val="16"/>
                <w:lang w:val="en-IE"/>
              </w:rPr>
            </w:pPr>
            <w:r w:rsidRPr="00862C5D">
              <w:rPr>
                <w:rFonts w:cs="Arial"/>
                <w:sz w:val="16"/>
                <w:szCs w:val="16"/>
                <w:lang w:val="en-IE"/>
              </w:rPr>
              <w:t xml:space="preserve">All Generator Units except Interconnector Error Units, Interconnector Residual Capacity Units, </w:t>
            </w:r>
            <w:proofErr w:type="spellStart"/>
            <w:r w:rsidRPr="00862C5D">
              <w:rPr>
                <w:rFonts w:cs="Arial"/>
                <w:sz w:val="16"/>
                <w:szCs w:val="16"/>
                <w:lang w:val="en-IE"/>
              </w:rPr>
              <w:t>Assetless</w:t>
            </w:r>
            <w:proofErr w:type="spellEnd"/>
            <w:r w:rsidRPr="00862C5D">
              <w:rPr>
                <w:rFonts w:cs="Arial"/>
                <w:sz w:val="16"/>
                <w:szCs w:val="16"/>
                <w:lang w:val="en-IE"/>
              </w:rPr>
              <w:t xml:space="preserve"> Units and Trading Units</w:t>
            </w:r>
          </w:p>
        </w:tc>
        <w:tc>
          <w:tcPr>
            <w:tcW w:w="1980" w:type="dxa"/>
            <w:tcBorders>
              <w:top w:val="single" w:sz="4" w:space="0" w:color="auto"/>
              <w:bottom w:val="single" w:sz="4" w:space="0" w:color="auto"/>
            </w:tcBorders>
            <w:vAlign w:val="center"/>
          </w:tcPr>
          <w:p w:rsidR="003E3F4D" w:rsidRPr="00862C5D" w:rsidRDefault="003E3F4D" w:rsidP="00A4133B">
            <w:pPr>
              <w:pStyle w:val="CERBODY"/>
              <w:rPr>
                <w:sz w:val="16"/>
                <w:szCs w:val="16"/>
                <w:lang w:val="en-IE"/>
              </w:rPr>
            </w:pPr>
            <w:r w:rsidRPr="00862C5D">
              <w:rPr>
                <w:rFonts w:cs="Arial"/>
                <w:sz w:val="16"/>
                <w:szCs w:val="16"/>
                <w:lang w:val="en-IE"/>
              </w:rPr>
              <w:t>Yes</w:t>
            </w:r>
          </w:p>
        </w:tc>
      </w:tr>
      <w:tr w:rsidR="003E3F4D" w:rsidRPr="00862C5D" w:rsidTr="00A4133B">
        <w:trPr>
          <w:cantSplit/>
        </w:trPr>
        <w:tc>
          <w:tcPr>
            <w:tcW w:w="2620" w:type="dxa"/>
            <w:tcBorders>
              <w:top w:val="single" w:sz="4" w:space="0" w:color="auto"/>
              <w:bottom w:val="single" w:sz="4" w:space="0" w:color="auto"/>
            </w:tcBorders>
            <w:vAlign w:val="center"/>
          </w:tcPr>
          <w:p w:rsidR="003E3F4D" w:rsidRPr="00862C5D" w:rsidRDefault="003E3F4D" w:rsidP="00A4133B">
            <w:pPr>
              <w:pStyle w:val="CERBODY"/>
              <w:rPr>
                <w:sz w:val="16"/>
                <w:szCs w:val="16"/>
                <w:lang w:val="en-IE"/>
              </w:rPr>
            </w:pPr>
            <w:r w:rsidRPr="00862C5D">
              <w:rPr>
                <w:rFonts w:cs="Arial"/>
                <w:sz w:val="16"/>
                <w:szCs w:val="16"/>
                <w:lang w:val="en-IE"/>
              </w:rPr>
              <w:t>Connection Agreement Reference ID</w:t>
            </w:r>
          </w:p>
        </w:tc>
        <w:tc>
          <w:tcPr>
            <w:tcW w:w="1070" w:type="dxa"/>
            <w:tcBorders>
              <w:top w:val="single" w:sz="4" w:space="0" w:color="auto"/>
              <w:bottom w:val="single" w:sz="4" w:space="0" w:color="auto"/>
            </w:tcBorders>
            <w:vAlign w:val="bottom"/>
          </w:tcPr>
          <w:p w:rsidR="003E3F4D" w:rsidRPr="00862C5D" w:rsidRDefault="003E3F4D" w:rsidP="00A4133B">
            <w:pPr>
              <w:pStyle w:val="CERBODY"/>
              <w:rPr>
                <w:sz w:val="16"/>
                <w:szCs w:val="16"/>
                <w:lang w:val="en-IE"/>
              </w:rPr>
            </w:pPr>
            <w:r w:rsidRPr="00862C5D">
              <w:rPr>
                <w:rFonts w:ascii="Calibri" w:hAnsi="Calibri" w:cs="Calibri"/>
                <w:sz w:val="16"/>
                <w:szCs w:val="16"/>
                <w:lang w:val="en-IE"/>
              </w:rPr>
              <w:t> </w:t>
            </w:r>
          </w:p>
        </w:tc>
        <w:tc>
          <w:tcPr>
            <w:tcW w:w="2790" w:type="dxa"/>
            <w:tcBorders>
              <w:top w:val="single" w:sz="4" w:space="0" w:color="auto"/>
              <w:bottom w:val="single" w:sz="4" w:space="0" w:color="auto"/>
            </w:tcBorders>
            <w:vAlign w:val="center"/>
          </w:tcPr>
          <w:p w:rsidR="003E3F4D" w:rsidRPr="00862C5D" w:rsidRDefault="003E3F4D" w:rsidP="00A4133B">
            <w:pPr>
              <w:pStyle w:val="CERBODY"/>
              <w:rPr>
                <w:sz w:val="16"/>
                <w:szCs w:val="16"/>
                <w:lang w:val="en-IE"/>
              </w:rPr>
            </w:pPr>
            <w:r w:rsidRPr="00862C5D">
              <w:rPr>
                <w:rFonts w:cs="Arial"/>
                <w:sz w:val="16"/>
                <w:szCs w:val="16"/>
                <w:lang w:val="en-IE"/>
              </w:rPr>
              <w:t xml:space="preserve">All Generator Units except Interconnector Error Units, Interconnector Residual Capacity Units, </w:t>
            </w:r>
            <w:proofErr w:type="spellStart"/>
            <w:r w:rsidRPr="00862C5D">
              <w:rPr>
                <w:rFonts w:cs="Arial"/>
                <w:sz w:val="16"/>
                <w:szCs w:val="16"/>
                <w:lang w:val="en-IE"/>
              </w:rPr>
              <w:t>Assetless</w:t>
            </w:r>
            <w:proofErr w:type="spellEnd"/>
            <w:r w:rsidRPr="00862C5D">
              <w:rPr>
                <w:rFonts w:cs="Arial"/>
                <w:sz w:val="16"/>
                <w:szCs w:val="16"/>
                <w:lang w:val="en-IE"/>
              </w:rPr>
              <w:t xml:space="preserve"> Units and Trading Units</w:t>
            </w:r>
          </w:p>
        </w:tc>
        <w:tc>
          <w:tcPr>
            <w:tcW w:w="1980" w:type="dxa"/>
            <w:tcBorders>
              <w:top w:val="single" w:sz="4" w:space="0" w:color="auto"/>
              <w:bottom w:val="single" w:sz="4" w:space="0" w:color="auto"/>
            </w:tcBorders>
            <w:vAlign w:val="bottom"/>
          </w:tcPr>
          <w:p w:rsidR="003E3F4D" w:rsidRPr="00862C5D" w:rsidRDefault="003E3F4D" w:rsidP="00A4133B">
            <w:pPr>
              <w:pStyle w:val="CERBODY"/>
              <w:rPr>
                <w:sz w:val="16"/>
                <w:szCs w:val="16"/>
                <w:lang w:val="en-IE"/>
              </w:rPr>
            </w:pPr>
            <w:r w:rsidRPr="00862C5D">
              <w:rPr>
                <w:rFonts w:ascii="Calibri" w:hAnsi="Calibri" w:cs="Calibri"/>
                <w:sz w:val="16"/>
                <w:szCs w:val="16"/>
                <w:lang w:val="en-IE"/>
              </w:rPr>
              <w:t> </w:t>
            </w:r>
          </w:p>
        </w:tc>
      </w:tr>
      <w:tr w:rsidR="003E3F4D" w:rsidRPr="00862C5D" w:rsidTr="00A4133B">
        <w:trPr>
          <w:cantSplit/>
        </w:trPr>
        <w:tc>
          <w:tcPr>
            <w:tcW w:w="2620" w:type="dxa"/>
            <w:tcBorders>
              <w:top w:val="single" w:sz="4" w:space="0" w:color="auto"/>
              <w:bottom w:val="single" w:sz="4" w:space="0" w:color="auto"/>
            </w:tcBorders>
            <w:vAlign w:val="center"/>
          </w:tcPr>
          <w:p w:rsidR="003E3F4D" w:rsidRPr="00862C5D" w:rsidRDefault="003E3F4D" w:rsidP="00A4133B">
            <w:pPr>
              <w:pStyle w:val="CERBODY"/>
              <w:rPr>
                <w:sz w:val="16"/>
                <w:szCs w:val="16"/>
                <w:lang w:val="en-IE"/>
              </w:rPr>
            </w:pPr>
            <w:r w:rsidRPr="00862C5D">
              <w:rPr>
                <w:rFonts w:cs="Arial"/>
                <w:sz w:val="16"/>
                <w:szCs w:val="16"/>
                <w:lang w:val="en-IE"/>
              </w:rPr>
              <w:t>Connection Point</w:t>
            </w:r>
          </w:p>
        </w:tc>
        <w:tc>
          <w:tcPr>
            <w:tcW w:w="1070" w:type="dxa"/>
            <w:tcBorders>
              <w:top w:val="single" w:sz="4" w:space="0" w:color="auto"/>
              <w:bottom w:val="single" w:sz="4" w:space="0" w:color="auto"/>
            </w:tcBorders>
            <w:vAlign w:val="center"/>
          </w:tcPr>
          <w:p w:rsidR="003E3F4D" w:rsidRPr="00862C5D" w:rsidRDefault="003E3F4D" w:rsidP="00A4133B">
            <w:pPr>
              <w:pStyle w:val="CERBODY"/>
              <w:rPr>
                <w:sz w:val="16"/>
                <w:szCs w:val="16"/>
                <w:lang w:val="en-IE"/>
              </w:rPr>
            </w:pPr>
            <w:r w:rsidRPr="00862C5D">
              <w:rPr>
                <w:rFonts w:cs="Arial"/>
                <w:sz w:val="16"/>
                <w:szCs w:val="16"/>
                <w:lang w:val="en-IE"/>
              </w:rPr>
              <w:t> </w:t>
            </w:r>
          </w:p>
        </w:tc>
        <w:tc>
          <w:tcPr>
            <w:tcW w:w="2790" w:type="dxa"/>
            <w:tcBorders>
              <w:top w:val="single" w:sz="4" w:space="0" w:color="auto"/>
              <w:bottom w:val="single" w:sz="4" w:space="0" w:color="auto"/>
            </w:tcBorders>
            <w:vAlign w:val="center"/>
          </w:tcPr>
          <w:p w:rsidR="003E3F4D" w:rsidRPr="00862C5D" w:rsidRDefault="003E3F4D" w:rsidP="00A4133B">
            <w:pPr>
              <w:pStyle w:val="CERBODY"/>
              <w:rPr>
                <w:sz w:val="16"/>
                <w:szCs w:val="16"/>
                <w:lang w:val="en-IE"/>
              </w:rPr>
            </w:pPr>
            <w:r w:rsidRPr="00862C5D">
              <w:rPr>
                <w:rFonts w:cs="Arial"/>
                <w:sz w:val="16"/>
                <w:szCs w:val="16"/>
                <w:lang w:val="en-IE"/>
              </w:rPr>
              <w:t xml:space="preserve">All Generator Units except Interconnector Error Units, Interconnector Residual Capacity Units, </w:t>
            </w:r>
            <w:proofErr w:type="spellStart"/>
            <w:r w:rsidRPr="00862C5D">
              <w:rPr>
                <w:rFonts w:cs="Arial"/>
                <w:sz w:val="16"/>
                <w:szCs w:val="16"/>
                <w:lang w:val="en-IE"/>
              </w:rPr>
              <w:t>Assetless</w:t>
            </w:r>
            <w:proofErr w:type="spellEnd"/>
            <w:r w:rsidRPr="00862C5D">
              <w:rPr>
                <w:rFonts w:cs="Arial"/>
                <w:sz w:val="16"/>
                <w:szCs w:val="16"/>
                <w:lang w:val="en-IE"/>
              </w:rPr>
              <w:t xml:space="preserve"> Units and Trading Units</w:t>
            </w:r>
          </w:p>
        </w:tc>
        <w:tc>
          <w:tcPr>
            <w:tcW w:w="1980" w:type="dxa"/>
            <w:tcBorders>
              <w:top w:val="single" w:sz="4" w:space="0" w:color="auto"/>
              <w:bottom w:val="single" w:sz="4" w:space="0" w:color="auto"/>
            </w:tcBorders>
            <w:vAlign w:val="center"/>
          </w:tcPr>
          <w:p w:rsidR="003E3F4D" w:rsidRPr="00862C5D" w:rsidRDefault="003E3F4D" w:rsidP="00A4133B">
            <w:pPr>
              <w:pStyle w:val="CERBODY"/>
              <w:rPr>
                <w:sz w:val="16"/>
                <w:szCs w:val="16"/>
                <w:lang w:val="en-IE"/>
              </w:rPr>
            </w:pPr>
            <w:r w:rsidRPr="00862C5D">
              <w:rPr>
                <w:rFonts w:cs="Arial"/>
                <w:sz w:val="16"/>
                <w:szCs w:val="16"/>
                <w:lang w:val="en-IE"/>
              </w:rPr>
              <w:t>Yes</w:t>
            </w:r>
          </w:p>
        </w:tc>
      </w:tr>
      <w:tr w:rsidR="003E3F4D" w:rsidRPr="00862C5D" w:rsidTr="00A4133B">
        <w:trPr>
          <w:cantSplit/>
        </w:trPr>
        <w:tc>
          <w:tcPr>
            <w:tcW w:w="2620" w:type="dxa"/>
            <w:tcBorders>
              <w:top w:val="single" w:sz="4" w:space="0" w:color="auto"/>
              <w:bottom w:val="single" w:sz="4" w:space="0" w:color="auto"/>
            </w:tcBorders>
            <w:vAlign w:val="center"/>
          </w:tcPr>
          <w:p w:rsidR="003E3F4D" w:rsidRPr="00862C5D" w:rsidRDefault="003E3F4D" w:rsidP="00A4133B">
            <w:pPr>
              <w:pStyle w:val="CERBODY"/>
              <w:rPr>
                <w:sz w:val="16"/>
                <w:szCs w:val="16"/>
                <w:lang w:val="en-IE"/>
              </w:rPr>
            </w:pPr>
            <w:r w:rsidRPr="00862C5D">
              <w:rPr>
                <w:rFonts w:cs="Arial"/>
                <w:sz w:val="16"/>
                <w:szCs w:val="16"/>
                <w:lang w:val="en-IE"/>
              </w:rPr>
              <w:t>Connection Type</w:t>
            </w:r>
          </w:p>
        </w:tc>
        <w:tc>
          <w:tcPr>
            <w:tcW w:w="1070" w:type="dxa"/>
            <w:tcBorders>
              <w:top w:val="single" w:sz="4" w:space="0" w:color="auto"/>
              <w:bottom w:val="single" w:sz="4" w:space="0" w:color="auto"/>
            </w:tcBorders>
            <w:vAlign w:val="center"/>
          </w:tcPr>
          <w:p w:rsidR="003E3F4D" w:rsidRPr="00862C5D" w:rsidRDefault="003E3F4D" w:rsidP="00A4133B">
            <w:pPr>
              <w:pStyle w:val="CERBODY"/>
              <w:rPr>
                <w:sz w:val="16"/>
                <w:szCs w:val="16"/>
                <w:lang w:val="en-IE"/>
              </w:rPr>
            </w:pPr>
            <w:r w:rsidRPr="00862C5D">
              <w:rPr>
                <w:rFonts w:cs="Arial"/>
                <w:sz w:val="16"/>
                <w:szCs w:val="16"/>
                <w:lang w:val="en-IE"/>
              </w:rPr>
              <w:t> </w:t>
            </w:r>
          </w:p>
        </w:tc>
        <w:tc>
          <w:tcPr>
            <w:tcW w:w="2790" w:type="dxa"/>
            <w:tcBorders>
              <w:top w:val="single" w:sz="4" w:space="0" w:color="auto"/>
              <w:bottom w:val="single" w:sz="4" w:space="0" w:color="auto"/>
            </w:tcBorders>
            <w:vAlign w:val="center"/>
          </w:tcPr>
          <w:p w:rsidR="003E3F4D" w:rsidRPr="00862C5D" w:rsidRDefault="003E3F4D" w:rsidP="00A4133B">
            <w:pPr>
              <w:pStyle w:val="CERBODY"/>
              <w:rPr>
                <w:sz w:val="16"/>
                <w:szCs w:val="16"/>
                <w:lang w:val="en-IE"/>
              </w:rPr>
            </w:pPr>
            <w:r w:rsidRPr="00862C5D">
              <w:rPr>
                <w:rFonts w:cs="Arial"/>
                <w:sz w:val="16"/>
                <w:szCs w:val="16"/>
                <w:lang w:val="en-IE"/>
              </w:rPr>
              <w:t xml:space="preserve">All Generator Units except Interconnector Error Units, Interconnector Residual Capacity Units, </w:t>
            </w:r>
            <w:proofErr w:type="spellStart"/>
            <w:r w:rsidRPr="00862C5D">
              <w:rPr>
                <w:rFonts w:cs="Arial"/>
                <w:sz w:val="16"/>
                <w:szCs w:val="16"/>
                <w:lang w:val="en-IE"/>
              </w:rPr>
              <w:t>Assetless</w:t>
            </w:r>
            <w:proofErr w:type="spellEnd"/>
            <w:r w:rsidRPr="00862C5D">
              <w:rPr>
                <w:rFonts w:cs="Arial"/>
                <w:sz w:val="16"/>
                <w:szCs w:val="16"/>
                <w:lang w:val="en-IE"/>
              </w:rPr>
              <w:t xml:space="preserve"> Units and Trading Units</w:t>
            </w:r>
          </w:p>
        </w:tc>
        <w:tc>
          <w:tcPr>
            <w:tcW w:w="1980" w:type="dxa"/>
            <w:tcBorders>
              <w:top w:val="single" w:sz="4" w:space="0" w:color="auto"/>
              <w:bottom w:val="single" w:sz="4" w:space="0" w:color="auto"/>
            </w:tcBorders>
            <w:vAlign w:val="center"/>
          </w:tcPr>
          <w:p w:rsidR="003E3F4D" w:rsidRPr="00862C5D" w:rsidRDefault="003E3F4D" w:rsidP="00A4133B">
            <w:pPr>
              <w:pStyle w:val="CERBODY"/>
              <w:rPr>
                <w:sz w:val="16"/>
                <w:szCs w:val="16"/>
                <w:lang w:val="en-IE"/>
              </w:rPr>
            </w:pPr>
            <w:r w:rsidRPr="00862C5D">
              <w:rPr>
                <w:rFonts w:cs="Arial"/>
                <w:sz w:val="16"/>
                <w:szCs w:val="16"/>
                <w:lang w:val="en-IE"/>
              </w:rPr>
              <w:t>Yes</w:t>
            </w:r>
          </w:p>
        </w:tc>
      </w:tr>
      <w:tr w:rsidR="003E3F4D" w:rsidRPr="00862C5D" w:rsidTr="00A4133B">
        <w:trPr>
          <w:cantSplit/>
        </w:trPr>
        <w:tc>
          <w:tcPr>
            <w:tcW w:w="2620" w:type="dxa"/>
            <w:tcBorders>
              <w:top w:val="single" w:sz="4" w:space="0" w:color="auto"/>
              <w:bottom w:val="single" w:sz="4" w:space="0" w:color="auto"/>
            </w:tcBorders>
            <w:vAlign w:val="center"/>
          </w:tcPr>
          <w:p w:rsidR="003E3F4D" w:rsidRPr="00862C5D" w:rsidRDefault="003E3F4D" w:rsidP="00A4133B">
            <w:pPr>
              <w:pStyle w:val="CERBODY"/>
              <w:rPr>
                <w:sz w:val="16"/>
                <w:szCs w:val="16"/>
                <w:lang w:val="en-IE"/>
              </w:rPr>
            </w:pPr>
            <w:proofErr w:type="spellStart"/>
            <w:r w:rsidRPr="00862C5D">
              <w:rPr>
                <w:rFonts w:cs="Arial"/>
                <w:sz w:val="16"/>
                <w:szCs w:val="16"/>
                <w:lang w:val="en-IE"/>
              </w:rPr>
              <w:t>DUoS</w:t>
            </w:r>
            <w:proofErr w:type="spellEnd"/>
            <w:r w:rsidRPr="00862C5D">
              <w:rPr>
                <w:rFonts w:cs="Arial"/>
                <w:sz w:val="16"/>
                <w:szCs w:val="16"/>
                <w:lang w:val="en-IE"/>
              </w:rPr>
              <w:t xml:space="preserve"> Agreement</w:t>
            </w:r>
          </w:p>
        </w:tc>
        <w:tc>
          <w:tcPr>
            <w:tcW w:w="1070" w:type="dxa"/>
            <w:tcBorders>
              <w:top w:val="single" w:sz="4" w:space="0" w:color="auto"/>
              <w:bottom w:val="single" w:sz="4" w:space="0" w:color="auto"/>
            </w:tcBorders>
            <w:vAlign w:val="bottom"/>
          </w:tcPr>
          <w:p w:rsidR="003E3F4D" w:rsidRPr="00862C5D" w:rsidRDefault="003E3F4D" w:rsidP="00A4133B">
            <w:pPr>
              <w:pStyle w:val="CERBODY"/>
              <w:rPr>
                <w:sz w:val="16"/>
                <w:szCs w:val="16"/>
                <w:lang w:val="en-IE"/>
              </w:rPr>
            </w:pPr>
            <w:r w:rsidRPr="00862C5D">
              <w:rPr>
                <w:rFonts w:ascii="Calibri" w:hAnsi="Calibri" w:cs="Calibri"/>
                <w:sz w:val="16"/>
                <w:szCs w:val="16"/>
                <w:lang w:val="en-IE"/>
              </w:rPr>
              <w:t> </w:t>
            </w:r>
          </w:p>
        </w:tc>
        <w:tc>
          <w:tcPr>
            <w:tcW w:w="2790" w:type="dxa"/>
            <w:tcBorders>
              <w:top w:val="single" w:sz="4" w:space="0" w:color="auto"/>
              <w:bottom w:val="single" w:sz="4" w:space="0" w:color="auto"/>
            </w:tcBorders>
            <w:vAlign w:val="center"/>
          </w:tcPr>
          <w:p w:rsidR="003E3F4D" w:rsidRPr="00862C5D" w:rsidRDefault="003E3F4D" w:rsidP="00A4133B">
            <w:pPr>
              <w:pStyle w:val="CERBODY"/>
              <w:rPr>
                <w:sz w:val="16"/>
                <w:szCs w:val="16"/>
                <w:lang w:val="en-IE"/>
              </w:rPr>
            </w:pPr>
            <w:r w:rsidRPr="00862C5D">
              <w:rPr>
                <w:rFonts w:cs="Arial"/>
                <w:sz w:val="16"/>
                <w:szCs w:val="16"/>
                <w:lang w:val="en-IE"/>
              </w:rPr>
              <w:t xml:space="preserve">All Generator Units except Interconnector Error Units, Interconnector Residual Capacity Units, </w:t>
            </w:r>
            <w:proofErr w:type="spellStart"/>
            <w:r w:rsidRPr="00862C5D">
              <w:rPr>
                <w:rFonts w:cs="Arial"/>
                <w:sz w:val="16"/>
                <w:szCs w:val="16"/>
                <w:lang w:val="en-IE"/>
              </w:rPr>
              <w:t>Assetless</w:t>
            </w:r>
            <w:proofErr w:type="spellEnd"/>
            <w:r w:rsidRPr="00862C5D">
              <w:rPr>
                <w:rFonts w:cs="Arial"/>
                <w:sz w:val="16"/>
                <w:szCs w:val="16"/>
                <w:lang w:val="en-IE"/>
              </w:rPr>
              <w:t xml:space="preserve"> Units and Trading Units</w:t>
            </w:r>
          </w:p>
        </w:tc>
        <w:tc>
          <w:tcPr>
            <w:tcW w:w="1980" w:type="dxa"/>
            <w:tcBorders>
              <w:top w:val="single" w:sz="4" w:space="0" w:color="auto"/>
              <w:bottom w:val="single" w:sz="4" w:space="0" w:color="auto"/>
            </w:tcBorders>
            <w:vAlign w:val="bottom"/>
          </w:tcPr>
          <w:p w:rsidR="003E3F4D" w:rsidRPr="00862C5D" w:rsidRDefault="003E3F4D" w:rsidP="00A4133B">
            <w:pPr>
              <w:pStyle w:val="CERBODY"/>
              <w:rPr>
                <w:sz w:val="16"/>
                <w:szCs w:val="16"/>
                <w:lang w:val="en-IE"/>
              </w:rPr>
            </w:pPr>
            <w:r w:rsidRPr="00862C5D">
              <w:rPr>
                <w:rFonts w:ascii="Calibri" w:hAnsi="Calibri" w:cs="Calibri"/>
                <w:sz w:val="16"/>
                <w:szCs w:val="16"/>
                <w:lang w:val="en-IE"/>
              </w:rPr>
              <w:t> </w:t>
            </w:r>
          </w:p>
        </w:tc>
      </w:tr>
      <w:tr w:rsidR="003E3F4D" w:rsidRPr="00862C5D" w:rsidTr="00A4133B">
        <w:trPr>
          <w:cantSplit/>
        </w:trPr>
        <w:tc>
          <w:tcPr>
            <w:tcW w:w="2620" w:type="dxa"/>
            <w:tcBorders>
              <w:top w:val="single" w:sz="4" w:space="0" w:color="auto"/>
              <w:bottom w:val="single" w:sz="4" w:space="0" w:color="auto"/>
            </w:tcBorders>
            <w:vAlign w:val="center"/>
          </w:tcPr>
          <w:p w:rsidR="003E3F4D" w:rsidRPr="00862C5D" w:rsidRDefault="003E3F4D" w:rsidP="00A4133B">
            <w:pPr>
              <w:pStyle w:val="CERBODY"/>
              <w:rPr>
                <w:sz w:val="16"/>
                <w:szCs w:val="16"/>
                <w:lang w:val="en-IE"/>
              </w:rPr>
            </w:pPr>
            <w:r w:rsidRPr="00862C5D">
              <w:rPr>
                <w:rFonts w:cs="Arial"/>
                <w:sz w:val="16"/>
                <w:szCs w:val="16"/>
                <w:lang w:val="en-IE"/>
              </w:rPr>
              <w:t xml:space="preserve">Firm Access Quantity (Site) (MW) </w:t>
            </w:r>
          </w:p>
        </w:tc>
        <w:tc>
          <w:tcPr>
            <w:tcW w:w="1070" w:type="dxa"/>
            <w:tcBorders>
              <w:top w:val="single" w:sz="4" w:space="0" w:color="auto"/>
              <w:bottom w:val="single" w:sz="4" w:space="0" w:color="auto"/>
            </w:tcBorders>
            <w:vAlign w:val="center"/>
          </w:tcPr>
          <w:p w:rsidR="003E3F4D" w:rsidRPr="00862C5D" w:rsidRDefault="003E3F4D" w:rsidP="00A4133B">
            <w:pPr>
              <w:pStyle w:val="CERBODY"/>
              <w:rPr>
                <w:sz w:val="16"/>
                <w:szCs w:val="16"/>
                <w:lang w:val="en-IE"/>
              </w:rPr>
            </w:pPr>
            <w:proofErr w:type="spellStart"/>
            <w:r w:rsidRPr="00862C5D">
              <w:rPr>
                <w:rFonts w:cs="Arial"/>
                <w:sz w:val="16"/>
                <w:szCs w:val="16"/>
                <w:lang w:val="en-IE"/>
              </w:rPr>
              <w:t>qFAQst</w:t>
            </w:r>
            <w:proofErr w:type="spellEnd"/>
          </w:p>
        </w:tc>
        <w:tc>
          <w:tcPr>
            <w:tcW w:w="2790" w:type="dxa"/>
            <w:tcBorders>
              <w:top w:val="single" w:sz="4" w:space="0" w:color="auto"/>
              <w:bottom w:val="single" w:sz="4" w:space="0" w:color="auto"/>
            </w:tcBorders>
            <w:vAlign w:val="center"/>
          </w:tcPr>
          <w:p w:rsidR="003E3F4D" w:rsidRPr="00862C5D" w:rsidRDefault="003E3F4D" w:rsidP="00A4133B">
            <w:pPr>
              <w:pStyle w:val="CERBODY"/>
              <w:rPr>
                <w:sz w:val="16"/>
                <w:szCs w:val="16"/>
                <w:lang w:val="en-IE"/>
              </w:rPr>
            </w:pPr>
            <w:r w:rsidRPr="00862C5D">
              <w:rPr>
                <w:rFonts w:cs="Arial"/>
                <w:sz w:val="16"/>
                <w:szCs w:val="16"/>
                <w:lang w:val="en-IE"/>
              </w:rPr>
              <w:t xml:space="preserve">All Generator Units except Interconnector Error Units, Interconnector Residual Capacity Units, </w:t>
            </w:r>
            <w:proofErr w:type="spellStart"/>
            <w:r w:rsidRPr="00862C5D">
              <w:rPr>
                <w:rFonts w:cs="Arial"/>
                <w:sz w:val="16"/>
                <w:szCs w:val="16"/>
                <w:lang w:val="en-IE"/>
              </w:rPr>
              <w:t>Assetless</w:t>
            </w:r>
            <w:proofErr w:type="spellEnd"/>
            <w:r w:rsidRPr="00862C5D">
              <w:rPr>
                <w:rFonts w:cs="Arial"/>
                <w:sz w:val="16"/>
                <w:szCs w:val="16"/>
                <w:lang w:val="en-IE"/>
              </w:rPr>
              <w:t xml:space="preserve"> Units and Trading Units</w:t>
            </w:r>
          </w:p>
        </w:tc>
        <w:tc>
          <w:tcPr>
            <w:tcW w:w="1980" w:type="dxa"/>
            <w:tcBorders>
              <w:top w:val="single" w:sz="4" w:space="0" w:color="auto"/>
              <w:bottom w:val="single" w:sz="4" w:space="0" w:color="auto"/>
            </w:tcBorders>
            <w:vAlign w:val="center"/>
          </w:tcPr>
          <w:p w:rsidR="003E3F4D" w:rsidRPr="00862C5D" w:rsidRDefault="003E3F4D" w:rsidP="00A4133B">
            <w:pPr>
              <w:pStyle w:val="CERBODY"/>
              <w:rPr>
                <w:sz w:val="16"/>
                <w:szCs w:val="16"/>
                <w:lang w:val="en-IE"/>
              </w:rPr>
            </w:pPr>
            <w:r w:rsidRPr="00862C5D">
              <w:rPr>
                <w:rFonts w:cs="Arial"/>
                <w:sz w:val="16"/>
                <w:szCs w:val="16"/>
                <w:lang w:val="en-IE"/>
              </w:rPr>
              <w:t>Yes</w:t>
            </w:r>
          </w:p>
        </w:tc>
      </w:tr>
      <w:tr w:rsidR="003E3F4D" w:rsidRPr="00862C5D" w:rsidTr="00A4133B">
        <w:trPr>
          <w:cantSplit/>
        </w:trPr>
        <w:tc>
          <w:tcPr>
            <w:tcW w:w="2620" w:type="dxa"/>
            <w:tcBorders>
              <w:top w:val="single" w:sz="4" w:space="0" w:color="auto"/>
              <w:bottom w:val="single" w:sz="4" w:space="0" w:color="auto"/>
            </w:tcBorders>
            <w:vAlign w:val="center"/>
          </w:tcPr>
          <w:p w:rsidR="003E3F4D" w:rsidRPr="00862C5D" w:rsidRDefault="003E3F4D" w:rsidP="00A4133B">
            <w:pPr>
              <w:pStyle w:val="CERBODY"/>
              <w:rPr>
                <w:sz w:val="16"/>
                <w:szCs w:val="16"/>
                <w:lang w:val="en-IE"/>
              </w:rPr>
            </w:pPr>
            <w:r w:rsidRPr="00862C5D">
              <w:rPr>
                <w:rFonts w:cs="Arial"/>
                <w:sz w:val="16"/>
                <w:szCs w:val="16"/>
                <w:lang w:val="en-IE"/>
              </w:rPr>
              <w:t>Fuel Type</w:t>
            </w:r>
          </w:p>
        </w:tc>
        <w:tc>
          <w:tcPr>
            <w:tcW w:w="1070" w:type="dxa"/>
            <w:tcBorders>
              <w:top w:val="single" w:sz="4" w:space="0" w:color="auto"/>
              <w:bottom w:val="single" w:sz="4" w:space="0" w:color="auto"/>
            </w:tcBorders>
            <w:vAlign w:val="center"/>
          </w:tcPr>
          <w:p w:rsidR="003E3F4D" w:rsidRPr="00862C5D" w:rsidRDefault="003E3F4D" w:rsidP="00A4133B">
            <w:pPr>
              <w:pStyle w:val="CERBODY"/>
              <w:rPr>
                <w:sz w:val="16"/>
                <w:szCs w:val="16"/>
                <w:lang w:val="en-IE"/>
              </w:rPr>
            </w:pPr>
            <w:r w:rsidRPr="00862C5D">
              <w:rPr>
                <w:rFonts w:cs="Arial"/>
                <w:sz w:val="16"/>
                <w:szCs w:val="16"/>
                <w:lang w:val="en-IE"/>
              </w:rPr>
              <w:t> </w:t>
            </w:r>
          </w:p>
        </w:tc>
        <w:tc>
          <w:tcPr>
            <w:tcW w:w="2790" w:type="dxa"/>
            <w:tcBorders>
              <w:top w:val="single" w:sz="4" w:space="0" w:color="auto"/>
              <w:bottom w:val="single" w:sz="4" w:space="0" w:color="auto"/>
            </w:tcBorders>
            <w:vAlign w:val="center"/>
          </w:tcPr>
          <w:p w:rsidR="003E3F4D" w:rsidRPr="00862C5D" w:rsidRDefault="003E3F4D" w:rsidP="00A4133B">
            <w:pPr>
              <w:pStyle w:val="CERBODY"/>
              <w:rPr>
                <w:sz w:val="16"/>
                <w:szCs w:val="16"/>
                <w:lang w:val="en-IE"/>
              </w:rPr>
            </w:pPr>
            <w:r w:rsidRPr="00862C5D">
              <w:rPr>
                <w:rFonts w:cs="Arial"/>
                <w:sz w:val="16"/>
                <w:szCs w:val="16"/>
                <w:lang w:val="en-IE"/>
              </w:rPr>
              <w:t xml:space="preserve">All Generator Units except Interconnector Error Units, Interconnector Residual Capacity Units, </w:t>
            </w:r>
            <w:proofErr w:type="spellStart"/>
            <w:r w:rsidRPr="00862C5D">
              <w:rPr>
                <w:rFonts w:cs="Arial"/>
                <w:sz w:val="16"/>
                <w:szCs w:val="16"/>
                <w:lang w:val="en-IE"/>
              </w:rPr>
              <w:t>Assetless</w:t>
            </w:r>
            <w:proofErr w:type="spellEnd"/>
            <w:r w:rsidRPr="00862C5D">
              <w:rPr>
                <w:rFonts w:cs="Arial"/>
                <w:sz w:val="16"/>
                <w:szCs w:val="16"/>
                <w:lang w:val="en-IE"/>
              </w:rPr>
              <w:t xml:space="preserve"> Units and Trading Units</w:t>
            </w:r>
          </w:p>
        </w:tc>
        <w:tc>
          <w:tcPr>
            <w:tcW w:w="1980" w:type="dxa"/>
            <w:tcBorders>
              <w:top w:val="single" w:sz="4" w:space="0" w:color="auto"/>
              <w:bottom w:val="single" w:sz="4" w:space="0" w:color="auto"/>
            </w:tcBorders>
            <w:vAlign w:val="center"/>
          </w:tcPr>
          <w:p w:rsidR="003E3F4D" w:rsidRPr="00862C5D" w:rsidRDefault="003E3F4D" w:rsidP="00A4133B">
            <w:pPr>
              <w:pStyle w:val="CERBODY"/>
              <w:rPr>
                <w:sz w:val="16"/>
                <w:szCs w:val="16"/>
                <w:lang w:val="en-IE"/>
              </w:rPr>
            </w:pPr>
            <w:r w:rsidRPr="00862C5D">
              <w:rPr>
                <w:rFonts w:cs="Arial"/>
                <w:sz w:val="16"/>
                <w:szCs w:val="16"/>
                <w:lang w:val="en-IE"/>
              </w:rPr>
              <w:t>Yes</w:t>
            </w:r>
          </w:p>
        </w:tc>
      </w:tr>
      <w:tr w:rsidR="003E3F4D" w:rsidRPr="00862C5D" w:rsidTr="00A4133B">
        <w:trPr>
          <w:cantSplit/>
        </w:trPr>
        <w:tc>
          <w:tcPr>
            <w:tcW w:w="2620" w:type="dxa"/>
            <w:tcBorders>
              <w:top w:val="single" w:sz="4" w:space="0" w:color="auto"/>
              <w:bottom w:val="single" w:sz="4" w:space="0" w:color="auto"/>
            </w:tcBorders>
            <w:vAlign w:val="center"/>
          </w:tcPr>
          <w:p w:rsidR="003E3F4D" w:rsidRPr="00862C5D" w:rsidRDefault="003E3F4D" w:rsidP="00A4133B">
            <w:pPr>
              <w:pStyle w:val="CERBODY"/>
              <w:rPr>
                <w:sz w:val="16"/>
                <w:szCs w:val="16"/>
                <w:lang w:val="en-IE"/>
              </w:rPr>
            </w:pPr>
            <w:r w:rsidRPr="00862C5D">
              <w:rPr>
                <w:rFonts w:cs="Arial"/>
                <w:sz w:val="16"/>
                <w:szCs w:val="16"/>
                <w:lang w:val="en-IE"/>
              </w:rPr>
              <w:t>Licence Expiry Date</w:t>
            </w:r>
          </w:p>
        </w:tc>
        <w:tc>
          <w:tcPr>
            <w:tcW w:w="1070" w:type="dxa"/>
            <w:tcBorders>
              <w:top w:val="single" w:sz="4" w:space="0" w:color="auto"/>
              <w:bottom w:val="single" w:sz="4" w:space="0" w:color="auto"/>
            </w:tcBorders>
            <w:vAlign w:val="center"/>
          </w:tcPr>
          <w:p w:rsidR="003E3F4D" w:rsidRPr="00862C5D" w:rsidRDefault="003E3F4D" w:rsidP="00A4133B">
            <w:pPr>
              <w:pStyle w:val="CERBODY"/>
              <w:rPr>
                <w:sz w:val="16"/>
                <w:szCs w:val="16"/>
                <w:lang w:val="en-IE"/>
              </w:rPr>
            </w:pPr>
            <w:r w:rsidRPr="00862C5D">
              <w:rPr>
                <w:rFonts w:cs="Arial"/>
                <w:sz w:val="16"/>
                <w:szCs w:val="16"/>
                <w:lang w:val="en-IE"/>
              </w:rPr>
              <w:t> </w:t>
            </w:r>
          </w:p>
        </w:tc>
        <w:tc>
          <w:tcPr>
            <w:tcW w:w="2790" w:type="dxa"/>
            <w:tcBorders>
              <w:top w:val="single" w:sz="4" w:space="0" w:color="auto"/>
              <w:bottom w:val="single" w:sz="4" w:space="0" w:color="auto"/>
            </w:tcBorders>
            <w:vAlign w:val="center"/>
          </w:tcPr>
          <w:p w:rsidR="003E3F4D" w:rsidRPr="00862C5D" w:rsidRDefault="003E3F4D" w:rsidP="00A4133B">
            <w:pPr>
              <w:pStyle w:val="CERBODY"/>
              <w:rPr>
                <w:sz w:val="16"/>
                <w:szCs w:val="16"/>
                <w:lang w:val="en-IE"/>
              </w:rPr>
            </w:pPr>
            <w:r w:rsidRPr="00862C5D">
              <w:rPr>
                <w:rFonts w:cs="Arial"/>
                <w:sz w:val="16"/>
                <w:szCs w:val="16"/>
                <w:lang w:val="en-IE"/>
              </w:rPr>
              <w:t xml:space="preserve">All Generator Units except Interconnector Error Units, Interconnector Residual Capacity Units, </w:t>
            </w:r>
            <w:proofErr w:type="spellStart"/>
            <w:r w:rsidRPr="00862C5D">
              <w:rPr>
                <w:rFonts w:cs="Arial"/>
                <w:sz w:val="16"/>
                <w:szCs w:val="16"/>
                <w:lang w:val="en-IE"/>
              </w:rPr>
              <w:t>Assetless</w:t>
            </w:r>
            <w:proofErr w:type="spellEnd"/>
            <w:r w:rsidRPr="00862C5D">
              <w:rPr>
                <w:rFonts w:cs="Arial"/>
                <w:sz w:val="16"/>
                <w:szCs w:val="16"/>
                <w:lang w:val="en-IE"/>
              </w:rPr>
              <w:t xml:space="preserve"> Units and Trading Units</w:t>
            </w:r>
          </w:p>
        </w:tc>
        <w:tc>
          <w:tcPr>
            <w:tcW w:w="1980" w:type="dxa"/>
            <w:tcBorders>
              <w:top w:val="single" w:sz="4" w:space="0" w:color="auto"/>
              <w:bottom w:val="single" w:sz="4" w:space="0" w:color="auto"/>
            </w:tcBorders>
            <w:vAlign w:val="center"/>
          </w:tcPr>
          <w:p w:rsidR="003E3F4D" w:rsidRPr="00862C5D" w:rsidRDefault="003E3F4D" w:rsidP="00A4133B">
            <w:pPr>
              <w:pStyle w:val="CERBODY"/>
              <w:rPr>
                <w:sz w:val="16"/>
                <w:szCs w:val="16"/>
                <w:lang w:val="en-IE"/>
              </w:rPr>
            </w:pPr>
            <w:r w:rsidRPr="00862C5D">
              <w:rPr>
                <w:rFonts w:cs="Arial"/>
                <w:sz w:val="16"/>
                <w:szCs w:val="16"/>
                <w:lang w:val="en-IE"/>
              </w:rPr>
              <w:t>Yes</w:t>
            </w:r>
          </w:p>
        </w:tc>
      </w:tr>
      <w:tr w:rsidR="003E3F4D" w:rsidRPr="00862C5D" w:rsidTr="00A4133B">
        <w:trPr>
          <w:cantSplit/>
        </w:trPr>
        <w:tc>
          <w:tcPr>
            <w:tcW w:w="2620" w:type="dxa"/>
            <w:tcBorders>
              <w:top w:val="single" w:sz="4" w:space="0" w:color="auto"/>
              <w:bottom w:val="single" w:sz="4" w:space="0" w:color="auto"/>
            </w:tcBorders>
            <w:vAlign w:val="center"/>
          </w:tcPr>
          <w:p w:rsidR="003E3F4D" w:rsidRPr="00862C5D" w:rsidRDefault="003E3F4D" w:rsidP="00A4133B">
            <w:pPr>
              <w:pStyle w:val="CERBODY"/>
              <w:rPr>
                <w:sz w:val="16"/>
                <w:szCs w:val="16"/>
                <w:lang w:val="en-IE"/>
              </w:rPr>
            </w:pPr>
            <w:r w:rsidRPr="00862C5D">
              <w:rPr>
                <w:rFonts w:cs="Arial"/>
                <w:sz w:val="16"/>
                <w:szCs w:val="16"/>
                <w:lang w:val="en-IE"/>
              </w:rPr>
              <w:t>Non-Firm Access Quantity</w:t>
            </w:r>
          </w:p>
        </w:tc>
        <w:tc>
          <w:tcPr>
            <w:tcW w:w="1070" w:type="dxa"/>
            <w:tcBorders>
              <w:top w:val="single" w:sz="4" w:space="0" w:color="auto"/>
              <w:bottom w:val="single" w:sz="4" w:space="0" w:color="auto"/>
            </w:tcBorders>
            <w:vAlign w:val="center"/>
          </w:tcPr>
          <w:p w:rsidR="003E3F4D" w:rsidRPr="00862C5D" w:rsidRDefault="003E3F4D" w:rsidP="00A4133B">
            <w:pPr>
              <w:pStyle w:val="CERBODY"/>
              <w:rPr>
                <w:sz w:val="16"/>
                <w:szCs w:val="16"/>
                <w:lang w:val="en-IE"/>
              </w:rPr>
            </w:pPr>
            <w:r w:rsidRPr="00862C5D">
              <w:rPr>
                <w:rFonts w:cs="Arial"/>
                <w:sz w:val="16"/>
                <w:szCs w:val="16"/>
                <w:lang w:val="en-IE"/>
              </w:rPr>
              <w:t> </w:t>
            </w:r>
          </w:p>
        </w:tc>
        <w:tc>
          <w:tcPr>
            <w:tcW w:w="2790" w:type="dxa"/>
            <w:tcBorders>
              <w:top w:val="single" w:sz="4" w:space="0" w:color="auto"/>
              <w:bottom w:val="single" w:sz="4" w:space="0" w:color="auto"/>
            </w:tcBorders>
            <w:vAlign w:val="center"/>
          </w:tcPr>
          <w:p w:rsidR="003E3F4D" w:rsidRPr="00862C5D" w:rsidRDefault="003E3F4D" w:rsidP="00A4133B">
            <w:pPr>
              <w:pStyle w:val="CERBODY"/>
              <w:rPr>
                <w:sz w:val="16"/>
                <w:szCs w:val="16"/>
                <w:lang w:val="en-IE"/>
              </w:rPr>
            </w:pPr>
            <w:r w:rsidRPr="00862C5D">
              <w:rPr>
                <w:rFonts w:cs="Arial"/>
                <w:sz w:val="16"/>
                <w:szCs w:val="16"/>
                <w:lang w:val="en-IE"/>
              </w:rPr>
              <w:t xml:space="preserve">All Generator Units except Interconnector Error Units, Interconnector Residual Capacity Units, </w:t>
            </w:r>
            <w:proofErr w:type="spellStart"/>
            <w:r w:rsidRPr="00862C5D">
              <w:rPr>
                <w:rFonts w:cs="Arial"/>
                <w:sz w:val="16"/>
                <w:szCs w:val="16"/>
                <w:lang w:val="en-IE"/>
              </w:rPr>
              <w:t>Assetless</w:t>
            </w:r>
            <w:proofErr w:type="spellEnd"/>
            <w:r w:rsidRPr="00862C5D">
              <w:rPr>
                <w:rFonts w:cs="Arial"/>
                <w:sz w:val="16"/>
                <w:szCs w:val="16"/>
                <w:lang w:val="en-IE"/>
              </w:rPr>
              <w:t xml:space="preserve"> Units and Trading Units</w:t>
            </w:r>
          </w:p>
        </w:tc>
        <w:tc>
          <w:tcPr>
            <w:tcW w:w="1980" w:type="dxa"/>
            <w:tcBorders>
              <w:top w:val="single" w:sz="4" w:space="0" w:color="auto"/>
              <w:bottom w:val="single" w:sz="4" w:space="0" w:color="auto"/>
            </w:tcBorders>
            <w:vAlign w:val="center"/>
          </w:tcPr>
          <w:p w:rsidR="003E3F4D" w:rsidRPr="00862C5D" w:rsidRDefault="003E3F4D" w:rsidP="00A4133B">
            <w:pPr>
              <w:pStyle w:val="CERBODY"/>
              <w:rPr>
                <w:sz w:val="16"/>
                <w:szCs w:val="16"/>
                <w:lang w:val="en-IE"/>
              </w:rPr>
            </w:pPr>
            <w:r w:rsidRPr="00862C5D">
              <w:rPr>
                <w:rFonts w:cs="Arial"/>
                <w:sz w:val="16"/>
                <w:szCs w:val="16"/>
                <w:lang w:val="en-IE"/>
              </w:rPr>
              <w:t>Yes</w:t>
            </w:r>
          </w:p>
        </w:tc>
      </w:tr>
      <w:tr w:rsidR="003E3F4D" w:rsidRPr="00862C5D" w:rsidTr="00A4133B">
        <w:trPr>
          <w:cantSplit/>
        </w:trPr>
        <w:tc>
          <w:tcPr>
            <w:tcW w:w="2620" w:type="dxa"/>
            <w:tcBorders>
              <w:top w:val="single" w:sz="4" w:space="0" w:color="auto"/>
              <w:bottom w:val="single" w:sz="4" w:space="0" w:color="auto"/>
            </w:tcBorders>
            <w:vAlign w:val="center"/>
          </w:tcPr>
          <w:p w:rsidR="003E3F4D" w:rsidRPr="00862C5D" w:rsidRDefault="003E3F4D" w:rsidP="00A4133B">
            <w:pPr>
              <w:pStyle w:val="CERBODY"/>
              <w:rPr>
                <w:sz w:val="16"/>
                <w:szCs w:val="16"/>
                <w:lang w:val="en-IE"/>
              </w:rPr>
            </w:pPr>
            <w:r w:rsidRPr="00862C5D">
              <w:rPr>
                <w:rFonts w:cs="Arial"/>
                <w:sz w:val="16"/>
                <w:szCs w:val="16"/>
                <w:lang w:val="en-IE"/>
              </w:rPr>
              <w:lastRenderedPageBreak/>
              <w:t>Physical Location ID</w:t>
            </w:r>
          </w:p>
        </w:tc>
        <w:tc>
          <w:tcPr>
            <w:tcW w:w="1070" w:type="dxa"/>
            <w:tcBorders>
              <w:top w:val="single" w:sz="4" w:space="0" w:color="auto"/>
              <w:bottom w:val="single" w:sz="4" w:space="0" w:color="auto"/>
            </w:tcBorders>
            <w:vAlign w:val="center"/>
          </w:tcPr>
          <w:p w:rsidR="003E3F4D" w:rsidRPr="00862C5D" w:rsidRDefault="003E3F4D" w:rsidP="00A4133B">
            <w:pPr>
              <w:pStyle w:val="CERBODY"/>
              <w:rPr>
                <w:sz w:val="16"/>
                <w:szCs w:val="16"/>
                <w:lang w:val="en-IE"/>
              </w:rPr>
            </w:pPr>
            <w:r w:rsidRPr="00862C5D">
              <w:rPr>
                <w:rFonts w:cs="Arial"/>
                <w:sz w:val="16"/>
                <w:szCs w:val="16"/>
                <w:lang w:val="en-IE"/>
              </w:rPr>
              <w:t> </w:t>
            </w:r>
          </w:p>
        </w:tc>
        <w:tc>
          <w:tcPr>
            <w:tcW w:w="2790" w:type="dxa"/>
            <w:tcBorders>
              <w:top w:val="single" w:sz="4" w:space="0" w:color="auto"/>
              <w:bottom w:val="single" w:sz="4" w:space="0" w:color="auto"/>
            </w:tcBorders>
            <w:vAlign w:val="center"/>
          </w:tcPr>
          <w:p w:rsidR="003E3F4D" w:rsidRPr="00862C5D" w:rsidRDefault="003E3F4D" w:rsidP="00A4133B">
            <w:pPr>
              <w:pStyle w:val="CERBODY"/>
              <w:rPr>
                <w:sz w:val="16"/>
                <w:szCs w:val="16"/>
                <w:lang w:val="en-IE"/>
              </w:rPr>
            </w:pPr>
            <w:r w:rsidRPr="00862C5D">
              <w:rPr>
                <w:rFonts w:cs="Arial"/>
                <w:sz w:val="16"/>
                <w:szCs w:val="16"/>
                <w:lang w:val="en-IE"/>
              </w:rPr>
              <w:t xml:space="preserve">All Generator Units except Interconnector Error Units, Interconnector Residual Capacity Units, </w:t>
            </w:r>
            <w:proofErr w:type="spellStart"/>
            <w:r w:rsidRPr="00862C5D">
              <w:rPr>
                <w:rFonts w:cs="Arial"/>
                <w:sz w:val="16"/>
                <w:szCs w:val="16"/>
                <w:lang w:val="en-IE"/>
              </w:rPr>
              <w:t>Assetless</w:t>
            </w:r>
            <w:proofErr w:type="spellEnd"/>
            <w:r w:rsidRPr="00862C5D">
              <w:rPr>
                <w:rFonts w:cs="Arial"/>
                <w:sz w:val="16"/>
                <w:szCs w:val="16"/>
                <w:lang w:val="en-IE"/>
              </w:rPr>
              <w:t xml:space="preserve"> Units and Trading Units</w:t>
            </w:r>
          </w:p>
        </w:tc>
        <w:tc>
          <w:tcPr>
            <w:tcW w:w="1980" w:type="dxa"/>
            <w:tcBorders>
              <w:top w:val="single" w:sz="4" w:space="0" w:color="auto"/>
              <w:bottom w:val="single" w:sz="4" w:space="0" w:color="auto"/>
            </w:tcBorders>
            <w:vAlign w:val="center"/>
          </w:tcPr>
          <w:p w:rsidR="003E3F4D" w:rsidRPr="00862C5D" w:rsidRDefault="003E3F4D" w:rsidP="00A4133B">
            <w:pPr>
              <w:pStyle w:val="CERBODY"/>
              <w:rPr>
                <w:sz w:val="16"/>
                <w:szCs w:val="16"/>
                <w:lang w:val="en-IE"/>
              </w:rPr>
            </w:pPr>
            <w:r w:rsidRPr="00862C5D">
              <w:rPr>
                <w:rFonts w:cs="Arial"/>
                <w:sz w:val="16"/>
                <w:szCs w:val="16"/>
                <w:lang w:val="en-IE"/>
              </w:rPr>
              <w:t>Yes</w:t>
            </w:r>
          </w:p>
        </w:tc>
      </w:tr>
      <w:tr w:rsidR="003E3F4D" w:rsidRPr="00862C5D" w:rsidTr="00A4133B">
        <w:trPr>
          <w:cantSplit/>
        </w:trPr>
        <w:tc>
          <w:tcPr>
            <w:tcW w:w="2620" w:type="dxa"/>
            <w:tcBorders>
              <w:top w:val="single" w:sz="4" w:space="0" w:color="auto"/>
              <w:bottom w:val="single" w:sz="4" w:space="0" w:color="auto"/>
            </w:tcBorders>
            <w:vAlign w:val="center"/>
          </w:tcPr>
          <w:p w:rsidR="003E3F4D" w:rsidRPr="00862C5D" w:rsidRDefault="003E3F4D" w:rsidP="00A4133B">
            <w:pPr>
              <w:pStyle w:val="CERBODY"/>
              <w:rPr>
                <w:sz w:val="16"/>
                <w:szCs w:val="16"/>
                <w:lang w:val="en-IE"/>
              </w:rPr>
            </w:pPr>
            <w:r w:rsidRPr="00862C5D">
              <w:rPr>
                <w:rFonts w:cs="Arial"/>
                <w:sz w:val="16"/>
                <w:szCs w:val="16"/>
                <w:lang w:val="en-IE"/>
              </w:rPr>
              <w:t>Station Address</w:t>
            </w:r>
          </w:p>
        </w:tc>
        <w:tc>
          <w:tcPr>
            <w:tcW w:w="1070" w:type="dxa"/>
            <w:tcBorders>
              <w:top w:val="single" w:sz="4" w:space="0" w:color="auto"/>
              <w:bottom w:val="single" w:sz="4" w:space="0" w:color="auto"/>
            </w:tcBorders>
            <w:vAlign w:val="center"/>
          </w:tcPr>
          <w:p w:rsidR="003E3F4D" w:rsidRPr="00862C5D" w:rsidRDefault="003E3F4D" w:rsidP="00A4133B">
            <w:pPr>
              <w:pStyle w:val="CERBODY"/>
              <w:rPr>
                <w:sz w:val="16"/>
                <w:szCs w:val="16"/>
                <w:lang w:val="en-IE"/>
              </w:rPr>
            </w:pPr>
          </w:p>
        </w:tc>
        <w:tc>
          <w:tcPr>
            <w:tcW w:w="2790" w:type="dxa"/>
            <w:tcBorders>
              <w:top w:val="single" w:sz="4" w:space="0" w:color="auto"/>
              <w:bottom w:val="single" w:sz="4" w:space="0" w:color="auto"/>
            </w:tcBorders>
            <w:vAlign w:val="center"/>
          </w:tcPr>
          <w:p w:rsidR="003E3F4D" w:rsidRPr="00862C5D" w:rsidRDefault="003E3F4D" w:rsidP="00A4133B">
            <w:pPr>
              <w:pStyle w:val="CERBODY"/>
              <w:rPr>
                <w:sz w:val="16"/>
                <w:szCs w:val="16"/>
                <w:lang w:val="en-IE"/>
              </w:rPr>
            </w:pPr>
            <w:r w:rsidRPr="00862C5D">
              <w:rPr>
                <w:rFonts w:cs="Arial"/>
                <w:sz w:val="16"/>
                <w:szCs w:val="16"/>
                <w:lang w:val="en-IE"/>
              </w:rPr>
              <w:t xml:space="preserve">All Generator Units except Interconnector Error Units, Interconnector Residual Capacity Units, </w:t>
            </w:r>
            <w:proofErr w:type="spellStart"/>
            <w:r w:rsidRPr="00862C5D">
              <w:rPr>
                <w:rFonts w:cs="Arial"/>
                <w:sz w:val="16"/>
                <w:szCs w:val="16"/>
                <w:lang w:val="en-IE"/>
              </w:rPr>
              <w:t>Assetless</w:t>
            </w:r>
            <w:proofErr w:type="spellEnd"/>
            <w:r w:rsidRPr="00862C5D">
              <w:rPr>
                <w:rFonts w:cs="Arial"/>
                <w:sz w:val="16"/>
                <w:szCs w:val="16"/>
                <w:lang w:val="en-IE"/>
              </w:rPr>
              <w:t xml:space="preserve"> Units and Trading Units</w:t>
            </w:r>
          </w:p>
        </w:tc>
        <w:tc>
          <w:tcPr>
            <w:tcW w:w="1980" w:type="dxa"/>
            <w:tcBorders>
              <w:top w:val="single" w:sz="4" w:space="0" w:color="auto"/>
              <w:bottom w:val="single" w:sz="4" w:space="0" w:color="auto"/>
            </w:tcBorders>
            <w:vAlign w:val="center"/>
          </w:tcPr>
          <w:p w:rsidR="003E3F4D" w:rsidRPr="00862C5D" w:rsidRDefault="003E3F4D" w:rsidP="00A4133B">
            <w:pPr>
              <w:pStyle w:val="CERBODY"/>
              <w:rPr>
                <w:sz w:val="16"/>
                <w:szCs w:val="16"/>
                <w:lang w:val="en-IE"/>
              </w:rPr>
            </w:pPr>
            <w:r w:rsidRPr="00862C5D">
              <w:rPr>
                <w:rFonts w:cs="Arial"/>
                <w:sz w:val="16"/>
                <w:szCs w:val="16"/>
                <w:lang w:val="en-IE"/>
              </w:rPr>
              <w:t>Yes</w:t>
            </w:r>
          </w:p>
        </w:tc>
      </w:tr>
      <w:tr w:rsidR="003E3F4D" w:rsidRPr="00862C5D" w:rsidTr="00A4133B">
        <w:trPr>
          <w:cantSplit/>
        </w:trPr>
        <w:tc>
          <w:tcPr>
            <w:tcW w:w="2620" w:type="dxa"/>
            <w:tcBorders>
              <w:top w:val="single" w:sz="4" w:space="0" w:color="auto"/>
              <w:bottom w:val="single" w:sz="4" w:space="0" w:color="auto"/>
            </w:tcBorders>
            <w:vAlign w:val="center"/>
          </w:tcPr>
          <w:p w:rsidR="003E3F4D" w:rsidRPr="00862C5D" w:rsidRDefault="003E3F4D" w:rsidP="00A4133B">
            <w:pPr>
              <w:pStyle w:val="CERBODY"/>
              <w:rPr>
                <w:sz w:val="16"/>
                <w:szCs w:val="16"/>
                <w:lang w:val="en-IE"/>
              </w:rPr>
            </w:pPr>
            <w:r w:rsidRPr="00862C5D">
              <w:rPr>
                <w:rFonts w:cs="Arial"/>
                <w:sz w:val="16"/>
                <w:szCs w:val="16"/>
                <w:lang w:val="en-IE"/>
              </w:rPr>
              <w:t>Station ID</w:t>
            </w:r>
          </w:p>
        </w:tc>
        <w:tc>
          <w:tcPr>
            <w:tcW w:w="1070" w:type="dxa"/>
            <w:tcBorders>
              <w:top w:val="single" w:sz="4" w:space="0" w:color="auto"/>
              <w:bottom w:val="single" w:sz="4" w:space="0" w:color="auto"/>
            </w:tcBorders>
            <w:vAlign w:val="center"/>
          </w:tcPr>
          <w:p w:rsidR="003E3F4D" w:rsidRPr="00862C5D" w:rsidRDefault="003E3F4D" w:rsidP="00A4133B">
            <w:pPr>
              <w:pStyle w:val="CERBODY"/>
              <w:rPr>
                <w:sz w:val="16"/>
                <w:szCs w:val="16"/>
                <w:lang w:val="en-IE"/>
              </w:rPr>
            </w:pPr>
          </w:p>
        </w:tc>
        <w:tc>
          <w:tcPr>
            <w:tcW w:w="2790" w:type="dxa"/>
            <w:tcBorders>
              <w:top w:val="single" w:sz="4" w:space="0" w:color="auto"/>
              <w:bottom w:val="single" w:sz="4" w:space="0" w:color="auto"/>
            </w:tcBorders>
            <w:vAlign w:val="center"/>
          </w:tcPr>
          <w:p w:rsidR="003E3F4D" w:rsidRPr="00862C5D" w:rsidRDefault="003E3F4D" w:rsidP="00A4133B">
            <w:pPr>
              <w:pStyle w:val="CERBODY"/>
              <w:rPr>
                <w:sz w:val="16"/>
                <w:szCs w:val="16"/>
                <w:lang w:val="en-IE"/>
              </w:rPr>
            </w:pPr>
            <w:r w:rsidRPr="00862C5D">
              <w:rPr>
                <w:rFonts w:cs="Arial"/>
                <w:sz w:val="16"/>
                <w:szCs w:val="16"/>
                <w:lang w:val="en-IE"/>
              </w:rPr>
              <w:t xml:space="preserve">All Generator Units except Interconnector Error Units, Interconnector Residual Capacity Units, </w:t>
            </w:r>
            <w:proofErr w:type="spellStart"/>
            <w:r w:rsidRPr="00862C5D">
              <w:rPr>
                <w:rFonts w:cs="Arial"/>
                <w:sz w:val="16"/>
                <w:szCs w:val="16"/>
                <w:lang w:val="en-IE"/>
              </w:rPr>
              <w:t>Assetless</w:t>
            </w:r>
            <w:proofErr w:type="spellEnd"/>
            <w:r w:rsidRPr="00862C5D">
              <w:rPr>
                <w:rFonts w:cs="Arial"/>
                <w:sz w:val="16"/>
                <w:szCs w:val="16"/>
                <w:lang w:val="en-IE"/>
              </w:rPr>
              <w:t xml:space="preserve"> Units and Trading Units</w:t>
            </w:r>
          </w:p>
        </w:tc>
        <w:tc>
          <w:tcPr>
            <w:tcW w:w="1980" w:type="dxa"/>
            <w:tcBorders>
              <w:top w:val="single" w:sz="4" w:space="0" w:color="auto"/>
              <w:bottom w:val="single" w:sz="4" w:space="0" w:color="auto"/>
            </w:tcBorders>
            <w:vAlign w:val="center"/>
          </w:tcPr>
          <w:p w:rsidR="003E3F4D" w:rsidRPr="00862C5D" w:rsidRDefault="003E3F4D" w:rsidP="00A4133B">
            <w:pPr>
              <w:pStyle w:val="CERBODY"/>
              <w:rPr>
                <w:sz w:val="16"/>
                <w:szCs w:val="16"/>
                <w:lang w:val="en-IE"/>
              </w:rPr>
            </w:pPr>
            <w:r w:rsidRPr="00862C5D">
              <w:rPr>
                <w:rFonts w:cs="Arial"/>
                <w:sz w:val="16"/>
                <w:szCs w:val="16"/>
                <w:lang w:val="en-IE"/>
              </w:rPr>
              <w:t>Yes</w:t>
            </w:r>
          </w:p>
        </w:tc>
      </w:tr>
      <w:tr w:rsidR="003E3F4D" w:rsidRPr="00862C5D" w:rsidTr="00A4133B">
        <w:trPr>
          <w:cantSplit/>
        </w:trPr>
        <w:tc>
          <w:tcPr>
            <w:tcW w:w="2620" w:type="dxa"/>
            <w:tcBorders>
              <w:top w:val="single" w:sz="4" w:space="0" w:color="auto"/>
              <w:bottom w:val="single" w:sz="4" w:space="0" w:color="auto"/>
            </w:tcBorders>
            <w:vAlign w:val="center"/>
          </w:tcPr>
          <w:p w:rsidR="003E3F4D" w:rsidRPr="00862C5D" w:rsidRDefault="003E3F4D" w:rsidP="00A4133B">
            <w:pPr>
              <w:pStyle w:val="CERBODY"/>
              <w:rPr>
                <w:sz w:val="16"/>
                <w:szCs w:val="16"/>
                <w:lang w:val="en-IE"/>
              </w:rPr>
            </w:pPr>
            <w:r w:rsidRPr="00862C5D">
              <w:rPr>
                <w:rFonts w:cs="Arial"/>
                <w:sz w:val="16"/>
                <w:szCs w:val="16"/>
                <w:lang w:val="en-IE"/>
              </w:rPr>
              <w:t>Station Name</w:t>
            </w:r>
          </w:p>
        </w:tc>
        <w:tc>
          <w:tcPr>
            <w:tcW w:w="1070" w:type="dxa"/>
            <w:tcBorders>
              <w:top w:val="single" w:sz="4" w:space="0" w:color="auto"/>
              <w:bottom w:val="single" w:sz="4" w:space="0" w:color="auto"/>
            </w:tcBorders>
            <w:vAlign w:val="center"/>
          </w:tcPr>
          <w:p w:rsidR="003E3F4D" w:rsidRPr="00862C5D" w:rsidRDefault="003E3F4D" w:rsidP="00A4133B">
            <w:pPr>
              <w:pStyle w:val="CERBODY"/>
              <w:rPr>
                <w:sz w:val="16"/>
                <w:szCs w:val="16"/>
                <w:lang w:val="en-IE"/>
              </w:rPr>
            </w:pPr>
          </w:p>
        </w:tc>
        <w:tc>
          <w:tcPr>
            <w:tcW w:w="2790" w:type="dxa"/>
            <w:tcBorders>
              <w:top w:val="single" w:sz="4" w:space="0" w:color="auto"/>
              <w:bottom w:val="single" w:sz="4" w:space="0" w:color="auto"/>
            </w:tcBorders>
            <w:vAlign w:val="center"/>
          </w:tcPr>
          <w:p w:rsidR="003E3F4D" w:rsidRPr="00862C5D" w:rsidRDefault="003E3F4D" w:rsidP="00A4133B">
            <w:pPr>
              <w:pStyle w:val="CERBODY"/>
              <w:rPr>
                <w:sz w:val="16"/>
                <w:szCs w:val="16"/>
                <w:lang w:val="en-IE"/>
              </w:rPr>
            </w:pPr>
            <w:r w:rsidRPr="00862C5D">
              <w:rPr>
                <w:rFonts w:cs="Arial"/>
                <w:sz w:val="16"/>
                <w:szCs w:val="16"/>
                <w:lang w:val="en-IE"/>
              </w:rPr>
              <w:t xml:space="preserve">All Generator Units except Interconnector Error Units, Interconnector Residual Capacity Units, </w:t>
            </w:r>
            <w:proofErr w:type="spellStart"/>
            <w:r w:rsidRPr="00862C5D">
              <w:rPr>
                <w:rFonts w:cs="Arial"/>
                <w:sz w:val="16"/>
                <w:szCs w:val="16"/>
                <w:lang w:val="en-IE"/>
              </w:rPr>
              <w:t>Assetless</w:t>
            </w:r>
            <w:proofErr w:type="spellEnd"/>
            <w:r w:rsidRPr="00862C5D">
              <w:rPr>
                <w:rFonts w:cs="Arial"/>
                <w:sz w:val="16"/>
                <w:szCs w:val="16"/>
                <w:lang w:val="en-IE"/>
              </w:rPr>
              <w:t xml:space="preserve"> Units and Trading Units</w:t>
            </w:r>
          </w:p>
        </w:tc>
        <w:tc>
          <w:tcPr>
            <w:tcW w:w="1980" w:type="dxa"/>
            <w:tcBorders>
              <w:top w:val="single" w:sz="4" w:space="0" w:color="auto"/>
              <w:bottom w:val="single" w:sz="4" w:space="0" w:color="auto"/>
            </w:tcBorders>
            <w:vAlign w:val="center"/>
          </w:tcPr>
          <w:p w:rsidR="003E3F4D" w:rsidRPr="00862C5D" w:rsidRDefault="003E3F4D" w:rsidP="00A4133B">
            <w:pPr>
              <w:pStyle w:val="CERBODY"/>
              <w:rPr>
                <w:sz w:val="16"/>
                <w:szCs w:val="16"/>
                <w:lang w:val="en-IE"/>
              </w:rPr>
            </w:pPr>
            <w:r w:rsidRPr="00862C5D">
              <w:rPr>
                <w:rFonts w:cs="Arial"/>
                <w:sz w:val="16"/>
                <w:szCs w:val="16"/>
                <w:lang w:val="en-IE"/>
              </w:rPr>
              <w:t>Yes</w:t>
            </w:r>
          </w:p>
        </w:tc>
      </w:tr>
      <w:tr w:rsidR="003E3F4D" w:rsidRPr="00862C5D" w:rsidTr="00A4133B">
        <w:trPr>
          <w:cantSplit/>
        </w:trPr>
        <w:tc>
          <w:tcPr>
            <w:tcW w:w="2620" w:type="dxa"/>
            <w:tcBorders>
              <w:top w:val="single" w:sz="4" w:space="0" w:color="auto"/>
              <w:bottom w:val="single" w:sz="4" w:space="0" w:color="auto"/>
            </w:tcBorders>
            <w:vAlign w:val="center"/>
          </w:tcPr>
          <w:p w:rsidR="003E3F4D" w:rsidRPr="00862C5D" w:rsidRDefault="003E3F4D" w:rsidP="00A4133B">
            <w:pPr>
              <w:pStyle w:val="CERBODY"/>
              <w:rPr>
                <w:sz w:val="16"/>
                <w:szCs w:val="16"/>
                <w:lang w:val="en-IE"/>
              </w:rPr>
            </w:pPr>
            <w:r w:rsidRPr="00862C5D">
              <w:rPr>
                <w:rFonts w:cs="Arial"/>
                <w:sz w:val="16"/>
                <w:szCs w:val="16"/>
                <w:lang w:val="en-IE"/>
              </w:rPr>
              <w:t>Unit Location ID</w:t>
            </w:r>
          </w:p>
        </w:tc>
        <w:tc>
          <w:tcPr>
            <w:tcW w:w="1070" w:type="dxa"/>
            <w:tcBorders>
              <w:top w:val="single" w:sz="4" w:space="0" w:color="auto"/>
              <w:bottom w:val="single" w:sz="4" w:space="0" w:color="auto"/>
            </w:tcBorders>
            <w:vAlign w:val="center"/>
          </w:tcPr>
          <w:p w:rsidR="003E3F4D" w:rsidRPr="00862C5D" w:rsidRDefault="003E3F4D" w:rsidP="00A4133B">
            <w:pPr>
              <w:pStyle w:val="CERBODY"/>
              <w:rPr>
                <w:sz w:val="16"/>
                <w:szCs w:val="16"/>
                <w:lang w:val="en-IE"/>
              </w:rPr>
            </w:pPr>
          </w:p>
        </w:tc>
        <w:tc>
          <w:tcPr>
            <w:tcW w:w="2790" w:type="dxa"/>
            <w:tcBorders>
              <w:top w:val="single" w:sz="4" w:space="0" w:color="auto"/>
              <w:bottom w:val="single" w:sz="4" w:space="0" w:color="auto"/>
            </w:tcBorders>
            <w:vAlign w:val="center"/>
          </w:tcPr>
          <w:p w:rsidR="003E3F4D" w:rsidRPr="00862C5D" w:rsidRDefault="003E3F4D" w:rsidP="00A4133B">
            <w:pPr>
              <w:pStyle w:val="CERBODY"/>
              <w:rPr>
                <w:sz w:val="16"/>
                <w:szCs w:val="16"/>
                <w:lang w:val="en-IE"/>
              </w:rPr>
            </w:pPr>
            <w:r w:rsidRPr="00862C5D">
              <w:rPr>
                <w:rFonts w:cs="Arial"/>
                <w:sz w:val="16"/>
                <w:szCs w:val="16"/>
                <w:lang w:val="en-IE"/>
              </w:rPr>
              <w:t xml:space="preserve">All Generator Units except Interconnector Error Units, Interconnector Residual Capacity Units, </w:t>
            </w:r>
            <w:proofErr w:type="spellStart"/>
            <w:r w:rsidRPr="00862C5D">
              <w:rPr>
                <w:rFonts w:cs="Arial"/>
                <w:sz w:val="16"/>
                <w:szCs w:val="16"/>
                <w:lang w:val="en-IE"/>
              </w:rPr>
              <w:t>Assetless</w:t>
            </w:r>
            <w:proofErr w:type="spellEnd"/>
            <w:r w:rsidRPr="00862C5D">
              <w:rPr>
                <w:rFonts w:cs="Arial"/>
                <w:sz w:val="16"/>
                <w:szCs w:val="16"/>
                <w:lang w:val="en-IE"/>
              </w:rPr>
              <w:t xml:space="preserve"> Units and Trading Units</w:t>
            </w:r>
          </w:p>
        </w:tc>
        <w:tc>
          <w:tcPr>
            <w:tcW w:w="1980" w:type="dxa"/>
            <w:tcBorders>
              <w:top w:val="single" w:sz="4" w:space="0" w:color="auto"/>
              <w:bottom w:val="single" w:sz="4" w:space="0" w:color="auto"/>
            </w:tcBorders>
            <w:vAlign w:val="center"/>
          </w:tcPr>
          <w:p w:rsidR="003E3F4D" w:rsidRPr="00862C5D" w:rsidRDefault="003E3F4D" w:rsidP="00A4133B">
            <w:pPr>
              <w:pStyle w:val="CERBODY"/>
              <w:rPr>
                <w:sz w:val="16"/>
                <w:szCs w:val="16"/>
                <w:lang w:val="en-IE"/>
              </w:rPr>
            </w:pPr>
            <w:r w:rsidRPr="00862C5D">
              <w:rPr>
                <w:rFonts w:cs="Arial"/>
                <w:sz w:val="16"/>
                <w:szCs w:val="16"/>
                <w:lang w:val="en-IE"/>
              </w:rPr>
              <w:t>Yes</w:t>
            </w:r>
          </w:p>
        </w:tc>
      </w:tr>
      <w:tr w:rsidR="003E3F4D" w:rsidRPr="00862C5D" w:rsidTr="00A4133B">
        <w:trPr>
          <w:cantSplit/>
        </w:trPr>
        <w:tc>
          <w:tcPr>
            <w:tcW w:w="2620" w:type="dxa"/>
            <w:tcBorders>
              <w:top w:val="single" w:sz="4" w:space="0" w:color="auto"/>
              <w:bottom w:val="single" w:sz="4" w:space="0" w:color="auto"/>
            </w:tcBorders>
            <w:vAlign w:val="center"/>
          </w:tcPr>
          <w:p w:rsidR="003E3F4D" w:rsidRPr="00862C5D" w:rsidRDefault="003E3F4D" w:rsidP="00A4133B">
            <w:pPr>
              <w:pStyle w:val="CERBODY"/>
              <w:rPr>
                <w:sz w:val="16"/>
                <w:szCs w:val="16"/>
                <w:lang w:val="en-IE"/>
              </w:rPr>
            </w:pPr>
            <w:r w:rsidRPr="00862C5D">
              <w:rPr>
                <w:rFonts w:cs="Arial"/>
                <w:sz w:val="16"/>
                <w:szCs w:val="16"/>
                <w:lang w:val="en-IE"/>
              </w:rPr>
              <w:t>Acting as Intermediary Flag</w:t>
            </w:r>
          </w:p>
        </w:tc>
        <w:tc>
          <w:tcPr>
            <w:tcW w:w="1070" w:type="dxa"/>
            <w:tcBorders>
              <w:top w:val="single" w:sz="4" w:space="0" w:color="auto"/>
              <w:bottom w:val="single" w:sz="4" w:space="0" w:color="auto"/>
            </w:tcBorders>
            <w:vAlign w:val="bottom"/>
          </w:tcPr>
          <w:p w:rsidR="003E3F4D" w:rsidRPr="00862C5D" w:rsidRDefault="003E3F4D" w:rsidP="00A4133B">
            <w:pPr>
              <w:pStyle w:val="CERBODY"/>
              <w:rPr>
                <w:sz w:val="16"/>
                <w:szCs w:val="16"/>
                <w:lang w:val="en-IE"/>
              </w:rPr>
            </w:pPr>
          </w:p>
        </w:tc>
        <w:tc>
          <w:tcPr>
            <w:tcW w:w="2790" w:type="dxa"/>
            <w:tcBorders>
              <w:top w:val="single" w:sz="4" w:space="0" w:color="auto"/>
              <w:bottom w:val="single" w:sz="4" w:space="0" w:color="auto"/>
            </w:tcBorders>
            <w:vAlign w:val="center"/>
          </w:tcPr>
          <w:p w:rsidR="003E3F4D" w:rsidRPr="00862C5D" w:rsidRDefault="003E3F4D" w:rsidP="00A4133B">
            <w:pPr>
              <w:pStyle w:val="CERBODY"/>
              <w:rPr>
                <w:sz w:val="16"/>
                <w:szCs w:val="16"/>
                <w:lang w:val="en-IE"/>
              </w:rPr>
            </w:pPr>
            <w:r w:rsidRPr="00862C5D">
              <w:rPr>
                <w:rFonts w:cs="Arial"/>
                <w:sz w:val="16"/>
                <w:szCs w:val="16"/>
                <w:lang w:val="en-IE"/>
              </w:rPr>
              <w:t xml:space="preserve">All Generator Units except Interconnector Error Units, Interconnector Residual Capacity Units, Demand Side Units, </w:t>
            </w:r>
            <w:proofErr w:type="spellStart"/>
            <w:r w:rsidRPr="00862C5D">
              <w:rPr>
                <w:rFonts w:cs="Arial"/>
                <w:sz w:val="16"/>
                <w:szCs w:val="16"/>
                <w:lang w:val="en-IE"/>
              </w:rPr>
              <w:t>Assetless</w:t>
            </w:r>
            <w:proofErr w:type="spellEnd"/>
            <w:r w:rsidRPr="00862C5D">
              <w:rPr>
                <w:rFonts w:cs="Arial"/>
                <w:sz w:val="16"/>
                <w:szCs w:val="16"/>
                <w:lang w:val="en-IE"/>
              </w:rPr>
              <w:t xml:space="preserve"> Units and Trading Units</w:t>
            </w:r>
          </w:p>
        </w:tc>
        <w:tc>
          <w:tcPr>
            <w:tcW w:w="1980" w:type="dxa"/>
            <w:tcBorders>
              <w:top w:val="single" w:sz="4" w:space="0" w:color="auto"/>
              <w:bottom w:val="single" w:sz="4" w:space="0" w:color="auto"/>
            </w:tcBorders>
            <w:vAlign w:val="bottom"/>
          </w:tcPr>
          <w:p w:rsidR="003E3F4D" w:rsidRPr="00862C5D" w:rsidRDefault="003E3F4D" w:rsidP="00A4133B">
            <w:pPr>
              <w:pStyle w:val="CERBODY"/>
              <w:rPr>
                <w:sz w:val="16"/>
                <w:szCs w:val="16"/>
                <w:lang w:val="en-IE"/>
              </w:rPr>
            </w:pPr>
          </w:p>
        </w:tc>
      </w:tr>
      <w:tr w:rsidR="003E3F4D" w:rsidRPr="00862C5D" w:rsidTr="00A4133B">
        <w:trPr>
          <w:cantSplit/>
        </w:trPr>
        <w:tc>
          <w:tcPr>
            <w:tcW w:w="2620" w:type="dxa"/>
            <w:tcBorders>
              <w:top w:val="single" w:sz="4" w:space="0" w:color="auto"/>
              <w:bottom w:val="single" w:sz="4" w:space="0" w:color="auto"/>
            </w:tcBorders>
            <w:vAlign w:val="center"/>
          </w:tcPr>
          <w:p w:rsidR="003E3F4D" w:rsidRPr="00862C5D" w:rsidRDefault="003E3F4D" w:rsidP="00A4133B">
            <w:pPr>
              <w:pStyle w:val="CERBODY"/>
              <w:rPr>
                <w:sz w:val="16"/>
                <w:szCs w:val="16"/>
                <w:lang w:val="en-IE"/>
              </w:rPr>
            </w:pPr>
            <w:r w:rsidRPr="00862C5D">
              <w:rPr>
                <w:rFonts w:cs="Arial"/>
                <w:sz w:val="16"/>
                <w:szCs w:val="16"/>
                <w:lang w:val="en-IE"/>
              </w:rPr>
              <w:t>Commission Test Certificate</w:t>
            </w:r>
          </w:p>
        </w:tc>
        <w:tc>
          <w:tcPr>
            <w:tcW w:w="1070" w:type="dxa"/>
            <w:tcBorders>
              <w:top w:val="single" w:sz="4" w:space="0" w:color="auto"/>
              <w:bottom w:val="single" w:sz="4" w:space="0" w:color="auto"/>
            </w:tcBorders>
            <w:vAlign w:val="center"/>
          </w:tcPr>
          <w:p w:rsidR="003E3F4D" w:rsidRPr="00862C5D" w:rsidRDefault="003E3F4D" w:rsidP="00A4133B">
            <w:pPr>
              <w:pStyle w:val="CERBODY"/>
              <w:rPr>
                <w:sz w:val="16"/>
                <w:szCs w:val="16"/>
                <w:lang w:val="en-IE"/>
              </w:rPr>
            </w:pPr>
          </w:p>
        </w:tc>
        <w:tc>
          <w:tcPr>
            <w:tcW w:w="2790" w:type="dxa"/>
            <w:tcBorders>
              <w:top w:val="single" w:sz="4" w:space="0" w:color="auto"/>
              <w:bottom w:val="single" w:sz="4" w:space="0" w:color="auto"/>
            </w:tcBorders>
            <w:vAlign w:val="center"/>
          </w:tcPr>
          <w:p w:rsidR="003E3F4D" w:rsidRPr="00862C5D" w:rsidRDefault="003E3F4D" w:rsidP="00A4133B">
            <w:pPr>
              <w:pStyle w:val="CERBODY"/>
              <w:rPr>
                <w:sz w:val="16"/>
                <w:szCs w:val="16"/>
                <w:lang w:val="en-IE"/>
              </w:rPr>
            </w:pPr>
            <w:r w:rsidRPr="00862C5D">
              <w:rPr>
                <w:rFonts w:cs="Arial"/>
                <w:sz w:val="16"/>
                <w:szCs w:val="16"/>
                <w:lang w:val="en-IE"/>
              </w:rPr>
              <w:t xml:space="preserve">All Generator Units except Interconnector Error Units, Interconnector Residual Capacity Units, Demand Side Units, </w:t>
            </w:r>
            <w:proofErr w:type="spellStart"/>
            <w:r w:rsidRPr="00862C5D">
              <w:rPr>
                <w:rFonts w:cs="Arial"/>
                <w:sz w:val="16"/>
                <w:szCs w:val="16"/>
                <w:lang w:val="en-IE"/>
              </w:rPr>
              <w:t>Assetless</w:t>
            </w:r>
            <w:proofErr w:type="spellEnd"/>
            <w:r w:rsidRPr="00862C5D">
              <w:rPr>
                <w:rFonts w:cs="Arial"/>
                <w:sz w:val="16"/>
                <w:szCs w:val="16"/>
                <w:lang w:val="en-IE"/>
              </w:rPr>
              <w:t xml:space="preserve"> Units and Trading Units</w:t>
            </w:r>
          </w:p>
        </w:tc>
        <w:tc>
          <w:tcPr>
            <w:tcW w:w="1980" w:type="dxa"/>
            <w:tcBorders>
              <w:top w:val="single" w:sz="4" w:space="0" w:color="auto"/>
              <w:bottom w:val="single" w:sz="4" w:space="0" w:color="auto"/>
            </w:tcBorders>
            <w:vAlign w:val="center"/>
          </w:tcPr>
          <w:p w:rsidR="003E3F4D" w:rsidRPr="00862C5D" w:rsidRDefault="003E3F4D" w:rsidP="00A4133B">
            <w:pPr>
              <w:pStyle w:val="CERBODY"/>
              <w:rPr>
                <w:sz w:val="16"/>
                <w:szCs w:val="16"/>
                <w:lang w:val="en-IE"/>
              </w:rPr>
            </w:pPr>
            <w:r w:rsidRPr="00862C5D">
              <w:rPr>
                <w:rFonts w:cs="Arial"/>
                <w:sz w:val="16"/>
                <w:szCs w:val="16"/>
                <w:lang w:val="en-IE"/>
              </w:rPr>
              <w:t>Yes</w:t>
            </w:r>
          </w:p>
        </w:tc>
      </w:tr>
      <w:tr w:rsidR="003E3F4D" w:rsidRPr="00862C5D" w:rsidTr="00A4133B">
        <w:trPr>
          <w:cantSplit/>
        </w:trPr>
        <w:tc>
          <w:tcPr>
            <w:tcW w:w="2620" w:type="dxa"/>
            <w:tcBorders>
              <w:top w:val="single" w:sz="4" w:space="0" w:color="auto"/>
              <w:bottom w:val="single" w:sz="4" w:space="0" w:color="auto"/>
            </w:tcBorders>
            <w:vAlign w:val="center"/>
          </w:tcPr>
          <w:p w:rsidR="003E3F4D" w:rsidRPr="00862C5D" w:rsidRDefault="003E3F4D" w:rsidP="00A4133B">
            <w:pPr>
              <w:pStyle w:val="CERBODY"/>
              <w:rPr>
                <w:sz w:val="16"/>
                <w:szCs w:val="16"/>
                <w:lang w:val="en-IE"/>
              </w:rPr>
            </w:pPr>
            <w:r w:rsidRPr="00862C5D">
              <w:rPr>
                <w:rFonts w:cs="Arial"/>
                <w:sz w:val="16"/>
                <w:szCs w:val="16"/>
                <w:lang w:val="en-IE"/>
              </w:rPr>
              <w:t>Droop</w:t>
            </w:r>
          </w:p>
        </w:tc>
        <w:tc>
          <w:tcPr>
            <w:tcW w:w="1070" w:type="dxa"/>
            <w:tcBorders>
              <w:top w:val="single" w:sz="4" w:space="0" w:color="auto"/>
              <w:bottom w:val="single" w:sz="4" w:space="0" w:color="auto"/>
            </w:tcBorders>
            <w:vAlign w:val="center"/>
          </w:tcPr>
          <w:p w:rsidR="003E3F4D" w:rsidRPr="00862C5D" w:rsidRDefault="003E3F4D" w:rsidP="00A4133B">
            <w:pPr>
              <w:pStyle w:val="CERBODY"/>
              <w:rPr>
                <w:sz w:val="16"/>
                <w:szCs w:val="16"/>
                <w:lang w:val="en-IE"/>
              </w:rPr>
            </w:pPr>
            <w:r w:rsidRPr="00862C5D">
              <w:rPr>
                <w:rFonts w:cs="Arial"/>
                <w:sz w:val="16"/>
                <w:szCs w:val="16"/>
                <w:lang w:val="en-IE"/>
              </w:rPr>
              <w:t>%</w:t>
            </w:r>
          </w:p>
        </w:tc>
        <w:tc>
          <w:tcPr>
            <w:tcW w:w="2790" w:type="dxa"/>
            <w:tcBorders>
              <w:top w:val="single" w:sz="4" w:space="0" w:color="auto"/>
              <w:bottom w:val="single" w:sz="4" w:space="0" w:color="auto"/>
            </w:tcBorders>
            <w:vAlign w:val="center"/>
          </w:tcPr>
          <w:p w:rsidR="003E3F4D" w:rsidRPr="00862C5D" w:rsidRDefault="003E3F4D" w:rsidP="00A4133B">
            <w:pPr>
              <w:pStyle w:val="CERBODY"/>
              <w:rPr>
                <w:sz w:val="16"/>
                <w:szCs w:val="16"/>
                <w:lang w:val="en-IE"/>
              </w:rPr>
            </w:pPr>
            <w:r w:rsidRPr="00862C5D">
              <w:rPr>
                <w:rFonts w:cs="Arial"/>
                <w:sz w:val="16"/>
                <w:szCs w:val="16"/>
                <w:lang w:val="en-IE"/>
              </w:rPr>
              <w:t xml:space="preserve">All Generator Units except Interconnector Error Units, Interconnector Residual Capacity Units, Demand Side Units, </w:t>
            </w:r>
            <w:proofErr w:type="spellStart"/>
            <w:r w:rsidRPr="00862C5D">
              <w:rPr>
                <w:rFonts w:cs="Arial"/>
                <w:sz w:val="16"/>
                <w:szCs w:val="16"/>
                <w:lang w:val="en-IE"/>
              </w:rPr>
              <w:t>Assetless</w:t>
            </w:r>
            <w:proofErr w:type="spellEnd"/>
            <w:r w:rsidRPr="00862C5D">
              <w:rPr>
                <w:rFonts w:cs="Arial"/>
                <w:sz w:val="16"/>
                <w:szCs w:val="16"/>
                <w:lang w:val="en-IE"/>
              </w:rPr>
              <w:t xml:space="preserve"> Units and Trading Units</w:t>
            </w:r>
          </w:p>
        </w:tc>
        <w:tc>
          <w:tcPr>
            <w:tcW w:w="1980" w:type="dxa"/>
            <w:tcBorders>
              <w:top w:val="single" w:sz="4" w:space="0" w:color="auto"/>
              <w:bottom w:val="single" w:sz="4" w:space="0" w:color="auto"/>
            </w:tcBorders>
            <w:vAlign w:val="center"/>
          </w:tcPr>
          <w:p w:rsidR="003E3F4D" w:rsidRPr="00862C5D" w:rsidRDefault="003E3F4D" w:rsidP="00A4133B">
            <w:pPr>
              <w:pStyle w:val="CERBODY"/>
              <w:rPr>
                <w:sz w:val="16"/>
                <w:szCs w:val="16"/>
                <w:lang w:val="en-IE"/>
              </w:rPr>
            </w:pPr>
            <w:r w:rsidRPr="00862C5D">
              <w:rPr>
                <w:rFonts w:cs="Arial"/>
                <w:sz w:val="16"/>
                <w:szCs w:val="16"/>
                <w:lang w:val="en-IE"/>
              </w:rPr>
              <w:t>Yes</w:t>
            </w:r>
          </w:p>
        </w:tc>
      </w:tr>
      <w:tr w:rsidR="003E3F4D" w:rsidRPr="00862C5D" w:rsidTr="00A4133B">
        <w:trPr>
          <w:cantSplit/>
        </w:trPr>
        <w:tc>
          <w:tcPr>
            <w:tcW w:w="2620" w:type="dxa"/>
            <w:tcBorders>
              <w:top w:val="single" w:sz="4" w:space="0" w:color="auto"/>
              <w:bottom w:val="single" w:sz="4" w:space="0" w:color="auto"/>
            </w:tcBorders>
            <w:vAlign w:val="center"/>
          </w:tcPr>
          <w:p w:rsidR="003E3F4D" w:rsidRPr="00862C5D" w:rsidRDefault="003E3F4D" w:rsidP="00A4133B">
            <w:pPr>
              <w:pStyle w:val="CERBODY"/>
              <w:rPr>
                <w:sz w:val="16"/>
                <w:szCs w:val="16"/>
                <w:lang w:val="en-IE"/>
              </w:rPr>
            </w:pPr>
            <w:r w:rsidRPr="00862C5D">
              <w:rPr>
                <w:rFonts w:cs="Arial"/>
                <w:sz w:val="16"/>
                <w:szCs w:val="16"/>
                <w:lang w:val="en-IE"/>
              </w:rPr>
              <w:t>Dual Rated Unit Flag</w:t>
            </w:r>
          </w:p>
        </w:tc>
        <w:tc>
          <w:tcPr>
            <w:tcW w:w="1070" w:type="dxa"/>
            <w:tcBorders>
              <w:top w:val="single" w:sz="4" w:space="0" w:color="auto"/>
              <w:bottom w:val="single" w:sz="4" w:space="0" w:color="auto"/>
            </w:tcBorders>
            <w:vAlign w:val="center"/>
          </w:tcPr>
          <w:p w:rsidR="003E3F4D" w:rsidRPr="00862C5D" w:rsidRDefault="003E3F4D" w:rsidP="00A4133B">
            <w:pPr>
              <w:pStyle w:val="CERBODY"/>
              <w:rPr>
                <w:sz w:val="16"/>
                <w:szCs w:val="16"/>
                <w:lang w:val="en-IE"/>
              </w:rPr>
            </w:pPr>
          </w:p>
        </w:tc>
        <w:tc>
          <w:tcPr>
            <w:tcW w:w="2790" w:type="dxa"/>
            <w:tcBorders>
              <w:top w:val="single" w:sz="4" w:space="0" w:color="auto"/>
              <w:bottom w:val="single" w:sz="4" w:space="0" w:color="auto"/>
            </w:tcBorders>
            <w:vAlign w:val="center"/>
          </w:tcPr>
          <w:p w:rsidR="003E3F4D" w:rsidRPr="00862C5D" w:rsidRDefault="003E3F4D" w:rsidP="00A4133B">
            <w:pPr>
              <w:pStyle w:val="CERBODY"/>
              <w:rPr>
                <w:sz w:val="16"/>
                <w:szCs w:val="16"/>
                <w:lang w:val="en-IE"/>
              </w:rPr>
            </w:pPr>
            <w:r w:rsidRPr="00862C5D">
              <w:rPr>
                <w:rFonts w:cs="Arial"/>
                <w:sz w:val="16"/>
                <w:szCs w:val="16"/>
                <w:lang w:val="en-IE"/>
              </w:rPr>
              <w:t xml:space="preserve">All Generator Units except Interconnector Error Units, Interconnector Residual Capacity Units, Demand Side Units, </w:t>
            </w:r>
            <w:proofErr w:type="spellStart"/>
            <w:r w:rsidRPr="00862C5D">
              <w:rPr>
                <w:rFonts w:cs="Arial"/>
                <w:sz w:val="16"/>
                <w:szCs w:val="16"/>
                <w:lang w:val="en-IE"/>
              </w:rPr>
              <w:t>Assetless</w:t>
            </w:r>
            <w:proofErr w:type="spellEnd"/>
            <w:r w:rsidRPr="00862C5D">
              <w:rPr>
                <w:rFonts w:cs="Arial"/>
                <w:sz w:val="16"/>
                <w:szCs w:val="16"/>
                <w:lang w:val="en-IE"/>
              </w:rPr>
              <w:t xml:space="preserve"> Units and Trading Units</w:t>
            </w:r>
          </w:p>
        </w:tc>
        <w:tc>
          <w:tcPr>
            <w:tcW w:w="1980" w:type="dxa"/>
            <w:tcBorders>
              <w:top w:val="single" w:sz="4" w:space="0" w:color="auto"/>
              <w:bottom w:val="single" w:sz="4" w:space="0" w:color="auto"/>
            </w:tcBorders>
            <w:vAlign w:val="center"/>
          </w:tcPr>
          <w:p w:rsidR="003E3F4D" w:rsidRPr="00862C5D" w:rsidRDefault="003E3F4D" w:rsidP="00A4133B">
            <w:pPr>
              <w:pStyle w:val="CERBODY"/>
              <w:rPr>
                <w:sz w:val="16"/>
                <w:szCs w:val="16"/>
                <w:lang w:val="en-IE"/>
              </w:rPr>
            </w:pPr>
            <w:r w:rsidRPr="00862C5D">
              <w:rPr>
                <w:rFonts w:cs="Arial"/>
                <w:sz w:val="16"/>
                <w:szCs w:val="16"/>
                <w:lang w:val="en-IE"/>
              </w:rPr>
              <w:t>Yes</w:t>
            </w:r>
          </w:p>
        </w:tc>
      </w:tr>
      <w:tr w:rsidR="003E3F4D" w:rsidRPr="00862C5D" w:rsidTr="00A4133B">
        <w:trPr>
          <w:cantSplit/>
        </w:trPr>
        <w:tc>
          <w:tcPr>
            <w:tcW w:w="2620" w:type="dxa"/>
            <w:tcBorders>
              <w:top w:val="single" w:sz="4" w:space="0" w:color="auto"/>
              <w:bottom w:val="single" w:sz="4" w:space="0" w:color="auto"/>
            </w:tcBorders>
            <w:vAlign w:val="center"/>
          </w:tcPr>
          <w:p w:rsidR="003E3F4D" w:rsidRPr="00862C5D" w:rsidRDefault="003E3F4D" w:rsidP="00A4133B">
            <w:pPr>
              <w:pStyle w:val="CERBODY"/>
              <w:rPr>
                <w:sz w:val="16"/>
                <w:szCs w:val="16"/>
                <w:lang w:val="en-IE"/>
              </w:rPr>
            </w:pPr>
            <w:r w:rsidRPr="00862C5D">
              <w:rPr>
                <w:rFonts w:cs="Arial"/>
                <w:sz w:val="16"/>
                <w:szCs w:val="16"/>
                <w:lang w:val="en-IE"/>
              </w:rPr>
              <w:t>End Point of Start Up Period</w:t>
            </w:r>
          </w:p>
        </w:tc>
        <w:tc>
          <w:tcPr>
            <w:tcW w:w="1070" w:type="dxa"/>
            <w:tcBorders>
              <w:top w:val="single" w:sz="4" w:space="0" w:color="auto"/>
              <w:bottom w:val="single" w:sz="4" w:space="0" w:color="auto"/>
            </w:tcBorders>
            <w:vAlign w:val="center"/>
          </w:tcPr>
          <w:p w:rsidR="003E3F4D" w:rsidRPr="00862C5D" w:rsidRDefault="003E3F4D" w:rsidP="00A4133B">
            <w:pPr>
              <w:pStyle w:val="CERBODY"/>
              <w:rPr>
                <w:sz w:val="16"/>
                <w:szCs w:val="16"/>
                <w:lang w:val="en-IE"/>
              </w:rPr>
            </w:pPr>
          </w:p>
        </w:tc>
        <w:tc>
          <w:tcPr>
            <w:tcW w:w="2790" w:type="dxa"/>
            <w:tcBorders>
              <w:top w:val="single" w:sz="4" w:space="0" w:color="auto"/>
              <w:bottom w:val="single" w:sz="4" w:space="0" w:color="auto"/>
            </w:tcBorders>
            <w:vAlign w:val="center"/>
          </w:tcPr>
          <w:p w:rsidR="003E3F4D" w:rsidRPr="00862C5D" w:rsidRDefault="003E3F4D" w:rsidP="00A4133B">
            <w:pPr>
              <w:pStyle w:val="CERBODY"/>
              <w:rPr>
                <w:sz w:val="16"/>
                <w:szCs w:val="16"/>
                <w:lang w:val="en-IE"/>
              </w:rPr>
            </w:pPr>
            <w:r w:rsidRPr="00862C5D">
              <w:rPr>
                <w:rFonts w:cs="Arial"/>
                <w:sz w:val="16"/>
                <w:szCs w:val="16"/>
                <w:lang w:val="en-IE"/>
              </w:rPr>
              <w:t xml:space="preserve">All Generator Units except Interconnector Error Units, Interconnector Residual Capacity Units, Demand Side Units, </w:t>
            </w:r>
            <w:proofErr w:type="spellStart"/>
            <w:r w:rsidRPr="00862C5D">
              <w:rPr>
                <w:rFonts w:cs="Arial"/>
                <w:sz w:val="16"/>
                <w:szCs w:val="16"/>
                <w:lang w:val="en-IE"/>
              </w:rPr>
              <w:t>Assetless</w:t>
            </w:r>
            <w:proofErr w:type="spellEnd"/>
            <w:r w:rsidRPr="00862C5D">
              <w:rPr>
                <w:rFonts w:cs="Arial"/>
                <w:sz w:val="16"/>
                <w:szCs w:val="16"/>
                <w:lang w:val="en-IE"/>
              </w:rPr>
              <w:t xml:space="preserve"> Units and Trading Units</w:t>
            </w:r>
          </w:p>
        </w:tc>
        <w:tc>
          <w:tcPr>
            <w:tcW w:w="1980" w:type="dxa"/>
            <w:tcBorders>
              <w:top w:val="single" w:sz="4" w:space="0" w:color="auto"/>
              <w:bottom w:val="single" w:sz="4" w:space="0" w:color="auto"/>
            </w:tcBorders>
            <w:vAlign w:val="center"/>
          </w:tcPr>
          <w:p w:rsidR="003E3F4D" w:rsidRPr="00862C5D" w:rsidRDefault="003E3F4D" w:rsidP="00A4133B">
            <w:pPr>
              <w:pStyle w:val="CERBODY"/>
              <w:rPr>
                <w:sz w:val="16"/>
                <w:szCs w:val="16"/>
                <w:lang w:val="en-IE"/>
              </w:rPr>
            </w:pPr>
            <w:r w:rsidRPr="00862C5D">
              <w:rPr>
                <w:rFonts w:cs="Arial"/>
                <w:sz w:val="16"/>
                <w:szCs w:val="16"/>
                <w:lang w:val="en-IE"/>
              </w:rPr>
              <w:t>Yes</w:t>
            </w:r>
          </w:p>
        </w:tc>
      </w:tr>
      <w:tr w:rsidR="003E3F4D" w:rsidRPr="00862C5D" w:rsidTr="00A4133B">
        <w:trPr>
          <w:cantSplit/>
        </w:trPr>
        <w:tc>
          <w:tcPr>
            <w:tcW w:w="2620" w:type="dxa"/>
            <w:tcBorders>
              <w:top w:val="single" w:sz="4" w:space="0" w:color="auto"/>
              <w:bottom w:val="single" w:sz="4" w:space="0" w:color="auto"/>
            </w:tcBorders>
            <w:vAlign w:val="center"/>
          </w:tcPr>
          <w:p w:rsidR="003E3F4D" w:rsidRPr="00862C5D" w:rsidRDefault="003E3F4D" w:rsidP="00A4133B">
            <w:pPr>
              <w:pStyle w:val="CERBODY"/>
              <w:rPr>
                <w:sz w:val="16"/>
                <w:szCs w:val="16"/>
                <w:lang w:val="en-IE"/>
              </w:rPr>
            </w:pPr>
            <w:r w:rsidRPr="00862C5D">
              <w:rPr>
                <w:rFonts w:cs="Arial"/>
                <w:sz w:val="16"/>
                <w:szCs w:val="16"/>
                <w:lang w:val="en-IE"/>
              </w:rPr>
              <w:t>Fixed Unit Load (MW)</w:t>
            </w:r>
          </w:p>
        </w:tc>
        <w:tc>
          <w:tcPr>
            <w:tcW w:w="1070" w:type="dxa"/>
            <w:tcBorders>
              <w:top w:val="single" w:sz="4" w:space="0" w:color="auto"/>
              <w:bottom w:val="single" w:sz="4" w:space="0" w:color="auto"/>
            </w:tcBorders>
            <w:vAlign w:val="center"/>
          </w:tcPr>
          <w:p w:rsidR="003E3F4D" w:rsidRPr="00862C5D" w:rsidRDefault="003E3F4D" w:rsidP="00A4133B">
            <w:pPr>
              <w:pStyle w:val="CERBODY"/>
              <w:rPr>
                <w:sz w:val="16"/>
                <w:szCs w:val="16"/>
                <w:lang w:val="en-IE"/>
              </w:rPr>
            </w:pPr>
            <w:proofErr w:type="spellStart"/>
            <w:r w:rsidRPr="00862C5D">
              <w:rPr>
                <w:rFonts w:cs="Arial"/>
                <w:sz w:val="16"/>
                <w:szCs w:val="16"/>
                <w:lang w:val="en-IE"/>
              </w:rPr>
              <w:t>FUL</w:t>
            </w:r>
            <w:r w:rsidRPr="00862C5D">
              <w:rPr>
                <w:rFonts w:cs="Arial"/>
                <w:sz w:val="16"/>
                <w:szCs w:val="16"/>
                <w:vertAlign w:val="subscript"/>
                <w:lang w:val="en-IE"/>
              </w:rPr>
              <w:t>u</w:t>
            </w:r>
            <w:proofErr w:type="spellEnd"/>
          </w:p>
        </w:tc>
        <w:tc>
          <w:tcPr>
            <w:tcW w:w="2790" w:type="dxa"/>
            <w:tcBorders>
              <w:top w:val="single" w:sz="4" w:space="0" w:color="auto"/>
              <w:bottom w:val="single" w:sz="4" w:space="0" w:color="auto"/>
            </w:tcBorders>
            <w:vAlign w:val="center"/>
          </w:tcPr>
          <w:p w:rsidR="003E3F4D" w:rsidRPr="00862C5D" w:rsidRDefault="003E3F4D" w:rsidP="00A4133B">
            <w:pPr>
              <w:pStyle w:val="CERBODY"/>
              <w:rPr>
                <w:sz w:val="16"/>
                <w:szCs w:val="16"/>
                <w:lang w:val="en-IE"/>
              </w:rPr>
            </w:pPr>
            <w:r w:rsidRPr="00862C5D">
              <w:rPr>
                <w:rFonts w:cs="Arial"/>
                <w:sz w:val="16"/>
                <w:szCs w:val="16"/>
                <w:lang w:val="en-IE"/>
              </w:rPr>
              <w:t xml:space="preserve">All Generator Units except Interconnector Error Units, Interconnector Residual Capacity Units, Demand Side Units, </w:t>
            </w:r>
            <w:proofErr w:type="spellStart"/>
            <w:r w:rsidRPr="00862C5D">
              <w:rPr>
                <w:rFonts w:cs="Arial"/>
                <w:sz w:val="16"/>
                <w:szCs w:val="16"/>
                <w:lang w:val="en-IE"/>
              </w:rPr>
              <w:t>Assetless</w:t>
            </w:r>
            <w:proofErr w:type="spellEnd"/>
            <w:r w:rsidRPr="00862C5D">
              <w:rPr>
                <w:rFonts w:cs="Arial"/>
                <w:sz w:val="16"/>
                <w:szCs w:val="16"/>
                <w:lang w:val="en-IE"/>
              </w:rPr>
              <w:t xml:space="preserve"> Units and Trading Units</w:t>
            </w:r>
          </w:p>
        </w:tc>
        <w:tc>
          <w:tcPr>
            <w:tcW w:w="1980" w:type="dxa"/>
            <w:tcBorders>
              <w:top w:val="single" w:sz="4" w:space="0" w:color="auto"/>
              <w:bottom w:val="single" w:sz="4" w:space="0" w:color="auto"/>
            </w:tcBorders>
            <w:vAlign w:val="center"/>
          </w:tcPr>
          <w:p w:rsidR="003E3F4D" w:rsidRPr="00862C5D" w:rsidRDefault="003E3F4D" w:rsidP="00A4133B">
            <w:pPr>
              <w:pStyle w:val="CERBODY"/>
              <w:rPr>
                <w:sz w:val="16"/>
                <w:szCs w:val="16"/>
                <w:lang w:val="en-IE"/>
              </w:rPr>
            </w:pPr>
            <w:r w:rsidRPr="00862C5D">
              <w:rPr>
                <w:rFonts w:cs="Arial"/>
                <w:sz w:val="16"/>
                <w:szCs w:val="16"/>
                <w:lang w:val="en-IE"/>
              </w:rPr>
              <w:t>Yes</w:t>
            </w:r>
          </w:p>
        </w:tc>
      </w:tr>
      <w:tr w:rsidR="003E3F4D" w:rsidRPr="00862C5D" w:rsidTr="00A4133B">
        <w:trPr>
          <w:cantSplit/>
        </w:trPr>
        <w:tc>
          <w:tcPr>
            <w:tcW w:w="2620" w:type="dxa"/>
            <w:tcBorders>
              <w:top w:val="single" w:sz="4" w:space="0" w:color="auto"/>
              <w:bottom w:val="single" w:sz="4" w:space="0" w:color="auto"/>
            </w:tcBorders>
            <w:vAlign w:val="center"/>
          </w:tcPr>
          <w:p w:rsidR="003E3F4D" w:rsidRPr="00862C5D" w:rsidRDefault="003E3F4D" w:rsidP="00A4133B">
            <w:pPr>
              <w:pStyle w:val="CERBODY"/>
              <w:rPr>
                <w:sz w:val="16"/>
                <w:szCs w:val="16"/>
                <w:lang w:val="en-IE"/>
              </w:rPr>
            </w:pPr>
            <w:r w:rsidRPr="00862C5D">
              <w:rPr>
                <w:rFonts w:cs="Arial"/>
                <w:sz w:val="16"/>
                <w:szCs w:val="16"/>
                <w:lang w:val="en-IE"/>
              </w:rPr>
              <w:lastRenderedPageBreak/>
              <w:t>Licence Effective Date</w:t>
            </w:r>
          </w:p>
        </w:tc>
        <w:tc>
          <w:tcPr>
            <w:tcW w:w="1070" w:type="dxa"/>
            <w:tcBorders>
              <w:top w:val="single" w:sz="4" w:space="0" w:color="auto"/>
              <w:bottom w:val="single" w:sz="4" w:space="0" w:color="auto"/>
            </w:tcBorders>
            <w:vAlign w:val="center"/>
          </w:tcPr>
          <w:p w:rsidR="003E3F4D" w:rsidRPr="00862C5D" w:rsidRDefault="003E3F4D" w:rsidP="00A4133B">
            <w:pPr>
              <w:pStyle w:val="CERBODY"/>
              <w:rPr>
                <w:sz w:val="16"/>
                <w:szCs w:val="16"/>
                <w:lang w:val="en-IE"/>
              </w:rPr>
            </w:pPr>
          </w:p>
        </w:tc>
        <w:tc>
          <w:tcPr>
            <w:tcW w:w="2790" w:type="dxa"/>
            <w:tcBorders>
              <w:top w:val="single" w:sz="4" w:space="0" w:color="auto"/>
              <w:bottom w:val="single" w:sz="4" w:space="0" w:color="auto"/>
            </w:tcBorders>
            <w:vAlign w:val="center"/>
          </w:tcPr>
          <w:p w:rsidR="003E3F4D" w:rsidRPr="00862C5D" w:rsidRDefault="003E3F4D" w:rsidP="00A4133B">
            <w:pPr>
              <w:pStyle w:val="CERBODY"/>
              <w:rPr>
                <w:sz w:val="16"/>
                <w:szCs w:val="16"/>
                <w:lang w:val="en-IE"/>
              </w:rPr>
            </w:pPr>
            <w:r w:rsidRPr="00862C5D">
              <w:rPr>
                <w:rFonts w:cs="Arial"/>
                <w:sz w:val="16"/>
                <w:szCs w:val="16"/>
                <w:lang w:val="en-IE"/>
              </w:rPr>
              <w:t xml:space="preserve">All Generator Units except Interconnector Error Units, Interconnector Residual Capacity Units, Demand Side Units, </w:t>
            </w:r>
            <w:proofErr w:type="spellStart"/>
            <w:r w:rsidRPr="00862C5D">
              <w:rPr>
                <w:rFonts w:cs="Arial"/>
                <w:sz w:val="16"/>
                <w:szCs w:val="16"/>
                <w:lang w:val="en-IE"/>
              </w:rPr>
              <w:t>Assetless</w:t>
            </w:r>
            <w:proofErr w:type="spellEnd"/>
            <w:r w:rsidRPr="00862C5D">
              <w:rPr>
                <w:rFonts w:cs="Arial"/>
                <w:sz w:val="16"/>
                <w:szCs w:val="16"/>
                <w:lang w:val="en-IE"/>
              </w:rPr>
              <w:t xml:space="preserve"> Units and Trading Units</w:t>
            </w:r>
          </w:p>
        </w:tc>
        <w:tc>
          <w:tcPr>
            <w:tcW w:w="1980" w:type="dxa"/>
            <w:tcBorders>
              <w:top w:val="single" w:sz="4" w:space="0" w:color="auto"/>
              <w:bottom w:val="single" w:sz="4" w:space="0" w:color="auto"/>
            </w:tcBorders>
            <w:vAlign w:val="center"/>
          </w:tcPr>
          <w:p w:rsidR="003E3F4D" w:rsidRPr="00862C5D" w:rsidRDefault="003E3F4D" w:rsidP="00A4133B">
            <w:pPr>
              <w:pStyle w:val="CERBODY"/>
              <w:rPr>
                <w:sz w:val="16"/>
                <w:szCs w:val="16"/>
                <w:lang w:val="en-IE"/>
              </w:rPr>
            </w:pPr>
            <w:r w:rsidRPr="00862C5D">
              <w:rPr>
                <w:rFonts w:cs="Arial"/>
                <w:sz w:val="16"/>
                <w:szCs w:val="16"/>
                <w:lang w:val="en-IE"/>
              </w:rPr>
              <w:t>Yes</w:t>
            </w:r>
          </w:p>
        </w:tc>
      </w:tr>
      <w:tr w:rsidR="003E3F4D" w:rsidRPr="00862C5D" w:rsidTr="00A4133B">
        <w:trPr>
          <w:cantSplit/>
        </w:trPr>
        <w:tc>
          <w:tcPr>
            <w:tcW w:w="2620" w:type="dxa"/>
            <w:tcBorders>
              <w:top w:val="single" w:sz="4" w:space="0" w:color="auto"/>
              <w:bottom w:val="single" w:sz="4" w:space="0" w:color="auto"/>
            </w:tcBorders>
            <w:vAlign w:val="center"/>
          </w:tcPr>
          <w:p w:rsidR="003E3F4D" w:rsidRPr="00862C5D" w:rsidRDefault="003E3F4D" w:rsidP="00A4133B">
            <w:pPr>
              <w:pStyle w:val="CERBODY"/>
              <w:rPr>
                <w:sz w:val="16"/>
                <w:szCs w:val="16"/>
                <w:lang w:val="en-IE"/>
              </w:rPr>
            </w:pPr>
            <w:r w:rsidRPr="00862C5D">
              <w:rPr>
                <w:rFonts w:cs="Arial"/>
                <w:sz w:val="16"/>
                <w:szCs w:val="16"/>
                <w:lang w:val="en-IE"/>
              </w:rPr>
              <w:t>Licence Reference Number</w:t>
            </w:r>
          </w:p>
        </w:tc>
        <w:tc>
          <w:tcPr>
            <w:tcW w:w="1070" w:type="dxa"/>
            <w:tcBorders>
              <w:top w:val="single" w:sz="4" w:space="0" w:color="auto"/>
              <w:bottom w:val="single" w:sz="4" w:space="0" w:color="auto"/>
            </w:tcBorders>
            <w:vAlign w:val="center"/>
          </w:tcPr>
          <w:p w:rsidR="003E3F4D" w:rsidRPr="00862C5D" w:rsidRDefault="003E3F4D" w:rsidP="00A4133B">
            <w:pPr>
              <w:pStyle w:val="CERBODY"/>
              <w:rPr>
                <w:sz w:val="16"/>
                <w:szCs w:val="16"/>
                <w:lang w:val="en-IE"/>
              </w:rPr>
            </w:pPr>
          </w:p>
        </w:tc>
        <w:tc>
          <w:tcPr>
            <w:tcW w:w="2790" w:type="dxa"/>
            <w:tcBorders>
              <w:top w:val="single" w:sz="4" w:space="0" w:color="auto"/>
              <w:bottom w:val="single" w:sz="4" w:space="0" w:color="auto"/>
            </w:tcBorders>
            <w:vAlign w:val="center"/>
          </w:tcPr>
          <w:p w:rsidR="003E3F4D" w:rsidRPr="00862C5D" w:rsidRDefault="003E3F4D" w:rsidP="00A4133B">
            <w:pPr>
              <w:pStyle w:val="CERBODY"/>
              <w:rPr>
                <w:sz w:val="16"/>
                <w:szCs w:val="16"/>
                <w:lang w:val="en-IE"/>
              </w:rPr>
            </w:pPr>
            <w:r w:rsidRPr="00862C5D">
              <w:rPr>
                <w:rFonts w:cs="Arial"/>
                <w:sz w:val="16"/>
                <w:szCs w:val="16"/>
                <w:lang w:val="en-IE"/>
              </w:rPr>
              <w:t xml:space="preserve">All Generator Units except Interconnector Error Units, Interconnector Residual Capacity Units, Demand Side Units, </w:t>
            </w:r>
            <w:proofErr w:type="spellStart"/>
            <w:r w:rsidRPr="00862C5D">
              <w:rPr>
                <w:rFonts w:cs="Arial"/>
                <w:sz w:val="16"/>
                <w:szCs w:val="16"/>
                <w:lang w:val="en-IE"/>
              </w:rPr>
              <w:t>Assetless</w:t>
            </w:r>
            <w:proofErr w:type="spellEnd"/>
            <w:r w:rsidRPr="00862C5D">
              <w:rPr>
                <w:rFonts w:cs="Arial"/>
                <w:sz w:val="16"/>
                <w:szCs w:val="16"/>
                <w:lang w:val="en-IE"/>
              </w:rPr>
              <w:t xml:space="preserve"> Units and Trading Units</w:t>
            </w:r>
          </w:p>
        </w:tc>
        <w:tc>
          <w:tcPr>
            <w:tcW w:w="1980" w:type="dxa"/>
            <w:tcBorders>
              <w:top w:val="single" w:sz="4" w:space="0" w:color="auto"/>
              <w:bottom w:val="single" w:sz="4" w:space="0" w:color="auto"/>
            </w:tcBorders>
            <w:vAlign w:val="center"/>
          </w:tcPr>
          <w:p w:rsidR="003E3F4D" w:rsidRPr="00862C5D" w:rsidRDefault="003E3F4D" w:rsidP="00A4133B">
            <w:pPr>
              <w:pStyle w:val="CERBODY"/>
              <w:rPr>
                <w:sz w:val="16"/>
                <w:szCs w:val="16"/>
                <w:lang w:val="en-IE"/>
              </w:rPr>
            </w:pPr>
            <w:r w:rsidRPr="00862C5D">
              <w:rPr>
                <w:rFonts w:cs="Arial"/>
                <w:sz w:val="16"/>
                <w:szCs w:val="16"/>
                <w:lang w:val="en-IE"/>
              </w:rPr>
              <w:t>Yes</w:t>
            </w:r>
          </w:p>
        </w:tc>
      </w:tr>
      <w:tr w:rsidR="003E3F4D" w:rsidRPr="00862C5D" w:rsidTr="00A4133B">
        <w:trPr>
          <w:cantSplit/>
        </w:trPr>
        <w:tc>
          <w:tcPr>
            <w:tcW w:w="2620" w:type="dxa"/>
            <w:tcBorders>
              <w:top w:val="single" w:sz="4" w:space="0" w:color="auto"/>
              <w:bottom w:val="single" w:sz="4" w:space="0" w:color="auto"/>
            </w:tcBorders>
            <w:vAlign w:val="center"/>
          </w:tcPr>
          <w:p w:rsidR="003E3F4D" w:rsidRPr="00862C5D" w:rsidRDefault="00CC7C8F" w:rsidP="00CC7C8F">
            <w:pPr>
              <w:pStyle w:val="CERBODY"/>
              <w:rPr>
                <w:sz w:val="16"/>
                <w:szCs w:val="16"/>
                <w:lang w:val="en-IE"/>
              </w:rPr>
            </w:pPr>
            <w:r w:rsidRPr="00862C5D">
              <w:rPr>
                <w:rFonts w:cs="Arial"/>
                <w:sz w:val="16"/>
                <w:szCs w:val="16"/>
                <w:lang w:val="en-IE"/>
              </w:rPr>
              <w:t xml:space="preserve">Registered </w:t>
            </w:r>
            <w:r w:rsidR="003E3F4D" w:rsidRPr="00862C5D">
              <w:rPr>
                <w:rFonts w:cs="Arial"/>
                <w:sz w:val="16"/>
                <w:szCs w:val="16"/>
                <w:lang w:val="en-IE"/>
              </w:rPr>
              <w:t xml:space="preserve">Minimum </w:t>
            </w:r>
            <w:r w:rsidRPr="00862C5D">
              <w:rPr>
                <w:rFonts w:cs="Arial"/>
                <w:sz w:val="16"/>
                <w:szCs w:val="16"/>
                <w:lang w:val="en-IE"/>
              </w:rPr>
              <w:t>Output</w:t>
            </w:r>
          </w:p>
        </w:tc>
        <w:tc>
          <w:tcPr>
            <w:tcW w:w="1070" w:type="dxa"/>
            <w:tcBorders>
              <w:top w:val="single" w:sz="4" w:space="0" w:color="auto"/>
              <w:bottom w:val="single" w:sz="4" w:space="0" w:color="auto"/>
            </w:tcBorders>
            <w:vAlign w:val="center"/>
          </w:tcPr>
          <w:p w:rsidR="003E3F4D" w:rsidRPr="00862C5D" w:rsidRDefault="003E3F4D" w:rsidP="00A4133B">
            <w:pPr>
              <w:pStyle w:val="CERBODY"/>
              <w:rPr>
                <w:sz w:val="16"/>
                <w:szCs w:val="16"/>
                <w:lang w:val="en-IE"/>
              </w:rPr>
            </w:pPr>
          </w:p>
        </w:tc>
        <w:tc>
          <w:tcPr>
            <w:tcW w:w="2790" w:type="dxa"/>
            <w:tcBorders>
              <w:top w:val="single" w:sz="4" w:space="0" w:color="auto"/>
              <w:bottom w:val="single" w:sz="4" w:space="0" w:color="auto"/>
            </w:tcBorders>
            <w:vAlign w:val="center"/>
          </w:tcPr>
          <w:p w:rsidR="003E3F4D" w:rsidRPr="00862C5D" w:rsidRDefault="003E3F4D" w:rsidP="00A4133B">
            <w:pPr>
              <w:pStyle w:val="CERBODY"/>
              <w:rPr>
                <w:sz w:val="16"/>
                <w:szCs w:val="16"/>
                <w:lang w:val="en-IE"/>
              </w:rPr>
            </w:pPr>
            <w:r w:rsidRPr="00862C5D">
              <w:rPr>
                <w:rFonts w:cs="Arial"/>
                <w:sz w:val="16"/>
                <w:szCs w:val="16"/>
                <w:lang w:val="en-IE"/>
              </w:rPr>
              <w:t xml:space="preserve">All Generator Units except Interconnector Error Units, Interconnector Residual Capacity Units, Demand Side Units, </w:t>
            </w:r>
            <w:proofErr w:type="spellStart"/>
            <w:r w:rsidRPr="00862C5D">
              <w:rPr>
                <w:rFonts w:cs="Arial"/>
                <w:sz w:val="16"/>
                <w:szCs w:val="16"/>
                <w:lang w:val="en-IE"/>
              </w:rPr>
              <w:t>Assetless</w:t>
            </w:r>
            <w:proofErr w:type="spellEnd"/>
            <w:r w:rsidRPr="00862C5D">
              <w:rPr>
                <w:rFonts w:cs="Arial"/>
                <w:sz w:val="16"/>
                <w:szCs w:val="16"/>
                <w:lang w:val="en-IE"/>
              </w:rPr>
              <w:t xml:space="preserve"> Units and Trading Units</w:t>
            </w:r>
          </w:p>
        </w:tc>
        <w:tc>
          <w:tcPr>
            <w:tcW w:w="1980" w:type="dxa"/>
            <w:tcBorders>
              <w:top w:val="single" w:sz="4" w:space="0" w:color="auto"/>
              <w:bottom w:val="single" w:sz="4" w:space="0" w:color="auto"/>
            </w:tcBorders>
            <w:vAlign w:val="center"/>
          </w:tcPr>
          <w:p w:rsidR="003E3F4D" w:rsidRPr="00862C5D" w:rsidRDefault="003E3F4D" w:rsidP="00A4133B">
            <w:pPr>
              <w:pStyle w:val="CERBODY"/>
              <w:rPr>
                <w:sz w:val="16"/>
                <w:szCs w:val="16"/>
                <w:lang w:val="en-IE"/>
              </w:rPr>
            </w:pPr>
            <w:r w:rsidRPr="00862C5D">
              <w:rPr>
                <w:rFonts w:cs="Arial"/>
                <w:sz w:val="16"/>
                <w:szCs w:val="16"/>
                <w:lang w:val="en-IE"/>
              </w:rPr>
              <w:t>Yes</w:t>
            </w:r>
          </w:p>
        </w:tc>
      </w:tr>
      <w:tr w:rsidR="003E3F4D" w:rsidRPr="00862C5D" w:rsidTr="00A4133B">
        <w:trPr>
          <w:cantSplit/>
        </w:trPr>
        <w:tc>
          <w:tcPr>
            <w:tcW w:w="2620" w:type="dxa"/>
            <w:tcBorders>
              <w:top w:val="single" w:sz="4" w:space="0" w:color="auto"/>
              <w:bottom w:val="single" w:sz="4" w:space="0" w:color="auto"/>
            </w:tcBorders>
            <w:vAlign w:val="center"/>
          </w:tcPr>
          <w:p w:rsidR="003E3F4D" w:rsidRPr="00862C5D" w:rsidRDefault="003E3F4D" w:rsidP="00A4133B">
            <w:pPr>
              <w:pStyle w:val="CERBODY"/>
              <w:rPr>
                <w:sz w:val="16"/>
                <w:szCs w:val="16"/>
                <w:lang w:val="en-IE"/>
              </w:rPr>
            </w:pPr>
            <w:r w:rsidRPr="00862C5D">
              <w:rPr>
                <w:rFonts w:cs="Arial"/>
                <w:sz w:val="16"/>
                <w:szCs w:val="16"/>
                <w:lang w:val="en-IE"/>
              </w:rPr>
              <w:t>Maximum Generation</w:t>
            </w:r>
          </w:p>
        </w:tc>
        <w:tc>
          <w:tcPr>
            <w:tcW w:w="1070" w:type="dxa"/>
            <w:tcBorders>
              <w:top w:val="single" w:sz="4" w:space="0" w:color="auto"/>
              <w:bottom w:val="single" w:sz="4" w:space="0" w:color="auto"/>
            </w:tcBorders>
            <w:vAlign w:val="center"/>
          </w:tcPr>
          <w:p w:rsidR="003E3F4D" w:rsidRPr="00862C5D" w:rsidRDefault="003E3F4D" w:rsidP="00A4133B">
            <w:pPr>
              <w:pStyle w:val="CERBODY"/>
              <w:rPr>
                <w:sz w:val="16"/>
                <w:szCs w:val="16"/>
                <w:lang w:val="en-IE"/>
              </w:rPr>
            </w:pPr>
          </w:p>
        </w:tc>
        <w:tc>
          <w:tcPr>
            <w:tcW w:w="2790" w:type="dxa"/>
            <w:tcBorders>
              <w:top w:val="single" w:sz="4" w:space="0" w:color="auto"/>
              <w:bottom w:val="single" w:sz="4" w:space="0" w:color="auto"/>
            </w:tcBorders>
            <w:vAlign w:val="center"/>
          </w:tcPr>
          <w:p w:rsidR="003E3F4D" w:rsidRPr="00862C5D" w:rsidRDefault="003E3F4D" w:rsidP="00A4133B">
            <w:pPr>
              <w:pStyle w:val="CERBODY"/>
              <w:rPr>
                <w:sz w:val="16"/>
                <w:szCs w:val="16"/>
                <w:lang w:val="en-IE"/>
              </w:rPr>
            </w:pPr>
            <w:r w:rsidRPr="00862C5D">
              <w:rPr>
                <w:rFonts w:cs="Arial"/>
                <w:sz w:val="16"/>
                <w:szCs w:val="16"/>
                <w:lang w:val="en-IE"/>
              </w:rPr>
              <w:t xml:space="preserve">All Generator Units except Interconnector Error Units, Interconnector Residual Capacity Units, Demand Side Units, </w:t>
            </w:r>
            <w:proofErr w:type="spellStart"/>
            <w:r w:rsidRPr="00862C5D">
              <w:rPr>
                <w:rFonts w:cs="Arial"/>
                <w:sz w:val="16"/>
                <w:szCs w:val="16"/>
                <w:lang w:val="en-IE"/>
              </w:rPr>
              <w:t>Assetless</w:t>
            </w:r>
            <w:proofErr w:type="spellEnd"/>
            <w:r w:rsidRPr="00862C5D">
              <w:rPr>
                <w:rFonts w:cs="Arial"/>
                <w:sz w:val="16"/>
                <w:szCs w:val="16"/>
                <w:lang w:val="en-IE"/>
              </w:rPr>
              <w:t xml:space="preserve"> Units and Trading Units. The Maximum Generation shall be submitted equal to the Registered Capacity of the Generator Unit.</w:t>
            </w:r>
          </w:p>
        </w:tc>
        <w:tc>
          <w:tcPr>
            <w:tcW w:w="1980" w:type="dxa"/>
            <w:tcBorders>
              <w:top w:val="single" w:sz="4" w:space="0" w:color="auto"/>
              <w:bottom w:val="single" w:sz="4" w:space="0" w:color="auto"/>
            </w:tcBorders>
            <w:vAlign w:val="center"/>
          </w:tcPr>
          <w:p w:rsidR="003E3F4D" w:rsidRPr="00862C5D" w:rsidRDefault="003E3F4D" w:rsidP="00A4133B">
            <w:pPr>
              <w:pStyle w:val="CERBODY"/>
              <w:rPr>
                <w:sz w:val="16"/>
                <w:szCs w:val="16"/>
                <w:lang w:val="en-IE"/>
              </w:rPr>
            </w:pPr>
            <w:r w:rsidRPr="00862C5D">
              <w:rPr>
                <w:rFonts w:cs="Arial"/>
                <w:sz w:val="16"/>
                <w:szCs w:val="16"/>
                <w:lang w:val="en-IE"/>
              </w:rPr>
              <w:t>Yes</w:t>
            </w:r>
          </w:p>
        </w:tc>
      </w:tr>
      <w:tr w:rsidR="003E3F4D" w:rsidRPr="00862C5D" w:rsidTr="00A4133B">
        <w:trPr>
          <w:cantSplit/>
        </w:trPr>
        <w:tc>
          <w:tcPr>
            <w:tcW w:w="2620" w:type="dxa"/>
            <w:tcBorders>
              <w:top w:val="single" w:sz="4" w:space="0" w:color="auto"/>
              <w:bottom w:val="single" w:sz="4" w:space="0" w:color="auto"/>
            </w:tcBorders>
            <w:vAlign w:val="center"/>
          </w:tcPr>
          <w:p w:rsidR="003E3F4D" w:rsidRPr="00862C5D" w:rsidRDefault="003E3F4D" w:rsidP="00A4133B">
            <w:pPr>
              <w:pStyle w:val="CERBODY"/>
              <w:rPr>
                <w:sz w:val="16"/>
                <w:szCs w:val="16"/>
                <w:lang w:val="en-IE"/>
              </w:rPr>
            </w:pPr>
            <w:r w:rsidRPr="00862C5D">
              <w:rPr>
                <w:rFonts w:cs="Arial"/>
                <w:sz w:val="16"/>
                <w:szCs w:val="16"/>
                <w:lang w:val="en-IE"/>
              </w:rPr>
              <w:t>Priority Dispatch Flag</w:t>
            </w:r>
          </w:p>
        </w:tc>
        <w:tc>
          <w:tcPr>
            <w:tcW w:w="1070" w:type="dxa"/>
            <w:tcBorders>
              <w:top w:val="single" w:sz="4" w:space="0" w:color="auto"/>
              <w:bottom w:val="single" w:sz="4" w:space="0" w:color="auto"/>
            </w:tcBorders>
            <w:vAlign w:val="center"/>
          </w:tcPr>
          <w:p w:rsidR="003E3F4D" w:rsidRPr="00862C5D" w:rsidRDefault="003E3F4D" w:rsidP="00A4133B">
            <w:pPr>
              <w:pStyle w:val="CERBODY"/>
              <w:rPr>
                <w:sz w:val="16"/>
                <w:szCs w:val="16"/>
                <w:lang w:val="en-IE"/>
              </w:rPr>
            </w:pPr>
          </w:p>
        </w:tc>
        <w:tc>
          <w:tcPr>
            <w:tcW w:w="2790" w:type="dxa"/>
            <w:tcBorders>
              <w:top w:val="single" w:sz="4" w:space="0" w:color="auto"/>
              <w:bottom w:val="single" w:sz="4" w:space="0" w:color="auto"/>
            </w:tcBorders>
            <w:vAlign w:val="center"/>
          </w:tcPr>
          <w:p w:rsidR="003E3F4D" w:rsidRPr="00862C5D" w:rsidRDefault="003E3F4D" w:rsidP="00A4133B">
            <w:pPr>
              <w:pStyle w:val="CERBODY"/>
              <w:rPr>
                <w:sz w:val="16"/>
                <w:szCs w:val="16"/>
                <w:lang w:val="en-IE"/>
              </w:rPr>
            </w:pPr>
            <w:r w:rsidRPr="00862C5D">
              <w:rPr>
                <w:rFonts w:cs="Arial"/>
                <w:sz w:val="16"/>
                <w:szCs w:val="16"/>
                <w:lang w:val="en-IE"/>
              </w:rPr>
              <w:t xml:space="preserve">All Generator Units except Interconnector Error Units, Interconnector Residual Capacity Units, Demand Side Units, </w:t>
            </w:r>
            <w:proofErr w:type="spellStart"/>
            <w:r w:rsidRPr="00862C5D">
              <w:rPr>
                <w:rFonts w:cs="Arial"/>
                <w:sz w:val="16"/>
                <w:szCs w:val="16"/>
                <w:lang w:val="en-IE"/>
              </w:rPr>
              <w:t>Assetless</w:t>
            </w:r>
            <w:proofErr w:type="spellEnd"/>
            <w:r w:rsidRPr="00862C5D">
              <w:rPr>
                <w:rFonts w:cs="Arial"/>
                <w:sz w:val="16"/>
                <w:szCs w:val="16"/>
                <w:lang w:val="en-IE"/>
              </w:rPr>
              <w:t xml:space="preserve"> Units and Trading Units</w:t>
            </w:r>
          </w:p>
        </w:tc>
        <w:tc>
          <w:tcPr>
            <w:tcW w:w="1980" w:type="dxa"/>
            <w:tcBorders>
              <w:top w:val="single" w:sz="4" w:space="0" w:color="auto"/>
              <w:bottom w:val="single" w:sz="4" w:space="0" w:color="auto"/>
            </w:tcBorders>
            <w:vAlign w:val="center"/>
          </w:tcPr>
          <w:p w:rsidR="003E3F4D" w:rsidRPr="00862C5D" w:rsidRDefault="003E3F4D" w:rsidP="00A4133B">
            <w:pPr>
              <w:pStyle w:val="CERBODY"/>
              <w:rPr>
                <w:sz w:val="16"/>
                <w:szCs w:val="16"/>
                <w:lang w:val="en-IE"/>
              </w:rPr>
            </w:pPr>
            <w:r w:rsidRPr="00862C5D">
              <w:rPr>
                <w:rFonts w:cs="Arial"/>
                <w:sz w:val="16"/>
                <w:szCs w:val="16"/>
                <w:lang w:val="en-IE"/>
              </w:rPr>
              <w:t>Yes</w:t>
            </w:r>
          </w:p>
        </w:tc>
      </w:tr>
      <w:tr w:rsidR="003E3F4D" w:rsidRPr="00862C5D" w:rsidTr="001E39C4">
        <w:trPr>
          <w:cantSplit/>
        </w:trPr>
        <w:tc>
          <w:tcPr>
            <w:tcW w:w="2620" w:type="dxa"/>
            <w:tcBorders>
              <w:top w:val="single" w:sz="4" w:space="0" w:color="auto"/>
              <w:bottom w:val="single" w:sz="4" w:space="0" w:color="auto"/>
            </w:tcBorders>
            <w:vAlign w:val="center"/>
          </w:tcPr>
          <w:p w:rsidR="003E3F4D" w:rsidRPr="00862C5D" w:rsidRDefault="003E3F4D" w:rsidP="00A4133B">
            <w:pPr>
              <w:pStyle w:val="CERBODY"/>
              <w:rPr>
                <w:sz w:val="16"/>
                <w:szCs w:val="16"/>
                <w:lang w:val="en-IE"/>
              </w:rPr>
            </w:pPr>
            <w:r w:rsidRPr="00862C5D">
              <w:rPr>
                <w:rFonts w:cs="Arial"/>
                <w:sz w:val="16"/>
                <w:szCs w:val="16"/>
                <w:lang w:val="en-IE"/>
              </w:rPr>
              <w:t xml:space="preserve">Pumped Storage </w:t>
            </w:r>
            <w:r w:rsidR="00C10123" w:rsidRPr="00862C5D">
              <w:rPr>
                <w:rFonts w:cs="Arial"/>
                <w:sz w:val="16"/>
                <w:szCs w:val="16"/>
                <w:lang w:val="en-IE"/>
              </w:rPr>
              <w:t xml:space="preserve">and Battery Storage </w:t>
            </w:r>
            <w:r w:rsidRPr="00862C5D">
              <w:rPr>
                <w:rFonts w:cs="Arial"/>
                <w:sz w:val="16"/>
                <w:szCs w:val="16"/>
                <w:lang w:val="en-IE"/>
              </w:rPr>
              <w:t>Flag</w:t>
            </w:r>
          </w:p>
        </w:tc>
        <w:tc>
          <w:tcPr>
            <w:tcW w:w="1070" w:type="dxa"/>
            <w:tcBorders>
              <w:top w:val="single" w:sz="4" w:space="0" w:color="auto"/>
              <w:bottom w:val="single" w:sz="4" w:space="0" w:color="auto"/>
            </w:tcBorders>
            <w:vAlign w:val="center"/>
          </w:tcPr>
          <w:p w:rsidR="003E3F4D" w:rsidRPr="00862C5D" w:rsidRDefault="003E3F4D" w:rsidP="00A4133B">
            <w:pPr>
              <w:pStyle w:val="CERBODY"/>
              <w:rPr>
                <w:sz w:val="16"/>
                <w:szCs w:val="16"/>
                <w:lang w:val="en-IE"/>
              </w:rPr>
            </w:pPr>
          </w:p>
        </w:tc>
        <w:tc>
          <w:tcPr>
            <w:tcW w:w="2790" w:type="dxa"/>
            <w:tcBorders>
              <w:top w:val="single" w:sz="4" w:space="0" w:color="auto"/>
              <w:bottom w:val="single" w:sz="4" w:space="0" w:color="auto"/>
            </w:tcBorders>
            <w:vAlign w:val="center"/>
          </w:tcPr>
          <w:p w:rsidR="003E3F4D" w:rsidRPr="00862C5D" w:rsidRDefault="003E3F4D" w:rsidP="00A4133B">
            <w:pPr>
              <w:pStyle w:val="CERBODY"/>
              <w:rPr>
                <w:sz w:val="16"/>
                <w:szCs w:val="16"/>
                <w:lang w:val="en-IE"/>
              </w:rPr>
            </w:pPr>
            <w:r w:rsidRPr="00862C5D">
              <w:rPr>
                <w:rFonts w:cs="Arial"/>
                <w:sz w:val="16"/>
                <w:szCs w:val="16"/>
                <w:lang w:val="en-IE"/>
              </w:rPr>
              <w:t xml:space="preserve">All Generator Units except Interconnector Error Units, Interconnector Residual Capacity Units, Demand Side Units, </w:t>
            </w:r>
            <w:proofErr w:type="spellStart"/>
            <w:r w:rsidRPr="00862C5D">
              <w:rPr>
                <w:rFonts w:cs="Arial"/>
                <w:sz w:val="16"/>
                <w:szCs w:val="16"/>
                <w:lang w:val="en-IE"/>
              </w:rPr>
              <w:t>Assetless</w:t>
            </w:r>
            <w:proofErr w:type="spellEnd"/>
            <w:r w:rsidRPr="00862C5D">
              <w:rPr>
                <w:rFonts w:cs="Arial"/>
                <w:sz w:val="16"/>
                <w:szCs w:val="16"/>
                <w:lang w:val="en-IE"/>
              </w:rPr>
              <w:t xml:space="preserve"> Units and Trading Units</w:t>
            </w:r>
          </w:p>
        </w:tc>
        <w:tc>
          <w:tcPr>
            <w:tcW w:w="1980" w:type="dxa"/>
            <w:tcBorders>
              <w:top w:val="single" w:sz="4" w:space="0" w:color="auto"/>
              <w:bottom w:val="single" w:sz="4" w:space="0" w:color="auto"/>
            </w:tcBorders>
            <w:vAlign w:val="center"/>
          </w:tcPr>
          <w:p w:rsidR="003E3F4D" w:rsidRPr="00862C5D" w:rsidRDefault="003E3F4D" w:rsidP="00A4133B">
            <w:pPr>
              <w:pStyle w:val="CERBODY"/>
              <w:rPr>
                <w:sz w:val="16"/>
                <w:szCs w:val="16"/>
                <w:lang w:val="en-IE"/>
              </w:rPr>
            </w:pPr>
            <w:r w:rsidRPr="00862C5D">
              <w:rPr>
                <w:rFonts w:cs="Arial"/>
                <w:sz w:val="16"/>
                <w:szCs w:val="16"/>
                <w:lang w:val="en-IE"/>
              </w:rPr>
              <w:t>Yes</w:t>
            </w:r>
          </w:p>
        </w:tc>
      </w:tr>
      <w:tr w:rsidR="003E3F4D" w:rsidRPr="00862C5D" w:rsidTr="001E39C4">
        <w:trPr>
          <w:cantSplit/>
        </w:trPr>
        <w:tc>
          <w:tcPr>
            <w:tcW w:w="2620" w:type="dxa"/>
            <w:tcBorders>
              <w:top w:val="single" w:sz="4" w:space="0" w:color="auto"/>
              <w:bottom w:val="single" w:sz="4" w:space="0" w:color="auto"/>
            </w:tcBorders>
            <w:vAlign w:val="center"/>
          </w:tcPr>
          <w:p w:rsidR="003E3F4D" w:rsidRPr="00862C5D" w:rsidRDefault="003E3F4D" w:rsidP="00A4133B">
            <w:pPr>
              <w:pStyle w:val="CERBODY"/>
              <w:rPr>
                <w:sz w:val="16"/>
                <w:szCs w:val="16"/>
                <w:lang w:val="en-IE"/>
              </w:rPr>
            </w:pPr>
            <w:r w:rsidRPr="00862C5D">
              <w:rPr>
                <w:rFonts w:cs="Arial"/>
                <w:sz w:val="16"/>
                <w:szCs w:val="16"/>
                <w:lang w:val="en-IE"/>
              </w:rPr>
              <w:t>Registered Capacity (MW)</w:t>
            </w:r>
          </w:p>
        </w:tc>
        <w:tc>
          <w:tcPr>
            <w:tcW w:w="1070" w:type="dxa"/>
            <w:tcBorders>
              <w:top w:val="single" w:sz="4" w:space="0" w:color="auto"/>
              <w:bottom w:val="single" w:sz="4" w:space="0" w:color="auto"/>
            </w:tcBorders>
            <w:vAlign w:val="center"/>
          </w:tcPr>
          <w:p w:rsidR="003E3F4D" w:rsidRPr="00862C5D" w:rsidRDefault="003E3F4D" w:rsidP="002F3EB9">
            <w:pPr>
              <w:pStyle w:val="CERBODY"/>
              <w:rPr>
                <w:sz w:val="16"/>
                <w:szCs w:val="16"/>
                <w:lang w:val="en-IE"/>
              </w:rPr>
            </w:pPr>
            <w:proofErr w:type="spellStart"/>
            <w:r w:rsidRPr="00862C5D">
              <w:rPr>
                <w:rFonts w:cs="Arial"/>
                <w:sz w:val="16"/>
                <w:szCs w:val="16"/>
                <w:lang w:val="en-IE"/>
              </w:rPr>
              <w:t>q</w:t>
            </w:r>
            <w:ins w:id="134" w:author="Author">
              <w:r w:rsidR="002F3EB9">
                <w:rPr>
                  <w:rFonts w:cs="Arial"/>
                  <w:sz w:val="16"/>
                  <w:szCs w:val="16"/>
                  <w:lang w:val="en-IE"/>
                </w:rPr>
                <w:t>C</w:t>
              </w:r>
            </w:ins>
            <w:r w:rsidRPr="00862C5D">
              <w:rPr>
                <w:rFonts w:cs="Arial"/>
                <w:sz w:val="16"/>
                <w:szCs w:val="16"/>
                <w:lang w:val="en-IE"/>
              </w:rPr>
              <w:t>R</w:t>
            </w:r>
            <w:del w:id="135" w:author="Author">
              <w:r w:rsidRPr="00862C5D" w:rsidDel="002F3EB9">
                <w:rPr>
                  <w:rFonts w:cs="Arial"/>
                  <w:sz w:val="16"/>
                  <w:szCs w:val="16"/>
                  <w:lang w:val="en-IE"/>
                </w:rPr>
                <w:delText>C</w:delText>
              </w:r>
            </w:del>
            <w:r w:rsidRPr="00862C5D">
              <w:rPr>
                <w:rFonts w:cs="Arial"/>
                <w:sz w:val="16"/>
                <w:szCs w:val="16"/>
                <w:vertAlign w:val="subscript"/>
                <w:lang w:val="en-IE"/>
              </w:rPr>
              <w:t>u</w:t>
            </w:r>
            <w:proofErr w:type="spellEnd"/>
          </w:p>
        </w:tc>
        <w:tc>
          <w:tcPr>
            <w:tcW w:w="2790" w:type="dxa"/>
            <w:tcBorders>
              <w:top w:val="single" w:sz="4" w:space="0" w:color="auto"/>
              <w:bottom w:val="single" w:sz="4" w:space="0" w:color="auto"/>
            </w:tcBorders>
            <w:vAlign w:val="center"/>
          </w:tcPr>
          <w:p w:rsidR="003E3F4D" w:rsidRPr="00862C5D" w:rsidRDefault="003E3F4D" w:rsidP="00A4133B">
            <w:pPr>
              <w:pStyle w:val="CERBODY"/>
              <w:rPr>
                <w:sz w:val="16"/>
                <w:szCs w:val="16"/>
                <w:lang w:val="en-IE"/>
              </w:rPr>
            </w:pPr>
            <w:r w:rsidRPr="00862C5D">
              <w:rPr>
                <w:rFonts w:cs="Arial"/>
                <w:sz w:val="16"/>
                <w:szCs w:val="16"/>
                <w:lang w:val="en-IE"/>
              </w:rPr>
              <w:t xml:space="preserve">All Generator Units except Interconnector Error Units, Interconnector Residual Capacity Units, Demand Side Units, </w:t>
            </w:r>
            <w:proofErr w:type="spellStart"/>
            <w:r w:rsidRPr="00862C5D">
              <w:rPr>
                <w:rFonts w:cs="Arial"/>
                <w:sz w:val="16"/>
                <w:szCs w:val="16"/>
                <w:lang w:val="en-IE"/>
              </w:rPr>
              <w:t>Assetless</w:t>
            </w:r>
            <w:proofErr w:type="spellEnd"/>
            <w:r w:rsidRPr="00862C5D">
              <w:rPr>
                <w:rFonts w:cs="Arial"/>
                <w:sz w:val="16"/>
                <w:szCs w:val="16"/>
                <w:lang w:val="en-IE"/>
              </w:rPr>
              <w:t xml:space="preserve"> Units and Trading Units</w:t>
            </w:r>
          </w:p>
        </w:tc>
        <w:tc>
          <w:tcPr>
            <w:tcW w:w="1980" w:type="dxa"/>
            <w:tcBorders>
              <w:top w:val="single" w:sz="4" w:space="0" w:color="auto"/>
              <w:bottom w:val="single" w:sz="4" w:space="0" w:color="auto"/>
            </w:tcBorders>
            <w:vAlign w:val="center"/>
          </w:tcPr>
          <w:p w:rsidR="003E3F4D" w:rsidRPr="00862C5D" w:rsidRDefault="003E3F4D" w:rsidP="00A4133B">
            <w:pPr>
              <w:pStyle w:val="CERBODY"/>
              <w:rPr>
                <w:sz w:val="16"/>
                <w:szCs w:val="16"/>
                <w:lang w:val="en-IE"/>
              </w:rPr>
            </w:pPr>
            <w:r w:rsidRPr="00862C5D">
              <w:rPr>
                <w:rFonts w:cs="Arial"/>
                <w:sz w:val="16"/>
                <w:szCs w:val="16"/>
                <w:lang w:val="en-IE"/>
              </w:rPr>
              <w:t>Yes</w:t>
            </w:r>
          </w:p>
        </w:tc>
      </w:tr>
      <w:tr w:rsidR="003E3F4D" w:rsidRPr="00862C5D" w:rsidTr="001E39C4">
        <w:trPr>
          <w:cantSplit/>
        </w:trPr>
        <w:tc>
          <w:tcPr>
            <w:tcW w:w="2620" w:type="dxa"/>
            <w:tcBorders>
              <w:top w:val="single" w:sz="4" w:space="0" w:color="auto"/>
              <w:bottom w:val="single" w:sz="4" w:space="0" w:color="auto"/>
            </w:tcBorders>
            <w:vAlign w:val="center"/>
          </w:tcPr>
          <w:p w:rsidR="003E3F4D" w:rsidRPr="00862C5D" w:rsidDel="00DF7F01" w:rsidRDefault="003E3F4D" w:rsidP="00A4133B">
            <w:pPr>
              <w:pStyle w:val="CERBODY"/>
              <w:rPr>
                <w:sz w:val="16"/>
                <w:szCs w:val="16"/>
                <w:lang w:val="en-IE"/>
              </w:rPr>
            </w:pPr>
            <w:r w:rsidRPr="00862C5D">
              <w:rPr>
                <w:rFonts w:cs="Arial"/>
                <w:sz w:val="16"/>
                <w:szCs w:val="16"/>
                <w:lang w:val="en-IE"/>
              </w:rPr>
              <w:t>Unit Load Scalar</w:t>
            </w:r>
          </w:p>
        </w:tc>
        <w:tc>
          <w:tcPr>
            <w:tcW w:w="1070" w:type="dxa"/>
            <w:tcBorders>
              <w:top w:val="single" w:sz="4" w:space="0" w:color="auto"/>
              <w:bottom w:val="single" w:sz="4" w:space="0" w:color="auto"/>
            </w:tcBorders>
            <w:vAlign w:val="center"/>
          </w:tcPr>
          <w:p w:rsidR="003E3F4D" w:rsidRPr="00862C5D" w:rsidRDefault="003E3F4D" w:rsidP="00A4133B">
            <w:pPr>
              <w:pStyle w:val="CERBODY"/>
              <w:rPr>
                <w:sz w:val="16"/>
                <w:szCs w:val="16"/>
                <w:lang w:val="en-IE"/>
              </w:rPr>
            </w:pPr>
            <w:proofErr w:type="spellStart"/>
            <w:r w:rsidRPr="00862C5D">
              <w:rPr>
                <w:rFonts w:cs="Arial"/>
                <w:sz w:val="16"/>
                <w:szCs w:val="16"/>
                <w:lang w:val="en-IE"/>
              </w:rPr>
              <w:t>ULS</w:t>
            </w:r>
            <w:r w:rsidRPr="00862C5D">
              <w:rPr>
                <w:rFonts w:cs="Arial"/>
                <w:sz w:val="16"/>
                <w:szCs w:val="16"/>
                <w:vertAlign w:val="subscript"/>
                <w:lang w:val="en-IE"/>
              </w:rPr>
              <w:t>u</w:t>
            </w:r>
            <w:proofErr w:type="spellEnd"/>
          </w:p>
        </w:tc>
        <w:tc>
          <w:tcPr>
            <w:tcW w:w="2790" w:type="dxa"/>
            <w:tcBorders>
              <w:top w:val="single" w:sz="4" w:space="0" w:color="auto"/>
              <w:bottom w:val="single" w:sz="4" w:space="0" w:color="auto"/>
            </w:tcBorders>
            <w:vAlign w:val="center"/>
          </w:tcPr>
          <w:p w:rsidR="003E3F4D" w:rsidRPr="00862C5D" w:rsidDel="00DF7F01" w:rsidRDefault="003E3F4D" w:rsidP="00A4133B">
            <w:pPr>
              <w:pStyle w:val="CERBODY"/>
              <w:rPr>
                <w:sz w:val="16"/>
                <w:szCs w:val="16"/>
                <w:lang w:val="en-IE"/>
              </w:rPr>
            </w:pPr>
            <w:r w:rsidRPr="00862C5D">
              <w:rPr>
                <w:rFonts w:cs="Arial"/>
                <w:sz w:val="16"/>
                <w:szCs w:val="16"/>
                <w:lang w:val="en-IE"/>
              </w:rPr>
              <w:t xml:space="preserve">All Generator Units except Interconnector Error Units, Interconnector Residual Capacity Units, Demand Side Units, </w:t>
            </w:r>
            <w:proofErr w:type="spellStart"/>
            <w:r w:rsidRPr="00862C5D">
              <w:rPr>
                <w:rFonts w:cs="Arial"/>
                <w:sz w:val="16"/>
                <w:szCs w:val="16"/>
                <w:lang w:val="en-IE"/>
              </w:rPr>
              <w:t>Assetless</w:t>
            </w:r>
            <w:proofErr w:type="spellEnd"/>
            <w:r w:rsidRPr="00862C5D">
              <w:rPr>
                <w:rFonts w:cs="Arial"/>
                <w:sz w:val="16"/>
                <w:szCs w:val="16"/>
                <w:lang w:val="en-IE"/>
              </w:rPr>
              <w:t xml:space="preserve"> Units and Trading Units</w:t>
            </w:r>
          </w:p>
        </w:tc>
        <w:tc>
          <w:tcPr>
            <w:tcW w:w="1980" w:type="dxa"/>
            <w:tcBorders>
              <w:top w:val="single" w:sz="4" w:space="0" w:color="auto"/>
              <w:bottom w:val="single" w:sz="4" w:space="0" w:color="auto"/>
            </w:tcBorders>
            <w:vAlign w:val="center"/>
          </w:tcPr>
          <w:p w:rsidR="003E3F4D" w:rsidRPr="00862C5D" w:rsidDel="00DF7F01" w:rsidRDefault="003E3F4D" w:rsidP="00A4133B">
            <w:pPr>
              <w:pStyle w:val="CERBODY"/>
              <w:rPr>
                <w:sz w:val="16"/>
                <w:szCs w:val="16"/>
                <w:lang w:val="en-IE"/>
              </w:rPr>
            </w:pPr>
            <w:r w:rsidRPr="00862C5D">
              <w:rPr>
                <w:rFonts w:cs="Arial"/>
                <w:sz w:val="16"/>
                <w:szCs w:val="16"/>
                <w:lang w:val="en-IE"/>
              </w:rPr>
              <w:t>Yes</w:t>
            </w:r>
          </w:p>
        </w:tc>
      </w:tr>
      <w:tr w:rsidR="003E3F4D" w:rsidRPr="00862C5D" w:rsidTr="001E39C4">
        <w:trPr>
          <w:cantSplit/>
        </w:trPr>
        <w:tc>
          <w:tcPr>
            <w:tcW w:w="2620" w:type="dxa"/>
            <w:tcBorders>
              <w:top w:val="single" w:sz="4" w:space="0" w:color="auto"/>
              <w:bottom w:val="single" w:sz="4" w:space="0" w:color="auto"/>
            </w:tcBorders>
            <w:vAlign w:val="center"/>
          </w:tcPr>
          <w:p w:rsidR="003E3F4D" w:rsidRPr="00862C5D" w:rsidRDefault="003E3F4D" w:rsidP="00A4133B">
            <w:pPr>
              <w:pStyle w:val="CERBODY"/>
              <w:rPr>
                <w:sz w:val="16"/>
                <w:szCs w:val="16"/>
                <w:lang w:val="en-IE"/>
              </w:rPr>
            </w:pPr>
            <w:proofErr w:type="spellStart"/>
            <w:r w:rsidRPr="00862C5D">
              <w:rPr>
                <w:rFonts w:cs="Arial"/>
                <w:sz w:val="16"/>
                <w:szCs w:val="16"/>
                <w:lang w:val="en-IE"/>
              </w:rPr>
              <w:t>AoLR</w:t>
            </w:r>
            <w:proofErr w:type="spellEnd"/>
            <w:r w:rsidRPr="00862C5D">
              <w:rPr>
                <w:rFonts w:cs="Arial"/>
                <w:sz w:val="16"/>
                <w:szCs w:val="16"/>
                <w:lang w:val="en-IE"/>
              </w:rPr>
              <w:t xml:space="preserve"> Active</w:t>
            </w:r>
          </w:p>
        </w:tc>
        <w:tc>
          <w:tcPr>
            <w:tcW w:w="1070" w:type="dxa"/>
            <w:tcBorders>
              <w:top w:val="single" w:sz="4" w:space="0" w:color="auto"/>
              <w:bottom w:val="single" w:sz="4" w:space="0" w:color="auto"/>
            </w:tcBorders>
            <w:vAlign w:val="bottom"/>
          </w:tcPr>
          <w:p w:rsidR="003E3F4D" w:rsidRPr="00862C5D" w:rsidRDefault="003E3F4D" w:rsidP="00A4133B">
            <w:pPr>
              <w:pStyle w:val="CERBODY"/>
              <w:rPr>
                <w:sz w:val="16"/>
                <w:szCs w:val="16"/>
                <w:lang w:val="en-IE"/>
              </w:rPr>
            </w:pPr>
          </w:p>
        </w:tc>
        <w:tc>
          <w:tcPr>
            <w:tcW w:w="2790" w:type="dxa"/>
            <w:tcBorders>
              <w:top w:val="single" w:sz="4" w:space="0" w:color="auto"/>
              <w:bottom w:val="single" w:sz="4" w:space="0" w:color="auto"/>
            </w:tcBorders>
            <w:vAlign w:val="center"/>
          </w:tcPr>
          <w:p w:rsidR="003E3F4D" w:rsidRPr="00862C5D" w:rsidRDefault="003E3F4D" w:rsidP="00A4133B">
            <w:pPr>
              <w:pStyle w:val="CERBODY"/>
              <w:rPr>
                <w:sz w:val="16"/>
                <w:szCs w:val="16"/>
                <w:lang w:val="en-IE"/>
              </w:rPr>
            </w:pPr>
            <w:r w:rsidRPr="00862C5D">
              <w:rPr>
                <w:rFonts w:cs="Arial"/>
                <w:sz w:val="16"/>
                <w:szCs w:val="16"/>
                <w:lang w:val="en-IE"/>
              </w:rPr>
              <w:t>Only Generator Units availing of AOLR service</w:t>
            </w:r>
          </w:p>
        </w:tc>
        <w:tc>
          <w:tcPr>
            <w:tcW w:w="1980" w:type="dxa"/>
            <w:tcBorders>
              <w:top w:val="single" w:sz="4" w:space="0" w:color="auto"/>
              <w:bottom w:val="single" w:sz="4" w:space="0" w:color="auto"/>
            </w:tcBorders>
            <w:vAlign w:val="bottom"/>
          </w:tcPr>
          <w:p w:rsidR="003E3F4D" w:rsidRPr="00862C5D" w:rsidDel="00DF7F01" w:rsidRDefault="003E3F4D" w:rsidP="00A4133B">
            <w:pPr>
              <w:pStyle w:val="CERBODY"/>
              <w:rPr>
                <w:sz w:val="16"/>
                <w:szCs w:val="16"/>
                <w:lang w:val="en-IE"/>
              </w:rPr>
            </w:pPr>
          </w:p>
        </w:tc>
      </w:tr>
    </w:tbl>
    <w:p w:rsidR="003E3F4D" w:rsidRPr="00862C5D" w:rsidRDefault="003E3F4D" w:rsidP="00944883">
      <w:pPr>
        <w:pStyle w:val="CERAPPENDIXLEVEL2"/>
        <w:rPr>
          <w:lang w:val="en-IE"/>
        </w:rPr>
      </w:pPr>
      <w:bookmarkStart w:id="136" w:name="_Toc168385349"/>
      <w:bookmarkStart w:id="137" w:name="_Toc477458023"/>
      <w:r w:rsidRPr="00862C5D">
        <w:rPr>
          <w:lang w:val="en-IE"/>
        </w:rPr>
        <w:t>Agreed Procedure</w:t>
      </w:r>
      <w:bookmarkEnd w:id="136"/>
      <w:bookmarkEnd w:id="137"/>
    </w:p>
    <w:p w:rsidR="003E3F4D" w:rsidRPr="00862C5D" w:rsidRDefault="003E3F4D" w:rsidP="001E39C4">
      <w:pPr>
        <w:pStyle w:val="CERAPPENDIXLEVEL4"/>
        <w:rPr>
          <w:lang w:val="en-IE"/>
        </w:rPr>
      </w:pPr>
      <w:r w:rsidRPr="00862C5D">
        <w:rPr>
          <w:lang w:val="en-IE"/>
        </w:rPr>
        <w:t>Agreed Procedure 1 "Registration" sets out the detail of the registration process and must include all requirements set out in this Appendix H.</w:t>
      </w:r>
    </w:p>
    <w:p w:rsidR="003E3F4D" w:rsidRPr="00862C5D" w:rsidRDefault="003E3F4D" w:rsidP="001E39C4">
      <w:pPr>
        <w:pStyle w:val="CERAPPENDIXLEVEL4"/>
        <w:rPr>
          <w:lang w:val="en-IE"/>
        </w:rPr>
      </w:pPr>
      <w:r w:rsidRPr="00862C5D">
        <w:rPr>
          <w:lang w:val="en-IE"/>
        </w:rPr>
        <w:t>Agreed Procedure 1 "Registration" shall set out the detail of the process of data flow between the Market Operator and the Party (or Applicant as appropriate) to register new Units.</w:t>
      </w:r>
    </w:p>
    <w:p w:rsidR="003E3F4D" w:rsidRPr="00862C5D" w:rsidRDefault="003E3F4D" w:rsidP="001E39C4">
      <w:pPr>
        <w:pStyle w:val="CERAPPENDIXLEVEL4"/>
        <w:rPr>
          <w:lang w:val="en-IE"/>
        </w:rPr>
      </w:pPr>
      <w:r w:rsidRPr="00862C5D">
        <w:rPr>
          <w:lang w:val="en-IE"/>
        </w:rPr>
        <w:lastRenderedPageBreak/>
        <w:t>Agreed Procedure 1 "Registration" shall provide for the validation of the data flows.</w:t>
      </w:r>
    </w:p>
    <w:p w:rsidR="003E3F4D" w:rsidRPr="00862C5D" w:rsidRDefault="003E3F4D" w:rsidP="00944883">
      <w:pPr>
        <w:pStyle w:val="CERAPPENDIXLEVEL2"/>
        <w:rPr>
          <w:lang w:val="en-IE"/>
        </w:rPr>
      </w:pPr>
      <w:bookmarkStart w:id="138" w:name="_Toc168385350"/>
      <w:bookmarkStart w:id="139" w:name="_Toc477458024"/>
      <w:r w:rsidRPr="00862C5D">
        <w:rPr>
          <w:lang w:val="en-IE"/>
        </w:rPr>
        <w:t>Currency</w:t>
      </w:r>
      <w:bookmarkEnd w:id="138"/>
      <w:bookmarkEnd w:id="139"/>
    </w:p>
    <w:p w:rsidR="003E3F4D" w:rsidRPr="00862C5D" w:rsidRDefault="003E3F4D" w:rsidP="001E39C4">
      <w:pPr>
        <w:pStyle w:val="CERAPPENDIXLEVEL4"/>
        <w:rPr>
          <w:lang w:val="en-IE"/>
        </w:rPr>
      </w:pPr>
      <w:r w:rsidRPr="00862C5D">
        <w:rPr>
          <w:lang w:val="en-IE"/>
        </w:rPr>
        <w:t>All data comprising currency amounts submitted as part of registration shall be submitted by the relevant Party to the Market Operator in the Currency of the designated Currency Zone of the Unit.</w:t>
      </w:r>
    </w:p>
    <w:p w:rsidR="003E3F4D" w:rsidRPr="00862C5D" w:rsidRDefault="003E3F4D" w:rsidP="00944883">
      <w:pPr>
        <w:pStyle w:val="CERAPPENDIXLEVEL2"/>
        <w:rPr>
          <w:lang w:val="en-IE"/>
        </w:rPr>
      </w:pPr>
      <w:bookmarkStart w:id="140" w:name="_Toc168385351"/>
      <w:bookmarkStart w:id="141" w:name="_Toc477458025"/>
      <w:r w:rsidRPr="00862C5D">
        <w:rPr>
          <w:lang w:val="en-IE"/>
        </w:rPr>
        <w:t>Missing Data</w:t>
      </w:r>
      <w:bookmarkEnd w:id="140"/>
      <w:bookmarkEnd w:id="141"/>
    </w:p>
    <w:p w:rsidR="003E3F4D" w:rsidRPr="00862C5D" w:rsidRDefault="003E3F4D" w:rsidP="001E39C4">
      <w:pPr>
        <w:pStyle w:val="CERAPPENDIXLEVEL4"/>
        <w:rPr>
          <w:lang w:val="en-IE"/>
        </w:rPr>
      </w:pPr>
      <w:r w:rsidRPr="00862C5D">
        <w:rPr>
          <w:lang w:val="en-IE"/>
        </w:rPr>
        <w:t>The Market Operator shall not apply any default rules in the event that any Registration Data is missing or incomplete. The Party (or Applicant as applicable) shall be obliged to provide such data before the registration of the Unit can become effective.</w:t>
      </w:r>
    </w:p>
    <w:p w:rsidR="003E3F4D" w:rsidRPr="00862C5D" w:rsidRDefault="003E3F4D" w:rsidP="00944883">
      <w:pPr>
        <w:pStyle w:val="CERAPPENDIXLEVEL2"/>
        <w:rPr>
          <w:lang w:val="en-IE"/>
        </w:rPr>
      </w:pPr>
      <w:bookmarkStart w:id="142" w:name="_Toc168385352"/>
      <w:bookmarkStart w:id="143" w:name="_Toc477458026"/>
      <w:r w:rsidRPr="00862C5D">
        <w:rPr>
          <w:lang w:val="en-IE"/>
        </w:rPr>
        <w:t>Communications Channels</w:t>
      </w:r>
      <w:bookmarkEnd w:id="142"/>
      <w:bookmarkEnd w:id="143"/>
    </w:p>
    <w:p w:rsidR="003E3F4D" w:rsidRPr="00862C5D" w:rsidRDefault="003E3F4D" w:rsidP="001E39C4">
      <w:pPr>
        <w:pStyle w:val="CERAPPENDIXLEVEL4"/>
        <w:rPr>
          <w:lang w:val="en-IE"/>
        </w:rPr>
      </w:pPr>
      <w:r w:rsidRPr="00862C5D">
        <w:rPr>
          <w:lang w:val="en-IE"/>
        </w:rPr>
        <w:t xml:space="preserve">For Parties that have completed Communication Channel Qualification, the Market Operator will facilitate receipt of data for the purposes of registration of new Units over Type 2 </w:t>
      </w:r>
      <w:r w:rsidR="00A4290D" w:rsidRPr="00862C5D">
        <w:rPr>
          <w:lang w:val="en-IE"/>
        </w:rPr>
        <w:t>Channel or</w:t>
      </w:r>
      <w:r w:rsidRPr="00862C5D">
        <w:rPr>
          <w:lang w:val="en-IE"/>
        </w:rPr>
        <w:t xml:space="preserve"> Type 3 Channel. The Market Operator will facilitate a Type 1 Channel for other Parties or Applicants as applicable. The Market Operator will similarly facilitate receipt </w:t>
      </w:r>
      <w:r w:rsidR="00A4290D" w:rsidRPr="00862C5D">
        <w:rPr>
          <w:lang w:val="en-IE"/>
        </w:rPr>
        <w:t xml:space="preserve">of </w:t>
      </w:r>
      <w:r w:rsidRPr="00862C5D">
        <w:rPr>
          <w:lang w:val="en-IE"/>
        </w:rPr>
        <w:t xml:space="preserve">any clarification or additional information required pursuant to paragraph B.7.6.3. </w:t>
      </w:r>
    </w:p>
    <w:p w:rsidR="003E3F4D" w:rsidRPr="00862C5D" w:rsidRDefault="003E3F4D" w:rsidP="00944883">
      <w:pPr>
        <w:pStyle w:val="CERAPPENDIXLEVEL2"/>
        <w:rPr>
          <w:lang w:val="en-IE"/>
        </w:rPr>
      </w:pPr>
      <w:bookmarkStart w:id="144" w:name="_Toc168385353"/>
      <w:bookmarkStart w:id="145" w:name="_Toc477458027"/>
      <w:r w:rsidRPr="00862C5D">
        <w:rPr>
          <w:lang w:val="en-IE"/>
        </w:rPr>
        <w:t>Registration Withdrawal</w:t>
      </w:r>
      <w:bookmarkEnd w:id="144"/>
      <w:bookmarkEnd w:id="145"/>
    </w:p>
    <w:p w:rsidR="003E3F4D" w:rsidRPr="00862C5D" w:rsidRDefault="003E3F4D" w:rsidP="001E39C4">
      <w:pPr>
        <w:pStyle w:val="CERAPPENDIXLEVEL4"/>
        <w:rPr>
          <w:lang w:val="en-IE"/>
        </w:rPr>
      </w:pPr>
      <w:r w:rsidRPr="00862C5D">
        <w:rPr>
          <w:lang w:val="en-IE"/>
        </w:rPr>
        <w:t xml:space="preserve">Where a Unit Registration is deemed withdrawn under paragraphs B.7.6.4, B.7.6.8 or B.7.6.14, the Market Operator shall send a Notice to the relevant Party or Applicant as appropriate. The Notice shall include sufficient information to identify the Unit concerned, and shall provide a reason for the Unit Registration withdrawal. </w:t>
      </w:r>
    </w:p>
    <w:p w:rsidR="00AB1A55" w:rsidRPr="00862C5D" w:rsidRDefault="00AB1A55">
      <w:r w:rsidRPr="00862C5D">
        <w:br w:type="page"/>
      </w:r>
    </w:p>
    <w:p w:rsidR="00F218A7" w:rsidRPr="00862C5D" w:rsidRDefault="00F218A7" w:rsidP="00533DC0">
      <w:pPr>
        <w:pStyle w:val="CERAPPENDIXLEVEL1"/>
        <w:rPr>
          <w:lang w:val="en-IE"/>
        </w:rPr>
      </w:pPr>
      <w:bookmarkStart w:id="146" w:name="_Toc159867265"/>
      <w:bookmarkStart w:id="147" w:name="_Toc168385354"/>
      <w:bookmarkStart w:id="148" w:name="_Ref459716896"/>
      <w:bookmarkStart w:id="149" w:name="_Toc477458028"/>
      <w:r w:rsidRPr="00862C5D">
        <w:rPr>
          <w:lang w:val="en-IE"/>
        </w:rPr>
        <w:lastRenderedPageBreak/>
        <w:t>Offer Data</w:t>
      </w:r>
      <w:bookmarkEnd w:id="146"/>
      <w:bookmarkEnd w:id="147"/>
      <w:bookmarkEnd w:id="148"/>
      <w:bookmarkEnd w:id="149"/>
    </w:p>
    <w:p w:rsidR="00F218A7" w:rsidRPr="00862C5D" w:rsidRDefault="00F218A7" w:rsidP="00944883">
      <w:pPr>
        <w:pStyle w:val="CERAPPENDIXLEVEL2"/>
        <w:rPr>
          <w:lang w:val="en-IE"/>
        </w:rPr>
      </w:pPr>
      <w:bookmarkStart w:id="150" w:name="_Toc168385355"/>
      <w:bookmarkStart w:id="151" w:name="_Toc477458029"/>
      <w:r w:rsidRPr="00862C5D">
        <w:rPr>
          <w:lang w:val="en-IE"/>
        </w:rPr>
        <w:t>Introduction</w:t>
      </w:r>
      <w:bookmarkEnd w:id="150"/>
      <w:bookmarkEnd w:id="151"/>
    </w:p>
    <w:p w:rsidR="00F218A7" w:rsidRPr="00862C5D" w:rsidRDefault="00F218A7" w:rsidP="00944883">
      <w:pPr>
        <w:pStyle w:val="CERAPPENDIXLEVEL4"/>
        <w:rPr>
          <w:lang w:val="en-IE"/>
        </w:rPr>
      </w:pPr>
      <w:r w:rsidRPr="00862C5D">
        <w:rPr>
          <w:lang w:val="en-IE"/>
        </w:rPr>
        <w:t>This Appendix I sets out the components of Commercial Offer Data and Technical Offer Data in respect of each relevant category of Generator Unit and refers to the Code obligations relating to such data. In addition, this Appendix I sets out the requirements to be met by Agreed Procedure 4 "Transaction Submission and Validation".</w:t>
      </w:r>
    </w:p>
    <w:p w:rsidR="00F218A7" w:rsidRPr="00862C5D" w:rsidRDefault="00F218A7" w:rsidP="00944883">
      <w:pPr>
        <w:pStyle w:val="CERAPPENDIXLEVEL2"/>
        <w:rPr>
          <w:lang w:val="en-IE"/>
        </w:rPr>
      </w:pPr>
      <w:bookmarkStart w:id="152" w:name="_Toc168385356"/>
      <w:bookmarkStart w:id="153" w:name="_Toc477458030"/>
      <w:r w:rsidRPr="00862C5D">
        <w:rPr>
          <w:lang w:val="en-IE"/>
        </w:rPr>
        <w:t>Commercial Offer Data</w:t>
      </w:r>
      <w:bookmarkEnd w:id="152"/>
      <w:bookmarkEnd w:id="153"/>
    </w:p>
    <w:p w:rsidR="00F218A7" w:rsidRPr="00862C5D" w:rsidRDefault="00F218A7" w:rsidP="00944883">
      <w:pPr>
        <w:pStyle w:val="CERAPPENDIXLEVEL3"/>
        <w:rPr>
          <w:lang w:val="en-IE"/>
        </w:rPr>
      </w:pPr>
      <w:bookmarkStart w:id="154" w:name="_Toc477458031"/>
      <w:r w:rsidRPr="00862C5D">
        <w:rPr>
          <w:lang w:val="en-IE"/>
        </w:rPr>
        <w:t>Commercial Offer Data Elements</w:t>
      </w:r>
      <w:bookmarkEnd w:id="154"/>
    </w:p>
    <w:p w:rsidR="00F218A7" w:rsidRPr="00862C5D" w:rsidRDefault="00F218A7" w:rsidP="005A4AB2">
      <w:pPr>
        <w:pStyle w:val="ListParagraph"/>
        <w:numPr>
          <w:ilvl w:val="2"/>
          <w:numId w:val="43"/>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F218A7" w:rsidRPr="00862C5D" w:rsidRDefault="00F218A7" w:rsidP="005A4AB2">
      <w:pPr>
        <w:pStyle w:val="ListParagraph"/>
        <w:numPr>
          <w:ilvl w:val="3"/>
          <w:numId w:val="43"/>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F218A7" w:rsidRPr="00862C5D" w:rsidRDefault="00F218A7" w:rsidP="00944883">
      <w:pPr>
        <w:pStyle w:val="CERAPPENDIXLEVEL4"/>
        <w:rPr>
          <w:lang w:val="en-IE"/>
        </w:rPr>
      </w:pPr>
      <w:bookmarkStart w:id="155" w:name="_Ref473724070"/>
      <w:r w:rsidRPr="00862C5D">
        <w:rPr>
          <w:lang w:val="en-IE"/>
        </w:rPr>
        <w:t xml:space="preserve">Commercial Offer Data in respect of Generator Units shall comprise one or more of the following data components and shall be submitted in accordance with paragraphs </w:t>
      </w:r>
      <w:fldSimple w:instr=" REF _Ref476684376 \r \h  \* MERGEFORMAT ">
        <w:r w:rsidR="002E3252">
          <w:rPr>
            <w:lang w:val="en-IE"/>
          </w:rPr>
          <w:t>3</w:t>
        </w:r>
      </w:fldSimple>
      <w:r w:rsidRPr="00862C5D">
        <w:rPr>
          <w:lang w:val="en-IE"/>
        </w:rPr>
        <w:t xml:space="preserve"> to </w:t>
      </w:r>
      <w:fldSimple w:instr=" REF _Ref459834707 \r \h  \* MERGEFORMAT ">
        <w:r w:rsidR="002E3252">
          <w:rPr>
            <w:lang w:val="en-IE"/>
          </w:rPr>
          <w:t>5</w:t>
        </w:r>
      </w:fldSimple>
      <w:r w:rsidRPr="00862C5D">
        <w:rPr>
          <w:lang w:val="en-IE"/>
        </w:rPr>
        <w:t xml:space="preserve"> of this Appendix:</w:t>
      </w:r>
      <w:bookmarkEnd w:id="155"/>
    </w:p>
    <w:p w:rsidR="00F218A7" w:rsidRPr="00862C5D" w:rsidRDefault="00F218A7" w:rsidP="00944883">
      <w:pPr>
        <w:pStyle w:val="CERAPPENDIXLEVEL5"/>
        <w:rPr>
          <w:lang w:val="en-IE"/>
        </w:rPr>
      </w:pPr>
      <w:r w:rsidRPr="00862C5D">
        <w:rPr>
          <w:lang w:val="en-IE"/>
        </w:rPr>
        <w:t>Simple Bid Offer Data:</w:t>
      </w:r>
    </w:p>
    <w:p w:rsidR="00F218A7" w:rsidRPr="00862C5D" w:rsidRDefault="00F218A7" w:rsidP="00944883">
      <w:pPr>
        <w:pStyle w:val="CERAPPENDIXLEVEL6"/>
        <w:rPr>
          <w:lang w:val="en-IE"/>
        </w:rPr>
      </w:pPr>
      <w:r w:rsidRPr="00862C5D">
        <w:rPr>
          <w:lang w:val="en-IE"/>
        </w:rPr>
        <w:t>Incremental Price Quantity Pairs;</w:t>
      </w:r>
      <w:r w:rsidR="00535527" w:rsidRPr="00862C5D">
        <w:rPr>
          <w:lang w:val="en-IE"/>
        </w:rPr>
        <w:t xml:space="preserve"> and</w:t>
      </w:r>
    </w:p>
    <w:p w:rsidR="00F218A7" w:rsidRPr="00862C5D" w:rsidRDefault="00F218A7" w:rsidP="00944883">
      <w:pPr>
        <w:pStyle w:val="CERAPPENDIXLEVEL6"/>
        <w:rPr>
          <w:lang w:val="en-IE"/>
        </w:rPr>
      </w:pPr>
      <w:proofErr w:type="spellStart"/>
      <w:r w:rsidRPr="00862C5D">
        <w:rPr>
          <w:lang w:val="en-IE"/>
        </w:rPr>
        <w:t>Decremental</w:t>
      </w:r>
      <w:proofErr w:type="spellEnd"/>
      <w:r w:rsidRPr="00862C5D">
        <w:rPr>
          <w:lang w:val="en-IE"/>
        </w:rPr>
        <w:t xml:space="preserve"> Price Quantity Pairs;</w:t>
      </w:r>
    </w:p>
    <w:p w:rsidR="00F218A7" w:rsidRPr="00862C5D" w:rsidRDefault="00F218A7" w:rsidP="00944883">
      <w:pPr>
        <w:pStyle w:val="CERAPPENDIXLEVEL5"/>
        <w:rPr>
          <w:lang w:val="en-IE"/>
        </w:rPr>
      </w:pPr>
      <w:r w:rsidRPr="00862C5D">
        <w:rPr>
          <w:lang w:val="en-IE"/>
        </w:rPr>
        <w:t>Complex Bid Offer Data:</w:t>
      </w:r>
    </w:p>
    <w:p w:rsidR="00F218A7" w:rsidRPr="00862C5D" w:rsidRDefault="00F218A7" w:rsidP="00944883">
      <w:pPr>
        <w:pStyle w:val="CERAPPENDIXLEVEL6"/>
        <w:rPr>
          <w:lang w:val="en-IE"/>
        </w:rPr>
      </w:pPr>
      <w:r w:rsidRPr="00862C5D">
        <w:rPr>
          <w:lang w:val="en-IE"/>
        </w:rPr>
        <w:t>Incremental Price Quantity Pairs;</w:t>
      </w:r>
    </w:p>
    <w:p w:rsidR="00F218A7" w:rsidRPr="00862C5D" w:rsidRDefault="00F218A7" w:rsidP="00944883">
      <w:pPr>
        <w:pStyle w:val="CERAPPENDIXLEVEL6"/>
        <w:rPr>
          <w:lang w:val="en-IE"/>
        </w:rPr>
      </w:pPr>
      <w:proofErr w:type="spellStart"/>
      <w:r w:rsidRPr="00862C5D">
        <w:rPr>
          <w:lang w:val="en-IE"/>
        </w:rPr>
        <w:t>Decremental</w:t>
      </w:r>
      <w:proofErr w:type="spellEnd"/>
      <w:r w:rsidRPr="00862C5D">
        <w:rPr>
          <w:lang w:val="en-IE"/>
        </w:rPr>
        <w:t xml:space="preserve"> Price Quantity Pairs;</w:t>
      </w:r>
    </w:p>
    <w:p w:rsidR="00F218A7" w:rsidRPr="00862C5D" w:rsidRDefault="00F218A7" w:rsidP="00944883">
      <w:pPr>
        <w:pStyle w:val="CERAPPENDIXLEVEL6"/>
        <w:rPr>
          <w:lang w:val="en-IE"/>
        </w:rPr>
      </w:pPr>
      <w:r w:rsidRPr="00862C5D">
        <w:rPr>
          <w:lang w:val="en-IE"/>
        </w:rPr>
        <w:t>No Load Costs;</w:t>
      </w:r>
    </w:p>
    <w:p w:rsidR="00F218A7" w:rsidRPr="00862C5D" w:rsidRDefault="00F218A7" w:rsidP="00944883">
      <w:pPr>
        <w:pStyle w:val="CERAPPENDIXLEVEL6"/>
        <w:rPr>
          <w:lang w:val="en-IE"/>
        </w:rPr>
      </w:pPr>
      <w:r w:rsidRPr="00862C5D">
        <w:rPr>
          <w:lang w:val="en-IE"/>
        </w:rPr>
        <w:t>Start Up Costs;</w:t>
      </w:r>
      <w:r w:rsidR="00535527" w:rsidRPr="00862C5D">
        <w:rPr>
          <w:lang w:val="en-IE"/>
        </w:rPr>
        <w:t xml:space="preserve"> and</w:t>
      </w:r>
    </w:p>
    <w:p w:rsidR="00D51860" w:rsidRPr="00862C5D" w:rsidRDefault="00F218A7" w:rsidP="00944883">
      <w:pPr>
        <w:pStyle w:val="CERAPPENDIXLEVEL6"/>
        <w:rPr>
          <w:lang w:val="en-IE"/>
        </w:rPr>
      </w:pPr>
      <w:r w:rsidRPr="00862C5D">
        <w:rPr>
          <w:lang w:val="en-IE"/>
        </w:rPr>
        <w:t>Shut Down Cost</w:t>
      </w:r>
      <w:r w:rsidR="00D51860" w:rsidRPr="00862C5D">
        <w:rPr>
          <w:lang w:val="en-IE"/>
        </w:rPr>
        <w:t>;</w:t>
      </w:r>
    </w:p>
    <w:p w:rsidR="00D51860" w:rsidRPr="00862C5D" w:rsidRDefault="00D51860" w:rsidP="001E39C4">
      <w:pPr>
        <w:pStyle w:val="CERAPPENDIXLEVEL5"/>
        <w:rPr>
          <w:lang w:val="en-IE"/>
        </w:rPr>
      </w:pPr>
      <w:r w:rsidRPr="00862C5D">
        <w:rPr>
          <w:lang w:val="en-IE"/>
        </w:rPr>
        <w:t>Forecast Availability Profile;</w:t>
      </w:r>
    </w:p>
    <w:p w:rsidR="00D51860" w:rsidRPr="00862C5D" w:rsidRDefault="00D51860" w:rsidP="001E39C4">
      <w:pPr>
        <w:pStyle w:val="CERAPPENDIXLEVEL5"/>
        <w:rPr>
          <w:lang w:val="en-IE"/>
        </w:rPr>
      </w:pPr>
      <w:r w:rsidRPr="00862C5D">
        <w:rPr>
          <w:lang w:val="en-IE"/>
        </w:rPr>
        <w:t>Forecast Minimum Output Profile;</w:t>
      </w:r>
    </w:p>
    <w:p w:rsidR="00D51860" w:rsidRPr="00862C5D" w:rsidRDefault="00D51860" w:rsidP="001E39C4">
      <w:pPr>
        <w:pStyle w:val="CERAPPENDIXLEVEL5"/>
        <w:rPr>
          <w:lang w:val="en-IE"/>
        </w:rPr>
      </w:pPr>
      <w:r w:rsidRPr="00862C5D">
        <w:rPr>
          <w:lang w:val="en-IE"/>
        </w:rPr>
        <w:t>Forecast Minimum Stable Generation Profile;</w:t>
      </w:r>
      <w:r w:rsidR="00535527" w:rsidRPr="00862C5D">
        <w:rPr>
          <w:lang w:val="en-IE"/>
        </w:rPr>
        <w:t xml:space="preserve"> and</w:t>
      </w:r>
    </w:p>
    <w:p w:rsidR="00F218A7" w:rsidRPr="00862C5D" w:rsidRDefault="00D51860" w:rsidP="001E39C4">
      <w:pPr>
        <w:pStyle w:val="CERAPPENDIXLEVEL5"/>
        <w:rPr>
          <w:lang w:val="en-IE"/>
        </w:rPr>
      </w:pPr>
      <w:r w:rsidRPr="00862C5D">
        <w:rPr>
          <w:lang w:val="en-IE"/>
        </w:rPr>
        <w:t>Energy Limit</w:t>
      </w:r>
      <w:r w:rsidR="00F218A7" w:rsidRPr="00862C5D">
        <w:rPr>
          <w:lang w:val="en-IE"/>
        </w:rPr>
        <w:t>.</w:t>
      </w:r>
    </w:p>
    <w:p w:rsidR="00F218A7" w:rsidRPr="00862C5D" w:rsidRDefault="00F218A7" w:rsidP="00944883">
      <w:pPr>
        <w:pStyle w:val="CERAPPENDIXLEVEL3"/>
        <w:rPr>
          <w:lang w:val="en-IE"/>
        </w:rPr>
      </w:pPr>
      <w:bookmarkStart w:id="156" w:name="_Toc477458032"/>
      <w:r w:rsidRPr="00862C5D">
        <w:rPr>
          <w:lang w:val="en-IE"/>
        </w:rPr>
        <w:t>Commercial Offer Data Submission</w:t>
      </w:r>
      <w:bookmarkEnd w:id="156"/>
    </w:p>
    <w:p w:rsidR="00F218A7" w:rsidRPr="00862C5D" w:rsidRDefault="00F218A7" w:rsidP="005A4AB2">
      <w:pPr>
        <w:pStyle w:val="ListParagraph"/>
        <w:numPr>
          <w:ilvl w:val="3"/>
          <w:numId w:val="43"/>
        </w:numPr>
        <w:overflowPunct/>
        <w:autoSpaceDE/>
        <w:autoSpaceDN/>
        <w:adjustRightInd/>
        <w:spacing w:before="120" w:after="120"/>
        <w:contextualSpacing w:val="0"/>
        <w:jc w:val="both"/>
        <w:textAlignment w:val="auto"/>
        <w:outlineLvl w:val="3"/>
        <w:rPr>
          <w:rFonts w:ascii="Arial" w:hAnsi="Arial"/>
          <w:vanish/>
          <w:sz w:val="22"/>
          <w:szCs w:val="22"/>
          <w:lang w:eastAsia="en-US"/>
        </w:rPr>
      </w:pPr>
      <w:bookmarkStart w:id="157" w:name="_Ref459716345"/>
    </w:p>
    <w:p w:rsidR="00F218A7" w:rsidRPr="00862C5D" w:rsidRDefault="00F218A7" w:rsidP="005A4AB2">
      <w:pPr>
        <w:pStyle w:val="ListParagraph"/>
        <w:numPr>
          <w:ilvl w:val="3"/>
          <w:numId w:val="43"/>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F218A7" w:rsidRPr="00862C5D" w:rsidRDefault="00F218A7" w:rsidP="00944883">
      <w:pPr>
        <w:pStyle w:val="CERAPPENDIXLEVEL4"/>
        <w:rPr>
          <w:lang w:val="en-IE"/>
        </w:rPr>
      </w:pPr>
      <w:bookmarkStart w:id="158" w:name="_Ref476684376"/>
      <w:r w:rsidRPr="00862C5D">
        <w:rPr>
          <w:lang w:val="en-IE"/>
        </w:rPr>
        <w:t>Each Participant may submit Commercial Offer Data to the Market Operator in respect of each of its Generator Units as follows:</w:t>
      </w:r>
      <w:bookmarkEnd w:id="157"/>
      <w:bookmarkEnd w:id="158"/>
    </w:p>
    <w:p w:rsidR="00F218A7" w:rsidRPr="00862C5D" w:rsidRDefault="00F218A7" w:rsidP="00944883">
      <w:pPr>
        <w:pStyle w:val="CERAPPENDIXLEVEL5"/>
        <w:rPr>
          <w:lang w:val="en-IE"/>
        </w:rPr>
      </w:pPr>
      <w:r w:rsidRPr="00862C5D">
        <w:rPr>
          <w:lang w:val="en-IE"/>
        </w:rPr>
        <w:t xml:space="preserve">before Gate Closure 1 in respect of the Trading Day, in accordance with paragraphs </w:t>
      </w:r>
      <w:fldSimple w:instr=" REF _Ref476674995 \r \h  \* MERGEFORMAT ">
        <w:r w:rsidR="002E3252">
          <w:rPr>
            <w:lang w:val="en-IE"/>
          </w:rPr>
          <w:t>4</w:t>
        </w:r>
      </w:fldSimple>
      <w:r w:rsidRPr="00862C5D">
        <w:rPr>
          <w:lang w:val="en-IE"/>
        </w:rPr>
        <w:t xml:space="preserve"> and </w:t>
      </w:r>
      <w:fldSimple w:instr=" REF _Ref459834707 \r \h  \* MERGEFORMAT ">
        <w:r w:rsidR="002E3252">
          <w:rPr>
            <w:lang w:val="en-IE"/>
          </w:rPr>
          <w:t>5</w:t>
        </w:r>
      </w:fldSimple>
      <w:r w:rsidRPr="00862C5D">
        <w:rPr>
          <w:lang w:val="en-IE"/>
        </w:rPr>
        <w:t xml:space="preserve"> of this Appendix; and</w:t>
      </w:r>
    </w:p>
    <w:p w:rsidR="00F218A7" w:rsidRPr="00862C5D" w:rsidRDefault="00F218A7" w:rsidP="00944883">
      <w:pPr>
        <w:pStyle w:val="CERAPPENDIXLEVEL5"/>
        <w:rPr>
          <w:lang w:val="en-IE"/>
        </w:rPr>
      </w:pPr>
      <w:r w:rsidRPr="00862C5D">
        <w:rPr>
          <w:lang w:val="en-IE"/>
        </w:rPr>
        <w:t xml:space="preserve">before Gate Closure 2 in respect of the Imbalance Settlement Period, in accordance with paragraphs </w:t>
      </w:r>
      <w:fldSimple w:instr=" REF _Ref476674995 \r \h  \* MERGEFORMAT ">
        <w:r w:rsidR="002E3252">
          <w:rPr>
            <w:lang w:val="en-IE"/>
          </w:rPr>
          <w:t>4</w:t>
        </w:r>
      </w:fldSimple>
      <w:r w:rsidRPr="00862C5D">
        <w:rPr>
          <w:lang w:val="en-IE"/>
        </w:rPr>
        <w:t xml:space="preserve"> and </w:t>
      </w:r>
      <w:fldSimple w:instr=" REF _Ref459834707 \r \h  \* MERGEFORMAT ">
        <w:r w:rsidR="002E3252">
          <w:rPr>
            <w:lang w:val="en-IE"/>
          </w:rPr>
          <w:t>5</w:t>
        </w:r>
      </w:fldSimple>
      <w:r w:rsidRPr="00862C5D">
        <w:rPr>
          <w:lang w:val="en-IE"/>
        </w:rPr>
        <w:t xml:space="preserve"> of this Appendix.</w:t>
      </w:r>
    </w:p>
    <w:p w:rsidR="00F218A7" w:rsidRPr="00862C5D" w:rsidRDefault="00F218A7" w:rsidP="00944883">
      <w:pPr>
        <w:pStyle w:val="CERAPPENDIXLEVEL3"/>
        <w:rPr>
          <w:lang w:val="en-IE"/>
        </w:rPr>
      </w:pPr>
      <w:bookmarkStart w:id="159" w:name="_Toc477458033"/>
      <w:r w:rsidRPr="00862C5D">
        <w:rPr>
          <w:lang w:val="en-IE"/>
        </w:rPr>
        <w:t>Commercial Offer Data for Generator Units</w:t>
      </w:r>
      <w:bookmarkEnd w:id="159"/>
    </w:p>
    <w:p w:rsidR="00F218A7" w:rsidRPr="00862C5D" w:rsidRDefault="00F218A7" w:rsidP="005A4AB2">
      <w:pPr>
        <w:pStyle w:val="ListParagraph"/>
        <w:numPr>
          <w:ilvl w:val="3"/>
          <w:numId w:val="43"/>
        </w:numPr>
        <w:overflowPunct/>
        <w:autoSpaceDE/>
        <w:autoSpaceDN/>
        <w:adjustRightInd/>
        <w:spacing w:before="120" w:after="120"/>
        <w:contextualSpacing w:val="0"/>
        <w:jc w:val="both"/>
        <w:textAlignment w:val="auto"/>
        <w:outlineLvl w:val="3"/>
        <w:rPr>
          <w:rFonts w:ascii="Arial" w:hAnsi="Arial"/>
          <w:vanish/>
          <w:sz w:val="22"/>
          <w:szCs w:val="22"/>
          <w:lang w:eastAsia="en-US"/>
        </w:rPr>
      </w:pPr>
      <w:bookmarkStart w:id="160" w:name="_Ref459733308"/>
      <w:bookmarkStart w:id="161" w:name="_Ref459716489"/>
    </w:p>
    <w:p w:rsidR="00F218A7" w:rsidRPr="00862C5D" w:rsidRDefault="00F218A7" w:rsidP="005A4AB2">
      <w:pPr>
        <w:pStyle w:val="ListParagraph"/>
        <w:numPr>
          <w:ilvl w:val="3"/>
          <w:numId w:val="43"/>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F218A7" w:rsidRPr="00862C5D" w:rsidRDefault="00F218A7" w:rsidP="005A4AB2">
      <w:pPr>
        <w:pStyle w:val="ListParagraph"/>
        <w:numPr>
          <w:ilvl w:val="3"/>
          <w:numId w:val="43"/>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F218A7" w:rsidRPr="00862C5D" w:rsidRDefault="00F218A7" w:rsidP="00944883">
      <w:pPr>
        <w:pStyle w:val="CERAPPENDIXLEVEL4"/>
        <w:rPr>
          <w:lang w:val="en-IE"/>
        </w:rPr>
      </w:pPr>
      <w:bookmarkStart w:id="162" w:name="_Ref476674995"/>
      <w:r w:rsidRPr="00862C5D">
        <w:rPr>
          <w:lang w:val="en-IE"/>
        </w:rPr>
        <w:t>Participants shall not submit Commercial Offer Data in respect of each of the following Generator Units:</w:t>
      </w:r>
      <w:bookmarkEnd w:id="160"/>
      <w:bookmarkEnd w:id="162"/>
    </w:p>
    <w:p w:rsidR="00F218A7" w:rsidRPr="00862C5D" w:rsidRDefault="00F218A7" w:rsidP="00944883">
      <w:pPr>
        <w:pStyle w:val="CERAPPENDIXLEVEL5"/>
        <w:rPr>
          <w:lang w:val="en-IE"/>
        </w:rPr>
      </w:pPr>
      <w:r w:rsidRPr="00862C5D">
        <w:rPr>
          <w:lang w:val="en-IE"/>
        </w:rPr>
        <w:t>Trading Unit;</w:t>
      </w:r>
    </w:p>
    <w:p w:rsidR="00F218A7" w:rsidRPr="00862C5D" w:rsidRDefault="00F218A7" w:rsidP="00944883">
      <w:pPr>
        <w:pStyle w:val="CERAPPENDIXLEVEL5"/>
        <w:rPr>
          <w:lang w:val="en-IE"/>
        </w:rPr>
      </w:pPr>
      <w:proofErr w:type="spellStart"/>
      <w:r w:rsidRPr="00862C5D">
        <w:rPr>
          <w:lang w:val="en-IE"/>
        </w:rPr>
        <w:t>Assetless</w:t>
      </w:r>
      <w:proofErr w:type="spellEnd"/>
      <w:r w:rsidRPr="00862C5D">
        <w:rPr>
          <w:lang w:val="en-IE"/>
        </w:rPr>
        <w:t xml:space="preserve"> Unit;</w:t>
      </w:r>
    </w:p>
    <w:p w:rsidR="00F218A7" w:rsidRPr="00862C5D" w:rsidRDefault="00F218A7" w:rsidP="00944883">
      <w:pPr>
        <w:pStyle w:val="CERAPPENDIXLEVEL5"/>
        <w:rPr>
          <w:lang w:val="en-IE"/>
        </w:rPr>
      </w:pPr>
      <w:r w:rsidRPr="00862C5D">
        <w:rPr>
          <w:lang w:val="en-IE"/>
        </w:rPr>
        <w:t>Interconnector Residual Capacity Unit;</w:t>
      </w:r>
    </w:p>
    <w:p w:rsidR="00F218A7" w:rsidRPr="00862C5D" w:rsidRDefault="00F218A7" w:rsidP="00944883">
      <w:pPr>
        <w:pStyle w:val="CERAPPENDIXLEVEL5"/>
        <w:rPr>
          <w:lang w:val="en-IE"/>
        </w:rPr>
      </w:pPr>
      <w:r w:rsidRPr="00862C5D">
        <w:rPr>
          <w:lang w:val="en-IE"/>
        </w:rPr>
        <w:lastRenderedPageBreak/>
        <w:t>Interconnector Error Unit; or</w:t>
      </w:r>
    </w:p>
    <w:p w:rsidR="00F218A7" w:rsidRPr="00862C5D" w:rsidRDefault="00F218A7" w:rsidP="00944883">
      <w:pPr>
        <w:pStyle w:val="CERAPPENDIXLEVEL5"/>
        <w:rPr>
          <w:lang w:val="en-IE"/>
        </w:rPr>
      </w:pPr>
      <w:r w:rsidRPr="00862C5D">
        <w:rPr>
          <w:lang w:val="en-IE"/>
        </w:rPr>
        <w:t xml:space="preserve">Generator Unit which is not </w:t>
      </w:r>
      <w:proofErr w:type="spellStart"/>
      <w:r w:rsidRPr="00862C5D">
        <w:rPr>
          <w:lang w:val="en-IE"/>
        </w:rPr>
        <w:t>Dispatchable</w:t>
      </w:r>
      <w:proofErr w:type="spellEnd"/>
      <w:r w:rsidRPr="00862C5D">
        <w:rPr>
          <w:lang w:val="en-IE"/>
        </w:rPr>
        <w:t>.</w:t>
      </w:r>
    </w:p>
    <w:p w:rsidR="00F218A7" w:rsidRPr="00862C5D" w:rsidRDefault="00F218A7" w:rsidP="00944883">
      <w:pPr>
        <w:pStyle w:val="CERAPPENDIXLEVEL4"/>
        <w:rPr>
          <w:lang w:val="en-IE"/>
        </w:rPr>
      </w:pPr>
      <w:bookmarkStart w:id="163" w:name="_Ref459834707"/>
      <w:r w:rsidRPr="00862C5D">
        <w:rPr>
          <w:lang w:val="en-IE"/>
        </w:rPr>
        <w:t xml:space="preserve">A Participant shall only submit Commercial Offer Data to the Market Operator in respect of its Generator Units, as provided for in </w:t>
      </w:r>
      <w:fldSimple w:instr=" REF _Ref459717015 \h  \* MERGEFORMAT ">
        <w:r w:rsidR="002E3252" w:rsidRPr="002E3252">
          <w:rPr>
            <w:lang w:val="en-IE"/>
          </w:rPr>
          <w:t>Table 1</w:t>
        </w:r>
      </w:fldSimple>
      <w:r w:rsidRPr="00862C5D">
        <w:rPr>
          <w:lang w:val="en-IE"/>
        </w:rPr>
        <w:t>.</w:t>
      </w:r>
      <w:bookmarkEnd w:id="161"/>
      <w:bookmarkEnd w:id="163"/>
    </w:p>
    <w:p w:rsidR="00F218A7" w:rsidRPr="00862C5D" w:rsidRDefault="00F218A7" w:rsidP="00F218A7">
      <w:pPr>
        <w:pStyle w:val="CERBODY"/>
        <w:rPr>
          <w:b/>
          <w:lang w:val="en-IE"/>
        </w:rPr>
      </w:pPr>
      <w:bookmarkStart w:id="164" w:name="_Ref459717015"/>
      <w:r w:rsidRPr="00862C5D">
        <w:rPr>
          <w:b/>
          <w:lang w:val="en-IE"/>
        </w:rPr>
        <w:t xml:space="preserve">Table </w:t>
      </w:r>
      <w:r w:rsidR="00E179D6" w:rsidRPr="00862C5D">
        <w:rPr>
          <w:b/>
          <w:lang w:val="en-IE"/>
        </w:rPr>
        <w:fldChar w:fldCharType="begin"/>
      </w:r>
      <w:r w:rsidRPr="00862C5D">
        <w:rPr>
          <w:b/>
          <w:lang w:val="en-IE"/>
        </w:rPr>
        <w:instrText xml:space="preserve"> SEQ Table</w:instrText>
      </w:r>
      <w:r w:rsidR="00D751EA" w:rsidRPr="00862C5D">
        <w:rPr>
          <w:b/>
          <w:lang w:val="en-IE"/>
        </w:rPr>
        <w:instrText xml:space="preserve"> \r 1</w:instrText>
      </w:r>
      <w:r w:rsidRPr="00862C5D">
        <w:rPr>
          <w:b/>
          <w:lang w:val="en-IE"/>
        </w:rPr>
        <w:instrText xml:space="preserve"> \* ARABIC </w:instrText>
      </w:r>
      <w:r w:rsidR="00E179D6" w:rsidRPr="00862C5D">
        <w:rPr>
          <w:b/>
          <w:lang w:val="en-IE"/>
        </w:rPr>
        <w:fldChar w:fldCharType="separate"/>
      </w:r>
      <w:r w:rsidR="002E3252">
        <w:rPr>
          <w:b/>
          <w:noProof/>
          <w:lang w:val="en-IE"/>
        </w:rPr>
        <w:t>1</w:t>
      </w:r>
      <w:r w:rsidR="00E179D6" w:rsidRPr="00862C5D">
        <w:rPr>
          <w:b/>
          <w:lang w:val="en-IE"/>
        </w:rPr>
        <w:fldChar w:fldCharType="end"/>
      </w:r>
      <w:bookmarkEnd w:id="164"/>
      <w:r w:rsidRPr="00862C5D">
        <w:rPr>
          <w:b/>
          <w:lang w:val="en-IE"/>
        </w:rPr>
        <w:t xml:space="preserve"> – Commercial Offer Data Elements</w:t>
      </w:r>
    </w:p>
    <w:tbl>
      <w:tblPr>
        <w:tblW w:w="946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750"/>
        <w:gridCol w:w="1614"/>
        <w:gridCol w:w="1931"/>
        <w:gridCol w:w="2172"/>
      </w:tblGrid>
      <w:tr w:rsidR="00F218A7" w:rsidRPr="00862C5D" w:rsidTr="00A4133B">
        <w:trPr>
          <w:cantSplit/>
          <w:tblHeader/>
        </w:trPr>
        <w:tc>
          <w:tcPr>
            <w:tcW w:w="3750" w:type="dxa"/>
          </w:tcPr>
          <w:p w:rsidR="00F218A7" w:rsidRPr="00862C5D" w:rsidRDefault="00F218A7" w:rsidP="00A4133B">
            <w:pPr>
              <w:pStyle w:val="CERBODY"/>
              <w:jc w:val="left"/>
              <w:rPr>
                <w:b/>
                <w:lang w:val="en-IE"/>
              </w:rPr>
            </w:pPr>
            <w:r w:rsidRPr="00862C5D">
              <w:rPr>
                <w:b/>
                <w:lang w:val="en-IE"/>
              </w:rPr>
              <w:t>Data Element</w:t>
            </w:r>
          </w:p>
        </w:tc>
        <w:tc>
          <w:tcPr>
            <w:tcW w:w="1614" w:type="dxa"/>
          </w:tcPr>
          <w:p w:rsidR="00F218A7" w:rsidRPr="00862C5D" w:rsidRDefault="00F218A7" w:rsidP="00A4133B">
            <w:pPr>
              <w:pStyle w:val="CERBODY"/>
              <w:jc w:val="left"/>
              <w:rPr>
                <w:b/>
                <w:lang w:val="en-IE"/>
              </w:rPr>
            </w:pPr>
            <w:r w:rsidRPr="00862C5D">
              <w:rPr>
                <w:b/>
                <w:lang w:val="en-IE"/>
              </w:rPr>
              <w:t>Energy Limited Unit</w:t>
            </w:r>
          </w:p>
        </w:tc>
        <w:tc>
          <w:tcPr>
            <w:tcW w:w="1931" w:type="dxa"/>
          </w:tcPr>
          <w:p w:rsidR="00F218A7" w:rsidRPr="00862C5D" w:rsidRDefault="00F218A7" w:rsidP="00A4133B">
            <w:pPr>
              <w:pStyle w:val="CERBODY"/>
              <w:jc w:val="left"/>
              <w:rPr>
                <w:b/>
                <w:lang w:val="en-IE"/>
              </w:rPr>
            </w:pPr>
            <w:r w:rsidRPr="00862C5D">
              <w:rPr>
                <w:b/>
                <w:lang w:val="en-IE"/>
              </w:rPr>
              <w:t>Demand Side Unit</w:t>
            </w:r>
          </w:p>
        </w:tc>
        <w:tc>
          <w:tcPr>
            <w:tcW w:w="2172" w:type="dxa"/>
          </w:tcPr>
          <w:p w:rsidR="00F218A7" w:rsidRPr="00862C5D" w:rsidRDefault="00F218A7" w:rsidP="00040AE5">
            <w:pPr>
              <w:pStyle w:val="CERBODY"/>
              <w:jc w:val="left"/>
              <w:rPr>
                <w:b/>
                <w:lang w:val="en-IE"/>
              </w:rPr>
            </w:pPr>
            <w:r w:rsidRPr="00862C5D">
              <w:rPr>
                <w:b/>
                <w:lang w:val="en-IE"/>
              </w:rPr>
              <w:t xml:space="preserve">Other Generator Units not included in paragraph </w:t>
            </w:r>
            <w:r w:rsidR="00E179D6" w:rsidRPr="00862C5D">
              <w:rPr>
                <w:b/>
                <w:lang w:val="en-IE"/>
              </w:rPr>
              <w:fldChar w:fldCharType="begin"/>
            </w:r>
            <w:r w:rsidR="00040AE5" w:rsidRPr="00862C5D">
              <w:rPr>
                <w:b/>
                <w:lang w:val="en-IE"/>
              </w:rPr>
              <w:instrText xml:space="preserve"> REF _Ref476674995 \r \h </w:instrText>
            </w:r>
            <w:r w:rsidR="00E179D6" w:rsidRPr="00862C5D">
              <w:rPr>
                <w:b/>
                <w:lang w:val="en-IE"/>
              </w:rPr>
            </w:r>
            <w:r w:rsidR="00E179D6" w:rsidRPr="00862C5D">
              <w:rPr>
                <w:b/>
                <w:lang w:val="en-IE"/>
              </w:rPr>
              <w:fldChar w:fldCharType="separate"/>
            </w:r>
            <w:r w:rsidR="002E3252">
              <w:rPr>
                <w:b/>
                <w:lang w:val="en-IE"/>
              </w:rPr>
              <w:t>4</w:t>
            </w:r>
            <w:r w:rsidR="00E179D6" w:rsidRPr="00862C5D">
              <w:rPr>
                <w:b/>
                <w:lang w:val="en-IE"/>
              </w:rPr>
              <w:fldChar w:fldCharType="end"/>
            </w:r>
            <w:r w:rsidRPr="00862C5D">
              <w:rPr>
                <w:b/>
                <w:lang w:val="en-IE"/>
              </w:rPr>
              <w:t xml:space="preserve"> of this Appendix</w:t>
            </w:r>
          </w:p>
        </w:tc>
      </w:tr>
      <w:tr w:rsidR="00F218A7" w:rsidRPr="00862C5D" w:rsidTr="00A4133B">
        <w:trPr>
          <w:cantSplit/>
        </w:trPr>
        <w:tc>
          <w:tcPr>
            <w:tcW w:w="3750" w:type="dxa"/>
          </w:tcPr>
          <w:p w:rsidR="00F218A7" w:rsidRPr="00862C5D" w:rsidRDefault="00F218A7" w:rsidP="00A4133B">
            <w:pPr>
              <w:pStyle w:val="CERBODY"/>
              <w:jc w:val="left"/>
              <w:rPr>
                <w:lang w:val="en-IE"/>
              </w:rPr>
            </w:pPr>
            <w:r w:rsidRPr="00862C5D">
              <w:rPr>
                <w:lang w:val="en-IE"/>
              </w:rPr>
              <w:t>Simple Incremental Price Quantity Pairs</w:t>
            </w:r>
            <w:r w:rsidR="0010553A" w:rsidRPr="00862C5D">
              <w:rPr>
                <w:lang w:val="en-IE"/>
              </w:rPr>
              <w:t xml:space="preserve"> (MW quantities and € / </w:t>
            </w:r>
            <w:proofErr w:type="spellStart"/>
            <w:r w:rsidR="0010553A" w:rsidRPr="00862C5D">
              <w:rPr>
                <w:lang w:val="en-IE"/>
              </w:rPr>
              <w:t>MWh</w:t>
            </w:r>
            <w:proofErr w:type="spellEnd"/>
            <w:r w:rsidR="0010553A" w:rsidRPr="00862C5D">
              <w:rPr>
                <w:lang w:val="en-IE"/>
              </w:rPr>
              <w:t xml:space="preserve"> or £ / </w:t>
            </w:r>
            <w:proofErr w:type="spellStart"/>
            <w:r w:rsidR="0010553A" w:rsidRPr="00862C5D">
              <w:rPr>
                <w:lang w:val="en-IE"/>
              </w:rPr>
              <w:t>MWh</w:t>
            </w:r>
            <w:proofErr w:type="spellEnd"/>
            <w:r w:rsidR="0010553A" w:rsidRPr="00862C5D">
              <w:rPr>
                <w:lang w:val="en-IE"/>
              </w:rPr>
              <w:t xml:space="preserve"> prices)</w:t>
            </w:r>
          </w:p>
        </w:tc>
        <w:tc>
          <w:tcPr>
            <w:tcW w:w="1614" w:type="dxa"/>
          </w:tcPr>
          <w:p w:rsidR="00F218A7" w:rsidRPr="00862C5D" w:rsidRDefault="00F218A7" w:rsidP="00A4133B">
            <w:pPr>
              <w:pStyle w:val="CERBODY"/>
              <w:jc w:val="left"/>
              <w:rPr>
                <w:lang w:val="en-IE"/>
              </w:rPr>
            </w:pPr>
            <w:r w:rsidRPr="00862C5D">
              <w:rPr>
                <w:lang w:val="en-IE"/>
              </w:rPr>
              <w:t>Yes</w:t>
            </w:r>
          </w:p>
        </w:tc>
        <w:tc>
          <w:tcPr>
            <w:tcW w:w="1931" w:type="dxa"/>
          </w:tcPr>
          <w:p w:rsidR="00F218A7" w:rsidRPr="00862C5D" w:rsidRDefault="00F218A7" w:rsidP="00A4133B">
            <w:pPr>
              <w:pStyle w:val="CERBODY"/>
              <w:jc w:val="left"/>
              <w:rPr>
                <w:lang w:val="en-IE"/>
              </w:rPr>
            </w:pPr>
            <w:r w:rsidRPr="00862C5D">
              <w:rPr>
                <w:lang w:val="en-IE"/>
              </w:rPr>
              <w:t>Yes</w:t>
            </w:r>
          </w:p>
        </w:tc>
        <w:tc>
          <w:tcPr>
            <w:tcW w:w="2172" w:type="dxa"/>
          </w:tcPr>
          <w:p w:rsidR="00F218A7" w:rsidRPr="00862C5D" w:rsidRDefault="00F218A7" w:rsidP="00A4133B">
            <w:pPr>
              <w:pStyle w:val="CERBODY"/>
              <w:jc w:val="left"/>
              <w:rPr>
                <w:lang w:val="en-IE"/>
              </w:rPr>
            </w:pPr>
            <w:r w:rsidRPr="00862C5D">
              <w:rPr>
                <w:lang w:val="en-IE"/>
              </w:rPr>
              <w:t>Yes</w:t>
            </w:r>
          </w:p>
        </w:tc>
      </w:tr>
      <w:tr w:rsidR="00F218A7" w:rsidRPr="00862C5D" w:rsidTr="00A4133B">
        <w:trPr>
          <w:cantSplit/>
        </w:trPr>
        <w:tc>
          <w:tcPr>
            <w:tcW w:w="3750" w:type="dxa"/>
          </w:tcPr>
          <w:p w:rsidR="00F218A7" w:rsidRPr="00862C5D" w:rsidRDefault="00F218A7" w:rsidP="00A4133B">
            <w:pPr>
              <w:pStyle w:val="CERBODY"/>
              <w:jc w:val="left"/>
              <w:rPr>
                <w:lang w:val="en-IE"/>
              </w:rPr>
            </w:pPr>
            <w:r w:rsidRPr="00862C5D">
              <w:rPr>
                <w:lang w:val="en-IE"/>
              </w:rPr>
              <w:t xml:space="preserve">Simple </w:t>
            </w:r>
            <w:proofErr w:type="spellStart"/>
            <w:r w:rsidRPr="00862C5D">
              <w:rPr>
                <w:lang w:val="en-IE"/>
              </w:rPr>
              <w:t>Decremental</w:t>
            </w:r>
            <w:proofErr w:type="spellEnd"/>
            <w:r w:rsidRPr="00862C5D">
              <w:rPr>
                <w:lang w:val="en-IE"/>
              </w:rPr>
              <w:t xml:space="preserve"> Price Quantity Pairs</w:t>
            </w:r>
            <w:r w:rsidR="0010553A" w:rsidRPr="00862C5D">
              <w:rPr>
                <w:lang w:val="en-IE"/>
              </w:rPr>
              <w:t xml:space="preserve"> (MW quantities and € / </w:t>
            </w:r>
            <w:proofErr w:type="spellStart"/>
            <w:r w:rsidR="0010553A" w:rsidRPr="00862C5D">
              <w:rPr>
                <w:lang w:val="en-IE"/>
              </w:rPr>
              <w:t>MWh</w:t>
            </w:r>
            <w:proofErr w:type="spellEnd"/>
            <w:r w:rsidR="0010553A" w:rsidRPr="00862C5D">
              <w:rPr>
                <w:lang w:val="en-IE"/>
              </w:rPr>
              <w:t xml:space="preserve"> or £ / </w:t>
            </w:r>
            <w:proofErr w:type="spellStart"/>
            <w:r w:rsidR="0010553A" w:rsidRPr="00862C5D">
              <w:rPr>
                <w:lang w:val="en-IE"/>
              </w:rPr>
              <w:t>MWh</w:t>
            </w:r>
            <w:proofErr w:type="spellEnd"/>
            <w:r w:rsidR="0010553A" w:rsidRPr="00862C5D">
              <w:rPr>
                <w:lang w:val="en-IE"/>
              </w:rPr>
              <w:t xml:space="preserve"> prices)</w:t>
            </w:r>
          </w:p>
        </w:tc>
        <w:tc>
          <w:tcPr>
            <w:tcW w:w="1614" w:type="dxa"/>
          </w:tcPr>
          <w:p w:rsidR="00F218A7" w:rsidRPr="00862C5D" w:rsidRDefault="00F218A7" w:rsidP="00A4133B">
            <w:pPr>
              <w:pStyle w:val="CERBODY"/>
              <w:jc w:val="left"/>
              <w:rPr>
                <w:lang w:val="en-IE"/>
              </w:rPr>
            </w:pPr>
            <w:r w:rsidRPr="00862C5D">
              <w:rPr>
                <w:lang w:val="en-IE"/>
              </w:rPr>
              <w:t>Yes</w:t>
            </w:r>
          </w:p>
        </w:tc>
        <w:tc>
          <w:tcPr>
            <w:tcW w:w="1931" w:type="dxa"/>
          </w:tcPr>
          <w:p w:rsidR="00F218A7" w:rsidRPr="00862C5D" w:rsidRDefault="00F218A7" w:rsidP="00A4133B">
            <w:pPr>
              <w:pStyle w:val="CERBODY"/>
              <w:jc w:val="left"/>
              <w:rPr>
                <w:lang w:val="en-IE"/>
              </w:rPr>
            </w:pPr>
            <w:r w:rsidRPr="00862C5D">
              <w:rPr>
                <w:lang w:val="en-IE"/>
              </w:rPr>
              <w:t>Yes</w:t>
            </w:r>
          </w:p>
        </w:tc>
        <w:tc>
          <w:tcPr>
            <w:tcW w:w="2172" w:type="dxa"/>
          </w:tcPr>
          <w:p w:rsidR="00F218A7" w:rsidRPr="00862C5D" w:rsidRDefault="00F218A7" w:rsidP="00A4133B">
            <w:pPr>
              <w:pStyle w:val="CERBODY"/>
              <w:jc w:val="left"/>
              <w:rPr>
                <w:lang w:val="en-IE"/>
              </w:rPr>
            </w:pPr>
            <w:r w:rsidRPr="00862C5D">
              <w:rPr>
                <w:lang w:val="en-IE"/>
              </w:rPr>
              <w:t>Yes</w:t>
            </w:r>
          </w:p>
        </w:tc>
      </w:tr>
      <w:tr w:rsidR="00F218A7" w:rsidRPr="00862C5D" w:rsidTr="00A4133B">
        <w:trPr>
          <w:cantSplit/>
        </w:trPr>
        <w:tc>
          <w:tcPr>
            <w:tcW w:w="3750" w:type="dxa"/>
          </w:tcPr>
          <w:p w:rsidR="00F218A7" w:rsidRPr="00862C5D" w:rsidRDefault="00F218A7" w:rsidP="00A4133B">
            <w:pPr>
              <w:pStyle w:val="CERBODY"/>
              <w:jc w:val="left"/>
              <w:rPr>
                <w:lang w:val="en-IE"/>
              </w:rPr>
            </w:pPr>
            <w:r w:rsidRPr="00862C5D">
              <w:rPr>
                <w:lang w:val="en-IE"/>
              </w:rPr>
              <w:t>Complex Incremental Price Quantity Pairs</w:t>
            </w:r>
            <w:r w:rsidR="0010553A" w:rsidRPr="00862C5D">
              <w:rPr>
                <w:lang w:val="en-IE"/>
              </w:rPr>
              <w:t xml:space="preserve"> (MW quantities and € / </w:t>
            </w:r>
            <w:proofErr w:type="spellStart"/>
            <w:r w:rsidR="0010553A" w:rsidRPr="00862C5D">
              <w:rPr>
                <w:lang w:val="en-IE"/>
              </w:rPr>
              <w:t>MWh</w:t>
            </w:r>
            <w:proofErr w:type="spellEnd"/>
            <w:r w:rsidR="0010553A" w:rsidRPr="00862C5D">
              <w:rPr>
                <w:lang w:val="en-IE"/>
              </w:rPr>
              <w:t xml:space="preserve"> or £/</w:t>
            </w:r>
            <w:proofErr w:type="spellStart"/>
            <w:r w:rsidR="0010553A" w:rsidRPr="00862C5D">
              <w:rPr>
                <w:lang w:val="en-IE"/>
              </w:rPr>
              <w:t>MWh</w:t>
            </w:r>
            <w:proofErr w:type="spellEnd"/>
            <w:r w:rsidR="0010553A" w:rsidRPr="00862C5D">
              <w:rPr>
                <w:lang w:val="en-IE"/>
              </w:rPr>
              <w:t xml:space="preserve"> prices)</w:t>
            </w:r>
          </w:p>
        </w:tc>
        <w:tc>
          <w:tcPr>
            <w:tcW w:w="1614" w:type="dxa"/>
          </w:tcPr>
          <w:p w:rsidR="00F218A7" w:rsidRPr="00862C5D" w:rsidRDefault="00F218A7" w:rsidP="00A4133B">
            <w:pPr>
              <w:pStyle w:val="CERBODY"/>
              <w:jc w:val="left"/>
              <w:rPr>
                <w:lang w:val="en-IE"/>
              </w:rPr>
            </w:pPr>
            <w:r w:rsidRPr="00862C5D">
              <w:rPr>
                <w:lang w:val="en-IE"/>
              </w:rPr>
              <w:t>Yes</w:t>
            </w:r>
          </w:p>
        </w:tc>
        <w:tc>
          <w:tcPr>
            <w:tcW w:w="1931" w:type="dxa"/>
          </w:tcPr>
          <w:p w:rsidR="00F218A7" w:rsidRPr="00862C5D" w:rsidRDefault="00F218A7" w:rsidP="00A4133B">
            <w:pPr>
              <w:pStyle w:val="CERBODY"/>
              <w:jc w:val="left"/>
              <w:rPr>
                <w:lang w:val="en-IE"/>
              </w:rPr>
            </w:pPr>
            <w:r w:rsidRPr="00862C5D">
              <w:rPr>
                <w:lang w:val="en-IE"/>
              </w:rPr>
              <w:t>Yes</w:t>
            </w:r>
          </w:p>
        </w:tc>
        <w:tc>
          <w:tcPr>
            <w:tcW w:w="2172" w:type="dxa"/>
          </w:tcPr>
          <w:p w:rsidR="00F218A7" w:rsidRPr="00862C5D" w:rsidRDefault="00F218A7" w:rsidP="00A4133B">
            <w:pPr>
              <w:pStyle w:val="CERBODY"/>
              <w:jc w:val="left"/>
              <w:rPr>
                <w:lang w:val="en-IE"/>
              </w:rPr>
            </w:pPr>
            <w:r w:rsidRPr="00862C5D">
              <w:rPr>
                <w:lang w:val="en-IE"/>
              </w:rPr>
              <w:t>Yes</w:t>
            </w:r>
          </w:p>
        </w:tc>
      </w:tr>
      <w:tr w:rsidR="00F218A7" w:rsidRPr="00862C5D" w:rsidTr="00A4133B">
        <w:trPr>
          <w:cantSplit/>
        </w:trPr>
        <w:tc>
          <w:tcPr>
            <w:tcW w:w="3750" w:type="dxa"/>
          </w:tcPr>
          <w:p w:rsidR="00F218A7" w:rsidRPr="00862C5D" w:rsidRDefault="00F218A7" w:rsidP="00A4133B">
            <w:pPr>
              <w:pStyle w:val="CERBODY"/>
              <w:jc w:val="left"/>
              <w:rPr>
                <w:lang w:val="en-IE"/>
              </w:rPr>
            </w:pPr>
            <w:r w:rsidRPr="00862C5D">
              <w:rPr>
                <w:lang w:val="en-IE"/>
              </w:rPr>
              <w:t xml:space="preserve">Complex </w:t>
            </w:r>
            <w:proofErr w:type="spellStart"/>
            <w:r w:rsidRPr="00862C5D">
              <w:rPr>
                <w:lang w:val="en-IE"/>
              </w:rPr>
              <w:t>Decremental</w:t>
            </w:r>
            <w:proofErr w:type="spellEnd"/>
            <w:r w:rsidRPr="00862C5D">
              <w:rPr>
                <w:lang w:val="en-IE"/>
              </w:rPr>
              <w:t xml:space="preserve"> Price Quantity Pairs</w:t>
            </w:r>
            <w:r w:rsidR="0010553A" w:rsidRPr="00862C5D">
              <w:rPr>
                <w:lang w:val="en-IE"/>
              </w:rPr>
              <w:t xml:space="preserve"> (MW quantities and € / </w:t>
            </w:r>
            <w:proofErr w:type="spellStart"/>
            <w:r w:rsidR="0010553A" w:rsidRPr="00862C5D">
              <w:rPr>
                <w:lang w:val="en-IE"/>
              </w:rPr>
              <w:t>MWh</w:t>
            </w:r>
            <w:proofErr w:type="spellEnd"/>
            <w:r w:rsidR="0010553A" w:rsidRPr="00862C5D">
              <w:rPr>
                <w:lang w:val="en-IE"/>
              </w:rPr>
              <w:t xml:space="preserve"> or £ / </w:t>
            </w:r>
            <w:proofErr w:type="spellStart"/>
            <w:r w:rsidR="0010553A" w:rsidRPr="00862C5D">
              <w:rPr>
                <w:lang w:val="en-IE"/>
              </w:rPr>
              <w:t>MWh</w:t>
            </w:r>
            <w:proofErr w:type="spellEnd"/>
            <w:r w:rsidR="0010553A" w:rsidRPr="00862C5D">
              <w:rPr>
                <w:lang w:val="en-IE"/>
              </w:rPr>
              <w:t xml:space="preserve"> prices)</w:t>
            </w:r>
          </w:p>
        </w:tc>
        <w:tc>
          <w:tcPr>
            <w:tcW w:w="1614" w:type="dxa"/>
          </w:tcPr>
          <w:p w:rsidR="00F218A7" w:rsidRPr="00862C5D" w:rsidRDefault="00F218A7" w:rsidP="00A4133B">
            <w:pPr>
              <w:pStyle w:val="CERBODY"/>
              <w:jc w:val="left"/>
              <w:rPr>
                <w:lang w:val="en-IE"/>
              </w:rPr>
            </w:pPr>
            <w:r w:rsidRPr="00862C5D">
              <w:rPr>
                <w:lang w:val="en-IE"/>
              </w:rPr>
              <w:t>Yes</w:t>
            </w:r>
          </w:p>
        </w:tc>
        <w:tc>
          <w:tcPr>
            <w:tcW w:w="1931" w:type="dxa"/>
          </w:tcPr>
          <w:p w:rsidR="00F218A7" w:rsidRPr="00862C5D" w:rsidRDefault="00F218A7" w:rsidP="00A4133B">
            <w:pPr>
              <w:pStyle w:val="CERBODY"/>
              <w:jc w:val="left"/>
              <w:rPr>
                <w:lang w:val="en-IE"/>
              </w:rPr>
            </w:pPr>
            <w:r w:rsidRPr="00862C5D">
              <w:rPr>
                <w:lang w:val="en-IE"/>
              </w:rPr>
              <w:t>Yes</w:t>
            </w:r>
          </w:p>
        </w:tc>
        <w:tc>
          <w:tcPr>
            <w:tcW w:w="2172" w:type="dxa"/>
          </w:tcPr>
          <w:p w:rsidR="00F218A7" w:rsidRPr="00862C5D" w:rsidRDefault="00F218A7" w:rsidP="00A4133B">
            <w:pPr>
              <w:pStyle w:val="CERBODY"/>
              <w:jc w:val="left"/>
              <w:rPr>
                <w:lang w:val="en-IE"/>
              </w:rPr>
            </w:pPr>
            <w:r w:rsidRPr="00862C5D">
              <w:rPr>
                <w:lang w:val="en-IE"/>
              </w:rPr>
              <w:t>Yes</w:t>
            </w:r>
          </w:p>
        </w:tc>
      </w:tr>
      <w:tr w:rsidR="00F218A7" w:rsidRPr="00862C5D" w:rsidTr="00A4133B">
        <w:trPr>
          <w:cantSplit/>
        </w:trPr>
        <w:tc>
          <w:tcPr>
            <w:tcW w:w="3750" w:type="dxa"/>
          </w:tcPr>
          <w:p w:rsidR="00F218A7" w:rsidRPr="00862C5D" w:rsidRDefault="00F218A7" w:rsidP="00A4133B">
            <w:pPr>
              <w:pStyle w:val="CERBODY"/>
              <w:jc w:val="left"/>
              <w:rPr>
                <w:lang w:val="en-IE"/>
              </w:rPr>
            </w:pPr>
            <w:r w:rsidRPr="00862C5D">
              <w:rPr>
                <w:lang w:val="en-IE"/>
              </w:rPr>
              <w:t>No Load Costs</w:t>
            </w:r>
            <w:r w:rsidR="0010553A" w:rsidRPr="00862C5D">
              <w:rPr>
                <w:lang w:val="en-IE"/>
              </w:rPr>
              <w:t xml:space="preserve"> (€ / hr or £ / hr)</w:t>
            </w:r>
          </w:p>
        </w:tc>
        <w:tc>
          <w:tcPr>
            <w:tcW w:w="1614" w:type="dxa"/>
          </w:tcPr>
          <w:p w:rsidR="00F218A7" w:rsidRPr="00862C5D" w:rsidRDefault="00F218A7" w:rsidP="00A4133B">
            <w:pPr>
              <w:pStyle w:val="CERBODY"/>
              <w:jc w:val="left"/>
              <w:rPr>
                <w:lang w:val="en-IE"/>
              </w:rPr>
            </w:pPr>
            <w:r w:rsidRPr="00862C5D">
              <w:rPr>
                <w:lang w:val="en-IE"/>
              </w:rPr>
              <w:t>Yes</w:t>
            </w:r>
          </w:p>
        </w:tc>
        <w:tc>
          <w:tcPr>
            <w:tcW w:w="1931" w:type="dxa"/>
          </w:tcPr>
          <w:p w:rsidR="00F218A7" w:rsidRPr="00862C5D" w:rsidRDefault="00F218A7" w:rsidP="00A4133B">
            <w:pPr>
              <w:pStyle w:val="CERBODY"/>
              <w:jc w:val="left"/>
              <w:rPr>
                <w:lang w:val="en-IE"/>
              </w:rPr>
            </w:pPr>
          </w:p>
        </w:tc>
        <w:tc>
          <w:tcPr>
            <w:tcW w:w="2172" w:type="dxa"/>
          </w:tcPr>
          <w:p w:rsidR="00F218A7" w:rsidRPr="00862C5D" w:rsidRDefault="00F218A7" w:rsidP="00A4133B">
            <w:pPr>
              <w:pStyle w:val="CERBODY"/>
              <w:jc w:val="left"/>
              <w:rPr>
                <w:lang w:val="en-IE"/>
              </w:rPr>
            </w:pPr>
            <w:r w:rsidRPr="00862C5D">
              <w:rPr>
                <w:lang w:val="en-IE"/>
              </w:rPr>
              <w:t>Yes</w:t>
            </w:r>
          </w:p>
        </w:tc>
      </w:tr>
      <w:tr w:rsidR="00F218A7" w:rsidRPr="00862C5D" w:rsidTr="00A4133B">
        <w:trPr>
          <w:cantSplit/>
        </w:trPr>
        <w:tc>
          <w:tcPr>
            <w:tcW w:w="3750" w:type="dxa"/>
          </w:tcPr>
          <w:p w:rsidR="00F218A7" w:rsidRPr="00862C5D" w:rsidRDefault="00F218A7" w:rsidP="0010553A">
            <w:pPr>
              <w:pStyle w:val="CERBODY"/>
              <w:jc w:val="left"/>
              <w:rPr>
                <w:lang w:val="en-IE"/>
              </w:rPr>
            </w:pPr>
            <w:r w:rsidRPr="00862C5D">
              <w:rPr>
                <w:lang w:val="en-IE"/>
              </w:rPr>
              <w:t>Start Up Costs</w:t>
            </w:r>
            <w:r w:rsidR="0010553A" w:rsidRPr="00862C5D">
              <w:rPr>
                <w:lang w:val="en-IE"/>
              </w:rPr>
              <w:t xml:space="preserve"> (€ or £)</w:t>
            </w:r>
          </w:p>
        </w:tc>
        <w:tc>
          <w:tcPr>
            <w:tcW w:w="1614" w:type="dxa"/>
          </w:tcPr>
          <w:p w:rsidR="00F218A7" w:rsidRPr="00862C5D" w:rsidRDefault="00F218A7" w:rsidP="00A4133B">
            <w:pPr>
              <w:pStyle w:val="CERBODY"/>
              <w:jc w:val="left"/>
              <w:rPr>
                <w:lang w:val="en-IE"/>
              </w:rPr>
            </w:pPr>
            <w:r w:rsidRPr="00862C5D">
              <w:rPr>
                <w:lang w:val="en-IE"/>
              </w:rPr>
              <w:t>Yes</w:t>
            </w:r>
          </w:p>
        </w:tc>
        <w:tc>
          <w:tcPr>
            <w:tcW w:w="1931" w:type="dxa"/>
          </w:tcPr>
          <w:p w:rsidR="00F218A7" w:rsidRPr="00862C5D" w:rsidRDefault="00F218A7" w:rsidP="00A4133B">
            <w:pPr>
              <w:pStyle w:val="CERBODY"/>
              <w:jc w:val="left"/>
              <w:rPr>
                <w:lang w:val="en-IE"/>
              </w:rPr>
            </w:pPr>
          </w:p>
        </w:tc>
        <w:tc>
          <w:tcPr>
            <w:tcW w:w="2172" w:type="dxa"/>
          </w:tcPr>
          <w:p w:rsidR="00F218A7" w:rsidRPr="00862C5D" w:rsidRDefault="00F218A7" w:rsidP="00A4133B">
            <w:pPr>
              <w:pStyle w:val="CERBODY"/>
              <w:jc w:val="left"/>
              <w:rPr>
                <w:lang w:val="en-IE"/>
              </w:rPr>
            </w:pPr>
            <w:r w:rsidRPr="00862C5D">
              <w:rPr>
                <w:lang w:val="en-IE"/>
              </w:rPr>
              <w:t>Yes</w:t>
            </w:r>
          </w:p>
        </w:tc>
      </w:tr>
      <w:tr w:rsidR="00F218A7" w:rsidRPr="00862C5D" w:rsidTr="00A4133B">
        <w:trPr>
          <w:cantSplit/>
        </w:trPr>
        <w:tc>
          <w:tcPr>
            <w:tcW w:w="3750" w:type="dxa"/>
          </w:tcPr>
          <w:p w:rsidR="00F218A7" w:rsidRPr="00862C5D" w:rsidRDefault="00F218A7" w:rsidP="00A4133B">
            <w:pPr>
              <w:pStyle w:val="CERBODY"/>
              <w:jc w:val="left"/>
              <w:rPr>
                <w:lang w:val="en-IE"/>
              </w:rPr>
            </w:pPr>
            <w:r w:rsidRPr="00862C5D">
              <w:rPr>
                <w:lang w:val="en-IE"/>
              </w:rPr>
              <w:t>Shut Down Cost</w:t>
            </w:r>
            <w:r w:rsidR="0010553A" w:rsidRPr="00862C5D">
              <w:rPr>
                <w:lang w:val="en-IE"/>
              </w:rPr>
              <w:t xml:space="preserve"> (€ or £)</w:t>
            </w:r>
          </w:p>
        </w:tc>
        <w:tc>
          <w:tcPr>
            <w:tcW w:w="1614" w:type="dxa"/>
          </w:tcPr>
          <w:p w:rsidR="00F218A7" w:rsidRPr="00862C5D" w:rsidRDefault="00F218A7" w:rsidP="00A4133B">
            <w:pPr>
              <w:pStyle w:val="CERBODY"/>
              <w:jc w:val="left"/>
              <w:rPr>
                <w:lang w:val="en-IE"/>
              </w:rPr>
            </w:pPr>
          </w:p>
        </w:tc>
        <w:tc>
          <w:tcPr>
            <w:tcW w:w="1931" w:type="dxa"/>
          </w:tcPr>
          <w:p w:rsidR="00F218A7" w:rsidRPr="00862C5D" w:rsidRDefault="00F218A7" w:rsidP="00A4133B">
            <w:pPr>
              <w:pStyle w:val="CERBODY"/>
              <w:jc w:val="left"/>
              <w:rPr>
                <w:lang w:val="en-IE"/>
              </w:rPr>
            </w:pPr>
            <w:r w:rsidRPr="00862C5D">
              <w:rPr>
                <w:lang w:val="en-IE"/>
              </w:rPr>
              <w:t>Yes</w:t>
            </w:r>
          </w:p>
        </w:tc>
        <w:tc>
          <w:tcPr>
            <w:tcW w:w="2172" w:type="dxa"/>
          </w:tcPr>
          <w:p w:rsidR="00F218A7" w:rsidRPr="00862C5D" w:rsidRDefault="00F218A7" w:rsidP="00A4133B">
            <w:pPr>
              <w:pStyle w:val="CERBODY"/>
              <w:jc w:val="left"/>
              <w:rPr>
                <w:lang w:val="en-IE"/>
              </w:rPr>
            </w:pPr>
          </w:p>
        </w:tc>
      </w:tr>
      <w:tr w:rsidR="00F218A7" w:rsidRPr="00862C5D" w:rsidTr="00A4133B">
        <w:trPr>
          <w:cantSplit/>
        </w:trPr>
        <w:tc>
          <w:tcPr>
            <w:tcW w:w="3750" w:type="dxa"/>
          </w:tcPr>
          <w:p w:rsidR="00F218A7" w:rsidRPr="00862C5D" w:rsidRDefault="00F218A7" w:rsidP="00A4133B">
            <w:pPr>
              <w:pStyle w:val="CERBODY"/>
              <w:jc w:val="left"/>
              <w:rPr>
                <w:lang w:val="en-IE"/>
              </w:rPr>
            </w:pPr>
            <w:r w:rsidRPr="00862C5D">
              <w:rPr>
                <w:lang w:val="en-IE"/>
              </w:rPr>
              <w:t>Energy Limit</w:t>
            </w:r>
            <w:r w:rsidR="0010553A" w:rsidRPr="00862C5D">
              <w:rPr>
                <w:lang w:val="en-IE"/>
              </w:rPr>
              <w:t xml:space="preserve"> (</w:t>
            </w:r>
            <w:proofErr w:type="spellStart"/>
            <w:r w:rsidR="0010553A" w:rsidRPr="00862C5D">
              <w:rPr>
                <w:lang w:val="en-IE"/>
              </w:rPr>
              <w:t>MWh</w:t>
            </w:r>
            <w:proofErr w:type="spellEnd"/>
            <w:r w:rsidR="0010553A" w:rsidRPr="00862C5D">
              <w:rPr>
                <w:lang w:val="en-IE"/>
              </w:rPr>
              <w:t>)</w:t>
            </w:r>
          </w:p>
        </w:tc>
        <w:tc>
          <w:tcPr>
            <w:tcW w:w="1614" w:type="dxa"/>
          </w:tcPr>
          <w:p w:rsidR="00F218A7" w:rsidRPr="00862C5D" w:rsidRDefault="00F218A7" w:rsidP="00A4133B">
            <w:pPr>
              <w:pStyle w:val="CERBODY"/>
              <w:jc w:val="left"/>
              <w:rPr>
                <w:lang w:val="en-IE"/>
              </w:rPr>
            </w:pPr>
            <w:r w:rsidRPr="00862C5D">
              <w:rPr>
                <w:lang w:val="en-IE"/>
              </w:rPr>
              <w:t>Yes</w:t>
            </w:r>
          </w:p>
        </w:tc>
        <w:tc>
          <w:tcPr>
            <w:tcW w:w="1931" w:type="dxa"/>
          </w:tcPr>
          <w:p w:rsidR="00F218A7" w:rsidRPr="00862C5D" w:rsidRDefault="00F218A7" w:rsidP="00A4133B">
            <w:pPr>
              <w:pStyle w:val="CERBODY"/>
              <w:jc w:val="left"/>
              <w:rPr>
                <w:lang w:val="en-IE"/>
              </w:rPr>
            </w:pPr>
          </w:p>
        </w:tc>
        <w:tc>
          <w:tcPr>
            <w:tcW w:w="2172" w:type="dxa"/>
          </w:tcPr>
          <w:p w:rsidR="00F218A7" w:rsidRPr="00862C5D" w:rsidRDefault="00F218A7" w:rsidP="00A4133B">
            <w:pPr>
              <w:pStyle w:val="CERBODY"/>
              <w:jc w:val="left"/>
              <w:rPr>
                <w:lang w:val="en-IE"/>
              </w:rPr>
            </w:pPr>
          </w:p>
        </w:tc>
      </w:tr>
      <w:tr w:rsidR="00F218A7" w:rsidRPr="00862C5D" w:rsidTr="00A4133B">
        <w:trPr>
          <w:cantSplit/>
        </w:trPr>
        <w:tc>
          <w:tcPr>
            <w:tcW w:w="3750" w:type="dxa"/>
            <w:vAlign w:val="center"/>
          </w:tcPr>
          <w:p w:rsidR="00F218A7" w:rsidRPr="00862C5D" w:rsidRDefault="00F218A7" w:rsidP="00A4133B">
            <w:pPr>
              <w:pStyle w:val="CERBODY"/>
              <w:jc w:val="left"/>
              <w:rPr>
                <w:lang w:val="en-IE"/>
              </w:rPr>
            </w:pPr>
            <w:r w:rsidRPr="00862C5D">
              <w:rPr>
                <w:rFonts w:cs="Arial"/>
                <w:lang w:val="en-IE"/>
              </w:rPr>
              <w:t>Forecast Availability Profile</w:t>
            </w:r>
            <w:r w:rsidR="0010553A" w:rsidRPr="00862C5D">
              <w:rPr>
                <w:rFonts w:cs="Arial"/>
                <w:lang w:val="en-IE"/>
              </w:rPr>
              <w:t xml:space="preserve"> (MW)</w:t>
            </w:r>
          </w:p>
        </w:tc>
        <w:tc>
          <w:tcPr>
            <w:tcW w:w="1614" w:type="dxa"/>
          </w:tcPr>
          <w:p w:rsidR="00F218A7" w:rsidRPr="00862C5D" w:rsidRDefault="00F218A7" w:rsidP="00A4133B">
            <w:pPr>
              <w:pStyle w:val="CERBODY"/>
              <w:jc w:val="left"/>
              <w:rPr>
                <w:lang w:val="en-IE"/>
              </w:rPr>
            </w:pPr>
            <w:r w:rsidRPr="00862C5D">
              <w:rPr>
                <w:lang w:val="en-IE"/>
              </w:rPr>
              <w:t>Yes</w:t>
            </w:r>
          </w:p>
        </w:tc>
        <w:tc>
          <w:tcPr>
            <w:tcW w:w="1931" w:type="dxa"/>
          </w:tcPr>
          <w:p w:rsidR="00F218A7" w:rsidRPr="00862C5D" w:rsidRDefault="00F218A7" w:rsidP="00A4133B">
            <w:pPr>
              <w:pStyle w:val="CERBODY"/>
              <w:jc w:val="left"/>
              <w:rPr>
                <w:lang w:val="en-IE"/>
              </w:rPr>
            </w:pPr>
            <w:r w:rsidRPr="00862C5D">
              <w:rPr>
                <w:lang w:val="en-IE"/>
              </w:rPr>
              <w:t>Yes</w:t>
            </w:r>
          </w:p>
        </w:tc>
        <w:tc>
          <w:tcPr>
            <w:tcW w:w="2172" w:type="dxa"/>
          </w:tcPr>
          <w:p w:rsidR="00F218A7" w:rsidRPr="00862C5D" w:rsidRDefault="00F218A7" w:rsidP="00A4133B">
            <w:pPr>
              <w:pStyle w:val="CERBODY"/>
              <w:jc w:val="left"/>
              <w:rPr>
                <w:lang w:val="en-IE"/>
              </w:rPr>
            </w:pPr>
            <w:r w:rsidRPr="00862C5D">
              <w:rPr>
                <w:lang w:val="en-IE"/>
              </w:rPr>
              <w:t>Yes</w:t>
            </w:r>
          </w:p>
        </w:tc>
      </w:tr>
      <w:tr w:rsidR="00F218A7" w:rsidRPr="00862C5D" w:rsidTr="00A4133B">
        <w:trPr>
          <w:cantSplit/>
        </w:trPr>
        <w:tc>
          <w:tcPr>
            <w:tcW w:w="3750" w:type="dxa"/>
            <w:vAlign w:val="center"/>
          </w:tcPr>
          <w:p w:rsidR="00F218A7" w:rsidRPr="00862C5D" w:rsidRDefault="00F218A7" w:rsidP="00A4133B">
            <w:pPr>
              <w:pStyle w:val="CERBODY"/>
              <w:jc w:val="left"/>
              <w:rPr>
                <w:lang w:val="en-IE"/>
              </w:rPr>
            </w:pPr>
            <w:r w:rsidRPr="00862C5D">
              <w:rPr>
                <w:rFonts w:cs="Arial"/>
                <w:lang w:val="en-IE"/>
              </w:rPr>
              <w:t>Forecast Minimum Output Profile</w:t>
            </w:r>
            <w:r w:rsidR="0010553A" w:rsidRPr="00862C5D">
              <w:rPr>
                <w:rFonts w:cs="Arial"/>
                <w:lang w:val="en-IE"/>
              </w:rPr>
              <w:t xml:space="preserve"> (MW)</w:t>
            </w:r>
          </w:p>
        </w:tc>
        <w:tc>
          <w:tcPr>
            <w:tcW w:w="1614" w:type="dxa"/>
          </w:tcPr>
          <w:p w:rsidR="00F218A7" w:rsidRPr="00862C5D" w:rsidRDefault="00F218A7" w:rsidP="00A4133B">
            <w:pPr>
              <w:pStyle w:val="CERBODY"/>
              <w:jc w:val="left"/>
              <w:rPr>
                <w:lang w:val="en-IE"/>
              </w:rPr>
            </w:pPr>
            <w:r w:rsidRPr="00862C5D">
              <w:rPr>
                <w:lang w:val="en-IE"/>
              </w:rPr>
              <w:t>Yes</w:t>
            </w:r>
          </w:p>
        </w:tc>
        <w:tc>
          <w:tcPr>
            <w:tcW w:w="1931" w:type="dxa"/>
          </w:tcPr>
          <w:p w:rsidR="00F218A7" w:rsidRPr="00862C5D" w:rsidRDefault="00F218A7" w:rsidP="00A4133B">
            <w:pPr>
              <w:pStyle w:val="CERBODY"/>
              <w:jc w:val="left"/>
              <w:rPr>
                <w:lang w:val="en-IE"/>
              </w:rPr>
            </w:pPr>
            <w:r w:rsidRPr="00862C5D">
              <w:rPr>
                <w:lang w:val="en-IE"/>
              </w:rPr>
              <w:t>Yes</w:t>
            </w:r>
          </w:p>
        </w:tc>
        <w:tc>
          <w:tcPr>
            <w:tcW w:w="2172" w:type="dxa"/>
          </w:tcPr>
          <w:p w:rsidR="00F218A7" w:rsidRPr="00862C5D" w:rsidRDefault="00F218A7" w:rsidP="00A4133B">
            <w:pPr>
              <w:pStyle w:val="CERBODY"/>
              <w:jc w:val="left"/>
              <w:rPr>
                <w:lang w:val="en-IE"/>
              </w:rPr>
            </w:pPr>
            <w:r w:rsidRPr="00862C5D">
              <w:rPr>
                <w:lang w:val="en-IE"/>
              </w:rPr>
              <w:t>Yes</w:t>
            </w:r>
          </w:p>
        </w:tc>
      </w:tr>
      <w:tr w:rsidR="00F218A7" w:rsidRPr="00862C5D" w:rsidTr="00A4133B">
        <w:trPr>
          <w:cantSplit/>
        </w:trPr>
        <w:tc>
          <w:tcPr>
            <w:tcW w:w="3750" w:type="dxa"/>
            <w:vAlign w:val="center"/>
          </w:tcPr>
          <w:p w:rsidR="00F218A7" w:rsidRPr="00862C5D" w:rsidRDefault="00F218A7" w:rsidP="00A4133B">
            <w:pPr>
              <w:pStyle w:val="CERBODY"/>
              <w:jc w:val="left"/>
              <w:rPr>
                <w:lang w:val="en-IE"/>
              </w:rPr>
            </w:pPr>
            <w:r w:rsidRPr="00862C5D">
              <w:rPr>
                <w:rFonts w:cs="Arial"/>
                <w:lang w:val="en-IE"/>
              </w:rPr>
              <w:t>Forecast Minimum Stable Generation Profile</w:t>
            </w:r>
            <w:r w:rsidR="0010553A" w:rsidRPr="00862C5D">
              <w:rPr>
                <w:rFonts w:cs="Arial"/>
                <w:lang w:val="en-IE"/>
              </w:rPr>
              <w:t xml:space="preserve"> (MW)</w:t>
            </w:r>
          </w:p>
        </w:tc>
        <w:tc>
          <w:tcPr>
            <w:tcW w:w="1614" w:type="dxa"/>
          </w:tcPr>
          <w:p w:rsidR="00F218A7" w:rsidRPr="00862C5D" w:rsidRDefault="00F218A7" w:rsidP="00A4133B">
            <w:pPr>
              <w:pStyle w:val="CERBODY"/>
              <w:jc w:val="left"/>
              <w:rPr>
                <w:lang w:val="en-IE"/>
              </w:rPr>
            </w:pPr>
            <w:r w:rsidRPr="00862C5D">
              <w:rPr>
                <w:lang w:val="en-IE"/>
              </w:rPr>
              <w:t>Yes</w:t>
            </w:r>
          </w:p>
        </w:tc>
        <w:tc>
          <w:tcPr>
            <w:tcW w:w="1931" w:type="dxa"/>
          </w:tcPr>
          <w:p w:rsidR="00F218A7" w:rsidRPr="00862C5D" w:rsidRDefault="00F218A7" w:rsidP="00A4133B">
            <w:pPr>
              <w:pStyle w:val="CERBODY"/>
              <w:jc w:val="left"/>
              <w:rPr>
                <w:lang w:val="en-IE"/>
              </w:rPr>
            </w:pPr>
            <w:r w:rsidRPr="00862C5D">
              <w:rPr>
                <w:lang w:val="en-IE"/>
              </w:rPr>
              <w:t>Yes</w:t>
            </w:r>
          </w:p>
        </w:tc>
        <w:tc>
          <w:tcPr>
            <w:tcW w:w="2172" w:type="dxa"/>
          </w:tcPr>
          <w:p w:rsidR="00F218A7" w:rsidRPr="00862C5D" w:rsidRDefault="00F218A7" w:rsidP="00A4133B">
            <w:pPr>
              <w:pStyle w:val="CERBODY"/>
              <w:jc w:val="left"/>
              <w:rPr>
                <w:lang w:val="en-IE"/>
              </w:rPr>
            </w:pPr>
            <w:r w:rsidRPr="00862C5D">
              <w:rPr>
                <w:lang w:val="en-IE"/>
              </w:rPr>
              <w:t>Yes</w:t>
            </w:r>
          </w:p>
        </w:tc>
      </w:tr>
    </w:tbl>
    <w:p w:rsidR="00F218A7" w:rsidRPr="00862C5D" w:rsidRDefault="00F218A7" w:rsidP="00F218A7">
      <w:pPr>
        <w:pStyle w:val="CERBODY"/>
        <w:rPr>
          <w:b/>
          <w:lang w:val="en-IE"/>
        </w:rPr>
      </w:pPr>
    </w:p>
    <w:p w:rsidR="00F218A7" w:rsidRPr="00862C5D" w:rsidRDefault="00F218A7" w:rsidP="00944883">
      <w:pPr>
        <w:pStyle w:val="CERAPPENDIXLEVEL2"/>
        <w:rPr>
          <w:lang w:val="en-IE"/>
        </w:rPr>
      </w:pPr>
      <w:bookmarkStart w:id="165" w:name="_Toc168385366"/>
      <w:bookmarkStart w:id="166" w:name="_Toc477458034"/>
      <w:r w:rsidRPr="00862C5D">
        <w:rPr>
          <w:lang w:val="en-IE"/>
        </w:rPr>
        <w:t>Technical Offer Data</w:t>
      </w:r>
      <w:bookmarkEnd w:id="165"/>
      <w:bookmarkEnd w:id="166"/>
    </w:p>
    <w:p w:rsidR="00F218A7" w:rsidRPr="00862C5D" w:rsidRDefault="00F218A7" w:rsidP="005A4AB2">
      <w:pPr>
        <w:pStyle w:val="ListParagraph"/>
        <w:numPr>
          <w:ilvl w:val="3"/>
          <w:numId w:val="43"/>
        </w:numPr>
        <w:overflowPunct/>
        <w:autoSpaceDE/>
        <w:autoSpaceDN/>
        <w:adjustRightInd/>
        <w:spacing w:before="120" w:after="120"/>
        <w:contextualSpacing w:val="0"/>
        <w:jc w:val="both"/>
        <w:textAlignment w:val="auto"/>
        <w:outlineLvl w:val="3"/>
        <w:rPr>
          <w:rFonts w:ascii="Arial" w:hAnsi="Arial"/>
          <w:vanish/>
          <w:sz w:val="22"/>
          <w:szCs w:val="22"/>
          <w:lang w:eastAsia="en-US"/>
        </w:rPr>
      </w:pPr>
      <w:bookmarkStart w:id="167" w:name="_Ref459834682"/>
    </w:p>
    <w:p w:rsidR="00F218A7" w:rsidRPr="00862C5D" w:rsidRDefault="00F218A7" w:rsidP="005A4AB2">
      <w:pPr>
        <w:pStyle w:val="ListParagraph"/>
        <w:numPr>
          <w:ilvl w:val="3"/>
          <w:numId w:val="43"/>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F218A7" w:rsidRPr="00862C5D" w:rsidRDefault="00F218A7" w:rsidP="005A4AB2">
      <w:pPr>
        <w:pStyle w:val="ListParagraph"/>
        <w:numPr>
          <w:ilvl w:val="3"/>
          <w:numId w:val="43"/>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F218A7" w:rsidRPr="00862C5D" w:rsidRDefault="00F218A7" w:rsidP="005A4AB2">
      <w:pPr>
        <w:pStyle w:val="ListParagraph"/>
        <w:numPr>
          <w:ilvl w:val="3"/>
          <w:numId w:val="43"/>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F218A7" w:rsidRPr="00862C5D" w:rsidRDefault="00F218A7" w:rsidP="005A4AB2">
      <w:pPr>
        <w:pStyle w:val="ListParagraph"/>
        <w:numPr>
          <w:ilvl w:val="3"/>
          <w:numId w:val="43"/>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F218A7" w:rsidRPr="00862C5D" w:rsidRDefault="00F218A7" w:rsidP="00944883">
      <w:pPr>
        <w:pStyle w:val="CERAPPENDIXLEVEL4"/>
        <w:rPr>
          <w:lang w:val="en-IE"/>
        </w:rPr>
      </w:pPr>
      <w:r w:rsidRPr="00862C5D">
        <w:rPr>
          <w:lang w:val="en-IE"/>
        </w:rPr>
        <w:t xml:space="preserve">Each Participant shall submit Technical Offer Data to the Market Operator in respect of each of its Generator Units in accordance with paragraphs </w:t>
      </w:r>
      <w:fldSimple w:instr=" REF _Ref473724377 \r \h  \* MERGEFORMAT ">
        <w:r w:rsidR="002E3252">
          <w:rPr>
            <w:lang w:val="en-IE"/>
          </w:rPr>
          <w:t>7</w:t>
        </w:r>
      </w:fldSimple>
      <w:r w:rsidRPr="00862C5D">
        <w:rPr>
          <w:lang w:val="en-IE"/>
        </w:rPr>
        <w:t xml:space="preserve"> to </w:t>
      </w:r>
      <w:fldSimple w:instr=" REF _Ref473724403 \r \h  \* MERGEFORMAT ">
        <w:r w:rsidR="002E3252">
          <w:rPr>
            <w:lang w:val="en-IE"/>
          </w:rPr>
          <w:t>12</w:t>
        </w:r>
      </w:fldSimple>
      <w:r w:rsidRPr="00862C5D">
        <w:rPr>
          <w:lang w:val="en-IE"/>
        </w:rPr>
        <w:t xml:space="preserve"> of this Appendix.</w:t>
      </w:r>
      <w:bookmarkEnd w:id="167"/>
    </w:p>
    <w:p w:rsidR="00F218A7" w:rsidRPr="00862C5D" w:rsidRDefault="00F218A7" w:rsidP="00944883">
      <w:pPr>
        <w:pStyle w:val="CERAPPENDIXLEVEL3"/>
        <w:rPr>
          <w:lang w:val="en-IE"/>
        </w:rPr>
      </w:pPr>
      <w:bookmarkStart w:id="168" w:name="_Toc477458035"/>
      <w:r w:rsidRPr="00862C5D">
        <w:rPr>
          <w:lang w:val="en-IE"/>
        </w:rPr>
        <w:lastRenderedPageBreak/>
        <w:t>Technical Offer Data Submission</w:t>
      </w:r>
      <w:bookmarkEnd w:id="168"/>
    </w:p>
    <w:p w:rsidR="00F218A7" w:rsidRPr="00862C5D" w:rsidRDefault="00F218A7" w:rsidP="005A4AB2">
      <w:pPr>
        <w:pStyle w:val="ListParagraph"/>
        <w:numPr>
          <w:ilvl w:val="3"/>
          <w:numId w:val="43"/>
        </w:numPr>
        <w:overflowPunct/>
        <w:autoSpaceDE/>
        <w:autoSpaceDN/>
        <w:adjustRightInd/>
        <w:spacing w:before="120" w:after="120"/>
        <w:contextualSpacing w:val="0"/>
        <w:jc w:val="both"/>
        <w:textAlignment w:val="auto"/>
        <w:outlineLvl w:val="3"/>
        <w:rPr>
          <w:rFonts w:ascii="Arial" w:hAnsi="Arial"/>
          <w:vanish/>
          <w:sz w:val="22"/>
          <w:szCs w:val="22"/>
          <w:lang w:eastAsia="en-US"/>
        </w:rPr>
      </w:pPr>
      <w:bookmarkStart w:id="169" w:name="_Ref459718098"/>
    </w:p>
    <w:p w:rsidR="00F218A7" w:rsidRPr="00862C5D" w:rsidRDefault="00F218A7" w:rsidP="005A4AB2">
      <w:pPr>
        <w:pStyle w:val="ListParagraph"/>
        <w:numPr>
          <w:ilvl w:val="3"/>
          <w:numId w:val="43"/>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F218A7" w:rsidRPr="00862C5D" w:rsidRDefault="00F218A7" w:rsidP="005A4AB2">
      <w:pPr>
        <w:pStyle w:val="ListParagraph"/>
        <w:numPr>
          <w:ilvl w:val="3"/>
          <w:numId w:val="43"/>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F218A7" w:rsidRPr="00862C5D" w:rsidRDefault="00F218A7" w:rsidP="005A4AB2">
      <w:pPr>
        <w:pStyle w:val="ListParagraph"/>
        <w:numPr>
          <w:ilvl w:val="3"/>
          <w:numId w:val="43"/>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F218A7" w:rsidRPr="00862C5D" w:rsidRDefault="00F218A7" w:rsidP="005A4AB2">
      <w:pPr>
        <w:pStyle w:val="ListParagraph"/>
        <w:numPr>
          <w:ilvl w:val="3"/>
          <w:numId w:val="43"/>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F218A7" w:rsidRPr="00862C5D" w:rsidRDefault="00F218A7" w:rsidP="005A4AB2">
      <w:pPr>
        <w:pStyle w:val="ListParagraph"/>
        <w:numPr>
          <w:ilvl w:val="3"/>
          <w:numId w:val="43"/>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F218A7" w:rsidRPr="00862C5D" w:rsidRDefault="00F218A7" w:rsidP="00944883">
      <w:pPr>
        <w:pStyle w:val="CERAPPENDIXLEVEL4"/>
        <w:rPr>
          <w:lang w:val="en-IE"/>
        </w:rPr>
      </w:pPr>
      <w:bookmarkStart w:id="170" w:name="_Ref473724377"/>
      <w:r w:rsidRPr="00862C5D">
        <w:rPr>
          <w:lang w:val="en-IE"/>
        </w:rPr>
        <w:t xml:space="preserve">Each Participant shall submit Technical Offer Data to the Market Operator in respect of each Trading Day and each of its Generator Units in accordance with section D.5, and in accordance with paragraphs </w:t>
      </w:r>
      <w:fldSimple w:instr=" REF _Ref473724512 \r \h  \* MERGEFORMAT ">
        <w:r w:rsidR="002E3252">
          <w:rPr>
            <w:lang w:val="en-IE"/>
          </w:rPr>
          <w:t>10</w:t>
        </w:r>
      </w:fldSimple>
      <w:r w:rsidRPr="00862C5D">
        <w:rPr>
          <w:lang w:val="en-IE"/>
        </w:rPr>
        <w:t xml:space="preserve"> to </w:t>
      </w:r>
      <w:fldSimple w:instr=" REF _Ref473724403 \r \h  \* MERGEFORMAT ">
        <w:r w:rsidR="002E3252">
          <w:rPr>
            <w:lang w:val="en-IE"/>
          </w:rPr>
          <w:t>12</w:t>
        </w:r>
      </w:fldSimple>
      <w:r w:rsidRPr="00862C5D">
        <w:rPr>
          <w:lang w:val="en-IE"/>
        </w:rPr>
        <w:t xml:space="preserve"> of this Appendix inclusive.</w:t>
      </w:r>
      <w:bookmarkEnd w:id="169"/>
      <w:bookmarkEnd w:id="170"/>
    </w:p>
    <w:p w:rsidR="00F218A7" w:rsidRPr="00862C5D" w:rsidRDefault="00F218A7" w:rsidP="00944883">
      <w:pPr>
        <w:pStyle w:val="CERAPPENDIXLEVEL4"/>
        <w:rPr>
          <w:lang w:val="en-IE"/>
        </w:rPr>
      </w:pPr>
      <w:bookmarkStart w:id="171" w:name="_Ref459910279"/>
      <w:r w:rsidRPr="00862C5D">
        <w:rPr>
          <w:lang w:val="en-IE"/>
        </w:rPr>
        <w:t xml:space="preserve">Each Participant may submit a Data Transaction identifying a Validation Data Set Number for a given Trading Day to the Market Operator in respect of a Generator Unit before Gate Closure 1 in respect of that Trading Day, in accordance with paragraphs D.5.2.1 to D.5.5.2 inclusive and paragraphs </w:t>
      </w:r>
      <w:fldSimple w:instr=" REF _Ref473724512 \r \h  \* MERGEFORMAT ">
        <w:r w:rsidR="002E3252">
          <w:rPr>
            <w:lang w:val="en-IE"/>
          </w:rPr>
          <w:t>10</w:t>
        </w:r>
      </w:fldSimple>
      <w:r w:rsidRPr="00862C5D">
        <w:rPr>
          <w:lang w:val="en-IE"/>
        </w:rPr>
        <w:t xml:space="preserve"> to </w:t>
      </w:r>
      <w:fldSimple w:instr=" REF _Ref473724403 \r \h  \* MERGEFORMAT ">
        <w:r w:rsidR="002E3252">
          <w:rPr>
            <w:lang w:val="en-IE"/>
          </w:rPr>
          <w:t>12</w:t>
        </w:r>
      </w:fldSimple>
      <w:r w:rsidRPr="00862C5D">
        <w:rPr>
          <w:lang w:val="en-IE"/>
        </w:rPr>
        <w:t xml:space="preserve"> of this Appendix inclusive.</w:t>
      </w:r>
      <w:bookmarkEnd w:id="171"/>
    </w:p>
    <w:p w:rsidR="00F218A7" w:rsidRPr="00862C5D" w:rsidRDefault="00F218A7" w:rsidP="00944883">
      <w:pPr>
        <w:pStyle w:val="CERAPPENDIXLEVEL4"/>
        <w:rPr>
          <w:lang w:val="en-IE"/>
        </w:rPr>
      </w:pPr>
      <w:bookmarkStart w:id="172" w:name="_Ref459718108"/>
      <w:r w:rsidRPr="00862C5D">
        <w:rPr>
          <w:lang w:val="en-IE"/>
        </w:rPr>
        <w:t>If a Participant submits a Data Transaction identifying a Validation Data Set Number for a given Trading Day to the Market Operator in respect of a Generator Unit after Gate Closure 1 in respect of that Trading Day, except as allowed in accordance with paragraph D.3.4.1 and Agreed Procedure 7 “Emergency Communications”, the Market Operator shall reject that Data Transaction.</w:t>
      </w:r>
      <w:bookmarkEnd w:id="172"/>
    </w:p>
    <w:p w:rsidR="00F218A7" w:rsidRPr="00862C5D" w:rsidRDefault="00F218A7" w:rsidP="00944883">
      <w:pPr>
        <w:pStyle w:val="CERAPPENDIXLEVEL3"/>
        <w:rPr>
          <w:lang w:val="en-IE"/>
        </w:rPr>
      </w:pPr>
      <w:bookmarkStart w:id="173" w:name="_Toc477458036"/>
      <w:r w:rsidRPr="00862C5D">
        <w:rPr>
          <w:lang w:val="en-IE"/>
        </w:rPr>
        <w:t>Restrictions on Technical Offer Data Submission</w:t>
      </w:r>
      <w:bookmarkEnd w:id="173"/>
    </w:p>
    <w:p w:rsidR="00F218A7" w:rsidRPr="00862C5D" w:rsidRDefault="00F218A7" w:rsidP="005A4AB2">
      <w:pPr>
        <w:pStyle w:val="ListParagraph"/>
        <w:numPr>
          <w:ilvl w:val="3"/>
          <w:numId w:val="43"/>
        </w:numPr>
        <w:overflowPunct/>
        <w:autoSpaceDE/>
        <w:autoSpaceDN/>
        <w:adjustRightInd/>
        <w:spacing w:before="120" w:after="120"/>
        <w:contextualSpacing w:val="0"/>
        <w:jc w:val="both"/>
        <w:textAlignment w:val="auto"/>
        <w:outlineLvl w:val="3"/>
        <w:rPr>
          <w:rFonts w:ascii="Arial" w:hAnsi="Arial"/>
          <w:vanish/>
          <w:sz w:val="22"/>
          <w:szCs w:val="22"/>
          <w:lang w:eastAsia="en-US"/>
        </w:rPr>
      </w:pPr>
      <w:bookmarkStart w:id="174" w:name="_Ref459717993"/>
    </w:p>
    <w:p w:rsidR="00F218A7" w:rsidRPr="00862C5D" w:rsidRDefault="00F218A7" w:rsidP="005A4AB2">
      <w:pPr>
        <w:pStyle w:val="ListParagraph"/>
        <w:numPr>
          <w:ilvl w:val="3"/>
          <w:numId w:val="43"/>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F218A7" w:rsidRPr="00862C5D" w:rsidRDefault="00F218A7" w:rsidP="005A4AB2">
      <w:pPr>
        <w:pStyle w:val="ListParagraph"/>
        <w:numPr>
          <w:ilvl w:val="3"/>
          <w:numId w:val="43"/>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F218A7" w:rsidRPr="00862C5D" w:rsidRDefault="00F218A7" w:rsidP="005A4AB2">
      <w:pPr>
        <w:pStyle w:val="ListParagraph"/>
        <w:numPr>
          <w:ilvl w:val="3"/>
          <w:numId w:val="43"/>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F218A7" w:rsidRPr="00862C5D" w:rsidRDefault="00F218A7" w:rsidP="005A4AB2">
      <w:pPr>
        <w:pStyle w:val="ListParagraph"/>
        <w:numPr>
          <w:ilvl w:val="3"/>
          <w:numId w:val="43"/>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F218A7" w:rsidRPr="00862C5D" w:rsidRDefault="00F218A7" w:rsidP="005A4AB2">
      <w:pPr>
        <w:pStyle w:val="ListParagraph"/>
        <w:numPr>
          <w:ilvl w:val="3"/>
          <w:numId w:val="43"/>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F218A7" w:rsidRPr="00862C5D" w:rsidRDefault="00F218A7" w:rsidP="005A4AB2">
      <w:pPr>
        <w:pStyle w:val="ListParagraph"/>
        <w:numPr>
          <w:ilvl w:val="3"/>
          <w:numId w:val="43"/>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F218A7" w:rsidRPr="00862C5D" w:rsidRDefault="00F218A7" w:rsidP="005A4AB2">
      <w:pPr>
        <w:pStyle w:val="ListParagraph"/>
        <w:numPr>
          <w:ilvl w:val="3"/>
          <w:numId w:val="43"/>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F218A7" w:rsidRPr="00862C5D" w:rsidRDefault="00F218A7" w:rsidP="005A4AB2">
      <w:pPr>
        <w:pStyle w:val="ListParagraph"/>
        <w:numPr>
          <w:ilvl w:val="3"/>
          <w:numId w:val="43"/>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F218A7" w:rsidRPr="00862C5D" w:rsidRDefault="00F218A7" w:rsidP="00944883">
      <w:pPr>
        <w:pStyle w:val="CERAPPENDIXLEVEL4"/>
        <w:rPr>
          <w:lang w:val="en-IE"/>
        </w:rPr>
      </w:pPr>
      <w:bookmarkStart w:id="175" w:name="_Ref473724512"/>
      <w:r w:rsidRPr="00862C5D">
        <w:rPr>
          <w:lang w:val="en-IE"/>
        </w:rPr>
        <w:t xml:space="preserve">Each Participant shall submit Technical Offer Data to the Market Operator in respect of each of its Generator Units in accordance with paragraphs </w:t>
      </w:r>
      <w:fldSimple w:instr=" REF _Ref473724377 \r \h  \* MERGEFORMAT ">
        <w:r w:rsidR="002E3252">
          <w:rPr>
            <w:lang w:val="en-IE"/>
          </w:rPr>
          <w:t>7</w:t>
        </w:r>
      </w:fldSimple>
      <w:r w:rsidRPr="00862C5D">
        <w:rPr>
          <w:lang w:val="en-IE"/>
        </w:rPr>
        <w:t xml:space="preserve"> to </w:t>
      </w:r>
      <w:fldSimple w:instr=" REF _Ref459718108 \r \h  \* MERGEFORMAT ">
        <w:r w:rsidR="002E3252">
          <w:rPr>
            <w:lang w:val="en-IE"/>
          </w:rPr>
          <w:t>9</w:t>
        </w:r>
      </w:fldSimple>
      <w:r w:rsidRPr="00862C5D">
        <w:rPr>
          <w:lang w:val="en-IE"/>
        </w:rPr>
        <w:t xml:space="preserve"> of this Appendix inclusive and paragraph </w:t>
      </w:r>
      <w:fldSimple w:instr=" REF _Ref473724403 \r \h  \* MERGEFORMAT ">
        <w:r w:rsidR="002E3252">
          <w:rPr>
            <w:lang w:val="en-IE"/>
          </w:rPr>
          <w:t>12</w:t>
        </w:r>
      </w:fldSimple>
      <w:r w:rsidRPr="00862C5D">
        <w:rPr>
          <w:lang w:val="en-IE"/>
        </w:rPr>
        <w:t xml:space="preserve"> of this Appendix, subject to the following requirements:</w:t>
      </w:r>
      <w:bookmarkEnd w:id="174"/>
      <w:bookmarkEnd w:id="175"/>
    </w:p>
    <w:p w:rsidR="00F218A7" w:rsidRPr="00862C5D" w:rsidRDefault="00F218A7" w:rsidP="00944883">
      <w:pPr>
        <w:pStyle w:val="CERAPPENDIXLEVEL5"/>
        <w:rPr>
          <w:lang w:val="en-IE"/>
        </w:rPr>
      </w:pPr>
      <w:r w:rsidRPr="00862C5D">
        <w:rPr>
          <w:lang w:val="en-IE"/>
        </w:rPr>
        <w:t>Data shall be submitted to reflect the actual capabilities of the relevant Generator Unit net of Unit Load as set out in paragraph D.5.1.2;</w:t>
      </w:r>
    </w:p>
    <w:p w:rsidR="00F218A7" w:rsidRPr="00862C5D" w:rsidRDefault="00F218A7" w:rsidP="00944883">
      <w:pPr>
        <w:pStyle w:val="CERAPPENDIXLEVEL5"/>
        <w:rPr>
          <w:lang w:val="en-IE"/>
        </w:rPr>
      </w:pPr>
      <w:r w:rsidRPr="00862C5D">
        <w:rPr>
          <w:lang w:val="en-IE"/>
        </w:rPr>
        <w:t>Data shall be submitted in respect of a Generator Unit such that it is consistent with data submitted for that Unit under the applicable Grid Code, scaled, where appropriate, by the appropriate Distribution Loss Adjustment Factor as set out in paragraph D.5.1.3;</w:t>
      </w:r>
    </w:p>
    <w:p w:rsidR="00F218A7" w:rsidRPr="00862C5D" w:rsidRDefault="00F218A7" w:rsidP="00944883">
      <w:pPr>
        <w:pStyle w:val="CERAPPENDIXLEVEL5"/>
        <w:rPr>
          <w:lang w:val="en-IE"/>
        </w:rPr>
      </w:pPr>
      <w:r w:rsidRPr="00862C5D">
        <w:rPr>
          <w:lang w:val="en-IE"/>
        </w:rPr>
        <w:t xml:space="preserve">Technical Offer Data items shall be submitted as either Validation Technical Offer Data or Validation Registration Data as set out in paragraph </w:t>
      </w:r>
      <w:fldSimple w:instr=" REF _Ref473724403 \r \h  \* MERGEFORMAT ">
        <w:r w:rsidR="002E3252">
          <w:rPr>
            <w:lang w:val="en-IE"/>
          </w:rPr>
          <w:t>12</w:t>
        </w:r>
      </w:fldSimple>
      <w:r w:rsidRPr="00862C5D">
        <w:rPr>
          <w:lang w:val="en-IE"/>
        </w:rPr>
        <w:t xml:space="preserve"> of this Appendix.</w:t>
      </w:r>
    </w:p>
    <w:p w:rsidR="00F218A7" w:rsidRPr="00862C5D" w:rsidRDefault="00F218A7" w:rsidP="00944883">
      <w:pPr>
        <w:pStyle w:val="CERAPPENDIXLEVEL4"/>
        <w:rPr>
          <w:lang w:val="en-IE"/>
        </w:rPr>
      </w:pPr>
      <w:bookmarkStart w:id="176" w:name="_Ref459718703"/>
      <w:r w:rsidRPr="00862C5D">
        <w:rPr>
          <w:lang w:val="en-IE"/>
        </w:rPr>
        <w:t>Participants shall not submit Technical Offer Data in respect of each of the following Generator Units:</w:t>
      </w:r>
      <w:bookmarkEnd w:id="176"/>
    </w:p>
    <w:p w:rsidR="00F218A7" w:rsidRPr="00862C5D" w:rsidRDefault="00F218A7" w:rsidP="00944883">
      <w:pPr>
        <w:pStyle w:val="CERAPPENDIXLEVEL5"/>
        <w:rPr>
          <w:lang w:val="en-IE"/>
        </w:rPr>
      </w:pPr>
      <w:r w:rsidRPr="00862C5D">
        <w:rPr>
          <w:lang w:val="en-IE"/>
        </w:rPr>
        <w:t>Trading Unit;</w:t>
      </w:r>
    </w:p>
    <w:p w:rsidR="00F218A7" w:rsidRPr="00862C5D" w:rsidRDefault="00F218A7" w:rsidP="00944883">
      <w:pPr>
        <w:pStyle w:val="CERAPPENDIXLEVEL5"/>
        <w:rPr>
          <w:lang w:val="en-IE"/>
        </w:rPr>
      </w:pPr>
      <w:proofErr w:type="spellStart"/>
      <w:r w:rsidRPr="00862C5D">
        <w:rPr>
          <w:lang w:val="en-IE"/>
        </w:rPr>
        <w:t>Assetless</w:t>
      </w:r>
      <w:proofErr w:type="spellEnd"/>
      <w:r w:rsidRPr="00862C5D">
        <w:rPr>
          <w:lang w:val="en-IE"/>
        </w:rPr>
        <w:t xml:space="preserve"> Unit;</w:t>
      </w:r>
    </w:p>
    <w:p w:rsidR="00F218A7" w:rsidRPr="00862C5D" w:rsidRDefault="00F218A7" w:rsidP="00944883">
      <w:pPr>
        <w:pStyle w:val="CERAPPENDIXLEVEL5"/>
        <w:rPr>
          <w:lang w:val="en-IE"/>
        </w:rPr>
      </w:pPr>
      <w:r w:rsidRPr="00862C5D">
        <w:rPr>
          <w:lang w:val="en-IE"/>
        </w:rPr>
        <w:t>Interconnector Residual Capacity Unit;</w:t>
      </w:r>
    </w:p>
    <w:p w:rsidR="00F218A7" w:rsidRPr="00862C5D" w:rsidRDefault="00F218A7" w:rsidP="00944883">
      <w:pPr>
        <w:pStyle w:val="CERAPPENDIXLEVEL5"/>
        <w:rPr>
          <w:lang w:val="en-IE"/>
        </w:rPr>
      </w:pPr>
      <w:r w:rsidRPr="00862C5D">
        <w:rPr>
          <w:lang w:val="en-IE"/>
        </w:rPr>
        <w:t>Interconnector Error Unit; or</w:t>
      </w:r>
    </w:p>
    <w:p w:rsidR="00F218A7" w:rsidRPr="00862C5D" w:rsidRDefault="00F218A7" w:rsidP="00944883">
      <w:pPr>
        <w:pStyle w:val="CERAPPENDIXLEVEL5"/>
        <w:rPr>
          <w:lang w:val="en-IE"/>
        </w:rPr>
      </w:pPr>
      <w:r w:rsidRPr="00862C5D">
        <w:rPr>
          <w:lang w:val="en-IE"/>
        </w:rPr>
        <w:t xml:space="preserve">Generator Unit which is not </w:t>
      </w:r>
      <w:proofErr w:type="spellStart"/>
      <w:r w:rsidRPr="00862C5D">
        <w:rPr>
          <w:lang w:val="en-IE"/>
        </w:rPr>
        <w:t>Dispatchable</w:t>
      </w:r>
      <w:proofErr w:type="spellEnd"/>
      <w:r w:rsidRPr="00862C5D">
        <w:rPr>
          <w:lang w:val="en-IE"/>
        </w:rPr>
        <w:t>.</w:t>
      </w:r>
    </w:p>
    <w:p w:rsidR="00F218A7" w:rsidRPr="00862C5D" w:rsidRDefault="00F218A7" w:rsidP="00944883">
      <w:pPr>
        <w:pStyle w:val="CERAPPENDIXLEVEL3"/>
        <w:rPr>
          <w:lang w:val="en-IE"/>
        </w:rPr>
      </w:pPr>
      <w:bookmarkStart w:id="177" w:name="_Toc477458037"/>
      <w:r w:rsidRPr="00862C5D">
        <w:rPr>
          <w:lang w:val="en-IE"/>
        </w:rPr>
        <w:t>Technical Offer Data for Generator Units</w:t>
      </w:r>
      <w:bookmarkEnd w:id="177"/>
    </w:p>
    <w:p w:rsidR="00F218A7" w:rsidRPr="00862C5D" w:rsidRDefault="00F218A7" w:rsidP="005A4AB2">
      <w:pPr>
        <w:pStyle w:val="ListParagraph"/>
        <w:numPr>
          <w:ilvl w:val="3"/>
          <w:numId w:val="43"/>
        </w:numPr>
        <w:overflowPunct/>
        <w:autoSpaceDE/>
        <w:autoSpaceDN/>
        <w:adjustRightInd/>
        <w:spacing w:before="120" w:after="120"/>
        <w:contextualSpacing w:val="0"/>
        <w:jc w:val="both"/>
        <w:textAlignment w:val="auto"/>
        <w:outlineLvl w:val="3"/>
        <w:rPr>
          <w:rFonts w:ascii="Arial" w:hAnsi="Arial"/>
          <w:vanish/>
          <w:sz w:val="22"/>
          <w:szCs w:val="22"/>
          <w:lang w:eastAsia="en-US"/>
        </w:rPr>
      </w:pPr>
      <w:bookmarkStart w:id="178" w:name="_Ref459718001"/>
    </w:p>
    <w:p w:rsidR="00F218A7" w:rsidRPr="00862C5D" w:rsidRDefault="00F218A7" w:rsidP="005A4AB2">
      <w:pPr>
        <w:pStyle w:val="ListParagraph"/>
        <w:numPr>
          <w:ilvl w:val="3"/>
          <w:numId w:val="43"/>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F218A7" w:rsidRPr="00862C5D" w:rsidRDefault="00F218A7" w:rsidP="005A4AB2">
      <w:pPr>
        <w:pStyle w:val="ListParagraph"/>
        <w:numPr>
          <w:ilvl w:val="3"/>
          <w:numId w:val="43"/>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F218A7" w:rsidRPr="00862C5D" w:rsidRDefault="00F218A7" w:rsidP="005A4AB2">
      <w:pPr>
        <w:pStyle w:val="ListParagraph"/>
        <w:numPr>
          <w:ilvl w:val="3"/>
          <w:numId w:val="43"/>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F218A7" w:rsidRPr="00862C5D" w:rsidRDefault="00F218A7" w:rsidP="005A4AB2">
      <w:pPr>
        <w:pStyle w:val="ListParagraph"/>
        <w:numPr>
          <w:ilvl w:val="3"/>
          <w:numId w:val="43"/>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F218A7" w:rsidRPr="00862C5D" w:rsidRDefault="00F218A7" w:rsidP="005A4AB2">
      <w:pPr>
        <w:pStyle w:val="ListParagraph"/>
        <w:numPr>
          <w:ilvl w:val="3"/>
          <w:numId w:val="43"/>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F218A7" w:rsidRPr="00862C5D" w:rsidRDefault="00F218A7" w:rsidP="005A4AB2">
      <w:pPr>
        <w:pStyle w:val="ListParagraph"/>
        <w:numPr>
          <w:ilvl w:val="3"/>
          <w:numId w:val="43"/>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F218A7" w:rsidRPr="00862C5D" w:rsidRDefault="00F218A7" w:rsidP="005A4AB2">
      <w:pPr>
        <w:pStyle w:val="ListParagraph"/>
        <w:numPr>
          <w:ilvl w:val="3"/>
          <w:numId w:val="43"/>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F218A7" w:rsidRPr="00862C5D" w:rsidRDefault="00F218A7" w:rsidP="005A4AB2">
      <w:pPr>
        <w:pStyle w:val="ListParagraph"/>
        <w:numPr>
          <w:ilvl w:val="3"/>
          <w:numId w:val="43"/>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F218A7" w:rsidRPr="00862C5D" w:rsidRDefault="00F218A7" w:rsidP="005A4AB2">
      <w:pPr>
        <w:pStyle w:val="ListParagraph"/>
        <w:numPr>
          <w:ilvl w:val="3"/>
          <w:numId w:val="43"/>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F218A7" w:rsidRPr="00862C5D" w:rsidRDefault="00F218A7" w:rsidP="005A4AB2">
      <w:pPr>
        <w:pStyle w:val="ListParagraph"/>
        <w:numPr>
          <w:ilvl w:val="3"/>
          <w:numId w:val="43"/>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F218A7" w:rsidRPr="00862C5D" w:rsidRDefault="00F218A7" w:rsidP="00944883">
      <w:pPr>
        <w:pStyle w:val="CERAPPENDIXLEVEL4"/>
        <w:rPr>
          <w:lang w:val="en-IE"/>
        </w:rPr>
      </w:pPr>
      <w:bookmarkStart w:id="179" w:name="_Ref473724403"/>
      <w:r w:rsidRPr="00862C5D">
        <w:rPr>
          <w:lang w:val="en-IE"/>
        </w:rPr>
        <w:t xml:space="preserve">A Participant shall only submit Technical Offer Data to the Market Operator in respect of its Generator Units as provided for in </w:t>
      </w:r>
      <w:fldSimple w:instr=" REF _Ref459799694 \h  \* MERGEFORMAT ">
        <w:r w:rsidR="002E3252" w:rsidRPr="002E3252">
          <w:rPr>
            <w:lang w:val="en-IE"/>
          </w:rPr>
          <w:t>Table 2</w:t>
        </w:r>
      </w:fldSimple>
      <w:r w:rsidRPr="00862C5D">
        <w:rPr>
          <w:lang w:val="en-IE"/>
        </w:rPr>
        <w:t>.</w:t>
      </w:r>
      <w:bookmarkEnd w:id="178"/>
      <w:bookmarkEnd w:id="179"/>
    </w:p>
    <w:p w:rsidR="00F218A7" w:rsidRPr="00862C5D" w:rsidRDefault="00F218A7" w:rsidP="005A4AB2">
      <w:pPr>
        <w:pStyle w:val="CERBODY"/>
        <w:keepNext/>
        <w:rPr>
          <w:b/>
          <w:lang w:val="en-IE"/>
        </w:rPr>
      </w:pPr>
      <w:bookmarkStart w:id="180" w:name="_Ref459799694"/>
      <w:r w:rsidRPr="00862C5D">
        <w:rPr>
          <w:b/>
          <w:lang w:val="en-IE"/>
        </w:rPr>
        <w:lastRenderedPageBreak/>
        <w:t xml:space="preserve">Table </w:t>
      </w:r>
      <w:r w:rsidR="00E179D6" w:rsidRPr="00862C5D">
        <w:rPr>
          <w:b/>
          <w:lang w:val="en-IE"/>
        </w:rPr>
        <w:fldChar w:fldCharType="begin"/>
      </w:r>
      <w:r w:rsidRPr="00862C5D">
        <w:rPr>
          <w:b/>
          <w:lang w:val="en-IE"/>
        </w:rPr>
        <w:instrText xml:space="preserve"> SEQ Table \* ARABIC </w:instrText>
      </w:r>
      <w:r w:rsidR="00E179D6" w:rsidRPr="00862C5D">
        <w:rPr>
          <w:b/>
          <w:lang w:val="en-IE"/>
        </w:rPr>
        <w:fldChar w:fldCharType="separate"/>
      </w:r>
      <w:r w:rsidR="002E3252">
        <w:rPr>
          <w:b/>
          <w:noProof/>
          <w:lang w:val="en-IE"/>
        </w:rPr>
        <w:t>2</w:t>
      </w:r>
      <w:r w:rsidR="00E179D6" w:rsidRPr="00862C5D">
        <w:rPr>
          <w:b/>
          <w:lang w:val="en-IE"/>
        </w:rPr>
        <w:fldChar w:fldCharType="end"/>
      </w:r>
      <w:bookmarkEnd w:id="180"/>
      <w:r w:rsidRPr="00862C5D">
        <w:rPr>
          <w:b/>
          <w:lang w:val="en-IE"/>
        </w:rPr>
        <w:t xml:space="preserve"> – Technical Offer Data Elements</w:t>
      </w:r>
    </w:p>
    <w:tbl>
      <w:tblPr>
        <w:tblW w:w="495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474"/>
        <w:gridCol w:w="1417"/>
        <w:gridCol w:w="1538"/>
        <w:gridCol w:w="1080"/>
        <w:gridCol w:w="1169"/>
        <w:gridCol w:w="1169"/>
        <w:gridCol w:w="1309"/>
        <w:gridCol w:w="9"/>
      </w:tblGrid>
      <w:tr w:rsidR="00F218A7" w:rsidRPr="00862C5D" w:rsidTr="001E39C4">
        <w:trPr>
          <w:gridAfter w:val="1"/>
          <w:wAfter w:w="5" w:type="pct"/>
          <w:cantSplit/>
          <w:tblHeader/>
        </w:trPr>
        <w:tc>
          <w:tcPr>
            <w:tcW w:w="804" w:type="pct"/>
          </w:tcPr>
          <w:p w:rsidR="00F218A7" w:rsidRPr="00862C5D" w:rsidRDefault="00F218A7" w:rsidP="005A4AB2">
            <w:pPr>
              <w:pStyle w:val="CERBODY"/>
              <w:keepNext/>
              <w:jc w:val="left"/>
              <w:rPr>
                <w:lang w:val="en-IE"/>
              </w:rPr>
            </w:pPr>
          </w:p>
        </w:tc>
        <w:tc>
          <w:tcPr>
            <w:tcW w:w="1612" w:type="pct"/>
            <w:gridSpan w:val="2"/>
          </w:tcPr>
          <w:p w:rsidR="00F218A7" w:rsidRPr="00862C5D" w:rsidRDefault="00F218A7" w:rsidP="005A4AB2">
            <w:pPr>
              <w:pStyle w:val="CERBODY"/>
              <w:keepNext/>
              <w:jc w:val="left"/>
              <w:rPr>
                <w:b/>
                <w:lang w:val="en-IE"/>
              </w:rPr>
            </w:pPr>
            <w:r w:rsidRPr="00862C5D">
              <w:rPr>
                <w:b/>
                <w:lang w:val="en-IE"/>
              </w:rPr>
              <w:t>TYPE OF DATA</w:t>
            </w:r>
          </w:p>
        </w:tc>
        <w:tc>
          <w:tcPr>
            <w:tcW w:w="2579" w:type="pct"/>
            <w:gridSpan w:val="4"/>
          </w:tcPr>
          <w:p w:rsidR="00F218A7" w:rsidRPr="00862C5D" w:rsidRDefault="00F218A7" w:rsidP="005A4AB2">
            <w:pPr>
              <w:pStyle w:val="CERBODY"/>
              <w:keepNext/>
              <w:jc w:val="left"/>
              <w:rPr>
                <w:b/>
                <w:lang w:val="en-IE"/>
              </w:rPr>
            </w:pPr>
            <w:r w:rsidRPr="00862C5D">
              <w:rPr>
                <w:b/>
                <w:lang w:val="en-IE"/>
              </w:rPr>
              <w:t>SUBMISSION REQUIREMENT BY UNIT</w:t>
            </w:r>
          </w:p>
        </w:tc>
      </w:tr>
      <w:tr w:rsidR="00E36D6E" w:rsidRPr="00862C5D" w:rsidTr="00B73AAF">
        <w:trPr>
          <w:cantSplit/>
          <w:tblHeader/>
        </w:trPr>
        <w:tc>
          <w:tcPr>
            <w:tcW w:w="804" w:type="pct"/>
          </w:tcPr>
          <w:p w:rsidR="00F218A7" w:rsidRPr="00862C5D" w:rsidRDefault="00F218A7" w:rsidP="00A4133B">
            <w:pPr>
              <w:pStyle w:val="CERBODY"/>
              <w:jc w:val="left"/>
              <w:rPr>
                <w:lang w:val="en-IE"/>
              </w:rPr>
            </w:pPr>
          </w:p>
        </w:tc>
        <w:tc>
          <w:tcPr>
            <w:tcW w:w="773" w:type="pct"/>
          </w:tcPr>
          <w:p w:rsidR="00F218A7" w:rsidRPr="00862C5D" w:rsidRDefault="00F218A7" w:rsidP="00A4133B">
            <w:pPr>
              <w:pStyle w:val="CERBODY"/>
              <w:jc w:val="left"/>
              <w:rPr>
                <w:b/>
                <w:lang w:val="en-IE"/>
              </w:rPr>
            </w:pPr>
            <w:r w:rsidRPr="00862C5D">
              <w:rPr>
                <w:b/>
                <w:lang w:val="en-IE"/>
              </w:rPr>
              <w:t>Validation Technical Offer Data</w:t>
            </w:r>
          </w:p>
        </w:tc>
        <w:tc>
          <w:tcPr>
            <w:tcW w:w="839" w:type="pct"/>
          </w:tcPr>
          <w:p w:rsidR="00F218A7" w:rsidRPr="00862C5D" w:rsidRDefault="00F218A7" w:rsidP="00A4133B">
            <w:pPr>
              <w:pStyle w:val="CERBODY"/>
              <w:jc w:val="left"/>
              <w:rPr>
                <w:b/>
                <w:lang w:val="en-IE"/>
              </w:rPr>
            </w:pPr>
            <w:r w:rsidRPr="00862C5D">
              <w:rPr>
                <w:b/>
                <w:lang w:val="en-IE"/>
              </w:rPr>
              <w:t>Validation Registration Data</w:t>
            </w:r>
          </w:p>
        </w:tc>
        <w:tc>
          <w:tcPr>
            <w:tcW w:w="589" w:type="pct"/>
          </w:tcPr>
          <w:p w:rsidR="00F218A7" w:rsidRPr="00862C5D" w:rsidRDefault="00F218A7" w:rsidP="00A4133B">
            <w:pPr>
              <w:pStyle w:val="CERBODY"/>
              <w:jc w:val="left"/>
              <w:rPr>
                <w:b/>
                <w:lang w:val="en-IE"/>
              </w:rPr>
            </w:pPr>
            <w:r w:rsidRPr="00862C5D">
              <w:rPr>
                <w:b/>
                <w:lang w:val="en-IE"/>
              </w:rPr>
              <w:t>Battery Storage Unit</w:t>
            </w:r>
          </w:p>
        </w:tc>
        <w:tc>
          <w:tcPr>
            <w:tcW w:w="638" w:type="pct"/>
          </w:tcPr>
          <w:p w:rsidR="00F218A7" w:rsidRPr="00862C5D" w:rsidRDefault="00F218A7" w:rsidP="00A4133B">
            <w:pPr>
              <w:pStyle w:val="CERBODY"/>
              <w:jc w:val="left"/>
              <w:rPr>
                <w:b/>
                <w:lang w:val="en-IE"/>
              </w:rPr>
            </w:pPr>
            <w:r w:rsidRPr="00862C5D">
              <w:rPr>
                <w:b/>
                <w:lang w:val="en-IE"/>
              </w:rPr>
              <w:t>Pumped Storage Unit</w:t>
            </w:r>
          </w:p>
        </w:tc>
        <w:tc>
          <w:tcPr>
            <w:tcW w:w="638" w:type="pct"/>
          </w:tcPr>
          <w:p w:rsidR="00F218A7" w:rsidRPr="00862C5D" w:rsidRDefault="00F218A7" w:rsidP="00A4133B">
            <w:pPr>
              <w:pStyle w:val="CERBODY"/>
              <w:jc w:val="left"/>
              <w:rPr>
                <w:b/>
                <w:lang w:val="en-IE"/>
              </w:rPr>
            </w:pPr>
            <w:r w:rsidRPr="00862C5D">
              <w:rPr>
                <w:b/>
                <w:lang w:val="en-IE"/>
              </w:rPr>
              <w:t>Demand Side Unit</w:t>
            </w:r>
          </w:p>
        </w:tc>
        <w:tc>
          <w:tcPr>
            <w:tcW w:w="719" w:type="pct"/>
            <w:gridSpan w:val="2"/>
          </w:tcPr>
          <w:p w:rsidR="00F218A7" w:rsidRPr="00862C5D" w:rsidRDefault="00F218A7" w:rsidP="00A4133B">
            <w:pPr>
              <w:pStyle w:val="CERBODY"/>
              <w:jc w:val="left"/>
              <w:rPr>
                <w:b/>
                <w:lang w:val="en-IE"/>
              </w:rPr>
            </w:pPr>
            <w:r w:rsidRPr="00862C5D">
              <w:rPr>
                <w:b/>
                <w:lang w:val="en-IE"/>
              </w:rPr>
              <w:t xml:space="preserve">Other Generator Units not included in paragraph </w:t>
            </w:r>
            <w:fldSimple w:instr=" REF _Ref459718703 \r \h  \* MERGEFORMAT ">
              <w:r w:rsidR="002E3252">
                <w:rPr>
                  <w:b/>
                  <w:lang w:val="en-IE"/>
                </w:rPr>
                <w:t>11</w:t>
              </w:r>
            </w:fldSimple>
            <w:r w:rsidRPr="00862C5D">
              <w:rPr>
                <w:b/>
                <w:lang w:val="en-IE"/>
              </w:rPr>
              <w:t xml:space="preserve"> of this Appendix</w:t>
            </w:r>
          </w:p>
        </w:tc>
      </w:tr>
      <w:tr w:rsidR="00E36D6E" w:rsidRPr="00862C5D" w:rsidTr="00B73AAF">
        <w:trPr>
          <w:cantSplit/>
        </w:trPr>
        <w:tc>
          <w:tcPr>
            <w:tcW w:w="804" w:type="pct"/>
            <w:vAlign w:val="center"/>
          </w:tcPr>
          <w:p w:rsidR="00F218A7" w:rsidRPr="00862C5D" w:rsidRDefault="00F218A7" w:rsidP="00A4133B">
            <w:pPr>
              <w:pStyle w:val="CERBODY"/>
              <w:jc w:val="left"/>
              <w:rPr>
                <w:lang w:val="en-IE"/>
              </w:rPr>
            </w:pPr>
            <w:r w:rsidRPr="00862C5D">
              <w:rPr>
                <w:lang w:val="en-IE"/>
              </w:rPr>
              <w:t>Minimum On Time</w:t>
            </w:r>
            <w:r w:rsidR="0010553A" w:rsidRPr="00862C5D">
              <w:rPr>
                <w:lang w:val="en-IE"/>
              </w:rPr>
              <w:t xml:space="preserve"> (hours)</w:t>
            </w:r>
          </w:p>
        </w:tc>
        <w:tc>
          <w:tcPr>
            <w:tcW w:w="773" w:type="pct"/>
          </w:tcPr>
          <w:p w:rsidR="00F218A7" w:rsidRPr="00862C5D" w:rsidRDefault="00F218A7" w:rsidP="00A4133B">
            <w:pPr>
              <w:pStyle w:val="CERBODY"/>
              <w:jc w:val="left"/>
              <w:rPr>
                <w:iCs/>
                <w:lang w:val="en-IE"/>
              </w:rPr>
            </w:pPr>
            <w:r w:rsidRPr="00862C5D">
              <w:rPr>
                <w:iCs/>
                <w:lang w:val="en-IE"/>
              </w:rPr>
              <w:t>Yes</w:t>
            </w:r>
          </w:p>
        </w:tc>
        <w:tc>
          <w:tcPr>
            <w:tcW w:w="839" w:type="pct"/>
          </w:tcPr>
          <w:p w:rsidR="00F218A7" w:rsidRPr="00862C5D" w:rsidRDefault="00F218A7" w:rsidP="00A4133B">
            <w:pPr>
              <w:pStyle w:val="CERBODY"/>
              <w:jc w:val="left"/>
              <w:rPr>
                <w:lang w:val="en-IE"/>
              </w:rPr>
            </w:pPr>
          </w:p>
        </w:tc>
        <w:tc>
          <w:tcPr>
            <w:tcW w:w="589" w:type="pct"/>
          </w:tcPr>
          <w:p w:rsidR="00F218A7" w:rsidRPr="00862C5D" w:rsidRDefault="00F218A7" w:rsidP="00A4133B">
            <w:pPr>
              <w:pStyle w:val="CERBODY"/>
              <w:jc w:val="left"/>
              <w:rPr>
                <w:lang w:val="en-IE"/>
              </w:rPr>
            </w:pPr>
            <w:r w:rsidRPr="00862C5D">
              <w:rPr>
                <w:lang w:val="en-IE"/>
              </w:rPr>
              <w:t>Yes</w:t>
            </w:r>
          </w:p>
        </w:tc>
        <w:tc>
          <w:tcPr>
            <w:tcW w:w="638" w:type="pct"/>
          </w:tcPr>
          <w:p w:rsidR="00F218A7" w:rsidRPr="00862C5D" w:rsidRDefault="00F218A7" w:rsidP="00A4133B">
            <w:pPr>
              <w:pStyle w:val="CERBODY"/>
              <w:jc w:val="left"/>
              <w:rPr>
                <w:lang w:val="en-IE"/>
              </w:rPr>
            </w:pPr>
            <w:r w:rsidRPr="00862C5D">
              <w:rPr>
                <w:lang w:val="en-IE"/>
              </w:rPr>
              <w:t>Yes</w:t>
            </w:r>
          </w:p>
        </w:tc>
        <w:tc>
          <w:tcPr>
            <w:tcW w:w="638" w:type="pct"/>
          </w:tcPr>
          <w:p w:rsidR="00F218A7" w:rsidRPr="00862C5D" w:rsidRDefault="00F218A7" w:rsidP="00A4133B">
            <w:pPr>
              <w:pStyle w:val="CERBODY"/>
              <w:jc w:val="left"/>
              <w:rPr>
                <w:lang w:val="en-IE"/>
              </w:rPr>
            </w:pPr>
          </w:p>
        </w:tc>
        <w:tc>
          <w:tcPr>
            <w:tcW w:w="719" w:type="pct"/>
            <w:gridSpan w:val="2"/>
          </w:tcPr>
          <w:p w:rsidR="00F218A7" w:rsidRPr="00862C5D" w:rsidRDefault="00F218A7" w:rsidP="00A4133B">
            <w:pPr>
              <w:pStyle w:val="CERBODY"/>
              <w:jc w:val="left"/>
              <w:rPr>
                <w:lang w:val="en-IE"/>
              </w:rPr>
            </w:pPr>
            <w:r w:rsidRPr="00862C5D">
              <w:rPr>
                <w:lang w:val="en-IE"/>
              </w:rPr>
              <w:t>Yes</w:t>
            </w:r>
          </w:p>
        </w:tc>
      </w:tr>
      <w:tr w:rsidR="00E36D6E" w:rsidRPr="00862C5D" w:rsidTr="00B73AAF">
        <w:trPr>
          <w:cantSplit/>
        </w:trPr>
        <w:tc>
          <w:tcPr>
            <w:tcW w:w="804" w:type="pct"/>
            <w:vAlign w:val="center"/>
          </w:tcPr>
          <w:p w:rsidR="00F218A7" w:rsidRPr="00862C5D" w:rsidRDefault="00F218A7" w:rsidP="00A4133B">
            <w:pPr>
              <w:pStyle w:val="CERBODY"/>
              <w:jc w:val="left"/>
              <w:rPr>
                <w:lang w:val="en-IE"/>
              </w:rPr>
            </w:pPr>
            <w:r w:rsidRPr="00862C5D">
              <w:rPr>
                <w:lang w:val="en-IE"/>
              </w:rPr>
              <w:t>Minimum Off Time</w:t>
            </w:r>
            <w:r w:rsidR="0010553A" w:rsidRPr="00862C5D">
              <w:rPr>
                <w:lang w:val="en-IE"/>
              </w:rPr>
              <w:t xml:space="preserve"> (hours)</w:t>
            </w:r>
          </w:p>
        </w:tc>
        <w:tc>
          <w:tcPr>
            <w:tcW w:w="773" w:type="pct"/>
          </w:tcPr>
          <w:p w:rsidR="00F218A7" w:rsidRPr="00862C5D" w:rsidRDefault="00F218A7" w:rsidP="00A4133B">
            <w:pPr>
              <w:pStyle w:val="CERBODY"/>
              <w:jc w:val="left"/>
              <w:rPr>
                <w:iCs/>
                <w:lang w:val="en-IE"/>
              </w:rPr>
            </w:pPr>
            <w:r w:rsidRPr="00862C5D">
              <w:rPr>
                <w:iCs/>
                <w:lang w:val="en-IE"/>
              </w:rPr>
              <w:t>Yes</w:t>
            </w:r>
          </w:p>
        </w:tc>
        <w:tc>
          <w:tcPr>
            <w:tcW w:w="839" w:type="pct"/>
          </w:tcPr>
          <w:p w:rsidR="00F218A7" w:rsidRPr="00862C5D" w:rsidRDefault="00F218A7" w:rsidP="00A4133B">
            <w:pPr>
              <w:pStyle w:val="CERBODY"/>
              <w:jc w:val="left"/>
              <w:rPr>
                <w:lang w:val="en-IE"/>
              </w:rPr>
            </w:pPr>
          </w:p>
        </w:tc>
        <w:tc>
          <w:tcPr>
            <w:tcW w:w="589" w:type="pct"/>
          </w:tcPr>
          <w:p w:rsidR="00F218A7" w:rsidRPr="00862C5D" w:rsidRDefault="00F218A7" w:rsidP="00A4133B">
            <w:pPr>
              <w:pStyle w:val="CERBODY"/>
              <w:jc w:val="left"/>
              <w:rPr>
                <w:lang w:val="en-IE"/>
              </w:rPr>
            </w:pPr>
            <w:r w:rsidRPr="00862C5D">
              <w:rPr>
                <w:lang w:val="en-IE"/>
              </w:rPr>
              <w:t>Yes</w:t>
            </w:r>
          </w:p>
        </w:tc>
        <w:tc>
          <w:tcPr>
            <w:tcW w:w="638" w:type="pct"/>
          </w:tcPr>
          <w:p w:rsidR="00F218A7" w:rsidRPr="00862C5D" w:rsidRDefault="00F218A7" w:rsidP="00A4133B">
            <w:pPr>
              <w:pStyle w:val="CERBODY"/>
              <w:jc w:val="left"/>
              <w:rPr>
                <w:lang w:val="en-IE"/>
              </w:rPr>
            </w:pPr>
            <w:r w:rsidRPr="00862C5D">
              <w:rPr>
                <w:lang w:val="en-IE"/>
              </w:rPr>
              <w:t>Yes</w:t>
            </w:r>
          </w:p>
        </w:tc>
        <w:tc>
          <w:tcPr>
            <w:tcW w:w="638" w:type="pct"/>
          </w:tcPr>
          <w:p w:rsidR="00F218A7" w:rsidRPr="00862C5D" w:rsidRDefault="00F218A7" w:rsidP="00A4133B">
            <w:pPr>
              <w:pStyle w:val="CERBODY"/>
              <w:jc w:val="left"/>
              <w:rPr>
                <w:lang w:val="en-IE"/>
              </w:rPr>
            </w:pPr>
          </w:p>
        </w:tc>
        <w:tc>
          <w:tcPr>
            <w:tcW w:w="719" w:type="pct"/>
            <w:gridSpan w:val="2"/>
          </w:tcPr>
          <w:p w:rsidR="00F218A7" w:rsidRPr="00862C5D" w:rsidRDefault="00F218A7" w:rsidP="00A4133B">
            <w:pPr>
              <w:pStyle w:val="CERBODY"/>
              <w:jc w:val="left"/>
              <w:rPr>
                <w:lang w:val="en-IE"/>
              </w:rPr>
            </w:pPr>
            <w:r w:rsidRPr="00862C5D">
              <w:rPr>
                <w:lang w:val="en-IE"/>
              </w:rPr>
              <w:t>Yes</w:t>
            </w:r>
          </w:p>
        </w:tc>
      </w:tr>
      <w:tr w:rsidR="00E36D6E" w:rsidRPr="00862C5D" w:rsidTr="00B73AAF">
        <w:trPr>
          <w:cantSplit/>
        </w:trPr>
        <w:tc>
          <w:tcPr>
            <w:tcW w:w="804" w:type="pct"/>
            <w:vAlign w:val="center"/>
          </w:tcPr>
          <w:p w:rsidR="00F218A7" w:rsidRPr="00862C5D" w:rsidRDefault="00F218A7" w:rsidP="00A4133B">
            <w:pPr>
              <w:pStyle w:val="CERBODY"/>
              <w:jc w:val="left"/>
              <w:rPr>
                <w:lang w:val="en-IE"/>
              </w:rPr>
            </w:pPr>
            <w:r w:rsidRPr="00862C5D">
              <w:rPr>
                <w:lang w:val="en-IE"/>
              </w:rPr>
              <w:t xml:space="preserve">Maximum On Time </w:t>
            </w:r>
            <w:r w:rsidR="0010553A" w:rsidRPr="00862C5D">
              <w:rPr>
                <w:lang w:val="en-IE"/>
              </w:rPr>
              <w:t>(hours)</w:t>
            </w:r>
          </w:p>
        </w:tc>
        <w:tc>
          <w:tcPr>
            <w:tcW w:w="773" w:type="pct"/>
          </w:tcPr>
          <w:p w:rsidR="00F218A7" w:rsidRPr="00862C5D" w:rsidRDefault="00F218A7" w:rsidP="00A4133B">
            <w:pPr>
              <w:pStyle w:val="CERBODY"/>
              <w:jc w:val="left"/>
              <w:rPr>
                <w:lang w:val="en-IE"/>
              </w:rPr>
            </w:pPr>
            <w:r w:rsidRPr="00862C5D">
              <w:rPr>
                <w:iCs/>
                <w:lang w:val="en-IE"/>
              </w:rPr>
              <w:t>Yes</w:t>
            </w:r>
          </w:p>
        </w:tc>
        <w:tc>
          <w:tcPr>
            <w:tcW w:w="839" w:type="pct"/>
          </w:tcPr>
          <w:p w:rsidR="00F218A7" w:rsidRPr="00862C5D" w:rsidRDefault="00F218A7" w:rsidP="00A4133B">
            <w:pPr>
              <w:pStyle w:val="CERBODY"/>
              <w:jc w:val="left"/>
              <w:rPr>
                <w:lang w:val="en-IE"/>
              </w:rPr>
            </w:pPr>
          </w:p>
        </w:tc>
        <w:tc>
          <w:tcPr>
            <w:tcW w:w="589" w:type="pct"/>
          </w:tcPr>
          <w:p w:rsidR="00F218A7" w:rsidRPr="00862C5D" w:rsidRDefault="00F218A7" w:rsidP="00A4133B">
            <w:pPr>
              <w:pStyle w:val="CERBODY"/>
              <w:jc w:val="left"/>
              <w:rPr>
                <w:lang w:val="en-IE"/>
              </w:rPr>
            </w:pPr>
            <w:r w:rsidRPr="00862C5D">
              <w:rPr>
                <w:lang w:val="en-IE"/>
              </w:rPr>
              <w:t>Yes</w:t>
            </w:r>
          </w:p>
        </w:tc>
        <w:tc>
          <w:tcPr>
            <w:tcW w:w="638" w:type="pct"/>
          </w:tcPr>
          <w:p w:rsidR="00F218A7" w:rsidRPr="00862C5D" w:rsidRDefault="00F218A7" w:rsidP="00A4133B">
            <w:pPr>
              <w:pStyle w:val="CERBODY"/>
              <w:jc w:val="left"/>
              <w:rPr>
                <w:lang w:val="en-IE"/>
              </w:rPr>
            </w:pPr>
            <w:r w:rsidRPr="00862C5D">
              <w:rPr>
                <w:lang w:val="en-IE"/>
              </w:rPr>
              <w:t>Yes</w:t>
            </w:r>
          </w:p>
        </w:tc>
        <w:tc>
          <w:tcPr>
            <w:tcW w:w="638" w:type="pct"/>
          </w:tcPr>
          <w:p w:rsidR="00F218A7" w:rsidRPr="00862C5D" w:rsidRDefault="00F218A7" w:rsidP="00A4133B">
            <w:pPr>
              <w:pStyle w:val="CERBODY"/>
              <w:jc w:val="left"/>
              <w:rPr>
                <w:lang w:val="en-IE"/>
              </w:rPr>
            </w:pPr>
          </w:p>
        </w:tc>
        <w:tc>
          <w:tcPr>
            <w:tcW w:w="719" w:type="pct"/>
            <w:gridSpan w:val="2"/>
          </w:tcPr>
          <w:p w:rsidR="00F218A7" w:rsidRPr="00862C5D" w:rsidRDefault="00F218A7" w:rsidP="00A4133B">
            <w:pPr>
              <w:pStyle w:val="CERBODY"/>
              <w:jc w:val="left"/>
              <w:rPr>
                <w:lang w:val="en-IE"/>
              </w:rPr>
            </w:pPr>
            <w:r w:rsidRPr="00862C5D">
              <w:rPr>
                <w:lang w:val="en-IE"/>
              </w:rPr>
              <w:t>Yes</w:t>
            </w:r>
          </w:p>
        </w:tc>
      </w:tr>
      <w:tr w:rsidR="00E36D6E" w:rsidRPr="00862C5D" w:rsidTr="00B73AAF">
        <w:trPr>
          <w:cantSplit/>
        </w:trPr>
        <w:tc>
          <w:tcPr>
            <w:tcW w:w="804" w:type="pct"/>
            <w:vAlign w:val="center"/>
          </w:tcPr>
          <w:p w:rsidR="00F218A7" w:rsidRPr="00862C5D" w:rsidRDefault="00F218A7" w:rsidP="00A4133B">
            <w:pPr>
              <w:pStyle w:val="CERBODY"/>
              <w:jc w:val="left"/>
              <w:rPr>
                <w:lang w:val="en-IE"/>
              </w:rPr>
            </w:pPr>
            <w:r w:rsidRPr="00862C5D">
              <w:rPr>
                <w:lang w:val="en-IE"/>
              </w:rPr>
              <w:t xml:space="preserve">Synchronous Start Up Time Hot </w:t>
            </w:r>
            <w:r w:rsidR="0010553A" w:rsidRPr="00862C5D">
              <w:rPr>
                <w:lang w:val="en-IE"/>
              </w:rPr>
              <w:t>(hours)</w:t>
            </w:r>
          </w:p>
        </w:tc>
        <w:tc>
          <w:tcPr>
            <w:tcW w:w="773" w:type="pct"/>
          </w:tcPr>
          <w:p w:rsidR="00F218A7" w:rsidRPr="00862C5D" w:rsidRDefault="00F218A7" w:rsidP="00A4133B">
            <w:pPr>
              <w:pStyle w:val="CERBODY"/>
              <w:jc w:val="left"/>
              <w:rPr>
                <w:lang w:val="en-IE"/>
              </w:rPr>
            </w:pPr>
            <w:r w:rsidRPr="00862C5D">
              <w:rPr>
                <w:iCs/>
                <w:lang w:val="en-IE"/>
              </w:rPr>
              <w:t>Yes</w:t>
            </w:r>
          </w:p>
        </w:tc>
        <w:tc>
          <w:tcPr>
            <w:tcW w:w="839" w:type="pct"/>
          </w:tcPr>
          <w:p w:rsidR="00F218A7" w:rsidRPr="00862C5D" w:rsidRDefault="00F218A7" w:rsidP="00A4133B">
            <w:pPr>
              <w:pStyle w:val="CERBODY"/>
              <w:jc w:val="left"/>
              <w:rPr>
                <w:lang w:val="en-IE"/>
              </w:rPr>
            </w:pPr>
          </w:p>
        </w:tc>
        <w:tc>
          <w:tcPr>
            <w:tcW w:w="589" w:type="pct"/>
          </w:tcPr>
          <w:p w:rsidR="00F218A7" w:rsidRPr="00862C5D" w:rsidRDefault="00F218A7" w:rsidP="00A4133B">
            <w:pPr>
              <w:pStyle w:val="CERBODY"/>
              <w:jc w:val="left"/>
              <w:rPr>
                <w:lang w:val="en-IE"/>
              </w:rPr>
            </w:pPr>
            <w:r w:rsidRPr="00862C5D">
              <w:rPr>
                <w:lang w:val="en-IE"/>
              </w:rPr>
              <w:t>Yes</w:t>
            </w:r>
          </w:p>
        </w:tc>
        <w:tc>
          <w:tcPr>
            <w:tcW w:w="638" w:type="pct"/>
          </w:tcPr>
          <w:p w:rsidR="00F218A7" w:rsidRPr="00862C5D" w:rsidRDefault="00F218A7" w:rsidP="00A4133B">
            <w:pPr>
              <w:pStyle w:val="CERBODY"/>
              <w:jc w:val="left"/>
              <w:rPr>
                <w:lang w:val="en-IE"/>
              </w:rPr>
            </w:pPr>
            <w:r w:rsidRPr="00862C5D">
              <w:rPr>
                <w:lang w:val="en-IE"/>
              </w:rPr>
              <w:t>Yes</w:t>
            </w:r>
          </w:p>
        </w:tc>
        <w:tc>
          <w:tcPr>
            <w:tcW w:w="638" w:type="pct"/>
          </w:tcPr>
          <w:p w:rsidR="00F218A7" w:rsidRPr="00862C5D" w:rsidRDefault="00F218A7" w:rsidP="00A4133B">
            <w:pPr>
              <w:pStyle w:val="CERBODY"/>
              <w:jc w:val="left"/>
              <w:rPr>
                <w:lang w:val="en-IE"/>
              </w:rPr>
            </w:pPr>
          </w:p>
        </w:tc>
        <w:tc>
          <w:tcPr>
            <w:tcW w:w="719" w:type="pct"/>
            <w:gridSpan w:val="2"/>
          </w:tcPr>
          <w:p w:rsidR="00F218A7" w:rsidRPr="00862C5D" w:rsidRDefault="00F218A7" w:rsidP="00A4133B">
            <w:pPr>
              <w:pStyle w:val="CERBODY"/>
              <w:jc w:val="left"/>
              <w:rPr>
                <w:lang w:val="en-IE"/>
              </w:rPr>
            </w:pPr>
            <w:r w:rsidRPr="00862C5D">
              <w:rPr>
                <w:lang w:val="en-IE"/>
              </w:rPr>
              <w:t>Yes</w:t>
            </w:r>
          </w:p>
        </w:tc>
      </w:tr>
      <w:tr w:rsidR="00E36D6E" w:rsidRPr="00862C5D" w:rsidTr="00B73AAF">
        <w:trPr>
          <w:cantSplit/>
        </w:trPr>
        <w:tc>
          <w:tcPr>
            <w:tcW w:w="804" w:type="pct"/>
            <w:vAlign w:val="center"/>
          </w:tcPr>
          <w:p w:rsidR="00F218A7" w:rsidRPr="00862C5D" w:rsidRDefault="00F218A7" w:rsidP="00A4133B">
            <w:pPr>
              <w:pStyle w:val="CERBODY"/>
              <w:jc w:val="left"/>
              <w:rPr>
                <w:lang w:val="en-IE"/>
              </w:rPr>
            </w:pPr>
            <w:r w:rsidRPr="00862C5D">
              <w:rPr>
                <w:lang w:val="en-IE"/>
              </w:rPr>
              <w:t xml:space="preserve">Synchronous Start Up Time Warm </w:t>
            </w:r>
            <w:r w:rsidR="0010553A" w:rsidRPr="00862C5D">
              <w:rPr>
                <w:lang w:val="en-IE"/>
              </w:rPr>
              <w:t>(hours)</w:t>
            </w:r>
          </w:p>
        </w:tc>
        <w:tc>
          <w:tcPr>
            <w:tcW w:w="773" w:type="pct"/>
          </w:tcPr>
          <w:p w:rsidR="00F218A7" w:rsidRPr="00862C5D" w:rsidRDefault="00F218A7" w:rsidP="00A4133B">
            <w:pPr>
              <w:pStyle w:val="CERBODY"/>
              <w:jc w:val="left"/>
              <w:rPr>
                <w:lang w:val="en-IE"/>
              </w:rPr>
            </w:pPr>
            <w:r w:rsidRPr="00862C5D">
              <w:rPr>
                <w:iCs/>
                <w:lang w:val="en-IE"/>
              </w:rPr>
              <w:t>Yes</w:t>
            </w:r>
          </w:p>
        </w:tc>
        <w:tc>
          <w:tcPr>
            <w:tcW w:w="839" w:type="pct"/>
          </w:tcPr>
          <w:p w:rsidR="00F218A7" w:rsidRPr="00862C5D" w:rsidRDefault="00F218A7" w:rsidP="00A4133B">
            <w:pPr>
              <w:pStyle w:val="CERBODY"/>
              <w:jc w:val="left"/>
              <w:rPr>
                <w:lang w:val="en-IE"/>
              </w:rPr>
            </w:pPr>
          </w:p>
        </w:tc>
        <w:tc>
          <w:tcPr>
            <w:tcW w:w="589" w:type="pct"/>
          </w:tcPr>
          <w:p w:rsidR="00F218A7" w:rsidRPr="00862C5D" w:rsidRDefault="00F218A7" w:rsidP="00A4133B">
            <w:pPr>
              <w:pStyle w:val="CERBODY"/>
              <w:jc w:val="left"/>
              <w:rPr>
                <w:lang w:val="en-IE"/>
              </w:rPr>
            </w:pPr>
            <w:r w:rsidRPr="00862C5D">
              <w:rPr>
                <w:lang w:val="en-IE"/>
              </w:rPr>
              <w:t>Yes</w:t>
            </w:r>
          </w:p>
        </w:tc>
        <w:tc>
          <w:tcPr>
            <w:tcW w:w="638" w:type="pct"/>
          </w:tcPr>
          <w:p w:rsidR="00F218A7" w:rsidRPr="00862C5D" w:rsidRDefault="00F218A7" w:rsidP="00A4133B">
            <w:pPr>
              <w:pStyle w:val="CERBODY"/>
              <w:jc w:val="left"/>
              <w:rPr>
                <w:lang w:val="en-IE"/>
              </w:rPr>
            </w:pPr>
            <w:r w:rsidRPr="00862C5D">
              <w:rPr>
                <w:lang w:val="en-IE"/>
              </w:rPr>
              <w:t>Yes</w:t>
            </w:r>
          </w:p>
        </w:tc>
        <w:tc>
          <w:tcPr>
            <w:tcW w:w="638" w:type="pct"/>
          </w:tcPr>
          <w:p w:rsidR="00F218A7" w:rsidRPr="00862C5D" w:rsidRDefault="00F218A7" w:rsidP="00A4133B">
            <w:pPr>
              <w:pStyle w:val="CERBODY"/>
              <w:jc w:val="left"/>
              <w:rPr>
                <w:lang w:val="en-IE"/>
              </w:rPr>
            </w:pPr>
          </w:p>
        </w:tc>
        <w:tc>
          <w:tcPr>
            <w:tcW w:w="719" w:type="pct"/>
            <w:gridSpan w:val="2"/>
          </w:tcPr>
          <w:p w:rsidR="00F218A7" w:rsidRPr="00862C5D" w:rsidRDefault="00F218A7" w:rsidP="00A4133B">
            <w:pPr>
              <w:pStyle w:val="CERBODY"/>
              <w:jc w:val="left"/>
              <w:rPr>
                <w:lang w:val="en-IE"/>
              </w:rPr>
            </w:pPr>
            <w:r w:rsidRPr="00862C5D">
              <w:rPr>
                <w:lang w:val="en-IE"/>
              </w:rPr>
              <w:t>Yes</w:t>
            </w:r>
          </w:p>
        </w:tc>
      </w:tr>
      <w:tr w:rsidR="00E36D6E" w:rsidRPr="00862C5D" w:rsidTr="00B73AAF">
        <w:trPr>
          <w:cantSplit/>
        </w:trPr>
        <w:tc>
          <w:tcPr>
            <w:tcW w:w="804" w:type="pct"/>
            <w:vAlign w:val="center"/>
          </w:tcPr>
          <w:p w:rsidR="00F218A7" w:rsidRPr="00862C5D" w:rsidRDefault="00F218A7" w:rsidP="00A4133B">
            <w:pPr>
              <w:pStyle w:val="CERBODY"/>
              <w:jc w:val="left"/>
              <w:rPr>
                <w:lang w:val="en-IE"/>
              </w:rPr>
            </w:pPr>
            <w:r w:rsidRPr="00862C5D">
              <w:rPr>
                <w:lang w:val="en-IE"/>
              </w:rPr>
              <w:t>Synchronous Start Up Time Cold</w:t>
            </w:r>
            <w:r w:rsidR="0010553A" w:rsidRPr="00862C5D">
              <w:rPr>
                <w:lang w:val="en-IE"/>
              </w:rPr>
              <w:t xml:space="preserve"> (hours)</w:t>
            </w:r>
          </w:p>
        </w:tc>
        <w:tc>
          <w:tcPr>
            <w:tcW w:w="773" w:type="pct"/>
          </w:tcPr>
          <w:p w:rsidR="00F218A7" w:rsidRPr="00862C5D" w:rsidRDefault="00F218A7" w:rsidP="00A4133B">
            <w:pPr>
              <w:pStyle w:val="CERBODY"/>
              <w:jc w:val="left"/>
              <w:rPr>
                <w:lang w:val="en-IE"/>
              </w:rPr>
            </w:pPr>
            <w:r w:rsidRPr="00862C5D">
              <w:rPr>
                <w:iCs/>
                <w:lang w:val="en-IE"/>
              </w:rPr>
              <w:t>Yes</w:t>
            </w:r>
          </w:p>
        </w:tc>
        <w:tc>
          <w:tcPr>
            <w:tcW w:w="839" w:type="pct"/>
          </w:tcPr>
          <w:p w:rsidR="00F218A7" w:rsidRPr="00862C5D" w:rsidRDefault="00F218A7" w:rsidP="00A4133B">
            <w:pPr>
              <w:pStyle w:val="CERBODY"/>
              <w:jc w:val="left"/>
              <w:rPr>
                <w:lang w:val="en-IE"/>
              </w:rPr>
            </w:pPr>
          </w:p>
        </w:tc>
        <w:tc>
          <w:tcPr>
            <w:tcW w:w="589" w:type="pct"/>
          </w:tcPr>
          <w:p w:rsidR="00F218A7" w:rsidRPr="00862C5D" w:rsidRDefault="00F218A7" w:rsidP="00A4133B">
            <w:pPr>
              <w:pStyle w:val="CERBODY"/>
              <w:jc w:val="left"/>
              <w:rPr>
                <w:lang w:val="en-IE"/>
              </w:rPr>
            </w:pPr>
            <w:r w:rsidRPr="00862C5D">
              <w:rPr>
                <w:lang w:val="en-IE"/>
              </w:rPr>
              <w:t>Yes</w:t>
            </w:r>
          </w:p>
        </w:tc>
        <w:tc>
          <w:tcPr>
            <w:tcW w:w="638" w:type="pct"/>
          </w:tcPr>
          <w:p w:rsidR="00F218A7" w:rsidRPr="00862C5D" w:rsidRDefault="00F218A7" w:rsidP="00A4133B">
            <w:pPr>
              <w:pStyle w:val="CERBODY"/>
              <w:jc w:val="left"/>
              <w:rPr>
                <w:lang w:val="en-IE"/>
              </w:rPr>
            </w:pPr>
            <w:r w:rsidRPr="00862C5D">
              <w:rPr>
                <w:lang w:val="en-IE"/>
              </w:rPr>
              <w:t>Yes</w:t>
            </w:r>
          </w:p>
        </w:tc>
        <w:tc>
          <w:tcPr>
            <w:tcW w:w="638" w:type="pct"/>
          </w:tcPr>
          <w:p w:rsidR="00F218A7" w:rsidRPr="00862C5D" w:rsidRDefault="00F218A7" w:rsidP="00A4133B">
            <w:pPr>
              <w:pStyle w:val="CERBODY"/>
              <w:jc w:val="left"/>
              <w:rPr>
                <w:lang w:val="en-IE"/>
              </w:rPr>
            </w:pPr>
          </w:p>
        </w:tc>
        <w:tc>
          <w:tcPr>
            <w:tcW w:w="719" w:type="pct"/>
            <w:gridSpan w:val="2"/>
          </w:tcPr>
          <w:p w:rsidR="00F218A7" w:rsidRPr="00862C5D" w:rsidRDefault="00F218A7" w:rsidP="00A4133B">
            <w:pPr>
              <w:pStyle w:val="CERBODY"/>
              <w:jc w:val="left"/>
              <w:rPr>
                <w:lang w:val="en-IE"/>
              </w:rPr>
            </w:pPr>
            <w:r w:rsidRPr="00862C5D">
              <w:rPr>
                <w:lang w:val="en-IE"/>
              </w:rPr>
              <w:t>Yes</w:t>
            </w:r>
          </w:p>
        </w:tc>
      </w:tr>
      <w:tr w:rsidR="00E36D6E" w:rsidRPr="00862C5D" w:rsidTr="00B73AAF">
        <w:trPr>
          <w:cantSplit/>
        </w:trPr>
        <w:tc>
          <w:tcPr>
            <w:tcW w:w="804" w:type="pct"/>
            <w:vAlign w:val="center"/>
          </w:tcPr>
          <w:p w:rsidR="00F218A7" w:rsidRPr="00862C5D" w:rsidRDefault="00F218A7" w:rsidP="00A4133B">
            <w:pPr>
              <w:pStyle w:val="CERBODY"/>
              <w:jc w:val="left"/>
              <w:rPr>
                <w:lang w:val="en-IE"/>
              </w:rPr>
            </w:pPr>
            <w:r w:rsidRPr="00862C5D">
              <w:rPr>
                <w:lang w:val="en-IE"/>
              </w:rPr>
              <w:t>Block Load Cold</w:t>
            </w:r>
            <w:r w:rsidR="0010553A" w:rsidRPr="00862C5D">
              <w:rPr>
                <w:lang w:val="en-IE"/>
              </w:rPr>
              <w:t xml:space="preserve"> (MW)</w:t>
            </w:r>
          </w:p>
        </w:tc>
        <w:tc>
          <w:tcPr>
            <w:tcW w:w="773" w:type="pct"/>
          </w:tcPr>
          <w:p w:rsidR="00F218A7" w:rsidRPr="00862C5D" w:rsidRDefault="00F218A7" w:rsidP="00A4133B">
            <w:pPr>
              <w:pStyle w:val="CERBODY"/>
              <w:jc w:val="left"/>
              <w:rPr>
                <w:lang w:val="en-IE"/>
              </w:rPr>
            </w:pPr>
            <w:r w:rsidRPr="00862C5D">
              <w:rPr>
                <w:iCs/>
                <w:lang w:val="en-IE"/>
              </w:rPr>
              <w:t>Yes</w:t>
            </w:r>
          </w:p>
        </w:tc>
        <w:tc>
          <w:tcPr>
            <w:tcW w:w="839" w:type="pct"/>
          </w:tcPr>
          <w:p w:rsidR="00F218A7" w:rsidRPr="00862C5D" w:rsidRDefault="00F218A7" w:rsidP="00A4133B">
            <w:pPr>
              <w:pStyle w:val="CERBODY"/>
              <w:jc w:val="left"/>
              <w:rPr>
                <w:lang w:val="en-IE"/>
              </w:rPr>
            </w:pPr>
          </w:p>
        </w:tc>
        <w:tc>
          <w:tcPr>
            <w:tcW w:w="589" w:type="pct"/>
          </w:tcPr>
          <w:p w:rsidR="00F218A7" w:rsidRPr="00862C5D" w:rsidRDefault="00F218A7" w:rsidP="00A4133B">
            <w:pPr>
              <w:pStyle w:val="CERBODY"/>
              <w:jc w:val="left"/>
              <w:rPr>
                <w:lang w:val="en-IE"/>
              </w:rPr>
            </w:pPr>
            <w:r w:rsidRPr="00862C5D">
              <w:rPr>
                <w:lang w:val="en-IE"/>
              </w:rPr>
              <w:t>Yes</w:t>
            </w:r>
          </w:p>
        </w:tc>
        <w:tc>
          <w:tcPr>
            <w:tcW w:w="638" w:type="pct"/>
          </w:tcPr>
          <w:p w:rsidR="00F218A7" w:rsidRPr="00862C5D" w:rsidRDefault="00F218A7" w:rsidP="00A4133B">
            <w:pPr>
              <w:pStyle w:val="CERBODY"/>
              <w:jc w:val="left"/>
              <w:rPr>
                <w:lang w:val="en-IE"/>
              </w:rPr>
            </w:pPr>
            <w:r w:rsidRPr="00862C5D">
              <w:rPr>
                <w:lang w:val="en-IE"/>
              </w:rPr>
              <w:t>Yes</w:t>
            </w:r>
          </w:p>
        </w:tc>
        <w:tc>
          <w:tcPr>
            <w:tcW w:w="638" w:type="pct"/>
          </w:tcPr>
          <w:p w:rsidR="00F218A7" w:rsidRPr="00862C5D" w:rsidRDefault="00F218A7" w:rsidP="00A4133B">
            <w:pPr>
              <w:pStyle w:val="CERBODY"/>
              <w:jc w:val="left"/>
              <w:rPr>
                <w:lang w:val="en-IE"/>
              </w:rPr>
            </w:pPr>
          </w:p>
        </w:tc>
        <w:tc>
          <w:tcPr>
            <w:tcW w:w="719" w:type="pct"/>
            <w:gridSpan w:val="2"/>
          </w:tcPr>
          <w:p w:rsidR="00F218A7" w:rsidRPr="00862C5D" w:rsidRDefault="00F218A7" w:rsidP="00A4133B">
            <w:pPr>
              <w:pStyle w:val="CERBODY"/>
              <w:jc w:val="left"/>
              <w:rPr>
                <w:lang w:val="en-IE"/>
              </w:rPr>
            </w:pPr>
            <w:r w:rsidRPr="00862C5D">
              <w:rPr>
                <w:lang w:val="en-IE"/>
              </w:rPr>
              <w:t>Yes</w:t>
            </w:r>
          </w:p>
        </w:tc>
      </w:tr>
      <w:tr w:rsidR="00E36D6E" w:rsidRPr="00862C5D" w:rsidTr="00B73AAF">
        <w:trPr>
          <w:cantSplit/>
        </w:trPr>
        <w:tc>
          <w:tcPr>
            <w:tcW w:w="804" w:type="pct"/>
            <w:vAlign w:val="center"/>
          </w:tcPr>
          <w:p w:rsidR="00F218A7" w:rsidRPr="00862C5D" w:rsidRDefault="00F218A7" w:rsidP="00A4133B">
            <w:pPr>
              <w:pStyle w:val="CERBODY"/>
              <w:jc w:val="left"/>
              <w:rPr>
                <w:lang w:val="en-IE"/>
              </w:rPr>
            </w:pPr>
            <w:r w:rsidRPr="00862C5D">
              <w:rPr>
                <w:lang w:val="en-IE"/>
              </w:rPr>
              <w:t xml:space="preserve">Block Load Hot </w:t>
            </w:r>
            <w:r w:rsidR="0010553A" w:rsidRPr="00862C5D">
              <w:rPr>
                <w:lang w:val="en-IE"/>
              </w:rPr>
              <w:t>(MW)</w:t>
            </w:r>
          </w:p>
        </w:tc>
        <w:tc>
          <w:tcPr>
            <w:tcW w:w="773" w:type="pct"/>
          </w:tcPr>
          <w:p w:rsidR="00F218A7" w:rsidRPr="00862C5D" w:rsidRDefault="00F218A7" w:rsidP="00A4133B">
            <w:pPr>
              <w:pStyle w:val="CERBODY"/>
              <w:jc w:val="left"/>
              <w:rPr>
                <w:lang w:val="en-IE"/>
              </w:rPr>
            </w:pPr>
            <w:r w:rsidRPr="00862C5D">
              <w:rPr>
                <w:iCs/>
                <w:lang w:val="en-IE"/>
              </w:rPr>
              <w:t>Yes</w:t>
            </w:r>
          </w:p>
        </w:tc>
        <w:tc>
          <w:tcPr>
            <w:tcW w:w="839" w:type="pct"/>
          </w:tcPr>
          <w:p w:rsidR="00F218A7" w:rsidRPr="00862C5D" w:rsidRDefault="00F218A7" w:rsidP="00A4133B">
            <w:pPr>
              <w:pStyle w:val="CERBODY"/>
              <w:jc w:val="left"/>
              <w:rPr>
                <w:lang w:val="en-IE"/>
              </w:rPr>
            </w:pPr>
          </w:p>
        </w:tc>
        <w:tc>
          <w:tcPr>
            <w:tcW w:w="589" w:type="pct"/>
          </w:tcPr>
          <w:p w:rsidR="00F218A7" w:rsidRPr="00862C5D" w:rsidRDefault="00F218A7" w:rsidP="00A4133B">
            <w:pPr>
              <w:pStyle w:val="CERBODY"/>
              <w:jc w:val="left"/>
              <w:rPr>
                <w:lang w:val="en-IE"/>
              </w:rPr>
            </w:pPr>
            <w:r w:rsidRPr="00862C5D">
              <w:rPr>
                <w:lang w:val="en-IE"/>
              </w:rPr>
              <w:t>Yes</w:t>
            </w:r>
          </w:p>
        </w:tc>
        <w:tc>
          <w:tcPr>
            <w:tcW w:w="638" w:type="pct"/>
          </w:tcPr>
          <w:p w:rsidR="00F218A7" w:rsidRPr="00862C5D" w:rsidRDefault="00F218A7" w:rsidP="00A4133B">
            <w:pPr>
              <w:pStyle w:val="CERBODY"/>
              <w:jc w:val="left"/>
              <w:rPr>
                <w:lang w:val="en-IE"/>
              </w:rPr>
            </w:pPr>
            <w:r w:rsidRPr="00862C5D">
              <w:rPr>
                <w:lang w:val="en-IE"/>
              </w:rPr>
              <w:t>Yes</w:t>
            </w:r>
          </w:p>
        </w:tc>
        <w:tc>
          <w:tcPr>
            <w:tcW w:w="638" w:type="pct"/>
          </w:tcPr>
          <w:p w:rsidR="00F218A7" w:rsidRPr="00862C5D" w:rsidRDefault="00F218A7" w:rsidP="00A4133B">
            <w:pPr>
              <w:pStyle w:val="CERBODY"/>
              <w:jc w:val="left"/>
              <w:rPr>
                <w:lang w:val="en-IE"/>
              </w:rPr>
            </w:pPr>
          </w:p>
        </w:tc>
        <w:tc>
          <w:tcPr>
            <w:tcW w:w="719" w:type="pct"/>
            <w:gridSpan w:val="2"/>
          </w:tcPr>
          <w:p w:rsidR="00F218A7" w:rsidRPr="00862C5D" w:rsidRDefault="00F218A7" w:rsidP="00A4133B">
            <w:pPr>
              <w:pStyle w:val="CERBODY"/>
              <w:jc w:val="left"/>
              <w:rPr>
                <w:lang w:val="en-IE"/>
              </w:rPr>
            </w:pPr>
            <w:r w:rsidRPr="00862C5D">
              <w:rPr>
                <w:lang w:val="en-IE"/>
              </w:rPr>
              <w:t>Yes</w:t>
            </w:r>
          </w:p>
        </w:tc>
      </w:tr>
      <w:tr w:rsidR="00E36D6E" w:rsidRPr="00862C5D" w:rsidTr="00B73AAF">
        <w:trPr>
          <w:cantSplit/>
        </w:trPr>
        <w:tc>
          <w:tcPr>
            <w:tcW w:w="804" w:type="pct"/>
            <w:vAlign w:val="center"/>
          </w:tcPr>
          <w:p w:rsidR="00F218A7" w:rsidRPr="00862C5D" w:rsidRDefault="00F218A7" w:rsidP="00A4133B">
            <w:pPr>
              <w:pStyle w:val="CERBODY"/>
              <w:jc w:val="left"/>
              <w:rPr>
                <w:lang w:val="en-IE"/>
              </w:rPr>
            </w:pPr>
            <w:r w:rsidRPr="00862C5D">
              <w:rPr>
                <w:lang w:val="en-IE"/>
              </w:rPr>
              <w:t xml:space="preserve">Block Load Warm </w:t>
            </w:r>
            <w:r w:rsidR="0010553A" w:rsidRPr="00862C5D">
              <w:rPr>
                <w:lang w:val="en-IE"/>
              </w:rPr>
              <w:t>(MW)</w:t>
            </w:r>
          </w:p>
        </w:tc>
        <w:tc>
          <w:tcPr>
            <w:tcW w:w="773" w:type="pct"/>
          </w:tcPr>
          <w:p w:rsidR="00F218A7" w:rsidRPr="00862C5D" w:rsidRDefault="00F218A7" w:rsidP="00A4133B">
            <w:pPr>
              <w:pStyle w:val="CERBODY"/>
              <w:jc w:val="left"/>
              <w:rPr>
                <w:lang w:val="en-IE"/>
              </w:rPr>
            </w:pPr>
            <w:r w:rsidRPr="00862C5D">
              <w:rPr>
                <w:iCs/>
                <w:lang w:val="en-IE"/>
              </w:rPr>
              <w:t>Yes</w:t>
            </w:r>
          </w:p>
        </w:tc>
        <w:tc>
          <w:tcPr>
            <w:tcW w:w="839" w:type="pct"/>
          </w:tcPr>
          <w:p w:rsidR="00F218A7" w:rsidRPr="00862C5D" w:rsidRDefault="00F218A7" w:rsidP="00A4133B">
            <w:pPr>
              <w:pStyle w:val="CERBODY"/>
              <w:jc w:val="left"/>
              <w:rPr>
                <w:lang w:val="en-IE"/>
              </w:rPr>
            </w:pPr>
          </w:p>
        </w:tc>
        <w:tc>
          <w:tcPr>
            <w:tcW w:w="589" w:type="pct"/>
          </w:tcPr>
          <w:p w:rsidR="00F218A7" w:rsidRPr="00862C5D" w:rsidRDefault="00F218A7" w:rsidP="00A4133B">
            <w:pPr>
              <w:pStyle w:val="CERBODY"/>
              <w:jc w:val="left"/>
              <w:rPr>
                <w:lang w:val="en-IE"/>
              </w:rPr>
            </w:pPr>
            <w:r w:rsidRPr="00862C5D">
              <w:rPr>
                <w:lang w:val="en-IE"/>
              </w:rPr>
              <w:t>Yes</w:t>
            </w:r>
          </w:p>
        </w:tc>
        <w:tc>
          <w:tcPr>
            <w:tcW w:w="638" w:type="pct"/>
          </w:tcPr>
          <w:p w:rsidR="00F218A7" w:rsidRPr="00862C5D" w:rsidRDefault="00F218A7" w:rsidP="00A4133B">
            <w:pPr>
              <w:pStyle w:val="CERBODY"/>
              <w:jc w:val="left"/>
              <w:rPr>
                <w:lang w:val="en-IE"/>
              </w:rPr>
            </w:pPr>
            <w:r w:rsidRPr="00862C5D">
              <w:rPr>
                <w:lang w:val="en-IE"/>
              </w:rPr>
              <w:t>Yes</w:t>
            </w:r>
          </w:p>
        </w:tc>
        <w:tc>
          <w:tcPr>
            <w:tcW w:w="638" w:type="pct"/>
          </w:tcPr>
          <w:p w:rsidR="00F218A7" w:rsidRPr="00862C5D" w:rsidRDefault="00F218A7" w:rsidP="00A4133B">
            <w:pPr>
              <w:pStyle w:val="CERBODY"/>
              <w:jc w:val="left"/>
              <w:rPr>
                <w:lang w:val="en-IE"/>
              </w:rPr>
            </w:pPr>
          </w:p>
        </w:tc>
        <w:tc>
          <w:tcPr>
            <w:tcW w:w="719" w:type="pct"/>
            <w:gridSpan w:val="2"/>
          </w:tcPr>
          <w:p w:rsidR="00F218A7" w:rsidRPr="00862C5D" w:rsidRDefault="00F218A7" w:rsidP="00A4133B">
            <w:pPr>
              <w:pStyle w:val="CERBODY"/>
              <w:jc w:val="left"/>
              <w:rPr>
                <w:lang w:val="en-IE"/>
              </w:rPr>
            </w:pPr>
            <w:r w:rsidRPr="00862C5D">
              <w:rPr>
                <w:lang w:val="en-IE"/>
              </w:rPr>
              <w:t>Yes</w:t>
            </w:r>
          </w:p>
        </w:tc>
      </w:tr>
      <w:tr w:rsidR="00E36D6E" w:rsidRPr="00862C5D" w:rsidTr="00B73AAF">
        <w:trPr>
          <w:cantSplit/>
        </w:trPr>
        <w:tc>
          <w:tcPr>
            <w:tcW w:w="804" w:type="pct"/>
            <w:vAlign w:val="center"/>
          </w:tcPr>
          <w:p w:rsidR="00F218A7" w:rsidRPr="00862C5D" w:rsidRDefault="00F218A7" w:rsidP="00A4133B">
            <w:pPr>
              <w:pStyle w:val="CERBODY"/>
              <w:jc w:val="left"/>
              <w:rPr>
                <w:lang w:val="en-IE"/>
              </w:rPr>
            </w:pPr>
            <w:proofErr w:type="spellStart"/>
            <w:r w:rsidRPr="00862C5D">
              <w:rPr>
                <w:lang w:val="en-IE"/>
              </w:rPr>
              <w:t>Deload</w:t>
            </w:r>
            <w:proofErr w:type="spellEnd"/>
            <w:r w:rsidRPr="00862C5D">
              <w:rPr>
                <w:lang w:val="en-IE"/>
              </w:rPr>
              <w:t xml:space="preserve"> Break Point </w:t>
            </w:r>
            <w:r w:rsidR="0010553A" w:rsidRPr="00862C5D">
              <w:rPr>
                <w:lang w:val="en-IE"/>
              </w:rPr>
              <w:t>(MW)</w:t>
            </w:r>
          </w:p>
        </w:tc>
        <w:tc>
          <w:tcPr>
            <w:tcW w:w="773" w:type="pct"/>
          </w:tcPr>
          <w:p w:rsidR="00F218A7" w:rsidRPr="00862C5D" w:rsidRDefault="00F218A7" w:rsidP="00A4133B">
            <w:pPr>
              <w:pStyle w:val="CERBODY"/>
              <w:jc w:val="left"/>
              <w:rPr>
                <w:lang w:val="en-IE"/>
              </w:rPr>
            </w:pPr>
            <w:r w:rsidRPr="00862C5D">
              <w:rPr>
                <w:iCs/>
                <w:lang w:val="en-IE"/>
              </w:rPr>
              <w:t>Yes</w:t>
            </w:r>
          </w:p>
        </w:tc>
        <w:tc>
          <w:tcPr>
            <w:tcW w:w="839" w:type="pct"/>
          </w:tcPr>
          <w:p w:rsidR="00F218A7" w:rsidRPr="00862C5D" w:rsidRDefault="00F218A7" w:rsidP="00A4133B">
            <w:pPr>
              <w:pStyle w:val="CERBODY"/>
              <w:jc w:val="left"/>
              <w:rPr>
                <w:lang w:val="en-IE"/>
              </w:rPr>
            </w:pPr>
          </w:p>
        </w:tc>
        <w:tc>
          <w:tcPr>
            <w:tcW w:w="589" w:type="pct"/>
          </w:tcPr>
          <w:p w:rsidR="00F218A7" w:rsidRPr="00862C5D" w:rsidRDefault="00F218A7" w:rsidP="00A4133B">
            <w:pPr>
              <w:pStyle w:val="CERBODY"/>
              <w:jc w:val="left"/>
              <w:rPr>
                <w:lang w:val="en-IE"/>
              </w:rPr>
            </w:pPr>
            <w:r w:rsidRPr="00862C5D">
              <w:rPr>
                <w:lang w:val="en-IE"/>
              </w:rPr>
              <w:t>Yes</w:t>
            </w:r>
          </w:p>
        </w:tc>
        <w:tc>
          <w:tcPr>
            <w:tcW w:w="638" w:type="pct"/>
          </w:tcPr>
          <w:p w:rsidR="00F218A7" w:rsidRPr="00862C5D" w:rsidRDefault="00F218A7" w:rsidP="00A4133B">
            <w:pPr>
              <w:pStyle w:val="CERBODY"/>
              <w:jc w:val="left"/>
              <w:rPr>
                <w:lang w:val="en-IE"/>
              </w:rPr>
            </w:pPr>
            <w:r w:rsidRPr="00862C5D">
              <w:rPr>
                <w:lang w:val="en-IE"/>
              </w:rPr>
              <w:t>Yes</w:t>
            </w:r>
          </w:p>
        </w:tc>
        <w:tc>
          <w:tcPr>
            <w:tcW w:w="638" w:type="pct"/>
          </w:tcPr>
          <w:p w:rsidR="00F218A7" w:rsidRPr="00862C5D" w:rsidRDefault="00F218A7" w:rsidP="00A4133B">
            <w:pPr>
              <w:pStyle w:val="CERBODY"/>
              <w:jc w:val="left"/>
              <w:rPr>
                <w:lang w:val="en-IE"/>
              </w:rPr>
            </w:pPr>
          </w:p>
        </w:tc>
        <w:tc>
          <w:tcPr>
            <w:tcW w:w="719" w:type="pct"/>
            <w:gridSpan w:val="2"/>
          </w:tcPr>
          <w:p w:rsidR="00F218A7" w:rsidRPr="00862C5D" w:rsidRDefault="00F218A7" w:rsidP="00A4133B">
            <w:pPr>
              <w:pStyle w:val="CERBODY"/>
              <w:jc w:val="left"/>
              <w:rPr>
                <w:lang w:val="en-IE"/>
              </w:rPr>
            </w:pPr>
            <w:r w:rsidRPr="00862C5D">
              <w:rPr>
                <w:lang w:val="en-IE"/>
              </w:rPr>
              <w:t>Yes</w:t>
            </w:r>
          </w:p>
        </w:tc>
      </w:tr>
      <w:tr w:rsidR="00E36D6E" w:rsidRPr="00862C5D" w:rsidTr="00B73AAF">
        <w:trPr>
          <w:cantSplit/>
        </w:trPr>
        <w:tc>
          <w:tcPr>
            <w:tcW w:w="804" w:type="pct"/>
            <w:vAlign w:val="center"/>
          </w:tcPr>
          <w:p w:rsidR="00F218A7" w:rsidRPr="00862C5D" w:rsidRDefault="00F218A7" w:rsidP="00A4133B">
            <w:pPr>
              <w:pStyle w:val="CERBODY"/>
              <w:jc w:val="left"/>
              <w:rPr>
                <w:lang w:val="en-IE"/>
              </w:rPr>
            </w:pPr>
            <w:proofErr w:type="spellStart"/>
            <w:r w:rsidRPr="00862C5D">
              <w:rPr>
                <w:lang w:val="en-IE"/>
              </w:rPr>
              <w:t>Deloading</w:t>
            </w:r>
            <w:proofErr w:type="spellEnd"/>
            <w:r w:rsidRPr="00862C5D">
              <w:rPr>
                <w:lang w:val="en-IE"/>
              </w:rPr>
              <w:t xml:space="preserve"> Rate 1</w:t>
            </w:r>
            <w:r w:rsidR="0010553A" w:rsidRPr="00862C5D">
              <w:rPr>
                <w:lang w:val="en-IE"/>
              </w:rPr>
              <w:t xml:space="preserve"> (MW / minute)</w:t>
            </w:r>
          </w:p>
        </w:tc>
        <w:tc>
          <w:tcPr>
            <w:tcW w:w="773" w:type="pct"/>
          </w:tcPr>
          <w:p w:rsidR="00F218A7" w:rsidRPr="00862C5D" w:rsidRDefault="00F218A7" w:rsidP="00A4133B">
            <w:pPr>
              <w:pStyle w:val="CERBODY"/>
              <w:jc w:val="left"/>
              <w:rPr>
                <w:lang w:val="en-IE"/>
              </w:rPr>
            </w:pPr>
            <w:r w:rsidRPr="00862C5D">
              <w:rPr>
                <w:iCs/>
                <w:lang w:val="en-IE"/>
              </w:rPr>
              <w:t>Yes</w:t>
            </w:r>
          </w:p>
        </w:tc>
        <w:tc>
          <w:tcPr>
            <w:tcW w:w="839" w:type="pct"/>
          </w:tcPr>
          <w:p w:rsidR="00F218A7" w:rsidRPr="00862C5D" w:rsidRDefault="00F218A7" w:rsidP="00A4133B">
            <w:pPr>
              <w:pStyle w:val="CERBODY"/>
              <w:jc w:val="left"/>
              <w:rPr>
                <w:lang w:val="en-IE"/>
              </w:rPr>
            </w:pPr>
          </w:p>
        </w:tc>
        <w:tc>
          <w:tcPr>
            <w:tcW w:w="589" w:type="pct"/>
          </w:tcPr>
          <w:p w:rsidR="00F218A7" w:rsidRPr="00862C5D" w:rsidRDefault="00F218A7" w:rsidP="00A4133B">
            <w:pPr>
              <w:pStyle w:val="CERBODY"/>
              <w:jc w:val="left"/>
              <w:rPr>
                <w:lang w:val="en-IE"/>
              </w:rPr>
            </w:pPr>
            <w:r w:rsidRPr="00862C5D">
              <w:rPr>
                <w:lang w:val="en-IE"/>
              </w:rPr>
              <w:t>Yes</w:t>
            </w:r>
          </w:p>
        </w:tc>
        <w:tc>
          <w:tcPr>
            <w:tcW w:w="638" w:type="pct"/>
          </w:tcPr>
          <w:p w:rsidR="00F218A7" w:rsidRPr="00862C5D" w:rsidRDefault="00F218A7" w:rsidP="00A4133B">
            <w:pPr>
              <w:pStyle w:val="CERBODY"/>
              <w:jc w:val="left"/>
              <w:rPr>
                <w:lang w:val="en-IE"/>
              </w:rPr>
            </w:pPr>
            <w:r w:rsidRPr="00862C5D">
              <w:rPr>
                <w:lang w:val="en-IE"/>
              </w:rPr>
              <w:t>Yes</w:t>
            </w:r>
          </w:p>
        </w:tc>
        <w:tc>
          <w:tcPr>
            <w:tcW w:w="638" w:type="pct"/>
          </w:tcPr>
          <w:p w:rsidR="00F218A7" w:rsidRPr="00862C5D" w:rsidRDefault="00F218A7" w:rsidP="00A4133B">
            <w:pPr>
              <w:pStyle w:val="CERBODY"/>
              <w:jc w:val="left"/>
              <w:rPr>
                <w:lang w:val="en-IE"/>
              </w:rPr>
            </w:pPr>
          </w:p>
        </w:tc>
        <w:tc>
          <w:tcPr>
            <w:tcW w:w="719" w:type="pct"/>
            <w:gridSpan w:val="2"/>
          </w:tcPr>
          <w:p w:rsidR="00F218A7" w:rsidRPr="00862C5D" w:rsidRDefault="00F218A7" w:rsidP="00A4133B">
            <w:pPr>
              <w:pStyle w:val="CERBODY"/>
              <w:jc w:val="left"/>
              <w:rPr>
                <w:lang w:val="en-IE"/>
              </w:rPr>
            </w:pPr>
            <w:r w:rsidRPr="00862C5D">
              <w:rPr>
                <w:lang w:val="en-IE"/>
              </w:rPr>
              <w:t>Yes</w:t>
            </w:r>
          </w:p>
        </w:tc>
      </w:tr>
      <w:tr w:rsidR="00E36D6E" w:rsidRPr="00862C5D" w:rsidTr="00B73AAF">
        <w:trPr>
          <w:cantSplit/>
        </w:trPr>
        <w:tc>
          <w:tcPr>
            <w:tcW w:w="804" w:type="pct"/>
            <w:vAlign w:val="center"/>
          </w:tcPr>
          <w:p w:rsidR="00F218A7" w:rsidRPr="00862C5D" w:rsidRDefault="00F218A7" w:rsidP="00A4133B">
            <w:pPr>
              <w:pStyle w:val="CERBODY"/>
              <w:jc w:val="left"/>
              <w:rPr>
                <w:lang w:val="en-IE"/>
              </w:rPr>
            </w:pPr>
            <w:proofErr w:type="spellStart"/>
            <w:r w:rsidRPr="00862C5D">
              <w:rPr>
                <w:lang w:val="en-IE"/>
              </w:rPr>
              <w:lastRenderedPageBreak/>
              <w:t>Deloading</w:t>
            </w:r>
            <w:proofErr w:type="spellEnd"/>
            <w:r w:rsidRPr="00862C5D">
              <w:rPr>
                <w:lang w:val="en-IE"/>
              </w:rPr>
              <w:t xml:space="preserve"> Rate 2 </w:t>
            </w:r>
            <w:r w:rsidR="0010553A" w:rsidRPr="00862C5D">
              <w:rPr>
                <w:lang w:val="en-IE"/>
              </w:rPr>
              <w:t>(MW / minute)</w:t>
            </w:r>
          </w:p>
        </w:tc>
        <w:tc>
          <w:tcPr>
            <w:tcW w:w="773" w:type="pct"/>
          </w:tcPr>
          <w:p w:rsidR="00F218A7" w:rsidRPr="00862C5D" w:rsidRDefault="00F218A7" w:rsidP="00A4133B">
            <w:pPr>
              <w:pStyle w:val="CERBODY"/>
              <w:jc w:val="left"/>
              <w:rPr>
                <w:lang w:val="en-IE"/>
              </w:rPr>
            </w:pPr>
            <w:r w:rsidRPr="00862C5D">
              <w:rPr>
                <w:iCs/>
                <w:lang w:val="en-IE"/>
              </w:rPr>
              <w:t>Yes</w:t>
            </w:r>
          </w:p>
        </w:tc>
        <w:tc>
          <w:tcPr>
            <w:tcW w:w="839" w:type="pct"/>
          </w:tcPr>
          <w:p w:rsidR="00F218A7" w:rsidRPr="00862C5D" w:rsidRDefault="00F218A7" w:rsidP="00A4133B">
            <w:pPr>
              <w:pStyle w:val="CERBODY"/>
              <w:jc w:val="left"/>
              <w:rPr>
                <w:lang w:val="en-IE"/>
              </w:rPr>
            </w:pPr>
          </w:p>
        </w:tc>
        <w:tc>
          <w:tcPr>
            <w:tcW w:w="589" w:type="pct"/>
          </w:tcPr>
          <w:p w:rsidR="00F218A7" w:rsidRPr="00862C5D" w:rsidRDefault="00F218A7" w:rsidP="00A4133B">
            <w:pPr>
              <w:pStyle w:val="CERBODY"/>
              <w:jc w:val="left"/>
              <w:rPr>
                <w:lang w:val="en-IE"/>
              </w:rPr>
            </w:pPr>
            <w:r w:rsidRPr="00862C5D">
              <w:rPr>
                <w:lang w:val="en-IE"/>
              </w:rPr>
              <w:t>Yes</w:t>
            </w:r>
          </w:p>
        </w:tc>
        <w:tc>
          <w:tcPr>
            <w:tcW w:w="638" w:type="pct"/>
          </w:tcPr>
          <w:p w:rsidR="00F218A7" w:rsidRPr="00862C5D" w:rsidRDefault="00F218A7" w:rsidP="00A4133B">
            <w:pPr>
              <w:pStyle w:val="CERBODY"/>
              <w:jc w:val="left"/>
              <w:rPr>
                <w:lang w:val="en-IE"/>
              </w:rPr>
            </w:pPr>
            <w:r w:rsidRPr="00862C5D">
              <w:rPr>
                <w:lang w:val="en-IE"/>
              </w:rPr>
              <w:t>Yes</w:t>
            </w:r>
          </w:p>
        </w:tc>
        <w:tc>
          <w:tcPr>
            <w:tcW w:w="638" w:type="pct"/>
          </w:tcPr>
          <w:p w:rsidR="00F218A7" w:rsidRPr="00862C5D" w:rsidRDefault="00F218A7" w:rsidP="00A4133B">
            <w:pPr>
              <w:pStyle w:val="CERBODY"/>
              <w:jc w:val="left"/>
              <w:rPr>
                <w:lang w:val="en-IE"/>
              </w:rPr>
            </w:pPr>
          </w:p>
        </w:tc>
        <w:tc>
          <w:tcPr>
            <w:tcW w:w="719" w:type="pct"/>
            <w:gridSpan w:val="2"/>
          </w:tcPr>
          <w:p w:rsidR="00F218A7" w:rsidRPr="00862C5D" w:rsidRDefault="00F218A7" w:rsidP="00A4133B">
            <w:pPr>
              <w:pStyle w:val="CERBODY"/>
              <w:jc w:val="left"/>
              <w:rPr>
                <w:lang w:val="en-IE"/>
              </w:rPr>
            </w:pPr>
            <w:r w:rsidRPr="00862C5D">
              <w:rPr>
                <w:lang w:val="en-IE"/>
              </w:rPr>
              <w:t>Yes</w:t>
            </w:r>
          </w:p>
        </w:tc>
      </w:tr>
      <w:tr w:rsidR="00E36D6E" w:rsidRPr="00862C5D" w:rsidTr="00B73AAF">
        <w:trPr>
          <w:cantSplit/>
        </w:trPr>
        <w:tc>
          <w:tcPr>
            <w:tcW w:w="804" w:type="pct"/>
            <w:vAlign w:val="center"/>
          </w:tcPr>
          <w:p w:rsidR="00F218A7" w:rsidRPr="00862C5D" w:rsidRDefault="00F218A7" w:rsidP="00A4133B">
            <w:pPr>
              <w:pStyle w:val="CERBODY"/>
              <w:jc w:val="left"/>
              <w:rPr>
                <w:lang w:val="en-IE"/>
              </w:rPr>
            </w:pPr>
            <w:r w:rsidRPr="00862C5D">
              <w:rPr>
                <w:lang w:val="en-IE"/>
              </w:rPr>
              <w:t>Dwell Time Up 1</w:t>
            </w:r>
            <w:r w:rsidR="0010553A" w:rsidRPr="00862C5D">
              <w:rPr>
                <w:lang w:val="en-IE"/>
              </w:rPr>
              <w:t xml:space="preserve"> (minutes)</w:t>
            </w:r>
          </w:p>
        </w:tc>
        <w:tc>
          <w:tcPr>
            <w:tcW w:w="773" w:type="pct"/>
          </w:tcPr>
          <w:p w:rsidR="00F218A7" w:rsidRPr="00862C5D" w:rsidRDefault="00F218A7" w:rsidP="00A4133B">
            <w:pPr>
              <w:pStyle w:val="CERBODY"/>
              <w:jc w:val="left"/>
              <w:rPr>
                <w:lang w:val="en-IE"/>
              </w:rPr>
            </w:pPr>
            <w:r w:rsidRPr="00862C5D">
              <w:rPr>
                <w:iCs/>
                <w:lang w:val="en-IE"/>
              </w:rPr>
              <w:t>Yes</w:t>
            </w:r>
          </w:p>
        </w:tc>
        <w:tc>
          <w:tcPr>
            <w:tcW w:w="839" w:type="pct"/>
          </w:tcPr>
          <w:p w:rsidR="00F218A7" w:rsidRPr="00862C5D" w:rsidRDefault="00F218A7" w:rsidP="00A4133B">
            <w:pPr>
              <w:pStyle w:val="CERBODY"/>
              <w:jc w:val="left"/>
              <w:rPr>
                <w:lang w:val="en-IE"/>
              </w:rPr>
            </w:pPr>
          </w:p>
        </w:tc>
        <w:tc>
          <w:tcPr>
            <w:tcW w:w="589" w:type="pct"/>
          </w:tcPr>
          <w:p w:rsidR="00F218A7" w:rsidRPr="00862C5D" w:rsidRDefault="00F218A7" w:rsidP="00A4133B">
            <w:pPr>
              <w:pStyle w:val="CERBODY"/>
              <w:jc w:val="left"/>
              <w:rPr>
                <w:lang w:val="en-IE"/>
              </w:rPr>
            </w:pPr>
            <w:r w:rsidRPr="00862C5D">
              <w:rPr>
                <w:lang w:val="en-IE"/>
              </w:rPr>
              <w:t>Yes</w:t>
            </w:r>
          </w:p>
        </w:tc>
        <w:tc>
          <w:tcPr>
            <w:tcW w:w="638" w:type="pct"/>
          </w:tcPr>
          <w:p w:rsidR="00F218A7" w:rsidRPr="00862C5D" w:rsidRDefault="00F218A7" w:rsidP="00A4133B">
            <w:pPr>
              <w:pStyle w:val="CERBODY"/>
              <w:jc w:val="left"/>
              <w:rPr>
                <w:lang w:val="en-IE"/>
              </w:rPr>
            </w:pPr>
            <w:r w:rsidRPr="00862C5D">
              <w:rPr>
                <w:lang w:val="en-IE"/>
              </w:rPr>
              <w:t>Yes</w:t>
            </w:r>
          </w:p>
        </w:tc>
        <w:tc>
          <w:tcPr>
            <w:tcW w:w="638" w:type="pct"/>
          </w:tcPr>
          <w:p w:rsidR="00F218A7" w:rsidRPr="00862C5D" w:rsidRDefault="00F218A7" w:rsidP="00A4133B">
            <w:pPr>
              <w:pStyle w:val="CERBODY"/>
              <w:jc w:val="left"/>
              <w:rPr>
                <w:lang w:val="en-IE"/>
              </w:rPr>
            </w:pPr>
          </w:p>
        </w:tc>
        <w:tc>
          <w:tcPr>
            <w:tcW w:w="719" w:type="pct"/>
            <w:gridSpan w:val="2"/>
          </w:tcPr>
          <w:p w:rsidR="00F218A7" w:rsidRPr="00862C5D" w:rsidRDefault="00F218A7" w:rsidP="00A4133B">
            <w:pPr>
              <w:pStyle w:val="CERBODY"/>
              <w:jc w:val="left"/>
              <w:rPr>
                <w:lang w:val="en-IE"/>
              </w:rPr>
            </w:pPr>
            <w:r w:rsidRPr="00862C5D">
              <w:rPr>
                <w:lang w:val="en-IE"/>
              </w:rPr>
              <w:t>Yes</w:t>
            </w:r>
          </w:p>
        </w:tc>
      </w:tr>
      <w:tr w:rsidR="00E36D6E" w:rsidRPr="00862C5D" w:rsidTr="00B73AAF">
        <w:trPr>
          <w:cantSplit/>
        </w:trPr>
        <w:tc>
          <w:tcPr>
            <w:tcW w:w="804" w:type="pct"/>
            <w:vAlign w:val="center"/>
          </w:tcPr>
          <w:p w:rsidR="00F218A7" w:rsidRPr="00862C5D" w:rsidRDefault="00F218A7" w:rsidP="00A4133B">
            <w:pPr>
              <w:pStyle w:val="CERBODY"/>
              <w:jc w:val="left"/>
              <w:rPr>
                <w:lang w:val="en-IE"/>
              </w:rPr>
            </w:pPr>
            <w:r w:rsidRPr="00862C5D">
              <w:rPr>
                <w:lang w:val="en-IE"/>
              </w:rPr>
              <w:t xml:space="preserve">Dwell Time Up 2 </w:t>
            </w:r>
            <w:r w:rsidR="0010553A" w:rsidRPr="00862C5D">
              <w:rPr>
                <w:lang w:val="en-IE"/>
              </w:rPr>
              <w:t>(minutes)</w:t>
            </w:r>
          </w:p>
        </w:tc>
        <w:tc>
          <w:tcPr>
            <w:tcW w:w="773" w:type="pct"/>
          </w:tcPr>
          <w:p w:rsidR="00F218A7" w:rsidRPr="00862C5D" w:rsidRDefault="00F218A7" w:rsidP="00A4133B">
            <w:pPr>
              <w:pStyle w:val="CERBODY"/>
              <w:jc w:val="left"/>
              <w:rPr>
                <w:lang w:val="en-IE"/>
              </w:rPr>
            </w:pPr>
            <w:r w:rsidRPr="00862C5D">
              <w:rPr>
                <w:iCs/>
                <w:lang w:val="en-IE"/>
              </w:rPr>
              <w:t>Yes</w:t>
            </w:r>
          </w:p>
        </w:tc>
        <w:tc>
          <w:tcPr>
            <w:tcW w:w="839" w:type="pct"/>
          </w:tcPr>
          <w:p w:rsidR="00F218A7" w:rsidRPr="00862C5D" w:rsidRDefault="00F218A7" w:rsidP="00A4133B">
            <w:pPr>
              <w:pStyle w:val="CERBODY"/>
              <w:jc w:val="left"/>
              <w:rPr>
                <w:lang w:val="en-IE"/>
              </w:rPr>
            </w:pPr>
          </w:p>
        </w:tc>
        <w:tc>
          <w:tcPr>
            <w:tcW w:w="589" w:type="pct"/>
          </w:tcPr>
          <w:p w:rsidR="00F218A7" w:rsidRPr="00862C5D" w:rsidRDefault="00F218A7" w:rsidP="00A4133B">
            <w:pPr>
              <w:pStyle w:val="CERBODY"/>
              <w:jc w:val="left"/>
              <w:rPr>
                <w:lang w:val="en-IE"/>
              </w:rPr>
            </w:pPr>
            <w:r w:rsidRPr="00862C5D">
              <w:rPr>
                <w:lang w:val="en-IE"/>
              </w:rPr>
              <w:t>Yes</w:t>
            </w:r>
          </w:p>
        </w:tc>
        <w:tc>
          <w:tcPr>
            <w:tcW w:w="638" w:type="pct"/>
          </w:tcPr>
          <w:p w:rsidR="00F218A7" w:rsidRPr="00862C5D" w:rsidRDefault="00F218A7" w:rsidP="00A4133B">
            <w:pPr>
              <w:pStyle w:val="CERBODY"/>
              <w:jc w:val="left"/>
              <w:rPr>
                <w:lang w:val="en-IE"/>
              </w:rPr>
            </w:pPr>
            <w:r w:rsidRPr="00862C5D">
              <w:rPr>
                <w:lang w:val="en-IE"/>
              </w:rPr>
              <w:t>Yes</w:t>
            </w:r>
          </w:p>
        </w:tc>
        <w:tc>
          <w:tcPr>
            <w:tcW w:w="638" w:type="pct"/>
          </w:tcPr>
          <w:p w:rsidR="00F218A7" w:rsidRPr="00862C5D" w:rsidRDefault="00F218A7" w:rsidP="00A4133B">
            <w:pPr>
              <w:pStyle w:val="CERBODY"/>
              <w:jc w:val="left"/>
              <w:rPr>
                <w:lang w:val="en-IE"/>
              </w:rPr>
            </w:pPr>
          </w:p>
        </w:tc>
        <w:tc>
          <w:tcPr>
            <w:tcW w:w="719" w:type="pct"/>
            <w:gridSpan w:val="2"/>
          </w:tcPr>
          <w:p w:rsidR="00F218A7" w:rsidRPr="00862C5D" w:rsidRDefault="00F218A7" w:rsidP="00A4133B">
            <w:pPr>
              <w:pStyle w:val="CERBODY"/>
              <w:jc w:val="left"/>
              <w:rPr>
                <w:lang w:val="en-IE"/>
              </w:rPr>
            </w:pPr>
            <w:r w:rsidRPr="00862C5D">
              <w:rPr>
                <w:lang w:val="en-IE"/>
              </w:rPr>
              <w:t>Yes</w:t>
            </w:r>
          </w:p>
        </w:tc>
      </w:tr>
      <w:tr w:rsidR="00E36D6E" w:rsidRPr="00862C5D" w:rsidTr="00B73AAF">
        <w:trPr>
          <w:cantSplit/>
        </w:trPr>
        <w:tc>
          <w:tcPr>
            <w:tcW w:w="804" w:type="pct"/>
            <w:vAlign w:val="center"/>
          </w:tcPr>
          <w:p w:rsidR="00F218A7" w:rsidRPr="00862C5D" w:rsidRDefault="00F218A7" w:rsidP="00A4133B">
            <w:pPr>
              <w:pStyle w:val="CERBODY"/>
              <w:jc w:val="left"/>
              <w:rPr>
                <w:lang w:val="en-IE"/>
              </w:rPr>
            </w:pPr>
            <w:r w:rsidRPr="00862C5D">
              <w:rPr>
                <w:lang w:val="en-IE"/>
              </w:rPr>
              <w:t xml:space="preserve">Dwell Time Up 3 </w:t>
            </w:r>
            <w:r w:rsidR="0010553A" w:rsidRPr="00862C5D">
              <w:rPr>
                <w:lang w:val="en-IE"/>
              </w:rPr>
              <w:t>(minutes)</w:t>
            </w:r>
          </w:p>
        </w:tc>
        <w:tc>
          <w:tcPr>
            <w:tcW w:w="773" w:type="pct"/>
          </w:tcPr>
          <w:p w:rsidR="00F218A7" w:rsidRPr="00862C5D" w:rsidRDefault="00F218A7" w:rsidP="00A4133B">
            <w:pPr>
              <w:pStyle w:val="CERBODY"/>
              <w:jc w:val="left"/>
              <w:rPr>
                <w:lang w:val="en-IE"/>
              </w:rPr>
            </w:pPr>
            <w:r w:rsidRPr="00862C5D">
              <w:rPr>
                <w:iCs/>
                <w:lang w:val="en-IE"/>
              </w:rPr>
              <w:t>Yes</w:t>
            </w:r>
          </w:p>
        </w:tc>
        <w:tc>
          <w:tcPr>
            <w:tcW w:w="839" w:type="pct"/>
          </w:tcPr>
          <w:p w:rsidR="00F218A7" w:rsidRPr="00862C5D" w:rsidRDefault="00F218A7" w:rsidP="00A4133B">
            <w:pPr>
              <w:pStyle w:val="CERBODY"/>
              <w:jc w:val="left"/>
              <w:rPr>
                <w:lang w:val="en-IE"/>
              </w:rPr>
            </w:pPr>
          </w:p>
        </w:tc>
        <w:tc>
          <w:tcPr>
            <w:tcW w:w="589" w:type="pct"/>
          </w:tcPr>
          <w:p w:rsidR="00F218A7" w:rsidRPr="00862C5D" w:rsidRDefault="00F218A7" w:rsidP="00A4133B">
            <w:pPr>
              <w:pStyle w:val="CERBODY"/>
              <w:jc w:val="left"/>
              <w:rPr>
                <w:lang w:val="en-IE"/>
              </w:rPr>
            </w:pPr>
            <w:r w:rsidRPr="00862C5D">
              <w:rPr>
                <w:lang w:val="en-IE"/>
              </w:rPr>
              <w:t>Yes</w:t>
            </w:r>
          </w:p>
        </w:tc>
        <w:tc>
          <w:tcPr>
            <w:tcW w:w="638" w:type="pct"/>
          </w:tcPr>
          <w:p w:rsidR="00F218A7" w:rsidRPr="00862C5D" w:rsidRDefault="00F218A7" w:rsidP="00A4133B">
            <w:pPr>
              <w:pStyle w:val="CERBODY"/>
              <w:jc w:val="left"/>
              <w:rPr>
                <w:lang w:val="en-IE"/>
              </w:rPr>
            </w:pPr>
            <w:r w:rsidRPr="00862C5D">
              <w:rPr>
                <w:lang w:val="en-IE"/>
              </w:rPr>
              <w:t>Yes</w:t>
            </w:r>
          </w:p>
        </w:tc>
        <w:tc>
          <w:tcPr>
            <w:tcW w:w="638" w:type="pct"/>
          </w:tcPr>
          <w:p w:rsidR="00F218A7" w:rsidRPr="00862C5D" w:rsidRDefault="00F218A7" w:rsidP="00A4133B">
            <w:pPr>
              <w:pStyle w:val="CERBODY"/>
              <w:jc w:val="left"/>
              <w:rPr>
                <w:lang w:val="en-IE"/>
              </w:rPr>
            </w:pPr>
          </w:p>
        </w:tc>
        <w:tc>
          <w:tcPr>
            <w:tcW w:w="719" w:type="pct"/>
            <w:gridSpan w:val="2"/>
          </w:tcPr>
          <w:p w:rsidR="00F218A7" w:rsidRPr="00862C5D" w:rsidRDefault="00F218A7" w:rsidP="00A4133B">
            <w:pPr>
              <w:pStyle w:val="CERBODY"/>
              <w:jc w:val="left"/>
              <w:rPr>
                <w:lang w:val="en-IE"/>
              </w:rPr>
            </w:pPr>
            <w:r w:rsidRPr="00862C5D">
              <w:rPr>
                <w:lang w:val="en-IE"/>
              </w:rPr>
              <w:t>Yes</w:t>
            </w:r>
          </w:p>
        </w:tc>
      </w:tr>
      <w:tr w:rsidR="00E36D6E" w:rsidRPr="00862C5D" w:rsidTr="00B73AAF">
        <w:trPr>
          <w:cantSplit/>
        </w:trPr>
        <w:tc>
          <w:tcPr>
            <w:tcW w:w="804" w:type="pct"/>
            <w:vAlign w:val="center"/>
          </w:tcPr>
          <w:p w:rsidR="00F218A7" w:rsidRPr="00862C5D" w:rsidRDefault="00F218A7" w:rsidP="00A4133B">
            <w:pPr>
              <w:pStyle w:val="CERBODY"/>
              <w:jc w:val="left"/>
              <w:rPr>
                <w:lang w:val="en-IE"/>
              </w:rPr>
            </w:pPr>
            <w:r w:rsidRPr="00862C5D">
              <w:rPr>
                <w:lang w:val="en-IE"/>
              </w:rPr>
              <w:t>Dwell Time Down 1</w:t>
            </w:r>
            <w:r w:rsidR="0010553A" w:rsidRPr="00862C5D">
              <w:rPr>
                <w:lang w:val="en-IE"/>
              </w:rPr>
              <w:t xml:space="preserve"> (minutes)</w:t>
            </w:r>
          </w:p>
        </w:tc>
        <w:tc>
          <w:tcPr>
            <w:tcW w:w="773" w:type="pct"/>
          </w:tcPr>
          <w:p w:rsidR="00F218A7" w:rsidRPr="00862C5D" w:rsidRDefault="00F218A7" w:rsidP="00A4133B">
            <w:pPr>
              <w:pStyle w:val="CERBODY"/>
              <w:jc w:val="left"/>
              <w:rPr>
                <w:iCs/>
                <w:lang w:val="en-IE"/>
              </w:rPr>
            </w:pPr>
            <w:r w:rsidRPr="00862C5D">
              <w:rPr>
                <w:iCs/>
                <w:lang w:val="en-IE"/>
              </w:rPr>
              <w:t>Yes</w:t>
            </w:r>
          </w:p>
        </w:tc>
        <w:tc>
          <w:tcPr>
            <w:tcW w:w="839" w:type="pct"/>
          </w:tcPr>
          <w:p w:rsidR="00F218A7" w:rsidRPr="00862C5D" w:rsidRDefault="00F218A7" w:rsidP="00A4133B">
            <w:pPr>
              <w:pStyle w:val="CERBODY"/>
              <w:jc w:val="left"/>
              <w:rPr>
                <w:lang w:val="en-IE"/>
              </w:rPr>
            </w:pPr>
          </w:p>
        </w:tc>
        <w:tc>
          <w:tcPr>
            <w:tcW w:w="589" w:type="pct"/>
          </w:tcPr>
          <w:p w:rsidR="00F218A7" w:rsidRPr="00862C5D" w:rsidRDefault="00F218A7" w:rsidP="00A4133B">
            <w:pPr>
              <w:pStyle w:val="CERBODY"/>
              <w:jc w:val="left"/>
              <w:rPr>
                <w:lang w:val="en-IE"/>
              </w:rPr>
            </w:pPr>
            <w:r w:rsidRPr="00862C5D">
              <w:rPr>
                <w:lang w:val="en-IE"/>
              </w:rPr>
              <w:t>Yes</w:t>
            </w:r>
          </w:p>
        </w:tc>
        <w:tc>
          <w:tcPr>
            <w:tcW w:w="638" w:type="pct"/>
          </w:tcPr>
          <w:p w:rsidR="00F218A7" w:rsidRPr="00862C5D" w:rsidRDefault="00F218A7" w:rsidP="00A4133B">
            <w:pPr>
              <w:pStyle w:val="CERBODY"/>
              <w:jc w:val="left"/>
              <w:rPr>
                <w:lang w:val="en-IE"/>
              </w:rPr>
            </w:pPr>
            <w:r w:rsidRPr="00862C5D">
              <w:rPr>
                <w:lang w:val="en-IE"/>
              </w:rPr>
              <w:t>Yes</w:t>
            </w:r>
          </w:p>
        </w:tc>
        <w:tc>
          <w:tcPr>
            <w:tcW w:w="638" w:type="pct"/>
          </w:tcPr>
          <w:p w:rsidR="00F218A7" w:rsidRPr="00862C5D" w:rsidRDefault="00F218A7" w:rsidP="00A4133B">
            <w:pPr>
              <w:pStyle w:val="CERBODY"/>
              <w:jc w:val="left"/>
              <w:rPr>
                <w:lang w:val="en-IE"/>
              </w:rPr>
            </w:pPr>
          </w:p>
        </w:tc>
        <w:tc>
          <w:tcPr>
            <w:tcW w:w="719" w:type="pct"/>
            <w:gridSpan w:val="2"/>
          </w:tcPr>
          <w:p w:rsidR="00F218A7" w:rsidRPr="00862C5D" w:rsidRDefault="00F218A7" w:rsidP="00A4133B">
            <w:pPr>
              <w:pStyle w:val="CERBODY"/>
              <w:jc w:val="left"/>
              <w:rPr>
                <w:lang w:val="en-IE"/>
              </w:rPr>
            </w:pPr>
            <w:r w:rsidRPr="00862C5D">
              <w:rPr>
                <w:lang w:val="en-IE"/>
              </w:rPr>
              <w:t>Yes</w:t>
            </w:r>
          </w:p>
        </w:tc>
      </w:tr>
      <w:tr w:rsidR="00E36D6E" w:rsidRPr="00862C5D" w:rsidTr="00B73AAF">
        <w:trPr>
          <w:cantSplit/>
        </w:trPr>
        <w:tc>
          <w:tcPr>
            <w:tcW w:w="804" w:type="pct"/>
            <w:vAlign w:val="center"/>
          </w:tcPr>
          <w:p w:rsidR="00F218A7" w:rsidRPr="00862C5D" w:rsidRDefault="00F218A7" w:rsidP="00A4133B">
            <w:pPr>
              <w:pStyle w:val="CERBODY"/>
              <w:jc w:val="left"/>
              <w:rPr>
                <w:lang w:val="en-IE"/>
              </w:rPr>
            </w:pPr>
            <w:r w:rsidRPr="00862C5D">
              <w:rPr>
                <w:lang w:val="en-IE"/>
              </w:rPr>
              <w:t>Dwell Time Down 2</w:t>
            </w:r>
            <w:r w:rsidR="0010553A" w:rsidRPr="00862C5D">
              <w:rPr>
                <w:lang w:val="en-IE"/>
              </w:rPr>
              <w:t xml:space="preserve"> (minutes)</w:t>
            </w:r>
          </w:p>
        </w:tc>
        <w:tc>
          <w:tcPr>
            <w:tcW w:w="773" w:type="pct"/>
          </w:tcPr>
          <w:p w:rsidR="00F218A7" w:rsidRPr="00862C5D" w:rsidRDefault="00F218A7" w:rsidP="00A4133B">
            <w:pPr>
              <w:pStyle w:val="CERBODY"/>
              <w:jc w:val="left"/>
              <w:rPr>
                <w:iCs/>
                <w:lang w:val="en-IE"/>
              </w:rPr>
            </w:pPr>
            <w:r w:rsidRPr="00862C5D">
              <w:rPr>
                <w:iCs/>
                <w:lang w:val="en-IE"/>
              </w:rPr>
              <w:t>Yes</w:t>
            </w:r>
          </w:p>
        </w:tc>
        <w:tc>
          <w:tcPr>
            <w:tcW w:w="839" w:type="pct"/>
          </w:tcPr>
          <w:p w:rsidR="00F218A7" w:rsidRPr="00862C5D" w:rsidRDefault="00F218A7" w:rsidP="00A4133B">
            <w:pPr>
              <w:pStyle w:val="CERBODY"/>
              <w:jc w:val="left"/>
              <w:rPr>
                <w:lang w:val="en-IE"/>
              </w:rPr>
            </w:pPr>
          </w:p>
        </w:tc>
        <w:tc>
          <w:tcPr>
            <w:tcW w:w="589" w:type="pct"/>
          </w:tcPr>
          <w:p w:rsidR="00F218A7" w:rsidRPr="00862C5D" w:rsidRDefault="00F218A7" w:rsidP="00A4133B">
            <w:pPr>
              <w:pStyle w:val="CERBODY"/>
              <w:jc w:val="left"/>
              <w:rPr>
                <w:lang w:val="en-IE"/>
              </w:rPr>
            </w:pPr>
            <w:r w:rsidRPr="00862C5D">
              <w:rPr>
                <w:lang w:val="en-IE"/>
              </w:rPr>
              <w:t>Yes</w:t>
            </w:r>
          </w:p>
        </w:tc>
        <w:tc>
          <w:tcPr>
            <w:tcW w:w="638" w:type="pct"/>
          </w:tcPr>
          <w:p w:rsidR="00F218A7" w:rsidRPr="00862C5D" w:rsidRDefault="00F218A7" w:rsidP="00A4133B">
            <w:pPr>
              <w:pStyle w:val="CERBODY"/>
              <w:jc w:val="left"/>
              <w:rPr>
                <w:lang w:val="en-IE"/>
              </w:rPr>
            </w:pPr>
            <w:r w:rsidRPr="00862C5D">
              <w:rPr>
                <w:lang w:val="en-IE"/>
              </w:rPr>
              <w:t>Yes</w:t>
            </w:r>
          </w:p>
        </w:tc>
        <w:tc>
          <w:tcPr>
            <w:tcW w:w="638" w:type="pct"/>
          </w:tcPr>
          <w:p w:rsidR="00F218A7" w:rsidRPr="00862C5D" w:rsidRDefault="00F218A7" w:rsidP="00A4133B">
            <w:pPr>
              <w:pStyle w:val="CERBODY"/>
              <w:jc w:val="left"/>
              <w:rPr>
                <w:lang w:val="en-IE"/>
              </w:rPr>
            </w:pPr>
          </w:p>
        </w:tc>
        <w:tc>
          <w:tcPr>
            <w:tcW w:w="719" w:type="pct"/>
            <w:gridSpan w:val="2"/>
          </w:tcPr>
          <w:p w:rsidR="00F218A7" w:rsidRPr="00862C5D" w:rsidRDefault="00F218A7" w:rsidP="00A4133B">
            <w:pPr>
              <w:pStyle w:val="CERBODY"/>
              <w:jc w:val="left"/>
              <w:rPr>
                <w:lang w:val="en-IE"/>
              </w:rPr>
            </w:pPr>
            <w:r w:rsidRPr="00862C5D">
              <w:rPr>
                <w:lang w:val="en-IE"/>
              </w:rPr>
              <w:t>Yes</w:t>
            </w:r>
          </w:p>
        </w:tc>
      </w:tr>
      <w:tr w:rsidR="00E36D6E" w:rsidRPr="00862C5D" w:rsidTr="00B73AAF">
        <w:trPr>
          <w:cantSplit/>
        </w:trPr>
        <w:tc>
          <w:tcPr>
            <w:tcW w:w="804" w:type="pct"/>
            <w:vAlign w:val="center"/>
          </w:tcPr>
          <w:p w:rsidR="00F218A7" w:rsidRPr="00862C5D" w:rsidRDefault="00F218A7" w:rsidP="00A4133B">
            <w:pPr>
              <w:pStyle w:val="CERBODY"/>
              <w:jc w:val="left"/>
              <w:rPr>
                <w:lang w:val="en-IE"/>
              </w:rPr>
            </w:pPr>
            <w:r w:rsidRPr="00862C5D">
              <w:rPr>
                <w:lang w:val="en-IE"/>
              </w:rPr>
              <w:t>Dwell Time Down 3</w:t>
            </w:r>
            <w:r w:rsidR="0010553A" w:rsidRPr="00862C5D">
              <w:rPr>
                <w:lang w:val="en-IE"/>
              </w:rPr>
              <w:t xml:space="preserve"> (minutes)</w:t>
            </w:r>
          </w:p>
        </w:tc>
        <w:tc>
          <w:tcPr>
            <w:tcW w:w="773" w:type="pct"/>
          </w:tcPr>
          <w:p w:rsidR="00F218A7" w:rsidRPr="00862C5D" w:rsidRDefault="00F218A7" w:rsidP="00A4133B">
            <w:pPr>
              <w:pStyle w:val="CERBODY"/>
              <w:jc w:val="left"/>
              <w:rPr>
                <w:iCs/>
                <w:lang w:val="en-IE"/>
              </w:rPr>
            </w:pPr>
            <w:r w:rsidRPr="00862C5D">
              <w:rPr>
                <w:iCs/>
                <w:lang w:val="en-IE"/>
              </w:rPr>
              <w:t>Yes</w:t>
            </w:r>
          </w:p>
        </w:tc>
        <w:tc>
          <w:tcPr>
            <w:tcW w:w="839" w:type="pct"/>
          </w:tcPr>
          <w:p w:rsidR="00F218A7" w:rsidRPr="00862C5D" w:rsidRDefault="00F218A7" w:rsidP="00A4133B">
            <w:pPr>
              <w:pStyle w:val="CERBODY"/>
              <w:jc w:val="left"/>
              <w:rPr>
                <w:lang w:val="en-IE"/>
              </w:rPr>
            </w:pPr>
          </w:p>
        </w:tc>
        <w:tc>
          <w:tcPr>
            <w:tcW w:w="589" w:type="pct"/>
          </w:tcPr>
          <w:p w:rsidR="00F218A7" w:rsidRPr="00862C5D" w:rsidRDefault="00F218A7" w:rsidP="00A4133B">
            <w:pPr>
              <w:pStyle w:val="CERBODY"/>
              <w:jc w:val="left"/>
              <w:rPr>
                <w:lang w:val="en-IE"/>
              </w:rPr>
            </w:pPr>
            <w:r w:rsidRPr="00862C5D">
              <w:rPr>
                <w:lang w:val="en-IE"/>
              </w:rPr>
              <w:t>Yes</w:t>
            </w:r>
          </w:p>
        </w:tc>
        <w:tc>
          <w:tcPr>
            <w:tcW w:w="638" w:type="pct"/>
          </w:tcPr>
          <w:p w:rsidR="00F218A7" w:rsidRPr="00862C5D" w:rsidRDefault="00F218A7" w:rsidP="00A4133B">
            <w:pPr>
              <w:pStyle w:val="CERBODY"/>
              <w:jc w:val="left"/>
              <w:rPr>
                <w:lang w:val="en-IE"/>
              </w:rPr>
            </w:pPr>
            <w:r w:rsidRPr="00862C5D">
              <w:rPr>
                <w:lang w:val="en-IE"/>
              </w:rPr>
              <w:t>Yes</w:t>
            </w:r>
          </w:p>
        </w:tc>
        <w:tc>
          <w:tcPr>
            <w:tcW w:w="638" w:type="pct"/>
          </w:tcPr>
          <w:p w:rsidR="00F218A7" w:rsidRPr="00862C5D" w:rsidRDefault="00F218A7" w:rsidP="00A4133B">
            <w:pPr>
              <w:pStyle w:val="CERBODY"/>
              <w:jc w:val="left"/>
              <w:rPr>
                <w:lang w:val="en-IE"/>
              </w:rPr>
            </w:pPr>
          </w:p>
        </w:tc>
        <w:tc>
          <w:tcPr>
            <w:tcW w:w="719" w:type="pct"/>
            <w:gridSpan w:val="2"/>
          </w:tcPr>
          <w:p w:rsidR="00F218A7" w:rsidRPr="00862C5D" w:rsidRDefault="00F218A7" w:rsidP="00A4133B">
            <w:pPr>
              <w:pStyle w:val="CERBODY"/>
              <w:jc w:val="left"/>
              <w:rPr>
                <w:lang w:val="en-IE"/>
              </w:rPr>
            </w:pPr>
            <w:r w:rsidRPr="00862C5D">
              <w:rPr>
                <w:lang w:val="en-IE"/>
              </w:rPr>
              <w:t>Yes</w:t>
            </w:r>
          </w:p>
        </w:tc>
      </w:tr>
      <w:tr w:rsidR="00E36D6E" w:rsidRPr="00862C5D" w:rsidTr="00B73AAF">
        <w:trPr>
          <w:cantSplit/>
        </w:trPr>
        <w:tc>
          <w:tcPr>
            <w:tcW w:w="804" w:type="pct"/>
            <w:vAlign w:val="center"/>
          </w:tcPr>
          <w:p w:rsidR="00F218A7" w:rsidRPr="00862C5D" w:rsidRDefault="00F218A7" w:rsidP="00A4133B">
            <w:pPr>
              <w:pStyle w:val="CERBODY"/>
              <w:jc w:val="left"/>
              <w:rPr>
                <w:lang w:val="en-IE"/>
              </w:rPr>
            </w:pPr>
            <w:r w:rsidRPr="00862C5D">
              <w:rPr>
                <w:lang w:val="en-IE"/>
              </w:rPr>
              <w:t xml:space="preserve">Dwell Time Up Trigger Point 1 </w:t>
            </w:r>
            <w:r w:rsidR="0010553A" w:rsidRPr="00862C5D">
              <w:rPr>
                <w:lang w:val="en-IE"/>
              </w:rPr>
              <w:t>(MW)</w:t>
            </w:r>
          </w:p>
        </w:tc>
        <w:tc>
          <w:tcPr>
            <w:tcW w:w="773" w:type="pct"/>
          </w:tcPr>
          <w:p w:rsidR="00F218A7" w:rsidRPr="00862C5D" w:rsidRDefault="00F218A7" w:rsidP="00A4133B">
            <w:pPr>
              <w:pStyle w:val="CERBODY"/>
              <w:jc w:val="left"/>
              <w:rPr>
                <w:lang w:val="en-IE"/>
              </w:rPr>
            </w:pPr>
            <w:r w:rsidRPr="00862C5D">
              <w:rPr>
                <w:iCs/>
                <w:lang w:val="en-IE"/>
              </w:rPr>
              <w:t>Yes</w:t>
            </w:r>
          </w:p>
        </w:tc>
        <w:tc>
          <w:tcPr>
            <w:tcW w:w="839" w:type="pct"/>
          </w:tcPr>
          <w:p w:rsidR="00F218A7" w:rsidRPr="00862C5D" w:rsidRDefault="00F218A7" w:rsidP="00A4133B">
            <w:pPr>
              <w:pStyle w:val="CERBODY"/>
              <w:jc w:val="left"/>
              <w:rPr>
                <w:lang w:val="en-IE"/>
              </w:rPr>
            </w:pPr>
          </w:p>
        </w:tc>
        <w:tc>
          <w:tcPr>
            <w:tcW w:w="589" w:type="pct"/>
          </w:tcPr>
          <w:p w:rsidR="00F218A7" w:rsidRPr="00862C5D" w:rsidRDefault="00F218A7" w:rsidP="00A4133B">
            <w:pPr>
              <w:pStyle w:val="CERBODY"/>
              <w:jc w:val="left"/>
              <w:rPr>
                <w:lang w:val="en-IE"/>
              </w:rPr>
            </w:pPr>
            <w:r w:rsidRPr="00862C5D">
              <w:rPr>
                <w:lang w:val="en-IE"/>
              </w:rPr>
              <w:t>Yes</w:t>
            </w:r>
          </w:p>
        </w:tc>
        <w:tc>
          <w:tcPr>
            <w:tcW w:w="638" w:type="pct"/>
          </w:tcPr>
          <w:p w:rsidR="00F218A7" w:rsidRPr="00862C5D" w:rsidRDefault="00F218A7" w:rsidP="00A4133B">
            <w:pPr>
              <w:pStyle w:val="CERBODY"/>
              <w:jc w:val="left"/>
              <w:rPr>
                <w:lang w:val="en-IE"/>
              </w:rPr>
            </w:pPr>
            <w:r w:rsidRPr="00862C5D">
              <w:rPr>
                <w:lang w:val="en-IE"/>
              </w:rPr>
              <w:t>Yes</w:t>
            </w:r>
          </w:p>
        </w:tc>
        <w:tc>
          <w:tcPr>
            <w:tcW w:w="638" w:type="pct"/>
          </w:tcPr>
          <w:p w:rsidR="00F218A7" w:rsidRPr="00862C5D" w:rsidRDefault="00F218A7" w:rsidP="00A4133B">
            <w:pPr>
              <w:pStyle w:val="CERBODY"/>
              <w:jc w:val="left"/>
              <w:rPr>
                <w:lang w:val="en-IE"/>
              </w:rPr>
            </w:pPr>
          </w:p>
        </w:tc>
        <w:tc>
          <w:tcPr>
            <w:tcW w:w="719" w:type="pct"/>
            <w:gridSpan w:val="2"/>
          </w:tcPr>
          <w:p w:rsidR="00F218A7" w:rsidRPr="00862C5D" w:rsidRDefault="00F218A7" w:rsidP="00A4133B">
            <w:pPr>
              <w:pStyle w:val="CERBODY"/>
              <w:jc w:val="left"/>
              <w:rPr>
                <w:lang w:val="en-IE"/>
              </w:rPr>
            </w:pPr>
            <w:r w:rsidRPr="00862C5D">
              <w:rPr>
                <w:lang w:val="en-IE"/>
              </w:rPr>
              <w:t>Yes</w:t>
            </w:r>
          </w:p>
        </w:tc>
      </w:tr>
      <w:tr w:rsidR="00E36D6E" w:rsidRPr="00862C5D" w:rsidTr="00B73AAF">
        <w:trPr>
          <w:cantSplit/>
        </w:trPr>
        <w:tc>
          <w:tcPr>
            <w:tcW w:w="804" w:type="pct"/>
            <w:vAlign w:val="center"/>
          </w:tcPr>
          <w:p w:rsidR="00F218A7" w:rsidRPr="00862C5D" w:rsidRDefault="00F218A7" w:rsidP="00A4133B">
            <w:pPr>
              <w:pStyle w:val="CERBODY"/>
              <w:jc w:val="left"/>
              <w:rPr>
                <w:lang w:val="en-IE"/>
              </w:rPr>
            </w:pPr>
            <w:r w:rsidRPr="00862C5D">
              <w:rPr>
                <w:lang w:val="en-IE"/>
              </w:rPr>
              <w:t xml:space="preserve">Dwell Time Up Trigger Point 2 </w:t>
            </w:r>
            <w:r w:rsidR="0010553A" w:rsidRPr="00862C5D">
              <w:rPr>
                <w:lang w:val="en-IE"/>
              </w:rPr>
              <w:t>(MW)</w:t>
            </w:r>
          </w:p>
        </w:tc>
        <w:tc>
          <w:tcPr>
            <w:tcW w:w="773" w:type="pct"/>
          </w:tcPr>
          <w:p w:rsidR="00F218A7" w:rsidRPr="00862C5D" w:rsidRDefault="00F218A7" w:rsidP="00A4133B">
            <w:pPr>
              <w:pStyle w:val="CERBODY"/>
              <w:jc w:val="left"/>
              <w:rPr>
                <w:lang w:val="en-IE"/>
              </w:rPr>
            </w:pPr>
            <w:r w:rsidRPr="00862C5D">
              <w:rPr>
                <w:iCs/>
                <w:lang w:val="en-IE"/>
              </w:rPr>
              <w:t>Yes</w:t>
            </w:r>
          </w:p>
        </w:tc>
        <w:tc>
          <w:tcPr>
            <w:tcW w:w="839" w:type="pct"/>
          </w:tcPr>
          <w:p w:rsidR="00F218A7" w:rsidRPr="00862C5D" w:rsidRDefault="00F218A7" w:rsidP="00A4133B">
            <w:pPr>
              <w:pStyle w:val="CERBODY"/>
              <w:jc w:val="left"/>
              <w:rPr>
                <w:lang w:val="en-IE"/>
              </w:rPr>
            </w:pPr>
          </w:p>
        </w:tc>
        <w:tc>
          <w:tcPr>
            <w:tcW w:w="589" w:type="pct"/>
          </w:tcPr>
          <w:p w:rsidR="00F218A7" w:rsidRPr="00862C5D" w:rsidRDefault="00F218A7" w:rsidP="00A4133B">
            <w:pPr>
              <w:pStyle w:val="CERBODY"/>
              <w:jc w:val="left"/>
              <w:rPr>
                <w:lang w:val="en-IE"/>
              </w:rPr>
            </w:pPr>
            <w:r w:rsidRPr="00862C5D">
              <w:rPr>
                <w:lang w:val="en-IE"/>
              </w:rPr>
              <w:t>Yes</w:t>
            </w:r>
          </w:p>
        </w:tc>
        <w:tc>
          <w:tcPr>
            <w:tcW w:w="638" w:type="pct"/>
          </w:tcPr>
          <w:p w:rsidR="00F218A7" w:rsidRPr="00862C5D" w:rsidRDefault="00F218A7" w:rsidP="00A4133B">
            <w:pPr>
              <w:pStyle w:val="CERBODY"/>
              <w:jc w:val="left"/>
              <w:rPr>
                <w:lang w:val="en-IE"/>
              </w:rPr>
            </w:pPr>
            <w:r w:rsidRPr="00862C5D">
              <w:rPr>
                <w:lang w:val="en-IE"/>
              </w:rPr>
              <w:t>Yes</w:t>
            </w:r>
          </w:p>
        </w:tc>
        <w:tc>
          <w:tcPr>
            <w:tcW w:w="638" w:type="pct"/>
          </w:tcPr>
          <w:p w:rsidR="00F218A7" w:rsidRPr="00862C5D" w:rsidRDefault="00F218A7" w:rsidP="00A4133B">
            <w:pPr>
              <w:pStyle w:val="CERBODY"/>
              <w:jc w:val="left"/>
              <w:rPr>
                <w:lang w:val="en-IE"/>
              </w:rPr>
            </w:pPr>
          </w:p>
        </w:tc>
        <w:tc>
          <w:tcPr>
            <w:tcW w:w="719" w:type="pct"/>
            <w:gridSpan w:val="2"/>
          </w:tcPr>
          <w:p w:rsidR="00F218A7" w:rsidRPr="00862C5D" w:rsidRDefault="00F218A7" w:rsidP="00A4133B">
            <w:pPr>
              <w:pStyle w:val="CERBODY"/>
              <w:jc w:val="left"/>
              <w:rPr>
                <w:lang w:val="en-IE"/>
              </w:rPr>
            </w:pPr>
            <w:r w:rsidRPr="00862C5D">
              <w:rPr>
                <w:lang w:val="en-IE"/>
              </w:rPr>
              <w:t>Yes</w:t>
            </w:r>
          </w:p>
        </w:tc>
      </w:tr>
      <w:tr w:rsidR="00E36D6E" w:rsidRPr="00862C5D" w:rsidTr="00B73AAF">
        <w:trPr>
          <w:cantSplit/>
        </w:trPr>
        <w:tc>
          <w:tcPr>
            <w:tcW w:w="804" w:type="pct"/>
            <w:vAlign w:val="center"/>
          </w:tcPr>
          <w:p w:rsidR="00F218A7" w:rsidRPr="00862C5D" w:rsidRDefault="00F218A7" w:rsidP="00A4133B">
            <w:pPr>
              <w:pStyle w:val="CERBODY"/>
              <w:jc w:val="left"/>
              <w:rPr>
                <w:lang w:val="en-IE"/>
              </w:rPr>
            </w:pPr>
            <w:r w:rsidRPr="00862C5D">
              <w:rPr>
                <w:lang w:val="en-IE"/>
              </w:rPr>
              <w:t xml:space="preserve">Dwell Time Up Trigger Point 3 </w:t>
            </w:r>
            <w:r w:rsidR="0010553A" w:rsidRPr="00862C5D">
              <w:rPr>
                <w:lang w:val="en-IE"/>
              </w:rPr>
              <w:t>(MW)</w:t>
            </w:r>
          </w:p>
        </w:tc>
        <w:tc>
          <w:tcPr>
            <w:tcW w:w="773" w:type="pct"/>
          </w:tcPr>
          <w:p w:rsidR="00F218A7" w:rsidRPr="00862C5D" w:rsidRDefault="00F218A7" w:rsidP="00A4133B">
            <w:pPr>
              <w:pStyle w:val="CERBODY"/>
              <w:jc w:val="left"/>
              <w:rPr>
                <w:lang w:val="en-IE"/>
              </w:rPr>
            </w:pPr>
            <w:r w:rsidRPr="00862C5D">
              <w:rPr>
                <w:iCs/>
                <w:lang w:val="en-IE"/>
              </w:rPr>
              <w:t>Yes</w:t>
            </w:r>
          </w:p>
        </w:tc>
        <w:tc>
          <w:tcPr>
            <w:tcW w:w="839" w:type="pct"/>
          </w:tcPr>
          <w:p w:rsidR="00F218A7" w:rsidRPr="00862C5D" w:rsidRDefault="00F218A7" w:rsidP="00A4133B">
            <w:pPr>
              <w:pStyle w:val="CERBODY"/>
              <w:jc w:val="left"/>
              <w:rPr>
                <w:lang w:val="en-IE"/>
              </w:rPr>
            </w:pPr>
          </w:p>
        </w:tc>
        <w:tc>
          <w:tcPr>
            <w:tcW w:w="589" w:type="pct"/>
          </w:tcPr>
          <w:p w:rsidR="00F218A7" w:rsidRPr="00862C5D" w:rsidRDefault="00F218A7" w:rsidP="00A4133B">
            <w:pPr>
              <w:pStyle w:val="CERBODY"/>
              <w:jc w:val="left"/>
              <w:rPr>
                <w:lang w:val="en-IE"/>
              </w:rPr>
            </w:pPr>
            <w:r w:rsidRPr="00862C5D">
              <w:rPr>
                <w:lang w:val="en-IE"/>
              </w:rPr>
              <w:t>Yes</w:t>
            </w:r>
          </w:p>
        </w:tc>
        <w:tc>
          <w:tcPr>
            <w:tcW w:w="638" w:type="pct"/>
          </w:tcPr>
          <w:p w:rsidR="00F218A7" w:rsidRPr="00862C5D" w:rsidRDefault="00F218A7" w:rsidP="00A4133B">
            <w:pPr>
              <w:pStyle w:val="CERBODY"/>
              <w:jc w:val="left"/>
              <w:rPr>
                <w:lang w:val="en-IE"/>
              </w:rPr>
            </w:pPr>
            <w:r w:rsidRPr="00862C5D">
              <w:rPr>
                <w:lang w:val="en-IE"/>
              </w:rPr>
              <w:t>Yes</w:t>
            </w:r>
          </w:p>
        </w:tc>
        <w:tc>
          <w:tcPr>
            <w:tcW w:w="638" w:type="pct"/>
          </w:tcPr>
          <w:p w:rsidR="00F218A7" w:rsidRPr="00862C5D" w:rsidRDefault="00F218A7" w:rsidP="00A4133B">
            <w:pPr>
              <w:pStyle w:val="CERBODY"/>
              <w:jc w:val="left"/>
              <w:rPr>
                <w:lang w:val="en-IE"/>
              </w:rPr>
            </w:pPr>
          </w:p>
        </w:tc>
        <w:tc>
          <w:tcPr>
            <w:tcW w:w="719" w:type="pct"/>
            <w:gridSpan w:val="2"/>
          </w:tcPr>
          <w:p w:rsidR="00F218A7" w:rsidRPr="00862C5D" w:rsidRDefault="00F218A7" w:rsidP="00A4133B">
            <w:pPr>
              <w:pStyle w:val="CERBODY"/>
              <w:jc w:val="left"/>
              <w:rPr>
                <w:lang w:val="en-IE"/>
              </w:rPr>
            </w:pPr>
            <w:r w:rsidRPr="00862C5D">
              <w:rPr>
                <w:lang w:val="en-IE"/>
              </w:rPr>
              <w:t>Yes</w:t>
            </w:r>
          </w:p>
        </w:tc>
      </w:tr>
      <w:tr w:rsidR="00E36D6E" w:rsidRPr="00862C5D" w:rsidTr="00B73AAF">
        <w:trPr>
          <w:cantSplit/>
        </w:trPr>
        <w:tc>
          <w:tcPr>
            <w:tcW w:w="804" w:type="pct"/>
            <w:vAlign w:val="center"/>
          </w:tcPr>
          <w:p w:rsidR="00F218A7" w:rsidRPr="00862C5D" w:rsidRDefault="00F218A7" w:rsidP="00A4133B">
            <w:pPr>
              <w:pStyle w:val="CERBODY"/>
              <w:jc w:val="left"/>
              <w:rPr>
                <w:lang w:val="en-IE"/>
              </w:rPr>
            </w:pPr>
            <w:r w:rsidRPr="00862C5D">
              <w:rPr>
                <w:lang w:val="en-IE"/>
              </w:rPr>
              <w:lastRenderedPageBreak/>
              <w:t xml:space="preserve">Dwell Time Down Trigger Point 1 </w:t>
            </w:r>
            <w:r w:rsidR="0010553A" w:rsidRPr="00862C5D">
              <w:rPr>
                <w:lang w:val="en-IE"/>
              </w:rPr>
              <w:t>(MW)</w:t>
            </w:r>
          </w:p>
        </w:tc>
        <w:tc>
          <w:tcPr>
            <w:tcW w:w="773" w:type="pct"/>
          </w:tcPr>
          <w:p w:rsidR="00F218A7" w:rsidRPr="00862C5D" w:rsidRDefault="00F218A7" w:rsidP="00A4133B">
            <w:pPr>
              <w:pStyle w:val="CERBODY"/>
              <w:jc w:val="left"/>
              <w:rPr>
                <w:iCs/>
                <w:lang w:val="en-IE"/>
              </w:rPr>
            </w:pPr>
            <w:r w:rsidRPr="00862C5D">
              <w:rPr>
                <w:iCs/>
                <w:lang w:val="en-IE"/>
              </w:rPr>
              <w:t>Yes</w:t>
            </w:r>
          </w:p>
        </w:tc>
        <w:tc>
          <w:tcPr>
            <w:tcW w:w="839" w:type="pct"/>
          </w:tcPr>
          <w:p w:rsidR="00F218A7" w:rsidRPr="00862C5D" w:rsidRDefault="00F218A7" w:rsidP="00A4133B">
            <w:pPr>
              <w:pStyle w:val="CERBODY"/>
              <w:jc w:val="left"/>
              <w:rPr>
                <w:lang w:val="en-IE"/>
              </w:rPr>
            </w:pPr>
          </w:p>
        </w:tc>
        <w:tc>
          <w:tcPr>
            <w:tcW w:w="589" w:type="pct"/>
          </w:tcPr>
          <w:p w:rsidR="00F218A7" w:rsidRPr="00862C5D" w:rsidRDefault="00F218A7" w:rsidP="00A4133B">
            <w:pPr>
              <w:pStyle w:val="CERBODY"/>
              <w:jc w:val="left"/>
              <w:rPr>
                <w:lang w:val="en-IE"/>
              </w:rPr>
            </w:pPr>
            <w:r w:rsidRPr="00862C5D">
              <w:rPr>
                <w:lang w:val="en-IE"/>
              </w:rPr>
              <w:t>Yes</w:t>
            </w:r>
          </w:p>
        </w:tc>
        <w:tc>
          <w:tcPr>
            <w:tcW w:w="638" w:type="pct"/>
          </w:tcPr>
          <w:p w:rsidR="00F218A7" w:rsidRPr="00862C5D" w:rsidRDefault="00F218A7" w:rsidP="00A4133B">
            <w:pPr>
              <w:pStyle w:val="CERBODY"/>
              <w:jc w:val="left"/>
              <w:rPr>
                <w:lang w:val="en-IE"/>
              </w:rPr>
            </w:pPr>
            <w:r w:rsidRPr="00862C5D">
              <w:rPr>
                <w:lang w:val="en-IE"/>
              </w:rPr>
              <w:t>Yes</w:t>
            </w:r>
          </w:p>
        </w:tc>
        <w:tc>
          <w:tcPr>
            <w:tcW w:w="638" w:type="pct"/>
          </w:tcPr>
          <w:p w:rsidR="00F218A7" w:rsidRPr="00862C5D" w:rsidRDefault="00F218A7" w:rsidP="00A4133B">
            <w:pPr>
              <w:pStyle w:val="CERBODY"/>
              <w:jc w:val="left"/>
              <w:rPr>
                <w:lang w:val="en-IE"/>
              </w:rPr>
            </w:pPr>
          </w:p>
        </w:tc>
        <w:tc>
          <w:tcPr>
            <w:tcW w:w="719" w:type="pct"/>
            <w:gridSpan w:val="2"/>
          </w:tcPr>
          <w:p w:rsidR="00F218A7" w:rsidRPr="00862C5D" w:rsidRDefault="00F218A7" w:rsidP="00A4133B">
            <w:pPr>
              <w:pStyle w:val="CERBODY"/>
              <w:jc w:val="left"/>
              <w:rPr>
                <w:lang w:val="en-IE"/>
              </w:rPr>
            </w:pPr>
            <w:r w:rsidRPr="00862C5D">
              <w:rPr>
                <w:lang w:val="en-IE"/>
              </w:rPr>
              <w:t>Yes</w:t>
            </w:r>
          </w:p>
        </w:tc>
      </w:tr>
      <w:tr w:rsidR="00E36D6E" w:rsidRPr="00862C5D" w:rsidTr="00B73AAF">
        <w:trPr>
          <w:cantSplit/>
        </w:trPr>
        <w:tc>
          <w:tcPr>
            <w:tcW w:w="804" w:type="pct"/>
            <w:vAlign w:val="center"/>
          </w:tcPr>
          <w:p w:rsidR="00F218A7" w:rsidRPr="00862C5D" w:rsidRDefault="00F218A7" w:rsidP="00A4133B">
            <w:pPr>
              <w:pStyle w:val="CERBODY"/>
              <w:jc w:val="left"/>
              <w:rPr>
                <w:lang w:val="en-IE"/>
              </w:rPr>
            </w:pPr>
            <w:r w:rsidRPr="00862C5D">
              <w:rPr>
                <w:lang w:val="en-IE"/>
              </w:rPr>
              <w:t>Dwell Time Down Trigger Point 2</w:t>
            </w:r>
            <w:r w:rsidR="0010553A" w:rsidRPr="00862C5D">
              <w:rPr>
                <w:lang w:val="en-IE"/>
              </w:rPr>
              <w:t xml:space="preserve"> (MW)</w:t>
            </w:r>
          </w:p>
        </w:tc>
        <w:tc>
          <w:tcPr>
            <w:tcW w:w="773" w:type="pct"/>
          </w:tcPr>
          <w:p w:rsidR="00F218A7" w:rsidRPr="00862C5D" w:rsidRDefault="00F218A7" w:rsidP="00A4133B">
            <w:pPr>
              <w:pStyle w:val="CERBODY"/>
              <w:jc w:val="left"/>
              <w:rPr>
                <w:iCs/>
                <w:lang w:val="en-IE"/>
              </w:rPr>
            </w:pPr>
            <w:r w:rsidRPr="00862C5D">
              <w:rPr>
                <w:iCs/>
                <w:lang w:val="en-IE"/>
              </w:rPr>
              <w:t>Yes</w:t>
            </w:r>
          </w:p>
        </w:tc>
        <w:tc>
          <w:tcPr>
            <w:tcW w:w="839" w:type="pct"/>
          </w:tcPr>
          <w:p w:rsidR="00F218A7" w:rsidRPr="00862C5D" w:rsidRDefault="00F218A7" w:rsidP="00A4133B">
            <w:pPr>
              <w:pStyle w:val="CERBODY"/>
              <w:jc w:val="left"/>
              <w:rPr>
                <w:lang w:val="en-IE"/>
              </w:rPr>
            </w:pPr>
          </w:p>
        </w:tc>
        <w:tc>
          <w:tcPr>
            <w:tcW w:w="589" w:type="pct"/>
          </w:tcPr>
          <w:p w:rsidR="00F218A7" w:rsidRPr="00862C5D" w:rsidRDefault="00F218A7" w:rsidP="00A4133B">
            <w:pPr>
              <w:pStyle w:val="CERBODY"/>
              <w:jc w:val="left"/>
              <w:rPr>
                <w:lang w:val="en-IE"/>
              </w:rPr>
            </w:pPr>
            <w:r w:rsidRPr="00862C5D">
              <w:rPr>
                <w:lang w:val="en-IE"/>
              </w:rPr>
              <w:t>Yes</w:t>
            </w:r>
          </w:p>
        </w:tc>
        <w:tc>
          <w:tcPr>
            <w:tcW w:w="638" w:type="pct"/>
          </w:tcPr>
          <w:p w:rsidR="00F218A7" w:rsidRPr="00862C5D" w:rsidRDefault="00F218A7" w:rsidP="00A4133B">
            <w:pPr>
              <w:pStyle w:val="CERBODY"/>
              <w:jc w:val="left"/>
              <w:rPr>
                <w:lang w:val="en-IE"/>
              </w:rPr>
            </w:pPr>
            <w:r w:rsidRPr="00862C5D">
              <w:rPr>
                <w:lang w:val="en-IE"/>
              </w:rPr>
              <w:t>Yes</w:t>
            </w:r>
          </w:p>
        </w:tc>
        <w:tc>
          <w:tcPr>
            <w:tcW w:w="638" w:type="pct"/>
          </w:tcPr>
          <w:p w:rsidR="00F218A7" w:rsidRPr="00862C5D" w:rsidRDefault="00F218A7" w:rsidP="00A4133B">
            <w:pPr>
              <w:pStyle w:val="CERBODY"/>
              <w:jc w:val="left"/>
              <w:rPr>
                <w:lang w:val="en-IE"/>
              </w:rPr>
            </w:pPr>
          </w:p>
        </w:tc>
        <w:tc>
          <w:tcPr>
            <w:tcW w:w="719" w:type="pct"/>
            <w:gridSpan w:val="2"/>
          </w:tcPr>
          <w:p w:rsidR="00F218A7" w:rsidRPr="00862C5D" w:rsidRDefault="00F218A7" w:rsidP="00A4133B">
            <w:pPr>
              <w:pStyle w:val="CERBODY"/>
              <w:jc w:val="left"/>
              <w:rPr>
                <w:lang w:val="en-IE"/>
              </w:rPr>
            </w:pPr>
            <w:r w:rsidRPr="00862C5D">
              <w:rPr>
                <w:lang w:val="en-IE"/>
              </w:rPr>
              <w:t>Yes</w:t>
            </w:r>
          </w:p>
        </w:tc>
      </w:tr>
      <w:tr w:rsidR="00E36D6E" w:rsidRPr="00862C5D" w:rsidTr="00B73AAF">
        <w:trPr>
          <w:cantSplit/>
        </w:trPr>
        <w:tc>
          <w:tcPr>
            <w:tcW w:w="804" w:type="pct"/>
            <w:vAlign w:val="center"/>
          </w:tcPr>
          <w:p w:rsidR="00F218A7" w:rsidRPr="00862C5D" w:rsidRDefault="00F218A7" w:rsidP="00A4133B">
            <w:pPr>
              <w:pStyle w:val="CERBODY"/>
              <w:jc w:val="left"/>
              <w:rPr>
                <w:lang w:val="en-IE"/>
              </w:rPr>
            </w:pPr>
            <w:r w:rsidRPr="00862C5D">
              <w:rPr>
                <w:lang w:val="en-IE"/>
              </w:rPr>
              <w:t>Dwell Time Down Trigger Point 3</w:t>
            </w:r>
            <w:r w:rsidR="0010553A" w:rsidRPr="00862C5D">
              <w:rPr>
                <w:lang w:val="en-IE"/>
              </w:rPr>
              <w:t xml:space="preserve"> (MW)</w:t>
            </w:r>
          </w:p>
        </w:tc>
        <w:tc>
          <w:tcPr>
            <w:tcW w:w="773" w:type="pct"/>
          </w:tcPr>
          <w:p w:rsidR="00F218A7" w:rsidRPr="00862C5D" w:rsidRDefault="00F218A7" w:rsidP="00A4133B">
            <w:pPr>
              <w:pStyle w:val="CERBODY"/>
              <w:jc w:val="left"/>
              <w:rPr>
                <w:iCs/>
                <w:lang w:val="en-IE"/>
              </w:rPr>
            </w:pPr>
            <w:r w:rsidRPr="00862C5D">
              <w:rPr>
                <w:iCs/>
                <w:lang w:val="en-IE"/>
              </w:rPr>
              <w:t>Yes</w:t>
            </w:r>
          </w:p>
        </w:tc>
        <w:tc>
          <w:tcPr>
            <w:tcW w:w="839" w:type="pct"/>
          </w:tcPr>
          <w:p w:rsidR="00F218A7" w:rsidRPr="00862C5D" w:rsidRDefault="00F218A7" w:rsidP="00A4133B">
            <w:pPr>
              <w:pStyle w:val="CERBODY"/>
              <w:jc w:val="left"/>
              <w:rPr>
                <w:lang w:val="en-IE"/>
              </w:rPr>
            </w:pPr>
          </w:p>
        </w:tc>
        <w:tc>
          <w:tcPr>
            <w:tcW w:w="589" w:type="pct"/>
          </w:tcPr>
          <w:p w:rsidR="00F218A7" w:rsidRPr="00862C5D" w:rsidRDefault="00F218A7" w:rsidP="00A4133B">
            <w:pPr>
              <w:pStyle w:val="CERBODY"/>
              <w:jc w:val="left"/>
              <w:rPr>
                <w:lang w:val="en-IE"/>
              </w:rPr>
            </w:pPr>
            <w:r w:rsidRPr="00862C5D">
              <w:rPr>
                <w:lang w:val="en-IE"/>
              </w:rPr>
              <w:t>Yes</w:t>
            </w:r>
          </w:p>
        </w:tc>
        <w:tc>
          <w:tcPr>
            <w:tcW w:w="638" w:type="pct"/>
          </w:tcPr>
          <w:p w:rsidR="00F218A7" w:rsidRPr="00862C5D" w:rsidRDefault="00F218A7" w:rsidP="00A4133B">
            <w:pPr>
              <w:pStyle w:val="CERBODY"/>
              <w:jc w:val="left"/>
              <w:rPr>
                <w:lang w:val="en-IE"/>
              </w:rPr>
            </w:pPr>
            <w:r w:rsidRPr="00862C5D">
              <w:rPr>
                <w:lang w:val="en-IE"/>
              </w:rPr>
              <w:t>Yes</w:t>
            </w:r>
          </w:p>
        </w:tc>
        <w:tc>
          <w:tcPr>
            <w:tcW w:w="638" w:type="pct"/>
          </w:tcPr>
          <w:p w:rsidR="00F218A7" w:rsidRPr="00862C5D" w:rsidRDefault="00F218A7" w:rsidP="00A4133B">
            <w:pPr>
              <w:pStyle w:val="CERBODY"/>
              <w:jc w:val="left"/>
              <w:rPr>
                <w:lang w:val="en-IE"/>
              </w:rPr>
            </w:pPr>
          </w:p>
        </w:tc>
        <w:tc>
          <w:tcPr>
            <w:tcW w:w="719" w:type="pct"/>
            <w:gridSpan w:val="2"/>
          </w:tcPr>
          <w:p w:rsidR="00F218A7" w:rsidRPr="00862C5D" w:rsidRDefault="00F218A7" w:rsidP="00A4133B">
            <w:pPr>
              <w:pStyle w:val="CERBODY"/>
              <w:jc w:val="left"/>
              <w:rPr>
                <w:lang w:val="en-IE"/>
              </w:rPr>
            </w:pPr>
            <w:r w:rsidRPr="00862C5D">
              <w:rPr>
                <w:lang w:val="en-IE"/>
              </w:rPr>
              <w:t>Yes</w:t>
            </w:r>
          </w:p>
        </w:tc>
      </w:tr>
      <w:tr w:rsidR="00E36D6E" w:rsidRPr="00862C5D" w:rsidTr="00B73AAF">
        <w:trPr>
          <w:cantSplit/>
        </w:trPr>
        <w:tc>
          <w:tcPr>
            <w:tcW w:w="804" w:type="pct"/>
            <w:vAlign w:val="center"/>
          </w:tcPr>
          <w:p w:rsidR="00F218A7" w:rsidRPr="00862C5D" w:rsidRDefault="00F218A7" w:rsidP="00A4133B">
            <w:pPr>
              <w:pStyle w:val="CERBODY"/>
              <w:jc w:val="left"/>
              <w:rPr>
                <w:lang w:val="en-IE"/>
              </w:rPr>
            </w:pPr>
            <w:r w:rsidRPr="00862C5D">
              <w:rPr>
                <w:lang w:val="en-IE"/>
              </w:rPr>
              <w:t>End Point of Start Up Period</w:t>
            </w:r>
            <w:r w:rsidR="002F58F6" w:rsidRPr="00862C5D">
              <w:rPr>
                <w:lang w:val="en-IE"/>
              </w:rPr>
              <w:t xml:space="preserve"> (MW)</w:t>
            </w:r>
          </w:p>
        </w:tc>
        <w:tc>
          <w:tcPr>
            <w:tcW w:w="773" w:type="pct"/>
          </w:tcPr>
          <w:p w:rsidR="00F218A7" w:rsidRPr="00862C5D" w:rsidRDefault="00F218A7" w:rsidP="00A4133B">
            <w:pPr>
              <w:pStyle w:val="CERBODY"/>
              <w:jc w:val="left"/>
              <w:rPr>
                <w:iCs/>
                <w:lang w:val="en-IE"/>
              </w:rPr>
            </w:pPr>
            <w:r w:rsidRPr="00862C5D">
              <w:rPr>
                <w:iCs/>
                <w:lang w:val="en-IE"/>
              </w:rPr>
              <w:t>Yes</w:t>
            </w:r>
          </w:p>
        </w:tc>
        <w:tc>
          <w:tcPr>
            <w:tcW w:w="839" w:type="pct"/>
          </w:tcPr>
          <w:p w:rsidR="00F218A7" w:rsidRPr="00862C5D" w:rsidRDefault="00F218A7" w:rsidP="00A4133B">
            <w:pPr>
              <w:pStyle w:val="CERBODY"/>
              <w:jc w:val="left"/>
              <w:rPr>
                <w:lang w:val="en-IE"/>
              </w:rPr>
            </w:pPr>
          </w:p>
        </w:tc>
        <w:tc>
          <w:tcPr>
            <w:tcW w:w="589" w:type="pct"/>
          </w:tcPr>
          <w:p w:rsidR="00F218A7" w:rsidRPr="00862C5D" w:rsidRDefault="00F218A7" w:rsidP="00A4133B">
            <w:pPr>
              <w:pStyle w:val="CERBODY"/>
              <w:jc w:val="left"/>
              <w:rPr>
                <w:lang w:val="en-IE"/>
              </w:rPr>
            </w:pPr>
            <w:r w:rsidRPr="00862C5D">
              <w:rPr>
                <w:lang w:val="en-IE"/>
              </w:rPr>
              <w:t>Yes</w:t>
            </w:r>
          </w:p>
        </w:tc>
        <w:tc>
          <w:tcPr>
            <w:tcW w:w="638" w:type="pct"/>
          </w:tcPr>
          <w:p w:rsidR="00F218A7" w:rsidRPr="00862C5D" w:rsidRDefault="00F218A7" w:rsidP="00A4133B">
            <w:pPr>
              <w:pStyle w:val="CERBODY"/>
              <w:jc w:val="left"/>
              <w:rPr>
                <w:lang w:val="en-IE"/>
              </w:rPr>
            </w:pPr>
            <w:r w:rsidRPr="00862C5D">
              <w:rPr>
                <w:lang w:val="en-IE"/>
              </w:rPr>
              <w:t>Yes</w:t>
            </w:r>
          </w:p>
        </w:tc>
        <w:tc>
          <w:tcPr>
            <w:tcW w:w="638" w:type="pct"/>
          </w:tcPr>
          <w:p w:rsidR="00F218A7" w:rsidRPr="00862C5D" w:rsidRDefault="00F218A7" w:rsidP="00A4133B">
            <w:pPr>
              <w:pStyle w:val="CERBODY"/>
              <w:jc w:val="left"/>
              <w:rPr>
                <w:lang w:val="en-IE"/>
              </w:rPr>
            </w:pPr>
          </w:p>
        </w:tc>
        <w:tc>
          <w:tcPr>
            <w:tcW w:w="719" w:type="pct"/>
            <w:gridSpan w:val="2"/>
          </w:tcPr>
          <w:p w:rsidR="00F218A7" w:rsidRPr="00862C5D" w:rsidRDefault="00F218A7" w:rsidP="00A4133B">
            <w:pPr>
              <w:pStyle w:val="CERBODY"/>
              <w:jc w:val="left"/>
              <w:rPr>
                <w:lang w:val="en-IE"/>
              </w:rPr>
            </w:pPr>
            <w:r w:rsidRPr="00862C5D">
              <w:rPr>
                <w:lang w:val="en-IE"/>
              </w:rPr>
              <w:t>Yes</w:t>
            </w:r>
          </w:p>
        </w:tc>
      </w:tr>
      <w:tr w:rsidR="00E36D6E" w:rsidRPr="00862C5D" w:rsidTr="00B73AAF">
        <w:trPr>
          <w:cantSplit/>
        </w:trPr>
        <w:tc>
          <w:tcPr>
            <w:tcW w:w="804" w:type="pct"/>
            <w:vAlign w:val="center"/>
          </w:tcPr>
          <w:p w:rsidR="00F218A7" w:rsidRPr="00862C5D" w:rsidRDefault="00F218A7" w:rsidP="00A4133B">
            <w:pPr>
              <w:pStyle w:val="CERBODY"/>
              <w:jc w:val="left"/>
              <w:rPr>
                <w:lang w:val="en-IE"/>
              </w:rPr>
            </w:pPr>
            <w:r w:rsidRPr="00862C5D">
              <w:rPr>
                <w:lang w:val="en-IE"/>
              </w:rPr>
              <w:t xml:space="preserve">Load Up Break Point Cold 1 </w:t>
            </w:r>
            <w:r w:rsidR="0003286E" w:rsidRPr="00862C5D">
              <w:rPr>
                <w:lang w:val="en-IE"/>
              </w:rPr>
              <w:t>(MW)</w:t>
            </w:r>
          </w:p>
        </w:tc>
        <w:tc>
          <w:tcPr>
            <w:tcW w:w="773" w:type="pct"/>
          </w:tcPr>
          <w:p w:rsidR="00F218A7" w:rsidRPr="00862C5D" w:rsidRDefault="00F218A7" w:rsidP="00A4133B">
            <w:pPr>
              <w:pStyle w:val="CERBODY"/>
              <w:jc w:val="left"/>
              <w:rPr>
                <w:iCs/>
                <w:lang w:val="en-IE"/>
              </w:rPr>
            </w:pPr>
            <w:r w:rsidRPr="00862C5D">
              <w:rPr>
                <w:iCs/>
                <w:lang w:val="en-IE"/>
              </w:rPr>
              <w:t>Yes</w:t>
            </w:r>
          </w:p>
        </w:tc>
        <w:tc>
          <w:tcPr>
            <w:tcW w:w="839" w:type="pct"/>
          </w:tcPr>
          <w:p w:rsidR="00F218A7" w:rsidRPr="00862C5D" w:rsidRDefault="00F218A7" w:rsidP="00A4133B">
            <w:pPr>
              <w:pStyle w:val="CERBODY"/>
              <w:jc w:val="left"/>
              <w:rPr>
                <w:lang w:val="en-IE"/>
              </w:rPr>
            </w:pPr>
          </w:p>
        </w:tc>
        <w:tc>
          <w:tcPr>
            <w:tcW w:w="589" w:type="pct"/>
          </w:tcPr>
          <w:p w:rsidR="00F218A7" w:rsidRPr="00862C5D" w:rsidRDefault="00F218A7" w:rsidP="00A4133B">
            <w:pPr>
              <w:pStyle w:val="CERBODY"/>
              <w:jc w:val="left"/>
              <w:rPr>
                <w:lang w:val="en-IE"/>
              </w:rPr>
            </w:pPr>
            <w:r w:rsidRPr="00862C5D">
              <w:rPr>
                <w:lang w:val="en-IE"/>
              </w:rPr>
              <w:t>Yes</w:t>
            </w:r>
          </w:p>
        </w:tc>
        <w:tc>
          <w:tcPr>
            <w:tcW w:w="638" w:type="pct"/>
          </w:tcPr>
          <w:p w:rsidR="00F218A7" w:rsidRPr="00862C5D" w:rsidRDefault="00F218A7" w:rsidP="00A4133B">
            <w:pPr>
              <w:pStyle w:val="CERBODY"/>
              <w:jc w:val="left"/>
              <w:rPr>
                <w:lang w:val="en-IE"/>
              </w:rPr>
            </w:pPr>
            <w:r w:rsidRPr="00862C5D">
              <w:rPr>
                <w:lang w:val="en-IE"/>
              </w:rPr>
              <w:t>Yes</w:t>
            </w:r>
          </w:p>
        </w:tc>
        <w:tc>
          <w:tcPr>
            <w:tcW w:w="638" w:type="pct"/>
          </w:tcPr>
          <w:p w:rsidR="00F218A7" w:rsidRPr="00862C5D" w:rsidRDefault="00F218A7" w:rsidP="00A4133B">
            <w:pPr>
              <w:pStyle w:val="CERBODY"/>
              <w:jc w:val="left"/>
              <w:rPr>
                <w:lang w:val="en-IE"/>
              </w:rPr>
            </w:pPr>
          </w:p>
        </w:tc>
        <w:tc>
          <w:tcPr>
            <w:tcW w:w="719" w:type="pct"/>
            <w:gridSpan w:val="2"/>
          </w:tcPr>
          <w:p w:rsidR="00F218A7" w:rsidRPr="00862C5D" w:rsidRDefault="00F218A7" w:rsidP="00A4133B">
            <w:pPr>
              <w:pStyle w:val="CERBODY"/>
              <w:jc w:val="left"/>
              <w:rPr>
                <w:lang w:val="en-IE"/>
              </w:rPr>
            </w:pPr>
            <w:r w:rsidRPr="00862C5D">
              <w:rPr>
                <w:lang w:val="en-IE"/>
              </w:rPr>
              <w:t>Yes</w:t>
            </w:r>
          </w:p>
        </w:tc>
      </w:tr>
      <w:tr w:rsidR="00E36D6E" w:rsidRPr="00862C5D" w:rsidTr="00B73AAF">
        <w:trPr>
          <w:cantSplit/>
        </w:trPr>
        <w:tc>
          <w:tcPr>
            <w:tcW w:w="804" w:type="pct"/>
            <w:vAlign w:val="center"/>
          </w:tcPr>
          <w:p w:rsidR="00F218A7" w:rsidRPr="00862C5D" w:rsidRDefault="00F218A7" w:rsidP="00A4133B">
            <w:pPr>
              <w:pStyle w:val="CERBODY"/>
              <w:jc w:val="left"/>
              <w:rPr>
                <w:lang w:val="en-IE"/>
              </w:rPr>
            </w:pPr>
            <w:r w:rsidRPr="00862C5D">
              <w:rPr>
                <w:lang w:val="en-IE"/>
              </w:rPr>
              <w:t xml:space="preserve">Load Up Break Point Cold 2 </w:t>
            </w:r>
            <w:r w:rsidR="0003286E" w:rsidRPr="00862C5D">
              <w:rPr>
                <w:lang w:val="en-IE"/>
              </w:rPr>
              <w:t>(MW)</w:t>
            </w:r>
          </w:p>
        </w:tc>
        <w:tc>
          <w:tcPr>
            <w:tcW w:w="773" w:type="pct"/>
          </w:tcPr>
          <w:p w:rsidR="00F218A7" w:rsidRPr="00862C5D" w:rsidRDefault="00F218A7" w:rsidP="00A4133B">
            <w:pPr>
              <w:pStyle w:val="CERBODY"/>
              <w:jc w:val="left"/>
              <w:rPr>
                <w:lang w:val="en-IE"/>
              </w:rPr>
            </w:pPr>
            <w:r w:rsidRPr="00862C5D">
              <w:rPr>
                <w:iCs/>
                <w:lang w:val="en-IE"/>
              </w:rPr>
              <w:t>Yes</w:t>
            </w:r>
          </w:p>
        </w:tc>
        <w:tc>
          <w:tcPr>
            <w:tcW w:w="839" w:type="pct"/>
          </w:tcPr>
          <w:p w:rsidR="00F218A7" w:rsidRPr="00862C5D" w:rsidRDefault="00F218A7" w:rsidP="00A4133B">
            <w:pPr>
              <w:pStyle w:val="CERBODY"/>
              <w:jc w:val="left"/>
              <w:rPr>
                <w:lang w:val="en-IE"/>
              </w:rPr>
            </w:pPr>
          </w:p>
        </w:tc>
        <w:tc>
          <w:tcPr>
            <w:tcW w:w="589" w:type="pct"/>
          </w:tcPr>
          <w:p w:rsidR="00F218A7" w:rsidRPr="00862C5D" w:rsidRDefault="00F218A7" w:rsidP="00A4133B">
            <w:pPr>
              <w:pStyle w:val="CERBODY"/>
              <w:jc w:val="left"/>
              <w:rPr>
                <w:lang w:val="en-IE"/>
              </w:rPr>
            </w:pPr>
            <w:r w:rsidRPr="00862C5D">
              <w:rPr>
                <w:lang w:val="en-IE"/>
              </w:rPr>
              <w:t>Yes</w:t>
            </w:r>
          </w:p>
        </w:tc>
        <w:tc>
          <w:tcPr>
            <w:tcW w:w="638" w:type="pct"/>
          </w:tcPr>
          <w:p w:rsidR="00F218A7" w:rsidRPr="00862C5D" w:rsidRDefault="00F218A7" w:rsidP="00A4133B">
            <w:pPr>
              <w:pStyle w:val="CERBODY"/>
              <w:jc w:val="left"/>
              <w:rPr>
                <w:lang w:val="en-IE"/>
              </w:rPr>
            </w:pPr>
            <w:r w:rsidRPr="00862C5D">
              <w:rPr>
                <w:lang w:val="en-IE"/>
              </w:rPr>
              <w:t>Yes</w:t>
            </w:r>
          </w:p>
        </w:tc>
        <w:tc>
          <w:tcPr>
            <w:tcW w:w="638" w:type="pct"/>
          </w:tcPr>
          <w:p w:rsidR="00F218A7" w:rsidRPr="00862C5D" w:rsidRDefault="00F218A7" w:rsidP="00A4133B">
            <w:pPr>
              <w:pStyle w:val="CERBODY"/>
              <w:jc w:val="left"/>
              <w:rPr>
                <w:lang w:val="en-IE"/>
              </w:rPr>
            </w:pPr>
          </w:p>
        </w:tc>
        <w:tc>
          <w:tcPr>
            <w:tcW w:w="719" w:type="pct"/>
            <w:gridSpan w:val="2"/>
          </w:tcPr>
          <w:p w:rsidR="00F218A7" w:rsidRPr="00862C5D" w:rsidRDefault="00F218A7" w:rsidP="00A4133B">
            <w:pPr>
              <w:pStyle w:val="CERBODY"/>
              <w:jc w:val="left"/>
              <w:rPr>
                <w:lang w:val="en-IE"/>
              </w:rPr>
            </w:pPr>
            <w:r w:rsidRPr="00862C5D">
              <w:rPr>
                <w:lang w:val="en-IE"/>
              </w:rPr>
              <w:t>Yes</w:t>
            </w:r>
          </w:p>
        </w:tc>
      </w:tr>
      <w:tr w:rsidR="00E36D6E" w:rsidRPr="00862C5D" w:rsidTr="00B73AAF">
        <w:trPr>
          <w:cantSplit/>
        </w:trPr>
        <w:tc>
          <w:tcPr>
            <w:tcW w:w="804" w:type="pct"/>
            <w:vAlign w:val="center"/>
          </w:tcPr>
          <w:p w:rsidR="00F218A7" w:rsidRPr="00862C5D" w:rsidRDefault="00F218A7" w:rsidP="00A4133B">
            <w:pPr>
              <w:pStyle w:val="CERBODY"/>
              <w:jc w:val="left"/>
              <w:rPr>
                <w:lang w:val="en-IE"/>
              </w:rPr>
            </w:pPr>
            <w:r w:rsidRPr="00862C5D">
              <w:rPr>
                <w:lang w:val="en-IE"/>
              </w:rPr>
              <w:t>Load Up Break Point Hot 1</w:t>
            </w:r>
            <w:r w:rsidR="0003286E" w:rsidRPr="00862C5D">
              <w:rPr>
                <w:lang w:val="en-IE"/>
              </w:rPr>
              <w:t xml:space="preserve"> (MW)</w:t>
            </w:r>
          </w:p>
        </w:tc>
        <w:tc>
          <w:tcPr>
            <w:tcW w:w="773" w:type="pct"/>
          </w:tcPr>
          <w:p w:rsidR="00F218A7" w:rsidRPr="00862C5D" w:rsidRDefault="00F218A7" w:rsidP="00A4133B">
            <w:pPr>
              <w:pStyle w:val="CERBODY"/>
              <w:jc w:val="left"/>
              <w:rPr>
                <w:lang w:val="en-IE"/>
              </w:rPr>
            </w:pPr>
            <w:r w:rsidRPr="00862C5D">
              <w:rPr>
                <w:iCs/>
                <w:lang w:val="en-IE"/>
              </w:rPr>
              <w:t>Yes</w:t>
            </w:r>
          </w:p>
        </w:tc>
        <w:tc>
          <w:tcPr>
            <w:tcW w:w="839" w:type="pct"/>
          </w:tcPr>
          <w:p w:rsidR="00F218A7" w:rsidRPr="00862C5D" w:rsidRDefault="00F218A7" w:rsidP="00A4133B">
            <w:pPr>
              <w:pStyle w:val="CERBODY"/>
              <w:jc w:val="left"/>
              <w:rPr>
                <w:lang w:val="en-IE"/>
              </w:rPr>
            </w:pPr>
          </w:p>
        </w:tc>
        <w:tc>
          <w:tcPr>
            <w:tcW w:w="589" w:type="pct"/>
          </w:tcPr>
          <w:p w:rsidR="00F218A7" w:rsidRPr="00862C5D" w:rsidRDefault="00F218A7" w:rsidP="00A4133B">
            <w:pPr>
              <w:pStyle w:val="CERBODY"/>
              <w:jc w:val="left"/>
              <w:rPr>
                <w:lang w:val="en-IE"/>
              </w:rPr>
            </w:pPr>
            <w:r w:rsidRPr="00862C5D">
              <w:rPr>
                <w:lang w:val="en-IE"/>
              </w:rPr>
              <w:t>Yes</w:t>
            </w:r>
          </w:p>
        </w:tc>
        <w:tc>
          <w:tcPr>
            <w:tcW w:w="638" w:type="pct"/>
          </w:tcPr>
          <w:p w:rsidR="00F218A7" w:rsidRPr="00862C5D" w:rsidRDefault="00F218A7" w:rsidP="00A4133B">
            <w:pPr>
              <w:pStyle w:val="CERBODY"/>
              <w:jc w:val="left"/>
              <w:rPr>
                <w:lang w:val="en-IE"/>
              </w:rPr>
            </w:pPr>
            <w:r w:rsidRPr="00862C5D">
              <w:rPr>
                <w:lang w:val="en-IE"/>
              </w:rPr>
              <w:t>Yes</w:t>
            </w:r>
          </w:p>
        </w:tc>
        <w:tc>
          <w:tcPr>
            <w:tcW w:w="638" w:type="pct"/>
          </w:tcPr>
          <w:p w:rsidR="00F218A7" w:rsidRPr="00862C5D" w:rsidRDefault="00F218A7" w:rsidP="00A4133B">
            <w:pPr>
              <w:pStyle w:val="CERBODY"/>
              <w:jc w:val="left"/>
              <w:rPr>
                <w:lang w:val="en-IE"/>
              </w:rPr>
            </w:pPr>
          </w:p>
        </w:tc>
        <w:tc>
          <w:tcPr>
            <w:tcW w:w="719" w:type="pct"/>
            <w:gridSpan w:val="2"/>
          </w:tcPr>
          <w:p w:rsidR="00F218A7" w:rsidRPr="00862C5D" w:rsidRDefault="00F218A7" w:rsidP="00A4133B">
            <w:pPr>
              <w:pStyle w:val="CERBODY"/>
              <w:jc w:val="left"/>
              <w:rPr>
                <w:lang w:val="en-IE"/>
              </w:rPr>
            </w:pPr>
            <w:r w:rsidRPr="00862C5D">
              <w:rPr>
                <w:lang w:val="en-IE"/>
              </w:rPr>
              <w:t>Yes</w:t>
            </w:r>
          </w:p>
        </w:tc>
      </w:tr>
      <w:tr w:rsidR="00E36D6E" w:rsidRPr="00862C5D" w:rsidTr="00B73AAF">
        <w:trPr>
          <w:cantSplit/>
        </w:trPr>
        <w:tc>
          <w:tcPr>
            <w:tcW w:w="804" w:type="pct"/>
            <w:vAlign w:val="center"/>
          </w:tcPr>
          <w:p w:rsidR="00F218A7" w:rsidRPr="00862C5D" w:rsidRDefault="00F218A7" w:rsidP="00A4133B">
            <w:pPr>
              <w:pStyle w:val="CERBODY"/>
              <w:jc w:val="left"/>
              <w:rPr>
                <w:lang w:val="en-IE"/>
              </w:rPr>
            </w:pPr>
            <w:r w:rsidRPr="00862C5D">
              <w:rPr>
                <w:lang w:val="en-IE"/>
              </w:rPr>
              <w:t xml:space="preserve">Load Up Break Point Hot 2 </w:t>
            </w:r>
            <w:r w:rsidR="0003286E" w:rsidRPr="00862C5D">
              <w:rPr>
                <w:lang w:val="en-IE"/>
              </w:rPr>
              <w:t>(MW)</w:t>
            </w:r>
          </w:p>
        </w:tc>
        <w:tc>
          <w:tcPr>
            <w:tcW w:w="773" w:type="pct"/>
          </w:tcPr>
          <w:p w:rsidR="00F218A7" w:rsidRPr="00862C5D" w:rsidRDefault="00F218A7" w:rsidP="00A4133B">
            <w:pPr>
              <w:pStyle w:val="CERBODY"/>
              <w:jc w:val="left"/>
              <w:rPr>
                <w:lang w:val="en-IE"/>
              </w:rPr>
            </w:pPr>
            <w:r w:rsidRPr="00862C5D">
              <w:rPr>
                <w:iCs/>
                <w:lang w:val="en-IE"/>
              </w:rPr>
              <w:t>Yes</w:t>
            </w:r>
          </w:p>
        </w:tc>
        <w:tc>
          <w:tcPr>
            <w:tcW w:w="839" w:type="pct"/>
          </w:tcPr>
          <w:p w:rsidR="00F218A7" w:rsidRPr="00862C5D" w:rsidRDefault="00F218A7" w:rsidP="00A4133B">
            <w:pPr>
              <w:pStyle w:val="CERBODY"/>
              <w:jc w:val="left"/>
              <w:rPr>
                <w:lang w:val="en-IE"/>
              </w:rPr>
            </w:pPr>
          </w:p>
        </w:tc>
        <w:tc>
          <w:tcPr>
            <w:tcW w:w="589" w:type="pct"/>
          </w:tcPr>
          <w:p w:rsidR="00F218A7" w:rsidRPr="00862C5D" w:rsidRDefault="00F218A7" w:rsidP="00A4133B">
            <w:pPr>
              <w:pStyle w:val="CERBODY"/>
              <w:jc w:val="left"/>
              <w:rPr>
                <w:lang w:val="en-IE"/>
              </w:rPr>
            </w:pPr>
            <w:r w:rsidRPr="00862C5D">
              <w:rPr>
                <w:lang w:val="en-IE"/>
              </w:rPr>
              <w:t>Yes</w:t>
            </w:r>
          </w:p>
        </w:tc>
        <w:tc>
          <w:tcPr>
            <w:tcW w:w="638" w:type="pct"/>
          </w:tcPr>
          <w:p w:rsidR="00F218A7" w:rsidRPr="00862C5D" w:rsidRDefault="00F218A7" w:rsidP="00A4133B">
            <w:pPr>
              <w:pStyle w:val="CERBODY"/>
              <w:jc w:val="left"/>
              <w:rPr>
                <w:lang w:val="en-IE"/>
              </w:rPr>
            </w:pPr>
            <w:r w:rsidRPr="00862C5D">
              <w:rPr>
                <w:lang w:val="en-IE"/>
              </w:rPr>
              <w:t>Yes</w:t>
            </w:r>
          </w:p>
        </w:tc>
        <w:tc>
          <w:tcPr>
            <w:tcW w:w="638" w:type="pct"/>
          </w:tcPr>
          <w:p w:rsidR="00F218A7" w:rsidRPr="00862C5D" w:rsidRDefault="00F218A7" w:rsidP="00A4133B">
            <w:pPr>
              <w:pStyle w:val="CERBODY"/>
              <w:jc w:val="left"/>
              <w:rPr>
                <w:lang w:val="en-IE"/>
              </w:rPr>
            </w:pPr>
          </w:p>
        </w:tc>
        <w:tc>
          <w:tcPr>
            <w:tcW w:w="719" w:type="pct"/>
            <w:gridSpan w:val="2"/>
          </w:tcPr>
          <w:p w:rsidR="00F218A7" w:rsidRPr="00862C5D" w:rsidRDefault="00F218A7" w:rsidP="00A4133B">
            <w:pPr>
              <w:pStyle w:val="CERBODY"/>
              <w:jc w:val="left"/>
              <w:rPr>
                <w:lang w:val="en-IE"/>
              </w:rPr>
            </w:pPr>
            <w:r w:rsidRPr="00862C5D">
              <w:rPr>
                <w:lang w:val="en-IE"/>
              </w:rPr>
              <w:t>Yes</w:t>
            </w:r>
          </w:p>
        </w:tc>
      </w:tr>
      <w:tr w:rsidR="00E36D6E" w:rsidRPr="00862C5D" w:rsidTr="00B73AAF">
        <w:trPr>
          <w:cantSplit/>
        </w:trPr>
        <w:tc>
          <w:tcPr>
            <w:tcW w:w="804" w:type="pct"/>
            <w:vAlign w:val="center"/>
          </w:tcPr>
          <w:p w:rsidR="00F218A7" w:rsidRPr="00862C5D" w:rsidRDefault="00F218A7" w:rsidP="00A4133B">
            <w:pPr>
              <w:pStyle w:val="CERBODY"/>
              <w:jc w:val="left"/>
              <w:rPr>
                <w:lang w:val="en-IE"/>
              </w:rPr>
            </w:pPr>
            <w:r w:rsidRPr="00862C5D">
              <w:rPr>
                <w:lang w:val="en-IE"/>
              </w:rPr>
              <w:t xml:space="preserve">Load Up Break Point Warm 1 </w:t>
            </w:r>
            <w:r w:rsidR="0003286E" w:rsidRPr="00862C5D">
              <w:rPr>
                <w:lang w:val="en-IE"/>
              </w:rPr>
              <w:t>(MW)</w:t>
            </w:r>
          </w:p>
        </w:tc>
        <w:tc>
          <w:tcPr>
            <w:tcW w:w="773" w:type="pct"/>
          </w:tcPr>
          <w:p w:rsidR="00F218A7" w:rsidRPr="00862C5D" w:rsidRDefault="00F218A7" w:rsidP="00A4133B">
            <w:pPr>
              <w:pStyle w:val="CERBODY"/>
              <w:jc w:val="left"/>
              <w:rPr>
                <w:lang w:val="en-IE"/>
              </w:rPr>
            </w:pPr>
            <w:r w:rsidRPr="00862C5D">
              <w:rPr>
                <w:iCs/>
                <w:lang w:val="en-IE"/>
              </w:rPr>
              <w:t>Yes</w:t>
            </w:r>
          </w:p>
        </w:tc>
        <w:tc>
          <w:tcPr>
            <w:tcW w:w="839" w:type="pct"/>
          </w:tcPr>
          <w:p w:rsidR="00F218A7" w:rsidRPr="00862C5D" w:rsidRDefault="00F218A7" w:rsidP="00A4133B">
            <w:pPr>
              <w:pStyle w:val="CERBODY"/>
              <w:jc w:val="left"/>
              <w:rPr>
                <w:lang w:val="en-IE"/>
              </w:rPr>
            </w:pPr>
          </w:p>
        </w:tc>
        <w:tc>
          <w:tcPr>
            <w:tcW w:w="589" w:type="pct"/>
          </w:tcPr>
          <w:p w:rsidR="00F218A7" w:rsidRPr="00862C5D" w:rsidRDefault="00F218A7" w:rsidP="00A4133B">
            <w:pPr>
              <w:pStyle w:val="CERBODY"/>
              <w:jc w:val="left"/>
              <w:rPr>
                <w:lang w:val="en-IE"/>
              </w:rPr>
            </w:pPr>
            <w:r w:rsidRPr="00862C5D">
              <w:rPr>
                <w:lang w:val="en-IE"/>
              </w:rPr>
              <w:t>Yes</w:t>
            </w:r>
          </w:p>
        </w:tc>
        <w:tc>
          <w:tcPr>
            <w:tcW w:w="638" w:type="pct"/>
          </w:tcPr>
          <w:p w:rsidR="00F218A7" w:rsidRPr="00862C5D" w:rsidRDefault="00F218A7" w:rsidP="00A4133B">
            <w:pPr>
              <w:pStyle w:val="CERBODY"/>
              <w:jc w:val="left"/>
              <w:rPr>
                <w:lang w:val="en-IE"/>
              </w:rPr>
            </w:pPr>
            <w:r w:rsidRPr="00862C5D">
              <w:rPr>
                <w:lang w:val="en-IE"/>
              </w:rPr>
              <w:t>Yes</w:t>
            </w:r>
          </w:p>
        </w:tc>
        <w:tc>
          <w:tcPr>
            <w:tcW w:w="638" w:type="pct"/>
          </w:tcPr>
          <w:p w:rsidR="00F218A7" w:rsidRPr="00862C5D" w:rsidRDefault="00F218A7" w:rsidP="00A4133B">
            <w:pPr>
              <w:pStyle w:val="CERBODY"/>
              <w:jc w:val="left"/>
              <w:rPr>
                <w:lang w:val="en-IE"/>
              </w:rPr>
            </w:pPr>
          </w:p>
        </w:tc>
        <w:tc>
          <w:tcPr>
            <w:tcW w:w="719" w:type="pct"/>
            <w:gridSpan w:val="2"/>
          </w:tcPr>
          <w:p w:rsidR="00F218A7" w:rsidRPr="00862C5D" w:rsidRDefault="00F218A7" w:rsidP="00A4133B">
            <w:pPr>
              <w:pStyle w:val="CERBODY"/>
              <w:jc w:val="left"/>
              <w:rPr>
                <w:lang w:val="en-IE"/>
              </w:rPr>
            </w:pPr>
            <w:r w:rsidRPr="00862C5D">
              <w:rPr>
                <w:lang w:val="en-IE"/>
              </w:rPr>
              <w:t>Yes</w:t>
            </w:r>
          </w:p>
        </w:tc>
      </w:tr>
      <w:tr w:rsidR="00E36D6E" w:rsidRPr="00862C5D" w:rsidTr="00B73AAF">
        <w:trPr>
          <w:cantSplit/>
        </w:trPr>
        <w:tc>
          <w:tcPr>
            <w:tcW w:w="804" w:type="pct"/>
            <w:vAlign w:val="center"/>
          </w:tcPr>
          <w:p w:rsidR="00F218A7" w:rsidRPr="00862C5D" w:rsidRDefault="00F218A7" w:rsidP="00A4133B">
            <w:pPr>
              <w:pStyle w:val="CERBODY"/>
              <w:jc w:val="left"/>
              <w:rPr>
                <w:lang w:val="en-IE"/>
              </w:rPr>
            </w:pPr>
            <w:r w:rsidRPr="00862C5D">
              <w:rPr>
                <w:lang w:val="en-IE"/>
              </w:rPr>
              <w:lastRenderedPageBreak/>
              <w:t xml:space="preserve">Load Up Break Point Warm 2 </w:t>
            </w:r>
            <w:r w:rsidR="0003286E" w:rsidRPr="00862C5D">
              <w:rPr>
                <w:lang w:val="en-IE"/>
              </w:rPr>
              <w:t>(MW)</w:t>
            </w:r>
          </w:p>
        </w:tc>
        <w:tc>
          <w:tcPr>
            <w:tcW w:w="773" w:type="pct"/>
          </w:tcPr>
          <w:p w:rsidR="00F218A7" w:rsidRPr="00862C5D" w:rsidRDefault="00F218A7" w:rsidP="00A4133B">
            <w:pPr>
              <w:pStyle w:val="CERBODY"/>
              <w:jc w:val="left"/>
              <w:rPr>
                <w:lang w:val="en-IE"/>
              </w:rPr>
            </w:pPr>
            <w:r w:rsidRPr="00862C5D">
              <w:rPr>
                <w:iCs/>
                <w:lang w:val="en-IE"/>
              </w:rPr>
              <w:t>Yes</w:t>
            </w:r>
          </w:p>
        </w:tc>
        <w:tc>
          <w:tcPr>
            <w:tcW w:w="839" w:type="pct"/>
          </w:tcPr>
          <w:p w:rsidR="00F218A7" w:rsidRPr="00862C5D" w:rsidRDefault="00F218A7" w:rsidP="00A4133B">
            <w:pPr>
              <w:pStyle w:val="CERBODY"/>
              <w:jc w:val="left"/>
              <w:rPr>
                <w:lang w:val="en-IE"/>
              </w:rPr>
            </w:pPr>
          </w:p>
        </w:tc>
        <w:tc>
          <w:tcPr>
            <w:tcW w:w="589" w:type="pct"/>
          </w:tcPr>
          <w:p w:rsidR="00F218A7" w:rsidRPr="00862C5D" w:rsidRDefault="00F218A7" w:rsidP="00A4133B">
            <w:pPr>
              <w:pStyle w:val="CERBODY"/>
              <w:jc w:val="left"/>
              <w:rPr>
                <w:lang w:val="en-IE"/>
              </w:rPr>
            </w:pPr>
            <w:r w:rsidRPr="00862C5D">
              <w:rPr>
                <w:lang w:val="en-IE"/>
              </w:rPr>
              <w:t>Yes</w:t>
            </w:r>
          </w:p>
        </w:tc>
        <w:tc>
          <w:tcPr>
            <w:tcW w:w="638" w:type="pct"/>
          </w:tcPr>
          <w:p w:rsidR="00F218A7" w:rsidRPr="00862C5D" w:rsidRDefault="00F218A7" w:rsidP="00A4133B">
            <w:pPr>
              <w:pStyle w:val="CERBODY"/>
              <w:jc w:val="left"/>
              <w:rPr>
                <w:lang w:val="en-IE"/>
              </w:rPr>
            </w:pPr>
            <w:r w:rsidRPr="00862C5D">
              <w:rPr>
                <w:lang w:val="en-IE"/>
              </w:rPr>
              <w:t>Yes</w:t>
            </w:r>
          </w:p>
        </w:tc>
        <w:tc>
          <w:tcPr>
            <w:tcW w:w="638" w:type="pct"/>
          </w:tcPr>
          <w:p w:rsidR="00F218A7" w:rsidRPr="00862C5D" w:rsidRDefault="00F218A7" w:rsidP="00A4133B">
            <w:pPr>
              <w:pStyle w:val="CERBODY"/>
              <w:jc w:val="left"/>
              <w:rPr>
                <w:lang w:val="en-IE"/>
              </w:rPr>
            </w:pPr>
          </w:p>
        </w:tc>
        <w:tc>
          <w:tcPr>
            <w:tcW w:w="719" w:type="pct"/>
            <w:gridSpan w:val="2"/>
          </w:tcPr>
          <w:p w:rsidR="00F218A7" w:rsidRPr="00862C5D" w:rsidRDefault="00F218A7" w:rsidP="00A4133B">
            <w:pPr>
              <w:pStyle w:val="CERBODY"/>
              <w:jc w:val="left"/>
              <w:rPr>
                <w:lang w:val="en-IE"/>
              </w:rPr>
            </w:pPr>
            <w:r w:rsidRPr="00862C5D">
              <w:rPr>
                <w:lang w:val="en-IE"/>
              </w:rPr>
              <w:t>Yes</w:t>
            </w:r>
          </w:p>
        </w:tc>
      </w:tr>
      <w:tr w:rsidR="00E36D6E" w:rsidRPr="00862C5D" w:rsidTr="00B73AAF">
        <w:trPr>
          <w:cantSplit/>
        </w:trPr>
        <w:tc>
          <w:tcPr>
            <w:tcW w:w="804" w:type="pct"/>
            <w:vAlign w:val="center"/>
          </w:tcPr>
          <w:p w:rsidR="00F218A7" w:rsidRPr="00862C5D" w:rsidRDefault="00F218A7" w:rsidP="00A4133B">
            <w:pPr>
              <w:pStyle w:val="CERBODY"/>
              <w:jc w:val="left"/>
              <w:rPr>
                <w:lang w:val="en-IE"/>
              </w:rPr>
            </w:pPr>
            <w:r w:rsidRPr="00862C5D">
              <w:rPr>
                <w:lang w:val="en-IE"/>
              </w:rPr>
              <w:t>Loading Rate Cold 1</w:t>
            </w:r>
            <w:r w:rsidR="0003286E" w:rsidRPr="00862C5D">
              <w:rPr>
                <w:lang w:val="en-IE"/>
              </w:rPr>
              <w:t xml:space="preserve"> (MW / minute)</w:t>
            </w:r>
          </w:p>
        </w:tc>
        <w:tc>
          <w:tcPr>
            <w:tcW w:w="773" w:type="pct"/>
          </w:tcPr>
          <w:p w:rsidR="00F218A7" w:rsidRPr="00862C5D" w:rsidRDefault="00F218A7" w:rsidP="00A4133B">
            <w:pPr>
              <w:pStyle w:val="CERBODY"/>
              <w:jc w:val="left"/>
              <w:rPr>
                <w:lang w:val="en-IE"/>
              </w:rPr>
            </w:pPr>
            <w:r w:rsidRPr="00862C5D">
              <w:rPr>
                <w:iCs/>
                <w:lang w:val="en-IE"/>
              </w:rPr>
              <w:t>Yes</w:t>
            </w:r>
          </w:p>
        </w:tc>
        <w:tc>
          <w:tcPr>
            <w:tcW w:w="839" w:type="pct"/>
          </w:tcPr>
          <w:p w:rsidR="00F218A7" w:rsidRPr="00862C5D" w:rsidRDefault="00F218A7" w:rsidP="00A4133B">
            <w:pPr>
              <w:pStyle w:val="CERBODY"/>
              <w:jc w:val="left"/>
              <w:rPr>
                <w:lang w:val="en-IE"/>
              </w:rPr>
            </w:pPr>
          </w:p>
        </w:tc>
        <w:tc>
          <w:tcPr>
            <w:tcW w:w="589" w:type="pct"/>
          </w:tcPr>
          <w:p w:rsidR="00F218A7" w:rsidRPr="00862C5D" w:rsidRDefault="00F218A7" w:rsidP="00A4133B">
            <w:pPr>
              <w:pStyle w:val="CERBODY"/>
              <w:jc w:val="left"/>
              <w:rPr>
                <w:lang w:val="en-IE"/>
              </w:rPr>
            </w:pPr>
            <w:r w:rsidRPr="00862C5D">
              <w:rPr>
                <w:lang w:val="en-IE"/>
              </w:rPr>
              <w:t>Yes</w:t>
            </w:r>
          </w:p>
        </w:tc>
        <w:tc>
          <w:tcPr>
            <w:tcW w:w="638" w:type="pct"/>
          </w:tcPr>
          <w:p w:rsidR="00F218A7" w:rsidRPr="00862C5D" w:rsidRDefault="00F218A7" w:rsidP="00A4133B">
            <w:pPr>
              <w:pStyle w:val="CERBODY"/>
              <w:jc w:val="left"/>
              <w:rPr>
                <w:lang w:val="en-IE"/>
              </w:rPr>
            </w:pPr>
            <w:r w:rsidRPr="00862C5D">
              <w:rPr>
                <w:lang w:val="en-IE"/>
              </w:rPr>
              <w:t>Yes</w:t>
            </w:r>
          </w:p>
        </w:tc>
        <w:tc>
          <w:tcPr>
            <w:tcW w:w="638" w:type="pct"/>
          </w:tcPr>
          <w:p w:rsidR="00F218A7" w:rsidRPr="00862C5D" w:rsidRDefault="00F218A7" w:rsidP="00A4133B">
            <w:pPr>
              <w:pStyle w:val="CERBODY"/>
              <w:jc w:val="left"/>
              <w:rPr>
                <w:lang w:val="en-IE"/>
              </w:rPr>
            </w:pPr>
          </w:p>
        </w:tc>
        <w:tc>
          <w:tcPr>
            <w:tcW w:w="719" w:type="pct"/>
            <w:gridSpan w:val="2"/>
          </w:tcPr>
          <w:p w:rsidR="00F218A7" w:rsidRPr="00862C5D" w:rsidRDefault="00F218A7" w:rsidP="00A4133B">
            <w:pPr>
              <w:pStyle w:val="CERBODY"/>
              <w:jc w:val="left"/>
              <w:rPr>
                <w:lang w:val="en-IE"/>
              </w:rPr>
            </w:pPr>
            <w:r w:rsidRPr="00862C5D">
              <w:rPr>
                <w:lang w:val="en-IE"/>
              </w:rPr>
              <w:t>Yes</w:t>
            </w:r>
          </w:p>
        </w:tc>
      </w:tr>
      <w:tr w:rsidR="00E36D6E" w:rsidRPr="00862C5D" w:rsidTr="00B73AAF">
        <w:trPr>
          <w:cantSplit/>
        </w:trPr>
        <w:tc>
          <w:tcPr>
            <w:tcW w:w="804" w:type="pct"/>
            <w:vAlign w:val="center"/>
          </w:tcPr>
          <w:p w:rsidR="00F218A7" w:rsidRPr="00862C5D" w:rsidRDefault="00F218A7" w:rsidP="00A4133B">
            <w:pPr>
              <w:pStyle w:val="CERBODY"/>
              <w:jc w:val="left"/>
              <w:rPr>
                <w:lang w:val="en-IE"/>
              </w:rPr>
            </w:pPr>
            <w:r w:rsidRPr="00862C5D">
              <w:rPr>
                <w:lang w:val="en-IE"/>
              </w:rPr>
              <w:t xml:space="preserve">Loading Rate Cold 2 </w:t>
            </w:r>
            <w:r w:rsidR="0003286E" w:rsidRPr="00862C5D">
              <w:rPr>
                <w:lang w:val="en-IE"/>
              </w:rPr>
              <w:t>(MW / minute)</w:t>
            </w:r>
          </w:p>
        </w:tc>
        <w:tc>
          <w:tcPr>
            <w:tcW w:w="773" w:type="pct"/>
          </w:tcPr>
          <w:p w:rsidR="00F218A7" w:rsidRPr="00862C5D" w:rsidRDefault="00F218A7" w:rsidP="00A4133B">
            <w:pPr>
              <w:pStyle w:val="CERBODY"/>
              <w:jc w:val="left"/>
              <w:rPr>
                <w:lang w:val="en-IE"/>
              </w:rPr>
            </w:pPr>
            <w:r w:rsidRPr="00862C5D">
              <w:rPr>
                <w:iCs/>
                <w:lang w:val="en-IE"/>
              </w:rPr>
              <w:t>Yes</w:t>
            </w:r>
          </w:p>
        </w:tc>
        <w:tc>
          <w:tcPr>
            <w:tcW w:w="839" w:type="pct"/>
          </w:tcPr>
          <w:p w:rsidR="00F218A7" w:rsidRPr="00862C5D" w:rsidRDefault="00F218A7" w:rsidP="00A4133B">
            <w:pPr>
              <w:pStyle w:val="CERBODY"/>
              <w:jc w:val="left"/>
              <w:rPr>
                <w:lang w:val="en-IE"/>
              </w:rPr>
            </w:pPr>
          </w:p>
        </w:tc>
        <w:tc>
          <w:tcPr>
            <w:tcW w:w="589" w:type="pct"/>
          </w:tcPr>
          <w:p w:rsidR="00F218A7" w:rsidRPr="00862C5D" w:rsidRDefault="00F218A7" w:rsidP="00A4133B">
            <w:pPr>
              <w:pStyle w:val="CERBODY"/>
              <w:jc w:val="left"/>
              <w:rPr>
                <w:lang w:val="en-IE"/>
              </w:rPr>
            </w:pPr>
            <w:r w:rsidRPr="00862C5D">
              <w:rPr>
                <w:lang w:val="en-IE"/>
              </w:rPr>
              <w:t>Yes</w:t>
            </w:r>
          </w:p>
        </w:tc>
        <w:tc>
          <w:tcPr>
            <w:tcW w:w="638" w:type="pct"/>
          </w:tcPr>
          <w:p w:rsidR="00F218A7" w:rsidRPr="00862C5D" w:rsidRDefault="00F218A7" w:rsidP="00A4133B">
            <w:pPr>
              <w:pStyle w:val="CERBODY"/>
              <w:jc w:val="left"/>
              <w:rPr>
                <w:lang w:val="en-IE"/>
              </w:rPr>
            </w:pPr>
            <w:r w:rsidRPr="00862C5D">
              <w:rPr>
                <w:lang w:val="en-IE"/>
              </w:rPr>
              <w:t>Yes</w:t>
            </w:r>
          </w:p>
        </w:tc>
        <w:tc>
          <w:tcPr>
            <w:tcW w:w="638" w:type="pct"/>
          </w:tcPr>
          <w:p w:rsidR="00F218A7" w:rsidRPr="00862C5D" w:rsidRDefault="00F218A7" w:rsidP="00A4133B">
            <w:pPr>
              <w:pStyle w:val="CERBODY"/>
              <w:jc w:val="left"/>
              <w:rPr>
                <w:lang w:val="en-IE"/>
              </w:rPr>
            </w:pPr>
          </w:p>
        </w:tc>
        <w:tc>
          <w:tcPr>
            <w:tcW w:w="719" w:type="pct"/>
            <w:gridSpan w:val="2"/>
          </w:tcPr>
          <w:p w:rsidR="00F218A7" w:rsidRPr="00862C5D" w:rsidRDefault="00F218A7" w:rsidP="00A4133B">
            <w:pPr>
              <w:pStyle w:val="CERBODY"/>
              <w:jc w:val="left"/>
              <w:rPr>
                <w:lang w:val="en-IE"/>
              </w:rPr>
            </w:pPr>
            <w:r w:rsidRPr="00862C5D">
              <w:rPr>
                <w:lang w:val="en-IE"/>
              </w:rPr>
              <w:t>Yes</w:t>
            </w:r>
          </w:p>
        </w:tc>
      </w:tr>
      <w:tr w:rsidR="00E36D6E" w:rsidRPr="00862C5D" w:rsidTr="00B73AAF">
        <w:trPr>
          <w:cantSplit/>
        </w:trPr>
        <w:tc>
          <w:tcPr>
            <w:tcW w:w="804" w:type="pct"/>
            <w:vAlign w:val="center"/>
          </w:tcPr>
          <w:p w:rsidR="00F218A7" w:rsidRPr="00862C5D" w:rsidRDefault="00F218A7" w:rsidP="00A4133B">
            <w:pPr>
              <w:pStyle w:val="CERBODY"/>
              <w:jc w:val="left"/>
              <w:rPr>
                <w:lang w:val="en-IE"/>
              </w:rPr>
            </w:pPr>
            <w:r w:rsidRPr="00862C5D">
              <w:rPr>
                <w:lang w:val="en-IE"/>
              </w:rPr>
              <w:t xml:space="preserve">Loading Rate Cold 3 </w:t>
            </w:r>
            <w:r w:rsidR="0003286E" w:rsidRPr="00862C5D">
              <w:rPr>
                <w:lang w:val="en-IE"/>
              </w:rPr>
              <w:t>(MW / minute)</w:t>
            </w:r>
          </w:p>
        </w:tc>
        <w:tc>
          <w:tcPr>
            <w:tcW w:w="773" w:type="pct"/>
          </w:tcPr>
          <w:p w:rsidR="00F218A7" w:rsidRPr="00862C5D" w:rsidRDefault="00F218A7" w:rsidP="00A4133B">
            <w:pPr>
              <w:pStyle w:val="CERBODY"/>
              <w:jc w:val="left"/>
              <w:rPr>
                <w:lang w:val="en-IE"/>
              </w:rPr>
            </w:pPr>
            <w:r w:rsidRPr="00862C5D">
              <w:rPr>
                <w:iCs/>
                <w:lang w:val="en-IE"/>
              </w:rPr>
              <w:t>Yes</w:t>
            </w:r>
          </w:p>
        </w:tc>
        <w:tc>
          <w:tcPr>
            <w:tcW w:w="839" w:type="pct"/>
          </w:tcPr>
          <w:p w:rsidR="00F218A7" w:rsidRPr="00862C5D" w:rsidRDefault="00F218A7" w:rsidP="00A4133B">
            <w:pPr>
              <w:pStyle w:val="CERBODY"/>
              <w:jc w:val="left"/>
              <w:rPr>
                <w:lang w:val="en-IE"/>
              </w:rPr>
            </w:pPr>
          </w:p>
        </w:tc>
        <w:tc>
          <w:tcPr>
            <w:tcW w:w="589" w:type="pct"/>
          </w:tcPr>
          <w:p w:rsidR="00F218A7" w:rsidRPr="00862C5D" w:rsidRDefault="00F218A7" w:rsidP="00A4133B">
            <w:pPr>
              <w:pStyle w:val="CERBODY"/>
              <w:jc w:val="left"/>
              <w:rPr>
                <w:lang w:val="en-IE"/>
              </w:rPr>
            </w:pPr>
            <w:r w:rsidRPr="00862C5D">
              <w:rPr>
                <w:lang w:val="en-IE"/>
              </w:rPr>
              <w:t>Yes</w:t>
            </w:r>
          </w:p>
        </w:tc>
        <w:tc>
          <w:tcPr>
            <w:tcW w:w="638" w:type="pct"/>
          </w:tcPr>
          <w:p w:rsidR="00F218A7" w:rsidRPr="00862C5D" w:rsidRDefault="00F218A7" w:rsidP="00A4133B">
            <w:pPr>
              <w:pStyle w:val="CERBODY"/>
              <w:jc w:val="left"/>
              <w:rPr>
                <w:lang w:val="en-IE"/>
              </w:rPr>
            </w:pPr>
            <w:r w:rsidRPr="00862C5D">
              <w:rPr>
                <w:lang w:val="en-IE"/>
              </w:rPr>
              <w:t>Yes</w:t>
            </w:r>
          </w:p>
        </w:tc>
        <w:tc>
          <w:tcPr>
            <w:tcW w:w="638" w:type="pct"/>
          </w:tcPr>
          <w:p w:rsidR="00F218A7" w:rsidRPr="00862C5D" w:rsidRDefault="00F218A7" w:rsidP="00A4133B">
            <w:pPr>
              <w:pStyle w:val="CERBODY"/>
              <w:jc w:val="left"/>
              <w:rPr>
                <w:lang w:val="en-IE"/>
              </w:rPr>
            </w:pPr>
          </w:p>
        </w:tc>
        <w:tc>
          <w:tcPr>
            <w:tcW w:w="719" w:type="pct"/>
            <w:gridSpan w:val="2"/>
          </w:tcPr>
          <w:p w:rsidR="00F218A7" w:rsidRPr="00862C5D" w:rsidRDefault="00F218A7" w:rsidP="00A4133B">
            <w:pPr>
              <w:pStyle w:val="CERBODY"/>
              <w:jc w:val="left"/>
              <w:rPr>
                <w:lang w:val="en-IE"/>
              </w:rPr>
            </w:pPr>
            <w:r w:rsidRPr="00862C5D">
              <w:rPr>
                <w:lang w:val="en-IE"/>
              </w:rPr>
              <w:t>Yes</w:t>
            </w:r>
          </w:p>
        </w:tc>
      </w:tr>
      <w:tr w:rsidR="00E36D6E" w:rsidRPr="00862C5D" w:rsidTr="00B73AAF">
        <w:trPr>
          <w:cantSplit/>
        </w:trPr>
        <w:tc>
          <w:tcPr>
            <w:tcW w:w="804" w:type="pct"/>
            <w:vAlign w:val="center"/>
          </w:tcPr>
          <w:p w:rsidR="00F218A7" w:rsidRPr="00862C5D" w:rsidRDefault="00F218A7" w:rsidP="00A4133B">
            <w:pPr>
              <w:pStyle w:val="CERBODY"/>
              <w:jc w:val="left"/>
              <w:rPr>
                <w:lang w:val="en-IE"/>
              </w:rPr>
            </w:pPr>
            <w:r w:rsidRPr="00862C5D">
              <w:rPr>
                <w:lang w:val="en-IE"/>
              </w:rPr>
              <w:t>Loading Rate Hot 1</w:t>
            </w:r>
            <w:r w:rsidR="0003286E" w:rsidRPr="00862C5D">
              <w:rPr>
                <w:lang w:val="en-IE"/>
              </w:rPr>
              <w:t xml:space="preserve"> (MW / minute)</w:t>
            </w:r>
          </w:p>
        </w:tc>
        <w:tc>
          <w:tcPr>
            <w:tcW w:w="773" w:type="pct"/>
          </w:tcPr>
          <w:p w:rsidR="00F218A7" w:rsidRPr="00862C5D" w:rsidRDefault="00F218A7" w:rsidP="00A4133B">
            <w:pPr>
              <w:pStyle w:val="CERBODY"/>
              <w:jc w:val="left"/>
              <w:rPr>
                <w:lang w:val="en-IE"/>
              </w:rPr>
            </w:pPr>
            <w:r w:rsidRPr="00862C5D">
              <w:rPr>
                <w:iCs/>
                <w:lang w:val="en-IE"/>
              </w:rPr>
              <w:t>Yes</w:t>
            </w:r>
          </w:p>
        </w:tc>
        <w:tc>
          <w:tcPr>
            <w:tcW w:w="839" w:type="pct"/>
          </w:tcPr>
          <w:p w:rsidR="00F218A7" w:rsidRPr="00862C5D" w:rsidRDefault="00F218A7" w:rsidP="00A4133B">
            <w:pPr>
              <w:pStyle w:val="CERBODY"/>
              <w:jc w:val="left"/>
              <w:rPr>
                <w:lang w:val="en-IE"/>
              </w:rPr>
            </w:pPr>
          </w:p>
        </w:tc>
        <w:tc>
          <w:tcPr>
            <w:tcW w:w="589" w:type="pct"/>
          </w:tcPr>
          <w:p w:rsidR="00F218A7" w:rsidRPr="00862C5D" w:rsidRDefault="00F218A7" w:rsidP="00A4133B">
            <w:pPr>
              <w:pStyle w:val="CERBODY"/>
              <w:jc w:val="left"/>
              <w:rPr>
                <w:lang w:val="en-IE"/>
              </w:rPr>
            </w:pPr>
            <w:r w:rsidRPr="00862C5D">
              <w:rPr>
                <w:lang w:val="en-IE"/>
              </w:rPr>
              <w:t>Yes</w:t>
            </w:r>
          </w:p>
        </w:tc>
        <w:tc>
          <w:tcPr>
            <w:tcW w:w="638" w:type="pct"/>
          </w:tcPr>
          <w:p w:rsidR="00F218A7" w:rsidRPr="00862C5D" w:rsidRDefault="00F218A7" w:rsidP="00A4133B">
            <w:pPr>
              <w:pStyle w:val="CERBODY"/>
              <w:jc w:val="left"/>
              <w:rPr>
                <w:lang w:val="en-IE"/>
              </w:rPr>
            </w:pPr>
            <w:r w:rsidRPr="00862C5D">
              <w:rPr>
                <w:lang w:val="en-IE"/>
              </w:rPr>
              <w:t>Yes</w:t>
            </w:r>
          </w:p>
        </w:tc>
        <w:tc>
          <w:tcPr>
            <w:tcW w:w="638" w:type="pct"/>
          </w:tcPr>
          <w:p w:rsidR="00F218A7" w:rsidRPr="00862C5D" w:rsidRDefault="00F218A7" w:rsidP="00A4133B">
            <w:pPr>
              <w:pStyle w:val="CERBODY"/>
              <w:jc w:val="left"/>
              <w:rPr>
                <w:lang w:val="en-IE"/>
              </w:rPr>
            </w:pPr>
          </w:p>
        </w:tc>
        <w:tc>
          <w:tcPr>
            <w:tcW w:w="719" w:type="pct"/>
            <w:gridSpan w:val="2"/>
          </w:tcPr>
          <w:p w:rsidR="00F218A7" w:rsidRPr="00862C5D" w:rsidRDefault="00F218A7" w:rsidP="00A4133B">
            <w:pPr>
              <w:pStyle w:val="CERBODY"/>
              <w:jc w:val="left"/>
              <w:rPr>
                <w:lang w:val="en-IE"/>
              </w:rPr>
            </w:pPr>
            <w:r w:rsidRPr="00862C5D">
              <w:rPr>
                <w:lang w:val="en-IE"/>
              </w:rPr>
              <w:t>Yes</w:t>
            </w:r>
          </w:p>
        </w:tc>
      </w:tr>
      <w:tr w:rsidR="00E36D6E" w:rsidRPr="00862C5D" w:rsidTr="00B73AAF">
        <w:trPr>
          <w:cantSplit/>
        </w:trPr>
        <w:tc>
          <w:tcPr>
            <w:tcW w:w="804" w:type="pct"/>
            <w:vAlign w:val="center"/>
          </w:tcPr>
          <w:p w:rsidR="00F218A7" w:rsidRPr="00862C5D" w:rsidRDefault="00F218A7" w:rsidP="00A4133B">
            <w:pPr>
              <w:pStyle w:val="CERBODY"/>
              <w:jc w:val="left"/>
              <w:rPr>
                <w:lang w:val="en-IE"/>
              </w:rPr>
            </w:pPr>
            <w:r w:rsidRPr="00862C5D">
              <w:rPr>
                <w:lang w:val="en-IE"/>
              </w:rPr>
              <w:t xml:space="preserve">Loading Rate Hot 2 </w:t>
            </w:r>
            <w:r w:rsidR="0003286E" w:rsidRPr="00862C5D">
              <w:rPr>
                <w:lang w:val="en-IE"/>
              </w:rPr>
              <w:t>(MW / minute)</w:t>
            </w:r>
          </w:p>
        </w:tc>
        <w:tc>
          <w:tcPr>
            <w:tcW w:w="773" w:type="pct"/>
          </w:tcPr>
          <w:p w:rsidR="00F218A7" w:rsidRPr="00862C5D" w:rsidRDefault="00F218A7" w:rsidP="00A4133B">
            <w:pPr>
              <w:pStyle w:val="CERBODY"/>
              <w:jc w:val="left"/>
              <w:rPr>
                <w:lang w:val="en-IE"/>
              </w:rPr>
            </w:pPr>
            <w:r w:rsidRPr="00862C5D">
              <w:rPr>
                <w:iCs/>
                <w:lang w:val="en-IE"/>
              </w:rPr>
              <w:t>Yes</w:t>
            </w:r>
          </w:p>
        </w:tc>
        <w:tc>
          <w:tcPr>
            <w:tcW w:w="839" w:type="pct"/>
          </w:tcPr>
          <w:p w:rsidR="00F218A7" w:rsidRPr="00862C5D" w:rsidRDefault="00F218A7" w:rsidP="00A4133B">
            <w:pPr>
              <w:pStyle w:val="CERBODY"/>
              <w:jc w:val="left"/>
              <w:rPr>
                <w:lang w:val="en-IE"/>
              </w:rPr>
            </w:pPr>
          </w:p>
        </w:tc>
        <w:tc>
          <w:tcPr>
            <w:tcW w:w="589" w:type="pct"/>
          </w:tcPr>
          <w:p w:rsidR="00F218A7" w:rsidRPr="00862C5D" w:rsidRDefault="00F218A7" w:rsidP="00A4133B">
            <w:pPr>
              <w:pStyle w:val="CERBODY"/>
              <w:jc w:val="left"/>
              <w:rPr>
                <w:lang w:val="en-IE"/>
              </w:rPr>
            </w:pPr>
            <w:r w:rsidRPr="00862C5D">
              <w:rPr>
                <w:lang w:val="en-IE"/>
              </w:rPr>
              <w:t>Yes</w:t>
            </w:r>
          </w:p>
        </w:tc>
        <w:tc>
          <w:tcPr>
            <w:tcW w:w="638" w:type="pct"/>
          </w:tcPr>
          <w:p w:rsidR="00F218A7" w:rsidRPr="00862C5D" w:rsidRDefault="00F218A7" w:rsidP="00A4133B">
            <w:pPr>
              <w:pStyle w:val="CERBODY"/>
              <w:jc w:val="left"/>
              <w:rPr>
                <w:lang w:val="en-IE"/>
              </w:rPr>
            </w:pPr>
            <w:r w:rsidRPr="00862C5D">
              <w:rPr>
                <w:lang w:val="en-IE"/>
              </w:rPr>
              <w:t>Yes</w:t>
            </w:r>
          </w:p>
        </w:tc>
        <w:tc>
          <w:tcPr>
            <w:tcW w:w="638" w:type="pct"/>
          </w:tcPr>
          <w:p w:rsidR="00F218A7" w:rsidRPr="00862C5D" w:rsidRDefault="00F218A7" w:rsidP="00A4133B">
            <w:pPr>
              <w:pStyle w:val="CERBODY"/>
              <w:jc w:val="left"/>
              <w:rPr>
                <w:lang w:val="en-IE"/>
              </w:rPr>
            </w:pPr>
          </w:p>
        </w:tc>
        <w:tc>
          <w:tcPr>
            <w:tcW w:w="719" w:type="pct"/>
            <w:gridSpan w:val="2"/>
          </w:tcPr>
          <w:p w:rsidR="00F218A7" w:rsidRPr="00862C5D" w:rsidRDefault="00F218A7" w:rsidP="00A4133B">
            <w:pPr>
              <w:pStyle w:val="CERBODY"/>
              <w:jc w:val="left"/>
              <w:rPr>
                <w:lang w:val="en-IE"/>
              </w:rPr>
            </w:pPr>
            <w:r w:rsidRPr="00862C5D">
              <w:rPr>
                <w:lang w:val="en-IE"/>
              </w:rPr>
              <w:t>Yes</w:t>
            </w:r>
          </w:p>
        </w:tc>
      </w:tr>
      <w:tr w:rsidR="00E36D6E" w:rsidRPr="00862C5D" w:rsidTr="00B73AAF">
        <w:trPr>
          <w:cantSplit/>
        </w:trPr>
        <w:tc>
          <w:tcPr>
            <w:tcW w:w="804" w:type="pct"/>
            <w:vAlign w:val="center"/>
          </w:tcPr>
          <w:p w:rsidR="00F218A7" w:rsidRPr="00862C5D" w:rsidRDefault="00F218A7" w:rsidP="00A4133B">
            <w:pPr>
              <w:pStyle w:val="CERBODY"/>
              <w:jc w:val="left"/>
              <w:rPr>
                <w:lang w:val="en-IE"/>
              </w:rPr>
            </w:pPr>
            <w:r w:rsidRPr="00862C5D">
              <w:rPr>
                <w:lang w:val="en-IE"/>
              </w:rPr>
              <w:t xml:space="preserve">Loading Rate Hot 3 </w:t>
            </w:r>
            <w:r w:rsidR="0003286E" w:rsidRPr="00862C5D">
              <w:rPr>
                <w:lang w:val="en-IE"/>
              </w:rPr>
              <w:t>(MW / minute)</w:t>
            </w:r>
          </w:p>
        </w:tc>
        <w:tc>
          <w:tcPr>
            <w:tcW w:w="773" w:type="pct"/>
          </w:tcPr>
          <w:p w:rsidR="00F218A7" w:rsidRPr="00862C5D" w:rsidRDefault="00F218A7" w:rsidP="00A4133B">
            <w:pPr>
              <w:pStyle w:val="CERBODY"/>
              <w:jc w:val="left"/>
              <w:rPr>
                <w:lang w:val="en-IE"/>
              </w:rPr>
            </w:pPr>
            <w:r w:rsidRPr="00862C5D">
              <w:rPr>
                <w:iCs/>
                <w:lang w:val="en-IE"/>
              </w:rPr>
              <w:t>Yes</w:t>
            </w:r>
          </w:p>
        </w:tc>
        <w:tc>
          <w:tcPr>
            <w:tcW w:w="839" w:type="pct"/>
          </w:tcPr>
          <w:p w:rsidR="00F218A7" w:rsidRPr="00862C5D" w:rsidRDefault="00F218A7" w:rsidP="00A4133B">
            <w:pPr>
              <w:pStyle w:val="CERBODY"/>
              <w:jc w:val="left"/>
              <w:rPr>
                <w:lang w:val="en-IE"/>
              </w:rPr>
            </w:pPr>
          </w:p>
        </w:tc>
        <w:tc>
          <w:tcPr>
            <w:tcW w:w="589" w:type="pct"/>
          </w:tcPr>
          <w:p w:rsidR="00F218A7" w:rsidRPr="00862C5D" w:rsidRDefault="00F218A7" w:rsidP="00A4133B">
            <w:pPr>
              <w:pStyle w:val="CERBODY"/>
              <w:jc w:val="left"/>
              <w:rPr>
                <w:lang w:val="en-IE"/>
              </w:rPr>
            </w:pPr>
            <w:r w:rsidRPr="00862C5D">
              <w:rPr>
                <w:lang w:val="en-IE"/>
              </w:rPr>
              <w:t>Yes</w:t>
            </w:r>
          </w:p>
        </w:tc>
        <w:tc>
          <w:tcPr>
            <w:tcW w:w="638" w:type="pct"/>
          </w:tcPr>
          <w:p w:rsidR="00F218A7" w:rsidRPr="00862C5D" w:rsidRDefault="00F218A7" w:rsidP="00A4133B">
            <w:pPr>
              <w:pStyle w:val="CERBODY"/>
              <w:jc w:val="left"/>
              <w:rPr>
                <w:lang w:val="en-IE"/>
              </w:rPr>
            </w:pPr>
            <w:r w:rsidRPr="00862C5D">
              <w:rPr>
                <w:lang w:val="en-IE"/>
              </w:rPr>
              <w:t>Yes</w:t>
            </w:r>
          </w:p>
        </w:tc>
        <w:tc>
          <w:tcPr>
            <w:tcW w:w="638" w:type="pct"/>
          </w:tcPr>
          <w:p w:rsidR="00F218A7" w:rsidRPr="00862C5D" w:rsidRDefault="00F218A7" w:rsidP="00A4133B">
            <w:pPr>
              <w:pStyle w:val="CERBODY"/>
              <w:jc w:val="left"/>
              <w:rPr>
                <w:lang w:val="en-IE"/>
              </w:rPr>
            </w:pPr>
          </w:p>
        </w:tc>
        <w:tc>
          <w:tcPr>
            <w:tcW w:w="719" w:type="pct"/>
            <w:gridSpan w:val="2"/>
          </w:tcPr>
          <w:p w:rsidR="00F218A7" w:rsidRPr="00862C5D" w:rsidRDefault="00F218A7" w:rsidP="00A4133B">
            <w:pPr>
              <w:pStyle w:val="CERBODY"/>
              <w:jc w:val="left"/>
              <w:rPr>
                <w:lang w:val="en-IE"/>
              </w:rPr>
            </w:pPr>
            <w:r w:rsidRPr="00862C5D">
              <w:rPr>
                <w:lang w:val="en-IE"/>
              </w:rPr>
              <w:t>Yes</w:t>
            </w:r>
          </w:p>
        </w:tc>
      </w:tr>
      <w:tr w:rsidR="00E36D6E" w:rsidRPr="00862C5D" w:rsidTr="00B73AAF">
        <w:trPr>
          <w:cantSplit/>
        </w:trPr>
        <w:tc>
          <w:tcPr>
            <w:tcW w:w="804" w:type="pct"/>
            <w:vAlign w:val="center"/>
          </w:tcPr>
          <w:p w:rsidR="00F218A7" w:rsidRPr="00862C5D" w:rsidRDefault="00F218A7" w:rsidP="00A4133B">
            <w:pPr>
              <w:pStyle w:val="CERBODY"/>
              <w:jc w:val="left"/>
              <w:rPr>
                <w:lang w:val="en-IE"/>
              </w:rPr>
            </w:pPr>
            <w:r w:rsidRPr="00862C5D">
              <w:rPr>
                <w:lang w:val="en-IE"/>
              </w:rPr>
              <w:t xml:space="preserve">Loading Rate Warm 1 </w:t>
            </w:r>
            <w:r w:rsidR="0003286E" w:rsidRPr="00862C5D">
              <w:rPr>
                <w:lang w:val="en-IE"/>
              </w:rPr>
              <w:t>(MW / minute)</w:t>
            </w:r>
          </w:p>
        </w:tc>
        <w:tc>
          <w:tcPr>
            <w:tcW w:w="773" w:type="pct"/>
          </w:tcPr>
          <w:p w:rsidR="00F218A7" w:rsidRPr="00862C5D" w:rsidRDefault="00F218A7" w:rsidP="00A4133B">
            <w:pPr>
              <w:pStyle w:val="CERBODY"/>
              <w:jc w:val="left"/>
              <w:rPr>
                <w:lang w:val="en-IE"/>
              </w:rPr>
            </w:pPr>
            <w:r w:rsidRPr="00862C5D">
              <w:rPr>
                <w:iCs/>
                <w:lang w:val="en-IE"/>
              </w:rPr>
              <w:t>Yes</w:t>
            </w:r>
          </w:p>
        </w:tc>
        <w:tc>
          <w:tcPr>
            <w:tcW w:w="839" w:type="pct"/>
          </w:tcPr>
          <w:p w:rsidR="00F218A7" w:rsidRPr="00862C5D" w:rsidRDefault="00F218A7" w:rsidP="00A4133B">
            <w:pPr>
              <w:pStyle w:val="CERBODY"/>
              <w:jc w:val="left"/>
              <w:rPr>
                <w:lang w:val="en-IE"/>
              </w:rPr>
            </w:pPr>
          </w:p>
        </w:tc>
        <w:tc>
          <w:tcPr>
            <w:tcW w:w="589" w:type="pct"/>
          </w:tcPr>
          <w:p w:rsidR="00F218A7" w:rsidRPr="00862C5D" w:rsidRDefault="00F218A7" w:rsidP="00A4133B">
            <w:pPr>
              <w:pStyle w:val="CERBODY"/>
              <w:jc w:val="left"/>
              <w:rPr>
                <w:lang w:val="en-IE"/>
              </w:rPr>
            </w:pPr>
            <w:r w:rsidRPr="00862C5D">
              <w:rPr>
                <w:lang w:val="en-IE"/>
              </w:rPr>
              <w:t>Yes</w:t>
            </w:r>
          </w:p>
        </w:tc>
        <w:tc>
          <w:tcPr>
            <w:tcW w:w="638" w:type="pct"/>
          </w:tcPr>
          <w:p w:rsidR="00F218A7" w:rsidRPr="00862C5D" w:rsidRDefault="00F218A7" w:rsidP="00A4133B">
            <w:pPr>
              <w:pStyle w:val="CERBODY"/>
              <w:jc w:val="left"/>
              <w:rPr>
                <w:lang w:val="en-IE"/>
              </w:rPr>
            </w:pPr>
            <w:r w:rsidRPr="00862C5D">
              <w:rPr>
                <w:lang w:val="en-IE"/>
              </w:rPr>
              <w:t>Yes</w:t>
            </w:r>
          </w:p>
        </w:tc>
        <w:tc>
          <w:tcPr>
            <w:tcW w:w="638" w:type="pct"/>
          </w:tcPr>
          <w:p w:rsidR="00F218A7" w:rsidRPr="00862C5D" w:rsidRDefault="00F218A7" w:rsidP="00A4133B">
            <w:pPr>
              <w:pStyle w:val="CERBODY"/>
              <w:jc w:val="left"/>
              <w:rPr>
                <w:lang w:val="en-IE"/>
              </w:rPr>
            </w:pPr>
          </w:p>
        </w:tc>
        <w:tc>
          <w:tcPr>
            <w:tcW w:w="719" w:type="pct"/>
            <w:gridSpan w:val="2"/>
          </w:tcPr>
          <w:p w:rsidR="00F218A7" w:rsidRPr="00862C5D" w:rsidRDefault="00F218A7" w:rsidP="00A4133B">
            <w:pPr>
              <w:pStyle w:val="CERBODY"/>
              <w:jc w:val="left"/>
              <w:rPr>
                <w:lang w:val="en-IE"/>
              </w:rPr>
            </w:pPr>
            <w:r w:rsidRPr="00862C5D">
              <w:rPr>
                <w:lang w:val="en-IE"/>
              </w:rPr>
              <w:t>Yes</w:t>
            </w:r>
          </w:p>
        </w:tc>
      </w:tr>
      <w:tr w:rsidR="00E36D6E" w:rsidRPr="00862C5D" w:rsidTr="00B73AAF">
        <w:trPr>
          <w:cantSplit/>
        </w:trPr>
        <w:tc>
          <w:tcPr>
            <w:tcW w:w="804" w:type="pct"/>
            <w:vAlign w:val="center"/>
          </w:tcPr>
          <w:p w:rsidR="00F218A7" w:rsidRPr="00862C5D" w:rsidRDefault="00F218A7" w:rsidP="00A4133B">
            <w:pPr>
              <w:pStyle w:val="CERBODY"/>
              <w:jc w:val="left"/>
              <w:rPr>
                <w:lang w:val="en-IE"/>
              </w:rPr>
            </w:pPr>
            <w:r w:rsidRPr="00862C5D">
              <w:rPr>
                <w:lang w:val="en-IE"/>
              </w:rPr>
              <w:lastRenderedPageBreak/>
              <w:t xml:space="preserve">Loading Rate Warm 2 </w:t>
            </w:r>
            <w:r w:rsidR="0003286E" w:rsidRPr="00862C5D">
              <w:rPr>
                <w:lang w:val="en-IE"/>
              </w:rPr>
              <w:t>(MW / minute)</w:t>
            </w:r>
          </w:p>
        </w:tc>
        <w:tc>
          <w:tcPr>
            <w:tcW w:w="773" w:type="pct"/>
          </w:tcPr>
          <w:p w:rsidR="00F218A7" w:rsidRPr="00862C5D" w:rsidRDefault="00F218A7" w:rsidP="00A4133B">
            <w:pPr>
              <w:pStyle w:val="CERBODY"/>
              <w:jc w:val="left"/>
              <w:rPr>
                <w:lang w:val="en-IE"/>
              </w:rPr>
            </w:pPr>
            <w:r w:rsidRPr="00862C5D">
              <w:rPr>
                <w:iCs/>
                <w:lang w:val="en-IE"/>
              </w:rPr>
              <w:t>Yes</w:t>
            </w:r>
          </w:p>
        </w:tc>
        <w:tc>
          <w:tcPr>
            <w:tcW w:w="839" w:type="pct"/>
          </w:tcPr>
          <w:p w:rsidR="00F218A7" w:rsidRPr="00862C5D" w:rsidRDefault="00F218A7" w:rsidP="00A4133B">
            <w:pPr>
              <w:pStyle w:val="CERBODY"/>
              <w:jc w:val="left"/>
              <w:rPr>
                <w:lang w:val="en-IE"/>
              </w:rPr>
            </w:pPr>
          </w:p>
        </w:tc>
        <w:tc>
          <w:tcPr>
            <w:tcW w:w="589" w:type="pct"/>
          </w:tcPr>
          <w:p w:rsidR="00F218A7" w:rsidRPr="00862C5D" w:rsidRDefault="00F218A7" w:rsidP="00A4133B">
            <w:pPr>
              <w:pStyle w:val="CERBODY"/>
              <w:jc w:val="left"/>
              <w:rPr>
                <w:lang w:val="en-IE"/>
              </w:rPr>
            </w:pPr>
            <w:r w:rsidRPr="00862C5D">
              <w:rPr>
                <w:lang w:val="en-IE"/>
              </w:rPr>
              <w:t>Yes</w:t>
            </w:r>
          </w:p>
        </w:tc>
        <w:tc>
          <w:tcPr>
            <w:tcW w:w="638" w:type="pct"/>
          </w:tcPr>
          <w:p w:rsidR="00F218A7" w:rsidRPr="00862C5D" w:rsidRDefault="00F218A7" w:rsidP="00A4133B">
            <w:pPr>
              <w:pStyle w:val="CERBODY"/>
              <w:jc w:val="left"/>
              <w:rPr>
                <w:lang w:val="en-IE"/>
              </w:rPr>
            </w:pPr>
            <w:r w:rsidRPr="00862C5D">
              <w:rPr>
                <w:lang w:val="en-IE"/>
              </w:rPr>
              <w:t>Yes</w:t>
            </w:r>
          </w:p>
        </w:tc>
        <w:tc>
          <w:tcPr>
            <w:tcW w:w="638" w:type="pct"/>
          </w:tcPr>
          <w:p w:rsidR="00F218A7" w:rsidRPr="00862C5D" w:rsidRDefault="00F218A7" w:rsidP="00A4133B">
            <w:pPr>
              <w:pStyle w:val="CERBODY"/>
              <w:jc w:val="left"/>
              <w:rPr>
                <w:lang w:val="en-IE"/>
              </w:rPr>
            </w:pPr>
          </w:p>
        </w:tc>
        <w:tc>
          <w:tcPr>
            <w:tcW w:w="719" w:type="pct"/>
            <w:gridSpan w:val="2"/>
          </w:tcPr>
          <w:p w:rsidR="00F218A7" w:rsidRPr="00862C5D" w:rsidRDefault="00F218A7" w:rsidP="00A4133B">
            <w:pPr>
              <w:pStyle w:val="CERBODY"/>
              <w:jc w:val="left"/>
              <w:rPr>
                <w:lang w:val="en-IE"/>
              </w:rPr>
            </w:pPr>
            <w:r w:rsidRPr="00862C5D">
              <w:rPr>
                <w:lang w:val="en-IE"/>
              </w:rPr>
              <w:t>Yes</w:t>
            </w:r>
          </w:p>
        </w:tc>
      </w:tr>
      <w:tr w:rsidR="00E36D6E" w:rsidRPr="00862C5D" w:rsidTr="00B73AAF">
        <w:trPr>
          <w:cantSplit/>
        </w:trPr>
        <w:tc>
          <w:tcPr>
            <w:tcW w:w="804" w:type="pct"/>
            <w:vAlign w:val="center"/>
          </w:tcPr>
          <w:p w:rsidR="00F218A7" w:rsidRPr="00862C5D" w:rsidRDefault="00F218A7" w:rsidP="00A4133B">
            <w:pPr>
              <w:pStyle w:val="CERBODY"/>
              <w:jc w:val="left"/>
              <w:rPr>
                <w:lang w:val="en-IE"/>
              </w:rPr>
            </w:pPr>
            <w:r w:rsidRPr="00862C5D">
              <w:rPr>
                <w:lang w:val="en-IE"/>
              </w:rPr>
              <w:t xml:space="preserve">Loading Rate Warm 3 </w:t>
            </w:r>
            <w:r w:rsidR="0003286E" w:rsidRPr="00862C5D">
              <w:rPr>
                <w:lang w:val="en-IE"/>
              </w:rPr>
              <w:t>(MW / minute)</w:t>
            </w:r>
          </w:p>
        </w:tc>
        <w:tc>
          <w:tcPr>
            <w:tcW w:w="773" w:type="pct"/>
          </w:tcPr>
          <w:p w:rsidR="00F218A7" w:rsidRPr="00862C5D" w:rsidRDefault="00F218A7" w:rsidP="00A4133B">
            <w:pPr>
              <w:pStyle w:val="CERBODY"/>
              <w:jc w:val="left"/>
              <w:rPr>
                <w:lang w:val="en-IE"/>
              </w:rPr>
            </w:pPr>
            <w:r w:rsidRPr="00862C5D">
              <w:rPr>
                <w:iCs/>
                <w:lang w:val="en-IE"/>
              </w:rPr>
              <w:t>Yes</w:t>
            </w:r>
          </w:p>
        </w:tc>
        <w:tc>
          <w:tcPr>
            <w:tcW w:w="839" w:type="pct"/>
          </w:tcPr>
          <w:p w:rsidR="00F218A7" w:rsidRPr="00862C5D" w:rsidRDefault="00F218A7" w:rsidP="00A4133B">
            <w:pPr>
              <w:pStyle w:val="CERBODY"/>
              <w:jc w:val="left"/>
              <w:rPr>
                <w:lang w:val="en-IE"/>
              </w:rPr>
            </w:pPr>
          </w:p>
        </w:tc>
        <w:tc>
          <w:tcPr>
            <w:tcW w:w="589" w:type="pct"/>
          </w:tcPr>
          <w:p w:rsidR="00F218A7" w:rsidRPr="00862C5D" w:rsidRDefault="00F218A7" w:rsidP="00A4133B">
            <w:pPr>
              <w:pStyle w:val="CERBODY"/>
              <w:jc w:val="left"/>
              <w:rPr>
                <w:lang w:val="en-IE"/>
              </w:rPr>
            </w:pPr>
            <w:r w:rsidRPr="00862C5D">
              <w:rPr>
                <w:lang w:val="en-IE"/>
              </w:rPr>
              <w:t>Yes</w:t>
            </w:r>
          </w:p>
        </w:tc>
        <w:tc>
          <w:tcPr>
            <w:tcW w:w="638" w:type="pct"/>
          </w:tcPr>
          <w:p w:rsidR="00F218A7" w:rsidRPr="00862C5D" w:rsidRDefault="00F218A7" w:rsidP="00A4133B">
            <w:pPr>
              <w:pStyle w:val="CERBODY"/>
              <w:jc w:val="left"/>
              <w:rPr>
                <w:lang w:val="en-IE"/>
              </w:rPr>
            </w:pPr>
            <w:r w:rsidRPr="00862C5D">
              <w:rPr>
                <w:lang w:val="en-IE"/>
              </w:rPr>
              <w:t>Yes</w:t>
            </w:r>
          </w:p>
        </w:tc>
        <w:tc>
          <w:tcPr>
            <w:tcW w:w="638" w:type="pct"/>
          </w:tcPr>
          <w:p w:rsidR="00F218A7" w:rsidRPr="00862C5D" w:rsidRDefault="00F218A7" w:rsidP="00A4133B">
            <w:pPr>
              <w:pStyle w:val="CERBODY"/>
              <w:jc w:val="left"/>
              <w:rPr>
                <w:lang w:val="en-IE"/>
              </w:rPr>
            </w:pPr>
          </w:p>
        </w:tc>
        <w:tc>
          <w:tcPr>
            <w:tcW w:w="719" w:type="pct"/>
            <w:gridSpan w:val="2"/>
          </w:tcPr>
          <w:p w:rsidR="00F218A7" w:rsidRPr="00862C5D" w:rsidRDefault="00F218A7" w:rsidP="00A4133B">
            <w:pPr>
              <w:pStyle w:val="CERBODY"/>
              <w:jc w:val="left"/>
              <w:rPr>
                <w:lang w:val="en-IE"/>
              </w:rPr>
            </w:pPr>
            <w:r w:rsidRPr="00862C5D">
              <w:rPr>
                <w:lang w:val="en-IE"/>
              </w:rPr>
              <w:t>Yes</w:t>
            </w:r>
          </w:p>
        </w:tc>
      </w:tr>
      <w:tr w:rsidR="00E36D6E" w:rsidRPr="00862C5D" w:rsidTr="00B73AAF">
        <w:trPr>
          <w:cantSplit/>
        </w:trPr>
        <w:tc>
          <w:tcPr>
            <w:tcW w:w="804" w:type="pct"/>
            <w:vAlign w:val="center"/>
          </w:tcPr>
          <w:p w:rsidR="00F218A7" w:rsidRPr="00862C5D" w:rsidRDefault="00F218A7" w:rsidP="00A4133B">
            <w:pPr>
              <w:pStyle w:val="CERBODY"/>
              <w:jc w:val="left"/>
              <w:rPr>
                <w:lang w:val="en-IE"/>
              </w:rPr>
            </w:pPr>
            <w:r w:rsidRPr="00862C5D">
              <w:rPr>
                <w:lang w:val="en-IE"/>
              </w:rPr>
              <w:t xml:space="preserve">Ramp Down Break Point 1 </w:t>
            </w:r>
            <w:r w:rsidR="0003286E" w:rsidRPr="00862C5D">
              <w:rPr>
                <w:lang w:val="en-IE"/>
              </w:rPr>
              <w:t>(MW)</w:t>
            </w:r>
          </w:p>
        </w:tc>
        <w:tc>
          <w:tcPr>
            <w:tcW w:w="773" w:type="pct"/>
          </w:tcPr>
          <w:p w:rsidR="00F218A7" w:rsidRPr="00862C5D" w:rsidRDefault="00F218A7" w:rsidP="00A4133B">
            <w:pPr>
              <w:pStyle w:val="CERBODY"/>
              <w:jc w:val="left"/>
              <w:rPr>
                <w:lang w:val="en-IE"/>
              </w:rPr>
            </w:pPr>
            <w:r w:rsidRPr="00862C5D">
              <w:rPr>
                <w:iCs/>
                <w:lang w:val="en-IE"/>
              </w:rPr>
              <w:t>Yes</w:t>
            </w:r>
          </w:p>
        </w:tc>
        <w:tc>
          <w:tcPr>
            <w:tcW w:w="839" w:type="pct"/>
          </w:tcPr>
          <w:p w:rsidR="00F218A7" w:rsidRPr="00862C5D" w:rsidRDefault="00F218A7" w:rsidP="00A4133B">
            <w:pPr>
              <w:pStyle w:val="CERBODY"/>
              <w:jc w:val="left"/>
              <w:rPr>
                <w:lang w:val="en-IE"/>
              </w:rPr>
            </w:pPr>
          </w:p>
        </w:tc>
        <w:tc>
          <w:tcPr>
            <w:tcW w:w="589" w:type="pct"/>
          </w:tcPr>
          <w:p w:rsidR="00F218A7" w:rsidRPr="00862C5D" w:rsidRDefault="00F218A7" w:rsidP="00A4133B">
            <w:pPr>
              <w:pStyle w:val="CERBODY"/>
              <w:jc w:val="left"/>
              <w:rPr>
                <w:lang w:val="en-IE"/>
              </w:rPr>
            </w:pPr>
            <w:r w:rsidRPr="00862C5D">
              <w:rPr>
                <w:lang w:val="en-IE"/>
              </w:rPr>
              <w:t>Yes</w:t>
            </w:r>
          </w:p>
        </w:tc>
        <w:tc>
          <w:tcPr>
            <w:tcW w:w="638" w:type="pct"/>
          </w:tcPr>
          <w:p w:rsidR="00F218A7" w:rsidRPr="00862C5D" w:rsidRDefault="00F218A7" w:rsidP="00A4133B">
            <w:pPr>
              <w:pStyle w:val="CERBODY"/>
              <w:jc w:val="left"/>
              <w:rPr>
                <w:lang w:val="en-IE"/>
              </w:rPr>
            </w:pPr>
            <w:r w:rsidRPr="00862C5D">
              <w:rPr>
                <w:lang w:val="en-IE"/>
              </w:rPr>
              <w:t>Yes</w:t>
            </w:r>
          </w:p>
        </w:tc>
        <w:tc>
          <w:tcPr>
            <w:tcW w:w="638" w:type="pct"/>
          </w:tcPr>
          <w:p w:rsidR="00F218A7" w:rsidRPr="00862C5D" w:rsidRDefault="00F218A7" w:rsidP="00A4133B">
            <w:pPr>
              <w:pStyle w:val="CERBODY"/>
              <w:jc w:val="left"/>
              <w:rPr>
                <w:lang w:val="en-IE"/>
              </w:rPr>
            </w:pPr>
          </w:p>
        </w:tc>
        <w:tc>
          <w:tcPr>
            <w:tcW w:w="719" w:type="pct"/>
            <w:gridSpan w:val="2"/>
          </w:tcPr>
          <w:p w:rsidR="00F218A7" w:rsidRPr="00862C5D" w:rsidRDefault="00F218A7" w:rsidP="00A4133B">
            <w:pPr>
              <w:pStyle w:val="CERBODY"/>
              <w:jc w:val="left"/>
              <w:rPr>
                <w:lang w:val="en-IE"/>
              </w:rPr>
            </w:pPr>
            <w:r w:rsidRPr="00862C5D">
              <w:rPr>
                <w:lang w:val="en-IE"/>
              </w:rPr>
              <w:t>Yes</w:t>
            </w:r>
          </w:p>
        </w:tc>
      </w:tr>
      <w:tr w:rsidR="00E36D6E" w:rsidRPr="00862C5D" w:rsidTr="00B73AAF">
        <w:trPr>
          <w:cantSplit/>
        </w:trPr>
        <w:tc>
          <w:tcPr>
            <w:tcW w:w="804" w:type="pct"/>
            <w:vAlign w:val="center"/>
          </w:tcPr>
          <w:p w:rsidR="00F218A7" w:rsidRPr="00862C5D" w:rsidRDefault="00F218A7" w:rsidP="00A4133B">
            <w:pPr>
              <w:pStyle w:val="CERBODY"/>
              <w:jc w:val="left"/>
              <w:rPr>
                <w:lang w:val="en-IE"/>
              </w:rPr>
            </w:pPr>
            <w:r w:rsidRPr="00862C5D">
              <w:rPr>
                <w:lang w:val="en-IE"/>
              </w:rPr>
              <w:t xml:space="preserve">Ramp Down Break Point 2 </w:t>
            </w:r>
            <w:r w:rsidR="0003286E" w:rsidRPr="00862C5D">
              <w:rPr>
                <w:lang w:val="en-IE"/>
              </w:rPr>
              <w:t>(MW)</w:t>
            </w:r>
          </w:p>
        </w:tc>
        <w:tc>
          <w:tcPr>
            <w:tcW w:w="773" w:type="pct"/>
          </w:tcPr>
          <w:p w:rsidR="00F218A7" w:rsidRPr="00862C5D" w:rsidRDefault="00F218A7" w:rsidP="00A4133B">
            <w:pPr>
              <w:pStyle w:val="CERBODY"/>
              <w:jc w:val="left"/>
              <w:rPr>
                <w:lang w:val="en-IE"/>
              </w:rPr>
            </w:pPr>
            <w:r w:rsidRPr="00862C5D">
              <w:rPr>
                <w:iCs/>
                <w:lang w:val="en-IE"/>
              </w:rPr>
              <w:t>Yes</w:t>
            </w:r>
          </w:p>
        </w:tc>
        <w:tc>
          <w:tcPr>
            <w:tcW w:w="839" w:type="pct"/>
          </w:tcPr>
          <w:p w:rsidR="00F218A7" w:rsidRPr="00862C5D" w:rsidRDefault="00F218A7" w:rsidP="00A4133B">
            <w:pPr>
              <w:pStyle w:val="CERBODY"/>
              <w:jc w:val="left"/>
              <w:rPr>
                <w:lang w:val="en-IE"/>
              </w:rPr>
            </w:pPr>
          </w:p>
        </w:tc>
        <w:tc>
          <w:tcPr>
            <w:tcW w:w="589" w:type="pct"/>
          </w:tcPr>
          <w:p w:rsidR="00F218A7" w:rsidRPr="00862C5D" w:rsidRDefault="00F218A7" w:rsidP="00A4133B">
            <w:pPr>
              <w:pStyle w:val="CERBODY"/>
              <w:jc w:val="left"/>
              <w:rPr>
                <w:lang w:val="en-IE"/>
              </w:rPr>
            </w:pPr>
            <w:r w:rsidRPr="00862C5D">
              <w:rPr>
                <w:lang w:val="en-IE"/>
              </w:rPr>
              <w:t>Yes</w:t>
            </w:r>
          </w:p>
        </w:tc>
        <w:tc>
          <w:tcPr>
            <w:tcW w:w="638" w:type="pct"/>
          </w:tcPr>
          <w:p w:rsidR="00F218A7" w:rsidRPr="00862C5D" w:rsidRDefault="00F218A7" w:rsidP="00A4133B">
            <w:pPr>
              <w:pStyle w:val="CERBODY"/>
              <w:jc w:val="left"/>
              <w:rPr>
                <w:lang w:val="en-IE"/>
              </w:rPr>
            </w:pPr>
            <w:r w:rsidRPr="00862C5D">
              <w:rPr>
                <w:lang w:val="en-IE"/>
              </w:rPr>
              <w:t>Yes</w:t>
            </w:r>
          </w:p>
        </w:tc>
        <w:tc>
          <w:tcPr>
            <w:tcW w:w="638" w:type="pct"/>
          </w:tcPr>
          <w:p w:rsidR="00F218A7" w:rsidRPr="00862C5D" w:rsidRDefault="00F218A7" w:rsidP="00A4133B">
            <w:pPr>
              <w:pStyle w:val="CERBODY"/>
              <w:jc w:val="left"/>
              <w:rPr>
                <w:lang w:val="en-IE"/>
              </w:rPr>
            </w:pPr>
          </w:p>
        </w:tc>
        <w:tc>
          <w:tcPr>
            <w:tcW w:w="719" w:type="pct"/>
            <w:gridSpan w:val="2"/>
          </w:tcPr>
          <w:p w:rsidR="00F218A7" w:rsidRPr="00862C5D" w:rsidRDefault="00F218A7" w:rsidP="00A4133B">
            <w:pPr>
              <w:pStyle w:val="CERBODY"/>
              <w:jc w:val="left"/>
              <w:rPr>
                <w:lang w:val="en-IE"/>
              </w:rPr>
            </w:pPr>
            <w:r w:rsidRPr="00862C5D">
              <w:rPr>
                <w:lang w:val="en-IE"/>
              </w:rPr>
              <w:t>Yes</w:t>
            </w:r>
          </w:p>
        </w:tc>
      </w:tr>
      <w:tr w:rsidR="00E36D6E" w:rsidRPr="00862C5D" w:rsidTr="00B73AAF">
        <w:trPr>
          <w:cantSplit/>
        </w:trPr>
        <w:tc>
          <w:tcPr>
            <w:tcW w:w="804" w:type="pct"/>
            <w:vAlign w:val="center"/>
          </w:tcPr>
          <w:p w:rsidR="00F218A7" w:rsidRPr="00862C5D" w:rsidRDefault="00F218A7" w:rsidP="00A4133B">
            <w:pPr>
              <w:pStyle w:val="CERBODY"/>
              <w:jc w:val="left"/>
              <w:rPr>
                <w:lang w:val="en-IE"/>
              </w:rPr>
            </w:pPr>
            <w:r w:rsidRPr="00862C5D">
              <w:rPr>
                <w:lang w:val="en-IE"/>
              </w:rPr>
              <w:t xml:space="preserve">Ramp Down Break Point 3 </w:t>
            </w:r>
            <w:r w:rsidR="0003286E" w:rsidRPr="00862C5D">
              <w:rPr>
                <w:lang w:val="en-IE"/>
              </w:rPr>
              <w:t>(MW)</w:t>
            </w:r>
          </w:p>
        </w:tc>
        <w:tc>
          <w:tcPr>
            <w:tcW w:w="773" w:type="pct"/>
          </w:tcPr>
          <w:p w:rsidR="00F218A7" w:rsidRPr="00862C5D" w:rsidRDefault="00F218A7" w:rsidP="00A4133B">
            <w:pPr>
              <w:pStyle w:val="CERBODY"/>
              <w:jc w:val="left"/>
              <w:rPr>
                <w:lang w:val="en-IE"/>
              </w:rPr>
            </w:pPr>
            <w:r w:rsidRPr="00862C5D">
              <w:rPr>
                <w:iCs/>
                <w:lang w:val="en-IE"/>
              </w:rPr>
              <w:t>Yes</w:t>
            </w:r>
          </w:p>
        </w:tc>
        <w:tc>
          <w:tcPr>
            <w:tcW w:w="839" w:type="pct"/>
          </w:tcPr>
          <w:p w:rsidR="00F218A7" w:rsidRPr="00862C5D" w:rsidRDefault="00F218A7" w:rsidP="00A4133B">
            <w:pPr>
              <w:pStyle w:val="CERBODY"/>
              <w:jc w:val="left"/>
              <w:rPr>
                <w:lang w:val="en-IE"/>
              </w:rPr>
            </w:pPr>
          </w:p>
        </w:tc>
        <w:tc>
          <w:tcPr>
            <w:tcW w:w="589" w:type="pct"/>
          </w:tcPr>
          <w:p w:rsidR="00F218A7" w:rsidRPr="00862C5D" w:rsidRDefault="00F218A7" w:rsidP="00A4133B">
            <w:pPr>
              <w:pStyle w:val="CERBODY"/>
              <w:jc w:val="left"/>
              <w:rPr>
                <w:lang w:val="en-IE"/>
              </w:rPr>
            </w:pPr>
            <w:r w:rsidRPr="00862C5D">
              <w:rPr>
                <w:lang w:val="en-IE"/>
              </w:rPr>
              <w:t>Yes</w:t>
            </w:r>
          </w:p>
        </w:tc>
        <w:tc>
          <w:tcPr>
            <w:tcW w:w="638" w:type="pct"/>
          </w:tcPr>
          <w:p w:rsidR="00F218A7" w:rsidRPr="00862C5D" w:rsidRDefault="00F218A7" w:rsidP="00A4133B">
            <w:pPr>
              <w:pStyle w:val="CERBODY"/>
              <w:jc w:val="left"/>
              <w:rPr>
                <w:lang w:val="en-IE"/>
              </w:rPr>
            </w:pPr>
            <w:r w:rsidRPr="00862C5D">
              <w:rPr>
                <w:lang w:val="en-IE"/>
              </w:rPr>
              <w:t>Yes</w:t>
            </w:r>
          </w:p>
        </w:tc>
        <w:tc>
          <w:tcPr>
            <w:tcW w:w="638" w:type="pct"/>
          </w:tcPr>
          <w:p w:rsidR="00F218A7" w:rsidRPr="00862C5D" w:rsidRDefault="00F218A7" w:rsidP="00A4133B">
            <w:pPr>
              <w:pStyle w:val="CERBODY"/>
              <w:jc w:val="left"/>
              <w:rPr>
                <w:lang w:val="en-IE"/>
              </w:rPr>
            </w:pPr>
          </w:p>
        </w:tc>
        <w:tc>
          <w:tcPr>
            <w:tcW w:w="719" w:type="pct"/>
            <w:gridSpan w:val="2"/>
          </w:tcPr>
          <w:p w:rsidR="00F218A7" w:rsidRPr="00862C5D" w:rsidRDefault="00F218A7" w:rsidP="00A4133B">
            <w:pPr>
              <w:pStyle w:val="CERBODY"/>
              <w:jc w:val="left"/>
              <w:rPr>
                <w:lang w:val="en-IE"/>
              </w:rPr>
            </w:pPr>
            <w:r w:rsidRPr="00862C5D">
              <w:rPr>
                <w:lang w:val="en-IE"/>
              </w:rPr>
              <w:t>Yes</w:t>
            </w:r>
          </w:p>
        </w:tc>
      </w:tr>
      <w:tr w:rsidR="00E36D6E" w:rsidRPr="00862C5D" w:rsidTr="00B73AAF">
        <w:trPr>
          <w:cantSplit/>
        </w:trPr>
        <w:tc>
          <w:tcPr>
            <w:tcW w:w="804" w:type="pct"/>
            <w:vAlign w:val="center"/>
          </w:tcPr>
          <w:p w:rsidR="00F218A7" w:rsidRPr="00862C5D" w:rsidRDefault="00F218A7" w:rsidP="00A4133B">
            <w:pPr>
              <w:pStyle w:val="CERBODY"/>
              <w:jc w:val="left"/>
              <w:rPr>
                <w:lang w:val="en-IE"/>
              </w:rPr>
            </w:pPr>
            <w:r w:rsidRPr="00862C5D">
              <w:rPr>
                <w:lang w:val="en-IE"/>
              </w:rPr>
              <w:t xml:space="preserve">Ramp Down Break Point 4 </w:t>
            </w:r>
            <w:r w:rsidR="0003286E" w:rsidRPr="00862C5D">
              <w:rPr>
                <w:lang w:val="en-IE"/>
              </w:rPr>
              <w:t>(MW)</w:t>
            </w:r>
          </w:p>
        </w:tc>
        <w:tc>
          <w:tcPr>
            <w:tcW w:w="773" w:type="pct"/>
          </w:tcPr>
          <w:p w:rsidR="00F218A7" w:rsidRPr="00862C5D" w:rsidRDefault="00F218A7" w:rsidP="00A4133B">
            <w:pPr>
              <w:pStyle w:val="CERBODY"/>
              <w:jc w:val="left"/>
              <w:rPr>
                <w:iCs/>
                <w:lang w:val="en-IE"/>
              </w:rPr>
            </w:pPr>
            <w:r w:rsidRPr="00862C5D">
              <w:rPr>
                <w:iCs/>
                <w:lang w:val="en-IE"/>
              </w:rPr>
              <w:t>Yes</w:t>
            </w:r>
          </w:p>
        </w:tc>
        <w:tc>
          <w:tcPr>
            <w:tcW w:w="839" w:type="pct"/>
          </w:tcPr>
          <w:p w:rsidR="00F218A7" w:rsidRPr="00862C5D" w:rsidRDefault="00F218A7" w:rsidP="00A4133B">
            <w:pPr>
              <w:pStyle w:val="CERBODY"/>
              <w:jc w:val="left"/>
              <w:rPr>
                <w:lang w:val="en-IE"/>
              </w:rPr>
            </w:pPr>
          </w:p>
        </w:tc>
        <w:tc>
          <w:tcPr>
            <w:tcW w:w="589" w:type="pct"/>
          </w:tcPr>
          <w:p w:rsidR="00F218A7" w:rsidRPr="00862C5D" w:rsidRDefault="00F218A7" w:rsidP="00A4133B">
            <w:pPr>
              <w:pStyle w:val="CERBODY"/>
              <w:jc w:val="left"/>
              <w:rPr>
                <w:lang w:val="en-IE"/>
              </w:rPr>
            </w:pPr>
            <w:r w:rsidRPr="00862C5D">
              <w:rPr>
                <w:lang w:val="en-IE"/>
              </w:rPr>
              <w:t>Yes</w:t>
            </w:r>
          </w:p>
        </w:tc>
        <w:tc>
          <w:tcPr>
            <w:tcW w:w="638" w:type="pct"/>
          </w:tcPr>
          <w:p w:rsidR="00F218A7" w:rsidRPr="00862C5D" w:rsidRDefault="00F218A7" w:rsidP="00A4133B">
            <w:pPr>
              <w:pStyle w:val="CERBODY"/>
              <w:jc w:val="left"/>
              <w:rPr>
                <w:lang w:val="en-IE"/>
              </w:rPr>
            </w:pPr>
            <w:r w:rsidRPr="00862C5D">
              <w:rPr>
                <w:lang w:val="en-IE"/>
              </w:rPr>
              <w:t>Yes</w:t>
            </w:r>
          </w:p>
        </w:tc>
        <w:tc>
          <w:tcPr>
            <w:tcW w:w="638" w:type="pct"/>
          </w:tcPr>
          <w:p w:rsidR="00F218A7" w:rsidRPr="00862C5D" w:rsidRDefault="00F218A7" w:rsidP="00A4133B">
            <w:pPr>
              <w:pStyle w:val="CERBODY"/>
              <w:jc w:val="left"/>
              <w:rPr>
                <w:lang w:val="en-IE"/>
              </w:rPr>
            </w:pPr>
          </w:p>
        </w:tc>
        <w:tc>
          <w:tcPr>
            <w:tcW w:w="719" w:type="pct"/>
            <w:gridSpan w:val="2"/>
          </w:tcPr>
          <w:p w:rsidR="00F218A7" w:rsidRPr="00862C5D" w:rsidRDefault="00F218A7" w:rsidP="00A4133B">
            <w:pPr>
              <w:pStyle w:val="CERBODY"/>
              <w:jc w:val="left"/>
              <w:rPr>
                <w:lang w:val="en-IE"/>
              </w:rPr>
            </w:pPr>
            <w:r w:rsidRPr="00862C5D">
              <w:rPr>
                <w:lang w:val="en-IE"/>
              </w:rPr>
              <w:t>Yes</w:t>
            </w:r>
          </w:p>
        </w:tc>
      </w:tr>
      <w:tr w:rsidR="00E36D6E" w:rsidRPr="00862C5D" w:rsidTr="00B73AAF">
        <w:trPr>
          <w:cantSplit/>
        </w:trPr>
        <w:tc>
          <w:tcPr>
            <w:tcW w:w="804" w:type="pct"/>
            <w:vAlign w:val="center"/>
          </w:tcPr>
          <w:p w:rsidR="00F218A7" w:rsidRPr="00862C5D" w:rsidRDefault="00F218A7" w:rsidP="00A4133B">
            <w:pPr>
              <w:pStyle w:val="CERBODY"/>
              <w:jc w:val="left"/>
              <w:rPr>
                <w:lang w:val="en-IE"/>
              </w:rPr>
            </w:pPr>
            <w:r w:rsidRPr="00862C5D">
              <w:rPr>
                <w:lang w:val="en-IE"/>
              </w:rPr>
              <w:t>Ramp Down Rate 1</w:t>
            </w:r>
            <w:r w:rsidR="0003286E" w:rsidRPr="00862C5D">
              <w:rPr>
                <w:lang w:val="en-IE"/>
              </w:rPr>
              <w:t xml:space="preserve"> (MW / minute)</w:t>
            </w:r>
          </w:p>
        </w:tc>
        <w:tc>
          <w:tcPr>
            <w:tcW w:w="773" w:type="pct"/>
          </w:tcPr>
          <w:p w:rsidR="00F218A7" w:rsidRPr="00862C5D" w:rsidRDefault="00F218A7" w:rsidP="00A4133B">
            <w:pPr>
              <w:pStyle w:val="CERBODY"/>
              <w:jc w:val="left"/>
              <w:rPr>
                <w:lang w:val="en-IE"/>
              </w:rPr>
            </w:pPr>
            <w:r w:rsidRPr="00862C5D">
              <w:rPr>
                <w:iCs/>
                <w:lang w:val="en-IE"/>
              </w:rPr>
              <w:t>Yes</w:t>
            </w:r>
          </w:p>
        </w:tc>
        <w:tc>
          <w:tcPr>
            <w:tcW w:w="839" w:type="pct"/>
          </w:tcPr>
          <w:p w:rsidR="00F218A7" w:rsidRPr="00862C5D" w:rsidRDefault="00F218A7" w:rsidP="00A4133B">
            <w:pPr>
              <w:pStyle w:val="CERBODY"/>
              <w:jc w:val="left"/>
              <w:rPr>
                <w:lang w:val="en-IE"/>
              </w:rPr>
            </w:pPr>
          </w:p>
        </w:tc>
        <w:tc>
          <w:tcPr>
            <w:tcW w:w="589" w:type="pct"/>
          </w:tcPr>
          <w:p w:rsidR="00F218A7" w:rsidRPr="00862C5D" w:rsidRDefault="00F218A7" w:rsidP="00A4133B">
            <w:pPr>
              <w:pStyle w:val="CERBODY"/>
              <w:jc w:val="left"/>
              <w:rPr>
                <w:lang w:val="en-IE"/>
              </w:rPr>
            </w:pPr>
            <w:r w:rsidRPr="00862C5D">
              <w:rPr>
                <w:lang w:val="en-IE"/>
              </w:rPr>
              <w:t>Yes</w:t>
            </w:r>
          </w:p>
        </w:tc>
        <w:tc>
          <w:tcPr>
            <w:tcW w:w="638" w:type="pct"/>
          </w:tcPr>
          <w:p w:rsidR="00F218A7" w:rsidRPr="00862C5D" w:rsidRDefault="00F218A7" w:rsidP="00A4133B">
            <w:pPr>
              <w:pStyle w:val="CERBODY"/>
              <w:jc w:val="left"/>
              <w:rPr>
                <w:lang w:val="en-IE"/>
              </w:rPr>
            </w:pPr>
            <w:r w:rsidRPr="00862C5D">
              <w:rPr>
                <w:lang w:val="en-IE"/>
              </w:rPr>
              <w:t>Yes</w:t>
            </w:r>
          </w:p>
        </w:tc>
        <w:tc>
          <w:tcPr>
            <w:tcW w:w="638" w:type="pct"/>
          </w:tcPr>
          <w:p w:rsidR="00F218A7" w:rsidRPr="00862C5D" w:rsidRDefault="00F218A7" w:rsidP="00A4133B">
            <w:pPr>
              <w:pStyle w:val="CERBODY"/>
              <w:jc w:val="left"/>
              <w:rPr>
                <w:lang w:val="en-IE"/>
              </w:rPr>
            </w:pPr>
          </w:p>
        </w:tc>
        <w:tc>
          <w:tcPr>
            <w:tcW w:w="719" w:type="pct"/>
            <w:gridSpan w:val="2"/>
          </w:tcPr>
          <w:p w:rsidR="00F218A7" w:rsidRPr="00862C5D" w:rsidRDefault="00F218A7" w:rsidP="00A4133B">
            <w:pPr>
              <w:pStyle w:val="CERBODY"/>
              <w:jc w:val="left"/>
              <w:rPr>
                <w:lang w:val="en-IE"/>
              </w:rPr>
            </w:pPr>
            <w:r w:rsidRPr="00862C5D">
              <w:rPr>
                <w:lang w:val="en-IE"/>
              </w:rPr>
              <w:t>Yes</w:t>
            </w:r>
          </w:p>
        </w:tc>
      </w:tr>
      <w:tr w:rsidR="00E36D6E" w:rsidRPr="00862C5D" w:rsidTr="00B73AAF">
        <w:trPr>
          <w:cantSplit/>
        </w:trPr>
        <w:tc>
          <w:tcPr>
            <w:tcW w:w="804" w:type="pct"/>
            <w:vAlign w:val="center"/>
          </w:tcPr>
          <w:p w:rsidR="00F218A7" w:rsidRPr="00862C5D" w:rsidRDefault="00F218A7" w:rsidP="00A4133B">
            <w:pPr>
              <w:pStyle w:val="CERBODY"/>
              <w:jc w:val="left"/>
              <w:rPr>
                <w:lang w:val="en-IE"/>
              </w:rPr>
            </w:pPr>
            <w:r w:rsidRPr="00862C5D">
              <w:rPr>
                <w:lang w:val="en-IE"/>
              </w:rPr>
              <w:t xml:space="preserve">Ramp Down Rate 2 </w:t>
            </w:r>
            <w:r w:rsidR="0003286E" w:rsidRPr="00862C5D">
              <w:rPr>
                <w:lang w:val="en-IE"/>
              </w:rPr>
              <w:t>(MW / minute)</w:t>
            </w:r>
          </w:p>
        </w:tc>
        <w:tc>
          <w:tcPr>
            <w:tcW w:w="773" w:type="pct"/>
          </w:tcPr>
          <w:p w:rsidR="00F218A7" w:rsidRPr="00862C5D" w:rsidRDefault="00F218A7" w:rsidP="00A4133B">
            <w:pPr>
              <w:pStyle w:val="CERBODY"/>
              <w:jc w:val="left"/>
              <w:rPr>
                <w:lang w:val="en-IE"/>
              </w:rPr>
            </w:pPr>
            <w:r w:rsidRPr="00862C5D">
              <w:rPr>
                <w:iCs/>
                <w:lang w:val="en-IE"/>
              </w:rPr>
              <w:t>Yes</w:t>
            </w:r>
          </w:p>
        </w:tc>
        <w:tc>
          <w:tcPr>
            <w:tcW w:w="839" w:type="pct"/>
          </w:tcPr>
          <w:p w:rsidR="00F218A7" w:rsidRPr="00862C5D" w:rsidRDefault="00F218A7" w:rsidP="00A4133B">
            <w:pPr>
              <w:pStyle w:val="CERBODY"/>
              <w:jc w:val="left"/>
              <w:rPr>
                <w:lang w:val="en-IE"/>
              </w:rPr>
            </w:pPr>
          </w:p>
        </w:tc>
        <w:tc>
          <w:tcPr>
            <w:tcW w:w="589" w:type="pct"/>
          </w:tcPr>
          <w:p w:rsidR="00F218A7" w:rsidRPr="00862C5D" w:rsidRDefault="00F218A7" w:rsidP="00A4133B">
            <w:pPr>
              <w:pStyle w:val="CERBODY"/>
              <w:jc w:val="left"/>
              <w:rPr>
                <w:lang w:val="en-IE"/>
              </w:rPr>
            </w:pPr>
            <w:r w:rsidRPr="00862C5D">
              <w:rPr>
                <w:lang w:val="en-IE"/>
              </w:rPr>
              <w:t>Yes</w:t>
            </w:r>
          </w:p>
        </w:tc>
        <w:tc>
          <w:tcPr>
            <w:tcW w:w="638" w:type="pct"/>
          </w:tcPr>
          <w:p w:rsidR="00F218A7" w:rsidRPr="00862C5D" w:rsidRDefault="00F218A7" w:rsidP="00A4133B">
            <w:pPr>
              <w:pStyle w:val="CERBODY"/>
              <w:jc w:val="left"/>
              <w:rPr>
                <w:lang w:val="en-IE"/>
              </w:rPr>
            </w:pPr>
            <w:r w:rsidRPr="00862C5D">
              <w:rPr>
                <w:lang w:val="en-IE"/>
              </w:rPr>
              <w:t>Yes</w:t>
            </w:r>
          </w:p>
        </w:tc>
        <w:tc>
          <w:tcPr>
            <w:tcW w:w="638" w:type="pct"/>
          </w:tcPr>
          <w:p w:rsidR="00F218A7" w:rsidRPr="00862C5D" w:rsidRDefault="00F218A7" w:rsidP="00A4133B">
            <w:pPr>
              <w:pStyle w:val="CERBODY"/>
              <w:jc w:val="left"/>
              <w:rPr>
                <w:lang w:val="en-IE"/>
              </w:rPr>
            </w:pPr>
          </w:p>
        </w:tc>
        <w:tc>
          <w:tcPr>
            <w:tcW w:w="719" w:type="pct"/>
            <w:gridSpan w:val="2"/>
          </w:tcPr>
          <w:p w:rsidR="00F218A7" w:rsidRPr="00862C5D" w:rsidRDefault="00F218A7" w:rsidP="00A4133B">
            <w:pPr>
              <w:pStyle w:val="CERBODY"/>
              <w:jc w:val="left"/>
              <w:rPr>
                <w:lang w:val="en-IE"/>
              </w:rPr>
            </w:pPr>
            <w:r w:rsidRPr="00862C5D">
              <w:rPr>
                <w:lang w:val="en-IE"/>
              </w:rPr>
              <w:t>Yes</w:t>
            </w:r>
          </w:p>
        </w:tc>
      </w:tr>
      <w:tr w:rsidR="00E36D6E" w:rsidRPr="00862C5D" w:rsidTr="00B73AAF">
        <w:trPr>
          <w:cantSplit/>
        </w:trPr>
        <w:tc>
          <w:tcPr>
            <w:tcW w:w="804" w:type="pct"/>
            <w:vAlign w:val="center"/>
          </w:tcPr>
          <w:p w:rsidR="00F218A7" w:rsidRPr="00862C5D" w:rsidRDefault="00F218A7" w:rsidP="00A4133B">
            <w:pPr>
              <w:pStyle w:val="CERBODY"/>
              <w:jc w:val="left"/>
              <w:rPr>
                <w:lang w:val="en-IE"/>
              </w:rPr>
            </w:pPr>
            <w:r w:rsidRPr="00862C5D">
              <w:rPr>
                <w:lang w:val="en-IE"/>
              </w:rPr>
              <w:t xml:space="preserve">Ramp Down Rate 3 </w:t>
            </w:r>
            <w:r w:rsidR="0003286E" w:rsidRPr="00862C5D">
              <w:rPr>
                <w:lang w:val="en-IE"/>
              </w:rPr>
              <w:t>(MW / minute)</w:t>
            </w:r>
          </w:p>
        </w:tc>
        <w:tc>
          <w:tcPr>
            <w:tcW w:w="773" w:type="pct"/>
          </w:tcPr>
          <w:p w:rsidR="00F218A7" w:rsidRPr="00862C5D" w:rsidRDefault="00F218A7" w:rsidP="00A4133B">
            <w:pPr>
              <w:pStyle w:val="CERBODY"/>
              <w:jc w:val="left"/>
              <w:rPr>
                <w:lang w:val="en-IE"/>
              </w:rPr>
            </w:pPr>
            <w:r w:rsidRPr="00862C5D">
              <w:rPr>
                <w:iCs/>
                <w:lang w:val="en-IE"/>
              </w:rPr>
              <w:t>Yes</w:t>
            </w:r>
          </w:p>
        </w:tc>
        <w:tc>
          <w:tcPr>
            <w:tcW w:w="839" w:type="pct"/>
          </w:tcPr>
          <w:p w:rsidR="00F218A7" w:rsidRPr="00862C5D" w:rsidRDefault="00F218A7" w:rsidP="00A4133B">
            <w:pPr>
              <w:pStyle w:val="CERBODY"/>
              <w:jc w:val="left"/>
              <w:rPr>
                <w:lang w:val="en-IE"/>
              </w:rPr>
            </w:pPr>
          </w:p>
        </w:tc>
        <w:tc>
          <w:tcPr>
            <w:tcW w:w="589" w:type="pct"/>
          </w:tcPr>
          <w:p w:rsidR="00F218A7" w:rsidRPr="00862C5D" w:rsidRDefault="00F218A7" w:rsidP="00A4133B">
            <w:pPr>
              <w:pStyle w:val="CERBODY"/>
              <w:jc w:val="left"/>
              <w:rPr>
                <w:lang w:val="en-IE"/>
              </w:rPr>
            </w:pPr>
            <w:r w:rsidRPr="00862C5D">
              <w:rPr>
                <w:lang w:val="en-IE"/>
              </w:rPr>
              <w:t>Yes</w:t>
            </w:r>
          </w:p>
        </w:tc>
        <w:tc>
          <w:tcPr>
            <w:tcW w:w="638" w:type="pct"/>
          </w:tcPr>
          <w:p w:rsidR="00F218A7" w:rsidRPr="00862C5D" w:rsidRDefault="00F218A7" w:rsidP="00A4133B">
            <w:pPr>
              <w:pStyle w:val="CERBODY"/>
              <w:jc w:val="left"/>
              <w:rPr>
                <w:lang w:val="en-IE"/>
              </w:rPr>
            </w:pPr>
            <w:r w:rsidRPr="00862C5D">
              <w:rPr>
                <w:lang w:val="en-IE"/>
              </w:rPr>
              <w:t>Yes</w:t>
            </w:r>
          </w:p>
        </w:tc>
        <w:tc>
          <w:tcPr>
            <w:tcW w:w="638" w:type="pct"/>
          </w:tcPr>
          <w:p w:rsidR="00F218A7" w:rsidRPr="00862C5D" w:rsidRDefault="00F218A7" w:rsidP="00A4133B">
            <w:pPr>
              <w:pStyle w:val="CERBODY"/>
              <w:jc w:val="left"/>
              <w:rPr>
                <w:lang w:val="en-IE"/>
              </w:rPr>
            </w:pPr>
          </w:p>
        </w:tc>
        <w:tc>
          <w:tcPr>
            <w:tcW w:w="719" w:type="pct"/>
            <w:gridSpan w:val="2"/>
          </w:tcPr>
          <w:p w:rsidR="00F218A7" w:rsidRPr="00862C5D" w:rsidRDefault="00F218A7" w:rsidP="00A4133B">
            <w:pPr>
              <w:pStyle w:val="CERBODY"/>
              <w:jc w:val="left"/>
              <w:rPr>
                <w:lang w:val="en-IE"/>
              </w:rPr>
            </w:pPr>
            <w:r w:rsidRPr="00862C5D">
              <w:rPr>
                <w:lang w:val="en-IE"/>
              </w:rPr>
              <w:t>Yes</w:t>
            </w:r>
          </w:p>
        </w:tc>
      </w:tr>
      <w:tr w:rsidR="00E36D6E" w:rsidRPr="00862C5D" w:rsidTr="00B73AAF">
        <w:trPr>
          <w:cantSplit/>
        </w:trPr>
        <w:tc>
          <w:tcPr>
            <w:tcW w:w="804" w:type="pct"/>
            <w:vAlign w:val="center"/>
          </w:tcPr>
          <w:p w:rsidR="00F218A7" w:rsidRPr="00862C5D" w:rsidRDefault="00F218A7" w:rsidP="00A4133B">
            <w:pPr>
              <w:pStyle w:val="CERBODY"/>
              <w:jc w:val="left"/>
              <w:rPr>
                <w:lang w:val="en-IE"/>
              </w:rPr>
            </w:pPr>
            <w:r w:rsidRPr="00862C5D">
              <w:rPr>
                <w:lang w:val="en-IE"/>
              </w:rPr>
              <w:t xml:space="preserve">Ramp Down Rate 4 </w:t>
            </w:r>
            <w:r w:rsidR="0003286E" w:rsidRPr="00862C5D">
              <w:rPr>
                <w:lang w:val="en-IE"/>
              </w:rPr>
              <w:t>(MW / minute)</w:t>
            </w:r>
          </w:p>
        </w:tc>
        <w:tc>
          <w:tcPr>
            <w:tcW w:w="773" w:type="pct"/>
          </w:tcPr>
          <w:p w:rsidR="00F218A7" w:rsidRPr="00862C5D" w:rsidRDefault="00F218A7" w:rsidP="00A4133B">
            <w:pPr>
              <w:pStyle w:val="CERBODY"/>
              <w:jc w:val="left"/>
              <w:rPr>
                <w:lang w:val="en-IE"/>
              </w:rPr>
            </w:pPr>
            <w:r w:rsidRPr="00862C5D">
              <w:rPr>
                <w:iCs/>
                <w:lang w:val="en-IE"/>
              </w:rPr>
              <w:t>Yes</w:t>
            </w:r>
          </w:p>
        </w:tc>
        <w:tc>
          <w:tcPr>
            <w:tcW w:w="839" w:type="pct"/>
          </w:tcPr>
          <w:p w:rsidR="00F218A7" w:rsidRPr="00862C5D" w:rsidRDefault="00F218A7" w:rsidP="00A4133B">
            <w:pPr>
              <w:pStyle w:val="CERBODY"/>
              <w:jc w:val="left"/>
              <w:rPr>
                <w:lang w:val="en-IE"/>
              </w:rPr>
            </w:pPr>
          </w:p>
        </w:tc>
        <w:tc>
          <w:tcPr>
            <w:tcW w:w="589" w:type="pct"/>
          </w:tcPr>
          <w:p w:rsidR="00F218A7" w:rsidRPr="00862C5D" w:rsidRDefault="00F218A7" w:rsidP="00A4133B">
            <w:pPr>
              <w:pStyle w:val="CERBODY"/>
              <w:jc w:val="left"/>
              <w:rPr>
                <w:lang w:val="en-IE"/>
              </w:rPr>
            </w:pPr>
            <w:r w:rsidRPr="00862C5D">
              <w:rPr>
                <w:lang w:val="en-IE"/>
              </w:rPr>
              <w:t>Yes</w:t>
            </w:r>
          </w:p>
        </w:tc>
        <w:tc>
          <w:tcPr>
            <w:tcW w:w="638" w:type="pct"/>
          </w:tcPr>
          <w:p w:rsidR="00F218A7" w:rsidRPr="00862C5D" w:rsidRDefault="00F218A7" w:rsidP="00A4133B">
            <w:pPr>
              <w:pStyle w:val="CERBODY"/>
              <w:jc w:val="left"/>
              <w:rPr>
                <w:lang w:val="en-IE"/>
              </w:rPr>
            </w:pPr>
            <w:r w:rsidRPr="00862C5D">
              <w:rPr>
                <w:lang w:val="en-IE"/>
              </w:rPr>
              <w:t>Yes</w:t>
            </w:r>
          </w:p>
        </w:tc>
        <w:tc>
          <w:tcPr>
            <w:tcW w:w="638" w:type="pct"/>
          </w:tcPr>
          <w:p w:rsidR="00F218A7" w:rsidRPr="00862C5D" w:rsidRDefault="00F218A7" w:rsidP="00A4133B">
            <w:pPr>
              <w:pStyle w:val="CERBODY"/>
              <w:jc w:val="left"/>
              <w:rPr>
                <w:lang w:val="en-IE"/>
              </w:rPr>
            </w:pPr>
          </w:p>
        </w:tc>
        <w:tc>
          <w:tcPr>
            <w:tcW w:w="719" w:type="pct"/>
            <w:gridSpan w:val="2"/>
          </w:tcPr>
          <w:p w:rsidR="00F218A7" w:rsidRPr="00862C5D" w:rsidRDefault="00F218A7" w:rsidP="00A4133B">
            <w:pPr>
              <w:pStyle w:val="CERBODY"/>
              <w:jc w:val="left"/>
              <w:rPr>
                <w:lang w:val="en-IE"/>
              </w:rPr>
            </w:pPr>
            <w:r w:rsidRPr="00862C5D">
              <w:rPr>
                <w:lang w:val="en-IE"/>
              </w:rPr>
              <w:t>Yes</w:t>
            </w:r>
          </w:p>
        </w:tc>
      </w:tr>
      <w:tr w:rsidR="00E36D6E" w:rsidRPr="00862C5D" w:rsidTr="00B73AAF">
        <w:trPr>
          <w:cantSplit/>
        </w:trPr>
        <w:tc>
          <w:tcPr>
            <w:tcW w:w="804" w:type="pct"/>
            <w:vAlign w:val="center"/>
          </w:tcPr>
          <w:p w:rsidR="00F218A7" w:rsidRPr="00862C5D" w:rsidRDefault="00F218A7" w:rsidP="00A4133B">
            <w:pPr>
              <w:pStyle w:val="CERBODY"/>
              <w:jc w:val="left"/>
              <w:rPr>
                <w:lang w:val="en-IE"/>
              </w:rPr>
            </w:pPr>
            <w:r w:rsidRPr="00862C5D">
              <w:rPr>
                <w:lang w:val="en-IE"/>
              </w:rPr>
              <w:lastRenderedPageBreak/>
              <w:t xml:space="preserve">Ramp Down Rate 5 </w:t>
            </w:r>
            <w:r w:rsidR="0003286E" w:rsidRPr="00862C5D">
              <w:rPr>
                <w:lang w:val="en-IE"/>
              </w:rPr>
              <w:t>(MW / minute)</w:t>
            </w:r>
          </w:p>
        </w:tc>
        <w:tc>
          <w:tcPr>
            <w:tcW w:w="773" w:type="pct"/>
          </w:tcPr>
          <w:p w:rsidR="00F218A7" w:rsidRPr="00862C5D" w:rsidRDefault="00F218A7" w:rsidP="00A4133B">
            <w:pPr>
              <w:pStyle w:val="CERBODY"/>
              <w:jc w:val="left"/>
              <w:rPr>
                <w:lang w:val="en-IE"/>
              </w:rPr>
            </w:pPr>
            <w:r w:rsidRPr="00862C5D">
              <w:rPr>
                <w:iCs/>
                <w:lang w:val="en-IE"/>
              </w:rPr>
              <w:t>Yes</w:t>
            </w:r>
          </w:p>
        </w:tc>
        <w:tc>
          <w:tcPr>
            <w:tcW w:w="839" w:type="pct"/>
          </w:tcPr>
          <w:p w:rsidR="00F218A7" w:rsidRPr="00862C5D" w:rsidRDefault="00F218A7" w:rsidP="00A4133B">
            <w:pPr>
              <w:pStyle w:val="CERBODY"/>
              <w:jc w:val="left"/>
              <w:rPr>
                <w:lang w:val="en-IE"/>
              </w:rPr>
            </w:pPr>
          </w:p>
        </w:tc>
        <w:tc>
          <w:tcPr>
            <w:tcW w:w="589" w:type="pct"/>
          </w:tcPr>
          <w:p w:rsidR="00F218A7" w:rsidRPr="00862C5D" w:rsidRDefault="00F218A7" w:rsidP="00A4133B">
            <w:pPr>
              <w:pStyle w:val="CERBODY"/>
              <w:jc w:val="left"/>
              <w:rPr>
                <w:lang w:val="en-IE"/>
              </w:rPr>
            </w:pPr>
            <w:r w:rsidRPr="00862C5D">
              <w:rPr>
                <w:lang w:val="en-IE"/>
              </w:rPr>
              <w:t>Yes</w:t>
            </w:r>
          </w:p>
        </w:tc>
        <w:tc>
          <w:tcPr>
            <w:tcW w:w="638" w:type="pct"/>
          </w:tcPr>
          <w:p w:rsidR="00F218A7" w:rsidRPr="00862C5D" w:rsidRDefault="00F218A7" w:rsidP="00A4133B">
            <w:pPr>
              <w:pStyle w:val="CERBODY"/>
              <w:jc w:val="left"/>
              <w:rPr>
                <w:lang w:val="en-IE"/>
              </w:rPr>
            </w:pPr>
            <w:r w:rsidRPr="00862C5D">
              <w:rPr>
                <w:lang w:val="en-IE"/>
              </w:rPr>
              <w:t>Yes</w:t>
            </w:r>
          </w:p>
        </w:tc>
        <w:tc>
          <w:tcPr>
            <w:tcW w:w="638" w:type="pct"/>
          </w:tcPr>
          <w:p w:rsidR="00F218A7" w:rsidRPr="00862C5D" w:rsidRDefault="00F218A7" w:rsidP="00A4133B">
            <w:pPr>
              <w:pStyle w:val="CERBODY"/>
              <w:jc w:val="left"/>
              <w:rPr>
                <w:lang w:val="en-IE"/>
              </w:rPr>
            </w:pPr>
          </w:p>
        </w:tc>
        <w:tc>
          <w:tcPr>
            <w:tcW w:w="719" w:type="pct"/>
            <w:gridSpan w:val="2"/>
          </w:tcPr>
          <w:p w:rsidR="00F218A7" w:rsidRPr="00862C5D" w:rsidRDefault="00F218A7" w:rsidP="00A4133B">
            <w:pPr>
              <w:pStyle w:val="CERBODY"/>
              <w:jc w:val="left"/>
              <w:rPr>
                <w:lang w:val="en-IE"/>
              </w:rPr>
            </w:pPr>
            <w:r w:rsidRPr="00862C5D">
              <w:rPr>
                <w:lang w:val="en-IE"/>
              </w:rPr>
              <w:t>Yes</w:t>
            </w:r>
          </w:p>
        </w:tc>
      </w:tr>
      <w:tr w:rsidR="00E36D6E" w:rsidRPr="00862C5D" w:rsidTr="00B73AAF">
        <w:trPr>
          <w:cantSplit/>
        </w:trPr>
        <w:tc>
          <w:tcPr>
            <w:tcW w:w="804" w:type="pct"/>
            <w:vAlign w:val="center"/>
          </w:tcPr>
          <w:p w:rsidR="00F218A7" w:rsidRPr="00862C5D" w:rsidRDefault="00F218A7" w:rsidP="00A4133B">
            <w:pPr>
              <w:pStyle w:val="CERBODY"/>
              <w:jc w:val="left"/>
              <w:rPr>
                <w:lang w:val="en-IE"/>
              </w:rPr>
            </w:pPr>
            <w:r w:rsidRPr="00862C5D">
              <w:rPr>
                <w:lang w:val="en-IE"/>
              </w:rPr>
              <w:t>Ramp Up Break Point 1</w:t>
            </w:r>
            <w:r w:rsidR="0003286E" w:rsidRPr="00862C5D">
              <w:rPr>
                <w:lang w:val="en-IE"/>
              </w:rPr>
              <w:t xml:space="preserve"> (MW)</w:t>
            </w:r>
          </w:p>
        </w:tc>
        <w:tc>
          <w:tcPr>
            <w:tcW w:w="773" w:type="pct"/>
          </w:tcPr>
          <w:p w:rsidR="00F218A7" w:rsidRPr="00862C5D" w:rsidRDefault="00F218A7" w:rsidP="00A4133B">
            <w:pPr>
              <w:pStyle w:val="CERBODY"/>
              <w:jc w:val="left"/>
              <w:rPr>
                <w:lang w:val="en-IE"/>
              </w:rPr>
            </w:pPr>
            <w:r w:rsidRPr="00862C5D">
              <w:rPr>
                <w:iCs/>
                <w:lang w:val="en-IE"/>
              </w:rPr>
              <w:t>Yes</w:t>
            </w:r>
          </w:p>
        </w:tc>
        <w:tc>
          <w:tcPr>
            <w:tcW w:w="839" w:type="pct"/>
          </w:tcPr>
          <w:p w:rsidR="00F218A7" w:rsidRPr="00862C5D" w:rsidRDefault="00F218A7" w:rsidP="00A4133B">
            <w:pPr>
              <w:pStyle w:val="CERBODY"/>
              <w:jc w:val="left"/>
              <w:rPr>
                <w:lang w:val="en-IE"/>
              </w:rPr>
            </w:pPr>
          </w:p>
        </w:tc>
        <w:tc>
          <w:tcPr>
            <w:tcW w:w="589" w:type="pct"/>
          </w:tcPr>
          <w:p w:rsidR="00F218A7" w:rsidRPr="00862C5D" w:rsidRDefault="00F218A7" w:rsidP="00A4133B">
            <w:pPr>
              <w:pStyle w:val="CERBODY"/>
              <w:jc w:val="left"/>
              <w:rPr>
                <w:lang w:val="en-IE"/>
              </w:rPr>
            </w:pPr>
            <w:r w:rsidRPr="00862C5D">
              <w:rPr>
                <w:lang w:val="en-IE"/>
              </w:rPr>
              <w:t>Yes</w:t>
            </w:r>
          </w:p>
        </w:tc>
        <w:tc>
          <w:tcPr>
            <w:tcW w:w="638" w:type="pct"/>
          </w:tcPr>
          <w:p w:rsidR="00F218A7" w:rsidRPr="00862C5D" w:rsidRDefault="00F218A7" w:rsidP="00A4133B">
            <w:pPr>
              <w:pStyle w:val="CERBODY"/>
              <w:jc w:val="left"/>
              <w:rPr>
                <w:lang w:val="en-IE"/>
              </w:rPr>
            </w:pPr>
            <w:r w:rsidRPr="00862C5D">
              <w:rPr>
                <w:lang w:val="en-IE"/>
              </w:rPr>
              <w:t>Yes</w:t>
            </w:r>
          </w:p>
        </w:tc>
        <w:tc>
          <w:tcPr>
            <w:tcW w:w="638" w:type="pct"/>
          </w:tcPr>
          <w:p w:rsidR="00F218A7" w:rsidRPr="00862C5D" w:rsidRDefault="00F218A7" w:rsidP="00A4133B">
            <w:pPr>
              <w:pStyle w:val="CERBODY"/>
              <w:jc w:val="left"/>
              <w:rPr>
                <w:lang w:val="en-IE"/>
              </w:rPr>
            </w:pPr>
          </w:p>
        </w:tc>
        <w:tc>
          <w:tcPr>
            <w:tcW w:w="719" w:type="pct"/>
            <w:gridSpan w:val="2"/>
          </w:tcPr>
          <w:p w:rsidR="00F218A7" w:rsidRPr="00862C5D" w:rsidRDefault="00F218A7" w:rsidP="00A4133B">
            <w:pPr>
              <w:pStyle w:val="CERBODY"/>
              <w:jc w:val="left"/>
              <w:rPr>
                <w:lang w:val="en-IE"/>
              </w:rPr>
            </w:pPr>
            <w:r w:rsidRPr="00862C5D">
              <w:rPr>
                <w:lang w:val="en-IE"/>
              </w:rPr>
              <w:t>Yes</w:t>
            </w:r>
          </w:p>
        </w:tc>
      </w:tr>
      <w:tr w:rsidR="00E36D6E" w:rsidRPr="00862C5D" w:rsidTr="00B73AAF">
        <w:trPr>
          <w:cantSplit/>
        </w:trPr>
        <w:tc>
          <w:tcPr>
            <w:tcW w:w="804" w:type="pct"/>
            <w:vAlign w:val="center"/>
          </w:tcPr>
          <w:p w:rsidR="00F218A7" w:rsidRPr="00862C5D" w:rsidRDefault="00F218A7" w:rsidP="00A4133B">
            <w:pPr>
              <w:pStyle w:val="CERBODY"/>
              <w:jc w:val="left"/>
              <w:rPr>
                <w:lang w:val="en-IE"/>
              </w:rPr>
            </w:pPr>
            <w:r w:rsidRPr="00862C5D">
              <w:rPr>
                <w:lang w:val="en-IE"/>
              </w:rPr>
              <w:t xml:space="preserve">Ramp Up Break Point 2 </w:t>
            </w:r>
            <w:r w:rsidR="0003286E" w:rsidRPr="00862C5D">
              <w:rPr>
                <w:lang w:val="en-IE"/>
              </w:rPr>
              <w:t>(MW)</w:t>
            </w:r>
          </w:p>
        </w:tc>
        <w:tc>
          <w:tcPr>
            <w:tcW w:w="773" w:type="pct"/>
          </w:tcPr>
          <w:p w:rsidR="00F218A7" w:rsidRPr="00862C5D" w:rsidRDefault="00F218A7" w:rsidP="00A4133B">
            <w:pPr>
              <w:pStyle w:val="CERBODY"/>
              <w:jc w:val="left"/>
              <w:rPr>
                <w:lang w:val="en-IE"/>
              </w:rPr>
            </w:pPr>
            <w:r w:rsidRPr="00862C5D">
              <w:rPr>
                <w:iCs/>
                <w:lang w:val="en-IE"/>
              </w:rPr>
              <w:t>Yes</w:t>
            </w:r>
          </w:p>
        </w:tc>
        <w:tc>
          <w:tcPr>
            <w:tcW w:w="839" w:type="pct"/>
          </w:tcPr>
          <w:p w:rsidR="00F218A7" w:rsidRPr="00862C5D" w:rsidRDefault="00F218A7" w:rsidP="00A4133B">
            <w:pPr>
              <w:pStyle w:val="CERBODY"/>
              <w:jc w:val="left"/>
              <w:rPr>
                <w:lang w:val="en-IE"/>
              </w:rPr>
            </w:pPr>
          </w:p>
        </w:tc>
        <w:tc>
          <w:tcPr>
            <w:tcW w:w="589" w:type="pct"/>
          </w:tcPr>
          <w:p w:rsidR="00F218A7" w:rsidRPr="00862C5D" w:rsidRDefault="00F218A7" w:rsidP="00A4133B">
            <w:pPr>
              <w:pStyle w:val="CERBODY"/>
              <w:jc w:val="left"/>
              <w:rPr>
                <w:lang w:val="en-IE"/>
              </w:rPr>
            </w:pPr>
            <w:r w:rsidRPr="00862C5D">
              <w:rPr>
                <w:lang w:val="en-IE"/>
              </w:rPr>
              <w:t>Yes</w:t>
            </w:r>
          </w:p>
        </w:tc>
        <w:tc>
          <w:tcPr>
            <w:tcW w:w="638" w:type="pct"/>
          </w:tcPr>
          <w:p w:rsidR="00F218A7" w:rsidRPr="00862C5D" w:rsidRDefault="00F218A7" w:rsidP="00A4133B">
            <w:pPr>
              <w:pStyle w:val="CERBODY"/>
              <w:jc w:val="left"/>
              <w:rPr>
                <w:lang w:val="en-IE"/>
              </w:rPr>
            </w:pPr>
            <w:r w:rsidRPr="00862C5D">
              <w:rPr>
                <w:lang w:val="en-IE"/>
              </w:rPr>
              <w:t>Yes</w:t>
            </w:r>
          </w:p>
        </w:tc>
        <w:tc>
          <w:tcPr>
            <w:tcW w:w="638" w:type="pct"/>
          </w:tcPr>
          <w:p w:rsidR="00F218A7" w:rsidRPr="00862C5D" w:rsidRDefault="00F218A7" w:rsidP="00A4133B">
            <w:pPr>
              <w:pStyle w:val="CERBODY"/>
              <w:jc w:val="left"/>
              <w:rPr>
                <w:lang w:val="en-IE"/>
              </w:rPr>
            </w:pPr>
          </w:p>
        </w:tc>
        <w:tc>
          <w:tcPr>
            <w:tcW w:w="719" w:type="pct"/>
            <w:gridSpan w:val="2"/>
          </w:tcPr>
          <w:p w:rsidR="00F218A7" w:rsidRPr="00862C5D" w:rsidRDefault="00F218A7" w:rsidP="00A4133B">
            <w:pPr>
              <w:pStyle w:val="CERBODY"/>
              <w:jc w:val="left"/>
              <w:rPr>
                <w:lang w:val="en-IE"/>
              </w:rPr>
            </w:pPr>
            <w:r w:rsidRPr="00862C5D">
              <w:rPr>
                <w:lang w:val="en-IE"/>
              </w:rPr>
              <w:t>Yes</w:t>
            </w:r>
          </w:p>
        </w:tc>
      </w:tr>
      <w:tr w:rsidR="00E36D6E" w:rsidRPr="00862C5D" w:rsidTr="00B73AAF">
        <w:trPr>
          <w:cantSplit/>
        </w:trPr>
        <w:tc>
          <w:tcPr>
            <w:tcW w:w="804" w:type="pct"/>
            <w:vAlign w:val="center"/>
          </w:tcPr>
          <w:p w:rsidR="00F218A7" w:rsidRPr="00862C5D" w:rsidRDefault="00F218A7" w:rsidP="00A4133B">
            <w:pPr>
              <w:pStyle w:val="CERBODY"/>
              <w:jc w:val="left"/>
              <w:rPr>
                <w:lang w:val="en-IE"/>
              </w:rPr>
            </w:pPr>
            <w:r w:rsidRPr="00862C5D">
              <w:rPr>
                <w:lang w:val="en-IE"/>
              </w:rPr>
              <w:t xml:space="preserve">Ramp Up Break Point 3 </w:t>
            </w:r>
            <w:r w:rsidR="0003286E" w:rsidRPr="00862C5D">
              <w:rPr>
                <w:lang w:val="en-IE"/>
              </w:rPr>
              <w:t>(MW)</w:t>
            </w:r>
          </w:p>
        </w:tc>
        <w:tc>
          <w:tcPr>
            <w:tcW w:w="773" w:type="pct"/>
          </w:tcPr>
          <w:p w:rsidR="00F218A7" w:rsidRPr="00862C5D" w:rsidRDefault="00F218A7" w:rsidP="00A4133B">
            <w:pPr>
              <w:pStyle w:val="CERBODY"/>
              <w:jc w:val="left"/>
              <w:rPr>
                <w:lang w:val="en-IE"/>
              </w:rPr>
            </w:pPr>
            <w:r w:rsidRPr="00862C5D">
              <w:rPr>
                <w:iCs/>
                <w:lang w:val="en-IE"/>
              </w:rPr>
              <w:t>Yes</w:t>
            </w:r>
          </w:p>
        </w:tc>
        <w:tc>
          <w:tcPr>
            <w:tcW w:w="839" w:type="pct"/>
          </w:tcPr>
          <w:p w:rsidR="00F218A7" w:rsidRPr="00862C5D" w:rsidRDefault="00F218A7" w:rsidP="00A4133B">
            <w:pPr>
              <w:pStyle w:val="CERBODY"/>
              <w:jc w:val="left"/>
              <w:rPr>
                <w:lang w:val="en-IE"/>
              </w:rPr>
            </w:pPr>
          </w:p>
        </w:tc>
        <w:tc>
          <w:tcPr>
            <w:tcW w:w="589" w:type="pct"/>
          </w:tcPr>
          <w:p w:rsidR="00F218A7" w:rsidRPr="00862C5D" w:rsidRDefault="00F218A7" w:rsidP="00A4133B">
            <w:pPr>
              <w:pStyle w:val="CERBODY"/>
              <w:jc w:val="left"/>
              <w:rPr>
                <w:lang w:val="en-IE"/>
              </w:rPr>
            </w:pPr>
            <w:r w:rsidRPr="00862C5D">
              <w:rPr>
                <w:lang w:val="en-IE"/>
              </w:rPr>
              <w:t>Yes</w:t>
            </w:r>
          </w:p>
        </w:tc>
        <w:tc>
          <w:tcPr>
            <w:tcW w:w="638" w:type="pct"/>
          </w:tcPr>
          <w:p w:rsidR="00F218A7" w:rsidRPr="00862C5D" w:rsidRDefault="00F218A7" w:rsidP="00A4133B">
            <w:pPr>
              <w:pStyle w:val="CERBODY"/>
              <w:jc w:val="left"/>
              <w:rPr>
                <w:lang w:val="en-IE"/>
              </w:rPr>
            </w:pPr>
            <w:r w:rsidRPr="00862C5D">
              <w:rPr>
                <w:lang w:val="en-IE"/>
              </w:rPr>
              <w:t>Yes</w:t>
            </w:r>
          </w:p>
        </w:tc>
        <w:tc>
          <w:tcPr>
            <w:tcW w:w="638" w:type="pct"/>
          </w:tcPr>
          <w:p w:rsidR="00F218A7" w:rsidRPr="00862C5D" w:rsidRDefault="00F218A7" w:rsidP="00A4133B">
            <w:pPr>
              <w:pStyle w:val="CERBODY"/>
              <w:jc w:val="left"/>
              <w:rPr>
                <w:lang w:val="en-IE"/>
              </w:rPr>
            </w:pPr>
          </w:p>
        </w:tc>
        <w:tc>
          <w:tcPr>
            <w:tcW w:w="719" w:type="pct"/>
            <w:gridSpan w:val="2"/>
          </w:tcPr>
          <w:p w:rsidR="00F218A7" w:rsidRPr="00862C5D" w:rsidRDefault="00F218A7" w:rsidP="00A4133B">
            <w:pPr>
              <w:pStyle w:val="CERBODY"/>
              <w:jc w:val="left"/>
              <w:rPr>
                <w:lang w:val="en-IE"/>
              </w:rPr>
            </w:pPr>
            <w:r w:rsidRPr="00862C5D">
              <w:rPr>
                <w:lang w:val="en-IE"/>
              </w:rPr>
              <w:t>Yes</w:t>
            </w:r>
          </w:p>
        </w:tc>
      </w:tr>
      <w:tr w:rsidR="00E36D6E" w:rsidRPr="00862C5D" w:rsidTr="00B73AAF">
        <w:trPr>
          <w:cantSplit/>
        </w:trPr>
        <w:tc>
          <w:tcPr>
            <w:tcW w:w="804" w:type="pct"/>
            <w:vAlign w:val="center"/>
          </w:tcPr>
          <w:p w:rsidR="00F218A7" w:rsidRPr="00862C5D" w:rsidRDefault="00F218A7" w:rsidP="00A4133B">
            <w:pPr>
              <w:pStyle w:val="CERBODY"/>
              <w:jc w:val="left"/>
              <w:rPr>
                <w:lang w:val="en-IE"/>
              </w:rPr>
            </w:pPr>
            <w:r w:rsidRPr="00862C5D">
              <w:rPr>
                <w:lang w:val="en-IE"/>
              </w:rPr>
              <w:t xml:space="preserve">Ramp Up Break Point 4 </w:t>
            </w:r>
            <w:r w:rsidR="0003286E" w:rsidRPr="00862C5D">
              <w:rPr>
                <w:lang w:val="en-IE"/>
              </w:rPr>
              <w:t>(MW)</w:t>
            </w:r>
          </w:p>
        </w:tc>
        <w:tc>
          <w:tcPr>
            <w:tcW w:w="773" w:type="pct"/>
          </w:tcPr>
          <w:p w:rsidR="00F218A7" w:rsidRPr="00862C5D" w:rsidRDefault="00F218A7" w:rsidP="00A4133B">
            <w:pPr>
              <w:pStyle w:val="CERBODY"/>
              <w:jc w:val="left"/>
              <w:rPr>
                <w:lang w:val="en-IE"/>
              </w:rPr>
            </w:pPr>
            <w:r w:rsidRPr="00862C5D">
              <w:rPr>
                <w:iCs/>
                <w:lang w:val="en-IE"/>
              </w:rPr>
              <w:t>Yes</w:t>
            </w:r>
          </w:p>
        </w:tc>
        <w:tc>
          <w:tcPr>
            <w:tcW w:w="839" w:type="pct"/>
          </w:tcPr>
          <w:p w:rsidR="00F218A7" w:rsidRPr="00862C5D" w:rsidRDefault="00F218A7" w:rsidP="00A4133B">
            <w:pPr>
              <w:pStyle w:val="CERBODY"/>
              <w:jc w:val="left"/>
              <w:rPr>
                <w:lang w:val="en-IE"/>
              </w:rPr>
            </w:pPr>
          </w:p>
        </w:tc>
        <w:tc>
          <w:tcPr>
            <w:tcW w:w="589" w:type="pct"/>
          </w:tcPr>
          <w:p w:rsidR="00F218A7" w:rsidRPr="00862C5D" w:rsidRDefault="00F218A7" w:rsidP="00A4133B">
            <w:pPr>
              <w:pStyle w:val="CERBODY"/>
              <w:jc w:val="left"/>
              <w:rPr>
                <w:lang w:val="en-IE"/>
              </w:rPr>
            </w:pPr>
            <w:r w:rsidRPr="00862C5D">
              <w:rPr>
                <w:lang w:val="en-IE"/>
              </w:rPr>
              <w:t>Yes</w:t>
            </w:r>
          </w:p>
        </w:tc>
        <w:tc>
          <w:tcPr>
            <w:tcW w:w="638" w:type="pct"/>
          </w:tcPr>
          <w:p w:rsidR="00F218A7" w:rsidRPr="00862C5D" w:rsidRDefault="00F218A7" w:rsidP="00A4133B">
            <w:pPr>
              <w:pStyle w:val="CERBODY"/>
              <w:jc w:val="left"/>
              <w:rPr>
                <w:lang w:val="en-IE"/>
              </w:rPr>
            </w:pPr>
            <w:r w:rsidRPr="00862C5D">
              <w:rPr>
                <w:lang w:val="en-IE"/>
              </w:rPr>
              <w:t>Yes</w:t>
            </w:r>
          </w:p>
        </w:tc>
        <w:tc>
          <w:tcPr>
            <w:tcW w:w="638" w:type="pct"/>
          </w:tcPr>
          <w:p w:rsidR="00F218A7" w:rsidRPr="00862C5D" w:rsidRDefault="00F218A7" w:rsidP="00A4133B">
            <w:pPr>
              <w:pStyle w:val="CERBODY"/>
              <w:jc w:val="left"/>
              <w:rPr>
                <w:lang w:val="en-IE"/>
              </w:rPr>
            </w:pPr>
          </w:p>
        </w:tc>
        <w:tc>
          <w:tcPr>
            <w:tcW w:w="719" w:type="pct"/>
            <w:gridSpan w:val="2"/>
          </w:tcPr>
          <w:p w:rsidR="00F218A7" w:rsidRPr="00862C5D" w:rsidRDefault="00F218A7" w:rsidP="00A4133B">
            <w:pPr>
              <w:pStyle w:val="CERBODY"/>
              <w:jc w:val="left"/>
              <w:rPr>
                <w:lang w:val="en-IE"/>
              </w:rPr>
            </w:pPr>
            <w:r w:rsidRPr="00862C5D">
              <w:rPr>
                <w:lang w:val="en-IE"/>
              </w:rPr>
              <w:t>Yes</w:t>
            </w:r>
          </w:p>
        </w:tc>
      </w:tr>
      <w:tr w:rsidR="00E36D6E" w:rsidRPr="00862C5D" w:rsidTr="00B73AAF">
        <w:trPr>
          <w:cantSplit/>
        </w:trPr>
        <w:tc>
          <w:tcPr>
            <w:tcW w:w="804" w:type="pct"/>
            <w:vAlign w:val="center"/>
          </w:tcPr>
          <w:p w:rsidR="00F218A7" w:rsidRPr="00862C5D" w:rsidRDefault="00F218A7" w:rsidP="00A4133B">
            <w:pPr>
              <w:pStyle w:val="CERBODY"/>
              <w:jc w:val="left"/>
              <w:rPr>
                <w:lang w:val="en-IE"/>
              </w:rPr>
            </w:pPr>
            <w:r w:rsidRPr="00862C5D">
              <w:rPr>
                <w:lang w:val="en-IE"/>
              </w:rPr>
              <w:t>Ramp Up Rate 1</w:t>
            </w:r>
            <w:r w:rsidR="0003286E" w:rsidRPr="00862C5D">
              <w:rPr>
                <w:lang w:val="en-IE"/>
              </w:rPr>
              <w:t xml:space="preserve"> (MW / minute)</w:t>
            </w:r>
          </w:p>
        </w:tc>
        <w:tc>
          <w:tcPr>
            <w:tcW w:w="773" w:type="pct"/>
          </w:tcPr>
          <w:p w:rsidR="00F218A7" w:rsidRPr="00862C5D" w:rsidRDefault="00F218A7" w:rsidP="00A4133B">
            <w:pPr>
              <w:pStyle w:val="CERBODY"/>
              <w:jc w:val="left"/>
              <w:rPr>
                <w:lang w:val="en-IE"/>
              </w:rPr>
            </w:pPr>
            <w:r w:rsidRPr="00862C5D">
              <w:rPr>
                <w:iCs/>
                <w:lang w:val="en-IE"/>
              </w:rPr>
              <w:t>Yes</w:t>
            </w:r>
          </w:p>
        </w:tc>
        <w:tc>
          <w:tcPr>
            <w:tcW w:w="839" w:type="pct"/>
          </w:tcPr>
          <w:p w:rsidR="00F218A7" w:rsidRPr="00862C5D" w:rsidRDefault="00F218A7" w:rsidP="00A4133B">
            <w:pPr>
              <w:pStyle w:val="CERBODY"/>
              <w:jc w:val="left"/>
              <w:rPr>
                <w:lang w:val="en-IE"/>
              </w:rPr>
            </w:pPr>
          </w:p>
        </w:tc>
        <w:tc>
          <w:tcPr>
            <w:tcW w:w="589" w:type="pct"/>
          </w:tcPr>
          <w:p w:rsidR="00F218A7" w:rsidRPr="00862C5D" w:rsidRDefault="00F218A7" w:rsidP="00A4133B">
            <w:pPr>
              <w:pStyle w:val="CERBODY"/>
              <w:jc w:val="left"/>
              <w:rPr>
                <w:lang w:val="en-IE"/>
              </w:rPr>
            </w:pPr>
            <w:r w:rsidRPr="00862C5D">
              <w:rPr>
                <w:lang w:val="en-IE"/>
              </w:rPr>
              <w:t>Yes</w:t>
            </w:r>
          </w:p>
        </w:tc>
        <w:tc>
          <w:tcPr>
            <w:tcW w:w="638" w:type="pct"/>
          </w:tcPr>
          <w:p w:rsidR="00F218A7" w:rsidRPr="00862C5D" w:rsidRDefault="00F218A7" w:rsidP="00A4133B">
            <w:pPr>
              <w:pStyle w:val="CERBODY"/>
              <w:jc w:val="left"/>
              <w:rPr>
                <w:lang w:val="en-IE"/>
              </w:rPr>
            </w:pPr>
            <w:r w:rsidRPr="00862C5D">
              <w:rPr>
                <w:lang w:val="en-IE"/>
              </w:rPr>
              <w:t>Yes</w:t>
            </w:r>
          </w:p>
        </w:tc>
        <w:tc>
          <w:tcPr>
            <w:tcW w:w="638" w:type="pct"/>
          </w:tcPr>
          <w:p w:rsidR="00F218A7" w:rsidRPr="00862C5D" w:rsidRDefault="00F218A7" w:rsidP="00A4133B">
            <w:pPr>
              <w:pStyle w:val="CERBODY"/>
              <w:jc w:val="left"/>
              <w:rPr>
                <w:lang w:val="en-IE"/>
              </w:rPr>
            </w:pPr>
          </w:p>
        </w:tc>
        <w:tc>
          <w:tcPr>
            <w:tcW w:w="719" w:type="pct"/>
            <w:gridSpan w:val="2"/>
          </w:tcPr>
          <w:p w:rsidR="00F218A7" w:rsidRPr="00862C5D" w:rsidRDefault="00F218A7" w:rsidP="00A4133B">
            <w:pPr>
              <w:pStyle w:val="CERBODY"/>
              <w:jc w:val="left"/>
              <w:rPr>
                <w:lang w:val="en-IE"/>
              </w:rPr>
            </w:pPr>
            <w:r w:rsidRPr="00862C5D">
              <w:rPr>
                <w:lang w:val="en-IE"/>
              </w:rPr>
              <w:t>Yes</w:t>
            </w:r>
          </w:p>
        </w:tc>
      </w:tr>
      <w:tr w:rsidR="00E36D6E" w:rsidRPr="00862C5D" w:rsidTr="00B73AAF">
        <w:trPr>
          <w:cantSplit/>
        </w:trPr>
        <w:tc>
          <w:tcPr>
            <w:tcW w:w="804" w:type="pct"/>
            <w:vAlign w:val="center"/>
          </w:tcPr>
          <w:p w:rsidR="00F218A7" w:rsidRPr="00862C5D" w:rsidRDefault="00F218A7" w:rsidP="00A4133B">
            <w:pPr>
              <w:pStyle w:val="CERBODY"/>
              <w:jc w:val="left"/>
              <w:rPr>
                <w:lang w:val="en-IE"/>
              </w:rPr>
            </w:pPr>
            <w:r w:rsidRPr="00862C5D">
              <w:rPr>
                <w:lang w:val="en-IE"/>
              </w:rPr>
              <w:t xml:space="preserve">Ramp Up Rate 2 </w:t>
            </w:r>
            <w:r w:rsidR="0003286E" w:rsidRPr="00862C5D">
              <w:rPr>
                <w:lang w:val="en-IE"/>
              </w:rPr>
              <w:t>(MW / minute)</w:t>
            </w:r>
          </w:p>
        </w:tc>
        <w:tc>
          <w:tcPr>
            <w:tcW w:w="773" w:type="pct"/>
          </w:tcPr>
          <w:p w:rsidR="00F218A7" w:rsidRPr="00862C5D" w:rsidRDefault="00F218A7" w:rsidP="00A4133B">
            <w:pPr>
              <w:pStyle w:val="CERBODY"/>
              <w:jc w:val="left"/>
              <w:rPr>
                <w:lang w:val="en-IE"/>
              </w:rPr>
            </w:pPr>
            <w:r w:rsidRPr="00862C5D">
              <w:rPr>
                <w:iCs/>
                <w:lang w:val="en-IE"/>
              </w:rPr>
              <w:t>Yes</w:t>
            </w:r>
          </w:p>
        </w:tc>
        <w:tc>
          <w:tcPr>
            <w:tcW w:w="839" w:type="pct"/>
          </w:tcPr>
          <w:p w:rsidR="00F218A7" w:rsidRPr="00862C5D" w:rsidRDefault="00F218A7" w:rsidP="00A4133B">
            <w:pPr>
              <w:pStyle w:val="CERBODY"/>
              <w:jc w:val="left"/>
              <w:rPr>
                <w:lang w:val="en-IE"/>
              </w:rPr>
            </w:pPr>
          </w:p>
        </w:tc>
        <w:tc>
          <w:tcPr>
            <w:tcW w:w="589" w:type="pct"/>
          </w:tcPr>
          <w:p w:rsidR="00F218A7" w:rsidRPr="00862C5D" w:rsidRDefault="00F218A7" w:rsidP="00A4133B">
            <w:pPr>
              <w:pStyle w:val="CERBODY"/>
              <w:jc w:val="left"/>
              <w:rPr>
                <w:lang w:val="en-IE"/>
              </w:rPr>
            </w:pPr>
            <w:r w:rsidRPr="00862C5D">
              <w:rPr>
                <w:lang w:val="en-IE"/>
              </w:rPr>
              <w:t>Yes</w:t>
            </w:r>
          </w:p>
        </w:tc>
        <w:tc>
          <w:tcPr>
            <w:tcW w:w="638" w:type="pct"/>
          </w:tcPr>
          <w:p w:rsidR="00F218A7" w:rsidRPr="00862C5D" w:rsidRDefault="00F218A7" w:rsidP="00A4133B">
            <w:pPr>
              <w:pStyle w:val="CERBODY"/>
              <w:jc w:val="left"/>
              <w:rPr>
                <w:lang w:val="en-IE"/>
              </w:rPr>
            </w:pPr>
            <w:r w:rsidRPr="00862C5D">
              <w:rPr>
                <w:lang w:val="en-IE"/>
              </w:rPr>
              <w:t>Yes</w:t>
            </w:r>
          </w:p>
        </w:tc>
        <w:tc>
          <w:tcPr>
            <w:tcW w:w="638" w:type="pct"/>
          </w:tcPr>
          <w:p w:rsidR="00F218A7" w:rsidRPr="00862C5D" w:rsidRDefault="00F218A7" w:rsidP="00A4133B">
            <w:pPr>
              <w:pStyle w:val="CERBODY"/>
              <w:jc w:val="left"/>
              <w:rPr>
                <w:lang w:val="en-IE"/>
              </w:rPr>
            </w:pPr>
          </w:p>
        </w:tc>
        <w:tc>
          <w:tcPr>
            <w:tcW w:w="719" w:type="pct"/>
            <w:gridSpan w:val="2"/>
          </w:tcPr>
          <w:p w:rsidR="00F218A7" w:rsidRPr="00862C5D" w:rsidRDefault="00F218A7" w:rsidP="00A4133B">
            <w:pPr>
              <w:pStyle w:val="CERBODY"/>
              <w:jc w:val="left"/>
              <w:rPr>
                <w:lang w:val="en-IE"/>
              </w:rPr>
            </w:pPr>
            <w:r w:rsidRPr="00862C5D">
              <w:rPr>
                <w:lang w:val="en-IE"/>
              </w:rPr>
              <w:t>Yes</w:t>
            </w:r>
          </w:p>
        </w:tc>
      </w:tr>
      <w:tr w:rsidR="00E36D6E" w:rsidRPr="00862C5D" w:rsidTr="00B73AAF">
        <w:trPr>
          <w:cantSplit/>
        </w:trPr>
        <w:tc>
          <w:tcPr>
            <w:tcW w:w="804" w:type="pct"/>
            <w:vAlign w:val="center"/>
          </w:tcPr>
          <w:p w:rsidR="00F218A7" w:rsidRPr="00862C5D" w:rsidRDefault="00F218A7" w:rsidP="00A4133B">
            <w:pPr>
              <w:pStyle w:val="CERBODY"/>
              <w:jc w:val="left"/>
              <w:rPr>
                <w:lang w:val="en-IE"/>
              </w:rPr>
            </w:pPr>
            <w:r w:rsidRPr="00862C5D">
              <w:rPr>
                <w:lang w:val="en-IE"/>
              </w:rPr>
              <w:t xml:space="preserve">Ramp Up Rate 3 </w:t>
            </w:r>
            <w:r w:rsidR="0003286E" w:rsidRPr="00862C5D">
              <w:rPr>
                <w:lang w:val="en-IE"/>
              </w:rPr>
              <w:t>(MW / minute)</w:t>
            </w:r>
          </w:p>
        </w:tc>
        <w:tc>
          <w:tcPr>
            <w:tcW w:w="773" w:type="pct"/>
          </w:tcPr>
          <w:p w:rsidR="00F218A7" w:rsidRPr="00862C5D" w:rsidRDefault="00F218A7" w:rsidP="00A4133B">
            <w:pPr>
              <w:pStyle w:val="CERBODY"/>
              <w:jc w:val="left"/>
              <w:rPr>
                <w:lang w:val="en-IE"/>
              </w:rPr>
            </w:pPr>
            <w:r w:rsidRPr="00862C5D">
              <w:rPr>
                <w:iCs/>
                <w:lang w:val="en-IE"/>
              </w:rPr>
              <w:t>Yes</w:t>
            </w:r>
          </w:p>
        </w:tc>
        <w:tc>
          <w:tcPr>
            <w:tcW w:w="839" w:type="pct"/>
          </w:tcPr>
          <w:p w:rsidR="00F218A7" w:rsidRPr="00862C5D" w:rsidRDefault="00F218A7" w:rsidP="00A4133B">
            <w:pPr>
              <w:pStyle w:val="CERBODY"/>
              <w:jc w:val="left"/>
              <w:rPr>
                <w:lang w:val="en-IE"/>
              </w:rPr>
            </w:pPr>
          </w:p>
        </w:tc>
        <w:tc>
          <w:tcPr>
            <w:tcW w:w="589" w:type="pct"/>
          </w:tcPr>
          <w:p w:rsidR="00F218A7" w:rsidRPr="00862C5D" w:rsidRDefault="00F218A7" w:rsidP="00A4133B">
            <w:pPr>
              <w:pStyle w:val="CERBODY"/>
              <w:jc w:val="left"/>
              <w:rPr>
                <w:lang w:val="en-IE"/>
              </w:rPr>
            </w:pPr>
            <w:r w:rsidRPr="00862C5D">
              <w:rPr>
                <w:lang w:val="en-IE"/>
              </w:rPr>
              <w:t>Yes</w:t>
            </w:r>
          </w:p>
        </w:tc>
        <w:tc>
          <w:tcPr>
            <w:tcW w:w="638" w:type="pct"/>
          </w:tcPr>
          <w:p w:rsidR="00F218A7" w:rsidRPr="00862C5D" w:rsidRDefault="00F218A7" w:rsidP="00A4133B">
            <w:pPr>
              <w:pStyle w:val="CERBODY"/>
              <w:jc w:val="left"/>
              <w:rPr>
                <w:lang w:val="en-IE"/>
              </w:rPr>
            </w:pPr>
            <w:r w:rsidRPr="00862C5D">
              <w:rPr>
                <w:lang w:val="en-IE"/>
              </w:rPr>
              <w:t>Yes</w:t>
            </w:r>
          </w:p>
        </w:tc>
        <w:tc>
          <w:tcPr>
            <w:tcW w:w="638" w:type="pct"/>
          </w:tcPr>
          <w:p w:rsidR="00F218A7" w:rsidRPr="00862C5D" w:rsidRDefault="00F218A7" w:rsidP="00A4133B">
            <w:pPr>
              <w:pStyle w:val="CERBODY"/>
              <w:jc w:val="left"/>
              <w:rPr>
                <w:lang w:val="en-IE"/>
              </w:rPr>
            </w:pPr>
          </w:p>
        </w:tc>
        <w:tc>
          <w:tcPr>
            <w:tcW w:w="719" w:type="pct"/>
            <w:gridSpan w:val="2"/>
          </w:tcPr>
          <w:p w:rsidR="00F218A7" w:rsidRPr="00862C5D" w:rsidRDefault="00F218A7" w:rsidP="00A4133B">
            <w:pPr>
              <w:pStyle w:val="CERBODY"/>
              <w:jc w:val="left"/>
              <w:rPr>
                <w:lang w:val="en-IE"/>
              </w:rPr>
            </w:pPr>
            <w:r w:rsidRPr="00862C5D">
              <w:rPr>
                <w:lang w:val="en-IE"/>
              </w:rPr>
              <w:t>Yes</w:t>
            </w:r>
          </w:p>
        </w:tc>
      </w:tr>
      <w:tr w:rsidR="00E36D6E" w:rsidRPr="00862C5D" w:rsidTr="00B73AAF">
        <w:trPr>
          <w:cantSplit/>
        </w:trPr>
        <w:tc>
          <w:tcPr>
            <w:tcW w:w="804" w:type="pct"/>
            <w:vAlign w:val="center"/>
          </w:tcPr>
          <w:p w:rsidR="00F218A7" w:rsidRPr="00862C5D" w:rsidRDefault="00F218A7" w:rsidP="00A4133B">
            <w:pPr>
              <w:pStyle w:val="CERBODY"/>
              <w:jc w:val="left"/>
              <w:rPr>
                <w:lang w:val="en-IE"/>
              </w:rPr>
            </w:pPr>
            <w:r w:rsidRPr="00862C5D">
              <w:rPr>
                <w:lang w:val="en-IE"/>
              </w:rPr>
              <w:t xml:space="preserve">Ramp Up Rate 4 </w:t>
            </w:r>
            <w:r w:rsidR="0003286E" w:rsidRPr="00862C5D">
              <w:rPr>
                <w:lang w:val="en-IE"/>
              </w:rPr>
              <w:t>(MW / minute)</w:t>
            </w:r>
          </w:p>
        </w:tc>
        <w:tc>
          <w:tcPr>
            <w:tcW w:w="773" w:type="pct"/>
          </w:tcPr>
          <w:p w:rsidR="00F218A7" w:rsidRPr="00862C5D" w:rsidRDefault="00F218A7" w:rsidP="00A4133B">
            <w:pPr>
              <w:pStyle w:val="CERBODY"/>
              <w:jc w:val="left"/>
              <w:rPr>
                <w:lang w:val="en-IE"/>
              </w:rPr>
            </w:pPr>
            <w:r w:rsidRPr="00862C5D">
              <w:rPr>
                <w:iCs/>
                <w:lang w:val="en-IE"/>
              </w:rPr>
              <w:t>Yes</w:t>
            </w:r>
          </w:p>
        </w:tc>
        <w:tc>
          <w:tcPr>
            <w:tcW w:w="839" w:type="pct"/>
          </w:tcPr>
          <w:p w:rsidR="00F218A7" w:rsidRPr="00862C5D" w:rsidRDefault="00F218A7" w:rsidP="00A4133B">
            <w:pPr>
              <w:pStyle w:val="CERBODY"/>
              <w:jc w:val="left"/>
              <w:rPr>
                <w:lang w:val="en-IE"/>
              </w:rPr>
            </w:pPr>
          </w:p>
        </w:tc>
        <w:tc>
          <w:tcPr>
            <w:tcW w:w="589" w:type="pct"/>
          </w:tcPr>
          <w:p w:rsidR="00F218A7" w:rsidRPr="00862C5D" w:rsidRDefault="00F218A7" w:rsidP="00A4133B">
            <w:pPr>
              <w:pStyle w:val="CERBODY"/>
              <w:jc w:val="left"/>
              <w:rPr>
                <w:lang w:val="en-IE"/>
              </w:rPr>
            </w:pPr>
            <w:r w:rsidRPr="00862C5D">
              <w:rPr>
                <w:lang w:val="en-IE"/>
              </w:rPr>
              <w:t>Yes</w:t>
            </w:r>
          </w:p>
        </w:tc>
        <w:tc>
          <w:tcPr>
            <w:tcW w:w="638" w:type="pct"/>
          </w:tcPr>
          <w:p w:rsidR="00F218A7" w:rsidRPr="00862C5D" w:rsidRDefault="00F218A7" w:rsidP="00A4133B">
            <w:pPr>
              <w:pStyle w:val="CERBODY"/>
              <w:jc w:val="left"/>
              <w:rPr>
                <w:lang w:val="en-IE"/>
              </w:rPr>
            </w:pPr>
            <w:r w:rsidRPr="00862C5D">
              <w:rPr>
                <w:lang w:val="en-IE"/>
              </w:rPr>
              <w:t>Yes</w:t>
            </w:r>
          </w:p>
        </w:tc>
        <w:tc>
          <w:tcPr>
            <w:tcW w:w="638" w:type="pct"/>
          </w:tcPr>
          <w:p w:rsidR="00F218A7" w:rsidRPr="00862C5D" w:rsidRDefault="00F218A7" w:rsidP="00A4133B">
            <w:pPr>
              <w:pStyle w:val="CERBODY"/>
              <w:jc w:val="left"/>
              <w:rPr>
                <w:lang w:val="en-IE"/>
              </w:rPr>
            </w:pPr>
          </w:p>
        </w:tc>
        <w:tc>
          <w:tcPr>
            <w:tcW w:w="719" w:type="pct"/>
            <w:gridSpan w:val="2"/>
          </w:tcPr>
          <w:p w:rsidR="00F218A7" w:rsidRPr="00862C5D" w:rsidRDefault="00F218A7" w:rsidP="00A4133B">
            <w:pPr>
              <w:pStyle w:val="CERBODY"/>
              <w:jc w:val="left"/>
              <w:rPr>
                <w:lang w:val="en-IE"/>
              </w:rPr>
            </w:pPr>
            <w:r w:rsidRPr="00862C5D">
              <w:rPr>
                <w:lang w:val="en-IE"/>
              </w:rPr>
              <w:t>Yes</w:t>
            </w:r>
          </w:p>
        </w:tc>
      </w:tr>
      <w:tr w:rsidR="00E36D6E" w:rsidRPr="00862C5D" w:rsidTr="00B73AAF">
        <w:trPr>
          <w:cantSplit/>
        </w:trPr>
        <w:tc>
          <w:tcPr>
            <w:tcW w:w="804" w:type="pct"/>
            <w:vAlign w:val="center"/>
          </w:tcPr>
          <w:p w:rsidR="00F218A7" w:rsidRPr="00862C5D" w:rsidRDefault="00F218A7" w:rsidP="00A4133B">
            <w:pPr>
              <w:pStyle w:val="CERBODY"/>
              <w:jc w:val="left"/>
              <w:rPr>
                <w:lang w:val="en-IE"/>
              </w:rPr>
            </w:pPr>
            <w:r w:rsidRPr="00862C5D">
              <w:rPr>
                <w:lang w:val="en-IE"/>
              </w:rPr>
              <w:t xml:space="preserve">Ramp Up Rate 5 </w:t>
            </w:r>
            <w:r w:rsidR="0003286E" w:rsidRPr="00862C5D">
              <w:rPr>
                <w:lang w:val="en-IE"/>
              </w:rPr>
              <w:t>(MW / minute)</w:t>
            </w:r>
          </w:p>
        </w:tc>
        <w:tc>
          <w:tcPr>
            <w:tcW w:w="773" w:type="pct"/>
          </w:tcPr>
          <w:p w:rsidR="00F218A7" w:rsidRPr="00862C5D" w:rsidRDefault="00F218A7" w:rsidP="00A4133B">
            <w:pPr>
              <w:pStyle w:val="CERBODY"/>
              <w:jc w:val="left"/>
              <w:rPr>
                <w:lang w:val="en-IE"/>
              </w:rPr>
            </w:pPr>
            <w:r w:rsidRPr="00862C5D">
              <w:rPr>
                <w:iCs/>
                <w:lang w:val="en-IE"/>
              </w:rPr>
              <w:t>Yes</w:t>
            </w:r>
          </w:p>
        </w:tc>
        <w:tc>
          <w:tcPr>
            <w:tcW w:w="839" w:type="pct"/>
          </w:tcPr>
          <w:p w:rsidR="00F218A7" w:rsidRPr="00862C5D" w:rsidRDefault="00F218A7" w:rsidP="00A4133B">
            <w:pPr>
              <w:pStyle w:val="CERBODY"/>
              <w:jc w:val="left"/>
              <w:rPr>
                <w:lang w:val="en-IE"/>
              </w:rPr>
            </w:pPr>
          </w:p>
        </w:tc>
        <w:tc>
          <w:tcPr>
            <w:tcW w:w="589" w:type="pct"/>
          </w:tcPr>
          <w:p w:rsidR="00F218A7" w:rsidRPr="00862C5D" w:rsidRDefault="00F218A7" w:rsidP="00A4133B">
            <w:pPr>
              <w:pStyle w:val="CERBODY"/>
              <w:jc w:val="left"/>
              <w:rPr>
                <w:lang w:val="en-IE"/>
              </w:rPr>
            </w:pPr>
            <w:r w:rsidRPr="00862C5D">
              <w:rPr>
                <w:lang w:val="en-IE"/>
              </w:rPr>
              <w:t>Yes</w:t>
            </w:r>
          </w:p>
        </w:tc>
        <w:tc>
          <w:tcPr>
            <w:tcW w:w="638" w:type="pct"/>
          </w:tcPr>
          <w:p w:rsidR="00F218A7" w:rsidRPr="00862C5D" w:rsidRDefault="00F218A7" w:rsidP="00A4133B">
            <w:pPr>
              <w:pStyle w:val="CERBODY"/>
              <w:jc w:val="left"/>
              <w:rPr>
                <w:lang w:val="en-IE"/>
              </w:rPr>
            </w:pPr>
            <w:r w:rsidRPr="00862C5D">
              <w:rPr>
                <w:lang w:val="en-IE"/>
              </w:rPr>
              <w:t>Yes</w:t>
            </w:r>
          </w:p>
        </w:tc>
        <w:tc>
          <w:tcPr>
            <w:tcW w:w="638" w:type="pct"/>
          </w:tcPr>
          <w:p w:rsidR="00F218A7" w:rsidRPr="00862C5D" w:rsidRDefault="00F218A7" w:rsidP="00A4133B">
            <w:pPr>
              <w:pStyle w:val="CERBODY"/>
              <w:jc w:val="left"/>
              <w:rPr>
                <w:lang w:val="en-IE"/>
              </w:rPr>
            </w:pPr>
          </w:p>
        </w:tc>
        <w:tc>
          <w:tcPr>
            <w:tcW w:w="719" w:type="pct"/>
            <w:gridSpan w:val="2"/>
          </w:tcPr>
          <w:p w:rsidR="00F218A7" w:rsidRPr="00862C5D" w:rsidRDefault="00F218A7" w:rsidP="00A4133B">
            <w:pPr>
              <w:pStyle w:val="CERBODY"/>
              <w:jc w:val="left"/>
              <w:rPr>
                <w:lang w:val="en-IE"/>
              </w:rPr>
            </w:pPr>
            <w:r w:rsidRPr="00862C5D">
              <w:rPr>
                <w:lang w:val="en-IE"/>
              </w:rPr>
              <w:t>Yes</w:t>
            </w:r>
          </w:p>
        </w:tc>
      </w:tr>
      <w:tr w:rsidR="00E36D6E" w:rsidRPr="00862C5D" w:rsidTr="00B73AAF">
        <w:trPr>
          <w:cantSplit/>
        </w:trPr>
        <w:tc>
          <w:tcPr>
            <w:tcW w:w="804" w:type="pct"/>
            <w:vAlign w:val="center"/>
          </w:tcPr>
          <w:p w:rsidR="00F218A7" w:rsidRPr="00862C5D" w:rsidRDefault="00F218A7" w:rsidP="00A4133B">
            <w:pPr>
              <w:pStyle w:val="CERBODY"/>
              <w:jc w:val="left"/>
              <w:rPr>
                <w:lang w:val="en-IE"/>
              </w:rPr>
            </w:pPr>
            <w:r w:rsidRPr="00862C5D">
              <w:rPr>
                <w:lang w:val="en-IE"/>
              </w:rPr>
              <w:t xml:space="preserve">Soak Time Cold 1 </w:t>
            </w:r>
            <w:r w:rsidR="0003286E" w:rsidRPr="00862C5D">
              <w:rPr>
                <w:lang w:val="en-IE"/>
              </w:rPr>
              <w:t>(minutes)</w:t>
            </w:r>
          </w:p>
        </w:tc>
        <w:tc>
          <w:tcPr>
            <w:tcW w:w="773" w:type="pct"/>
          </w:tcPr>
          <w:p w:rsidR="00F218A7" w:rsidRPr="00862C5D" w:rsidRDefault="00F218A7" w:rsidP="00A4133B">
            <w:pPr>
              <w:pStyle w:val="CERBODY"/>
              <w:jc w:val="left"/>
              <w:rPr>
                <w:lang w:val="en-IE"/>
              </w:rPr>
            </w:pPr>
            <w:r w:rsidRPr="00862C5D">
              <w:rPr>
                <w:iCs/>
                <w:lang w:val="en-IE"/>
              </w:rPr>
              <w:t>Yes</w:t>
            </w:r>
          </w:p>
        </w:tc>
        <w:tc>
          <w:tcPr>
            <w:tcW w:w="839" w:type="pct"/>
          </w:tcPr>
          <w:p w:rsidR="00F218A7" w:rsidRPr="00862C5D" w:rsidRDefault="00F218A7" w:rsidP="00A4133B">
            <w:pPr>
              <w:pStyle w:val="CERBODY"/>
              <w:jc w:val="left"/>
              <w:rPr>
                <w:lang w:val="en-IE"/>
              </w:rPr>
            </w:pPr>
          </w:p>
        </w:tc>
        <w:tc>
          <w:tcPr>
            <w:tcW w:w="589" w:type="pct"/>
          </w:tcPr>
          <w:p w:rsidR="00F218A7" w:rsidRPr="00862C5D" w:rsidRDefault="00F218A7" w:rsidP="00A4133B">
            <w:pPr>
              <w:pStyle w:val="CERBODY"/>
              <w:jc w:val="left"/>
              <w:rPr>
                <w:lang w:val="en-IE"/>
              </w:rPr>
            </w:pPr>
            <w:r w:rsidRPr="00862C5D">
              <w:rPr>
                <w:lang w:val="en-IE"/>
              </w:rPr>
              <w:t>Yes</w:t>
            </w:r>
          </w:p>
        </w:tc>
        <w:tc>
          <w:tcPr>
            <w:tcW w:w="638" w:type="pct"/>
          </w:tcPr>
          <w:p w:rsidR="00F218A7" w:rsidRPr="00862C5D" w:rsidRDefault="00F218A7" w:rsidP="00A4133B">
            <w:pPr>
              <w:pStyle w:val="CERBODY"/>
              <w:jc w:val="left"/>
              <w:rPr>
                <w:lang w:val="en-IE"/>
              </w:rPr>
            </w:pPr>
            <w:r w:rsidRPr="00862C5D">
              <w:rPr>
                <w:lang w:val="en-IE"/>
              </w:rPr>
              <w:t>Yes</w:t>
            </w:r>
          </w:p>
        </w:tc>
        <w:tc>
          <w:tcPr>
            <w:tcW w:w="638" w:type="pct"/>
          </w:tcPr>
          <w:p w:rsidR="00F218A7" w:rsidRPr="00862C5D" w:rsidRDefault="00F218A7" w:rsidP="00A4133B">
            <w:pPr>
              <w:pStyle w:val="CERBODY"/>
              <w:jc w:val="left"/>
              <w:rPr>
                <w:lang w:val="en-IE"/>
              </w:rPr>
            </w:pPr>
          </w:p>
        </w:tc>
        <w:tc>
          <w:tcPr>
            <w:tcW w:w="719" w:type="pct"/>
            <w:gridSpan w:val="2"/>
          </w:tcPr>
          <w:p w:rsidR="00F218A7" w:rsidRPr="00862C5D" w:rsidRDefault="00F218A7" w:rsidP="00A4133B">
            <w:pPr>
              <w:pStyle w:val="CERBODY"/>
              <w:jc w:val="left"/>
              <w:rPr>
                <w:lang w:val="en-IE"/>
              </w:rPr>
            </w:pPr>
            <w:r w:rsidRPr="00862C5D">
              <w:rPr>
                <w:lang w:val="en-IE"/>
              </w:rPr>
              <w:t>Yes</w:t>
            </w:r>
          </w:p>
        </w:tc>
      </w:tr>
      <w:tr w:rsidR="00E36D6E" w:rsidRPr="00862C5D" w:rsidTr="00B73AAF">
        <w:trPr>
          <w:cantSplit/>
        </w:trPr>
        <w:tc>
          <w:tcPr>
            <w:tcW w:w="804" w:type="pct"/>
            <w:vAlign w:val="center"/>
          </w:tcPr>
          <w:p w:rsidR="00F218A7" w:rsidRPr="00862C5D" w:rsidRDefault="00F218A7" w:rsidP="00A4133B">
            <w:pPr>
              <w:pStyle w:val="CERBODY"/>
              <w:jc w:val="left"/>
              <w:rPr>
                <w:lang w:val="en-IE"/>
              </w:rPr>
            </w:pPr>
            <w:r w:rsidRPr="00862C5D">
              <w:rPr>
                <w:lang w:val="en-IE"/>
              </w:rPr>
              <w:lastRenderedPageBreak/>
              <w:t xml:space="preserve">Soak Time Cold 2 </w:t>
            </w:r>
            <w:r w:rsidR="0003286E" w:rsidRPr="00862C5D">
              <w:rPr>
                <w:lang w:val="en-IE"/>
              </w:rPr>
              <w:t>(minutes)</w:t>
            </w:r>
          </w:p>
        </w:tc>
        <w:tc>
          <w:tcPr>
            <w:tcW w:w="773" w:type="pct"/>
          </w:tcPr>
          <w:p w:rsidR="00F218A7" w:rsidRPr="00862C5D" w:rsidRDefault="00F218A7" w:rsidP="00A4133B">
            <w:pPr>
              <w:pStyle w:val="CERBODY"/>
              <w:jc w:val="left"/>
              <w:rPr>
                <w:lang w:val="en-IE"/>
              </w:rPr>
            </w:pPr>
            <w:r w:rsidRPr="00862C5D">
              <w:rPr>
                <w:iCs/>
                <w:lang w:val="en-IE"/>
              </w:rPr>
              <w:t>Yes</w:t>
            </w:r>
          </w:p>
        </w:tc>
        <w:tc>
          <w:tcPr>
            <w:tcW w:w="839" w:type="pct"/>
          </w:tcPr>
          <w:p w:rsidR="00F218A7" w:rsidRPr="00862C5D" w:rsidRDefault="00F218A7" w:rsidP="00A4133B">
            <w:pPr>
              <w:pStyle w:val="CERBODY"/>
              <w:jc w:val="left"/>
              <w:rPr>
                <w:lang w:val="en-IE"/>
              </w:rPr>
            </w:pPr>
          </w:p>
        </w:tc>
        <w:tc>
          <w:tcPr>
            <w:tcW w:w="589" w:type="pct"/>
          </w:tcPr>
          <w:p w:rsidR="00F218A7" w:rsidRPr="00862C5D" w:rsidRDefault="00F218A7" w:rsidP="00A4133B">
            <w:pPr>
              <w:pStyle w:val="CERBODY"/>
              <w:jc w:val="left"/>
              <w:rPr>
                <w:lang w:val="en-IE"/>
              </w:rPr>
            </w:pPr>
            <w:r w:rsidRPr="00862C5D">
              <w:rPr>
                <w:lang w:val="en-IE"/>
              </w:rPr>
              <w:t>Yes</w:t>
            </w:r>
          </w:p>
        </w:tc>
        <w:tc>
          <w:tcPr>
            <w:tcW w:w="638" w:type="pct"/>
          </w:tcPr>
          <w:p w:rsidR="00F218A7" w:rsidRPr="00862C5D" w:rsidRDefault="00F218A7" w:rsidP="00A4133B">
            <w:pPr>
              <w:pStyle w:val="CERBODY"/>
              <w:jc w:val="left"/>
              <w:rPr>
                <w:lang w:val="en-IE"/>
              </w:rPr>
            </w:pPr>
            <w:r w:rsidRPr="00862C5D">
              <w:rPr>
                <w:lang w:val="en-IE"/>
              </w:rPr>
              <w:t>Yes</w:t>
            </w:r>
          </w:p>
        </w:tc>
        <w:tc>
          <w:tcPr>
            <w:tcW w:w="638" w:type="pct"/>
          </w:tcPr>
          <w:p w:rsidR="00F218A7" w:rsidRPr="00862C5D" w:rsidRDefault="00F218A7" w:rsidP="00A4133B">
            <w:pPr>
              <w:pStyle w:val="CERBODY"/>
              <w:jc w:val="left"/>
              <w:rPr>
                <w:lang w:val="en-IE"/>
              </w:rPr>
            </w:pPr>
          </w:p>
        </w:tc>
        <w:tc>
          <w:tcPr>
            <w:tcW w:w="719" w:type="pct"/>
            <w:gridSpan w:val="2"/>
          </w:tcPr>
          <w:p w:rsidR="00F218A7" w:rsidRPr="00862C5D" w:rsidRDefault="00F218A7" w:rsidP="00A4133B">
            <w:pPr>
              <w:pStyle w:val="CERBODY"/>
              <w:jc w:val="left"/>
              <w:rPr>
                <w:lang w:val="en-IE"/>
              </w:rPr>
            </w:pPr>
            <w:r w:rsidRPr="00862C5D">
              <w:rPr>
                <w:lang w:val="en-IE"/>
              </w:rPr>
              <w:t>Yes</w:t>
            </w:r>
          </w:p>
        </w:tc>
      </w:tr>
      <w:tr w:rsidR="00E36D6E" w:rsidRPr="00862C5D" w:rsidTr="00B73AAF">
        <w:trPr>
          <w:cantSplit/>
        </w:trPr>
        <w:tc>
          <w:tcPr>
            <w:tcW w:w="804" w:type="pct"/>
            <w:vAlign w:val="center"/>
          </w:tcPr>
          <w:p w:rsidR="00F218A7" w:rsidRPr="00862C5D" w:rsidRDefault="00F218A7" w:rsidP="00A4133B">
            <w:pPr>
              <w:pStyle w:val="CERBODY"/>
              <w:jc w:val="left"/>
              <w:rPr>
                <w:lang w:val="en-IE"/>
              </w:rPr>
            </w:pPr>
            <w:r w:rsidRPr="00862C5D">
              <w:rPr>
                <w:lang w:val="en-IE"/>
              </w:rPr>
              <w:t xml:space="preserve">Soak Time Trigger Point Cold 1 </w:t>
            </w:r>
            <w:r w:rsidR="0003286E" w:rsidRPr="00862C5D">
              <w:rPr>
                <w:lang w:val="en-IE"/>
              </w:rPr>
              <w:t>(MW)</w:t>
            </w:r>
          </w:p>
        </w:tc>
        <w:tc>
          <w:tcPr>
            <w:tcW w:w="773" w:type="pct"/>
          </w:tcPr>
          <w:p w:rsidR="00F218A7" w:rsidRPr="00862C5D" w:rsidRDefault="00F218A7" w:rsidP="00A4133B">
            <w:pPr>
              <w:pStyle w:val="CERBODY"/>
              <w:jc w:val="left"/>
              <w:rPr>
                <w:lang w:val="en-IE"/>
              </w:rPr>
            </w:pPr>
            <w:r w:rsidRPr="00862C5D">
              <w:rPr>
                <w:iCs/>
                <w:lang w:val="en-IE"/>
              </w:rPr>
              <w:t>Yes</w:t>
            </w:r>
          </w:p>
        </w:tc>
        <w:tc>
          <w:tcPr>
            <w:tcW w:w="839" w:type="pct"/>
          </w:tcPr>
          <w:p w:rsidR="00F218A7" w:rsidRPr="00862C5D" w:rsidRDefault="00F218A7" w:rsidP="00A4133B">
            <w:pPr>
              <w:pStyle w:val="CERBODY"/>
              <w:jc w:val="left"/>
              <w:rPr>
                <w:lang w:val="en-IE"/>
              </w:rPr>
            </w:pPr>
          </w:p>
        </w:tc>
        <w:tc>
          <w:tcPr>
            <w:tcW w:w="589" w:type="pct"/>
          </w:tcPr>
          <w:p w:rsidR="00F218A7" w:rsidRPr="00862C5D" w:rsidRDefault="00F218A7" w:rsidP="00A4133B">
            <w:pPr>
              <w:pStyle w:val="CERBODY"/>
              <w:jc w:val="left"/>
              <w:rPr>
                <w:lang w:val="en-IE"/>
              </w:rPr>
            </w:pPr>
            <w:r w:rsidRPr="00862C5D">
              <w:rPr>
                <w:lang w:val="en-IE"/>
              </w:rPr>
              <w:t>Yes</w:t>
            </w:r>
          </w:p>
        </w:tc>
        <w:tc>
          <w:tcPr>
            <w:tcW w:w="638" w:type="pct"/>
          </w:tcPr>
          <w:p w:rsidR="00F218A7" w:rsidRPr="00862C5D" w:rsidRDefault="00F218A7" w:rsidP="00A4133B">
            <w:pPr>
              <w:pStyle w:val="CERBODY"/>
              <w:jc w:val="left"/>
              <w:rPr>
                <w:lang w:val="en-IE"/>
              </w:rPr>
            </w:pPr>
            <w:r w:rsidRPr="00862C5D">
              <w:rPr>
                <w:lang w:val="en-IE"/>
              </w:rPr>
              <w:t>Yes</w:t>
            </w:r>
          </w:p>
        </w:tc>
        <w:tc>
          <w:tcPr>
            <w:tcW w:w="638" w:type="pct"/>
          </w:tcPr>
          <w:p w:rsidR="00F218A7" w:rsidRPr="00862C5D" w:rsidRDefault="00F218A7" w:rsidP="00A4133B">
            <w:pPr>
              <w:pStyle w:val="CERBODY"/>
              <w:jc w:val="left"/>
              <w:rPr>
                <w:lang w:val="en-IE"/>
              </w:rPr>
            </w:pPr>
          </w:p>
        </w:tc>
        <w:tc>
          <w:tcPr>
            <w:tcW w:w="719" w:type="pct"/>
            <w:gridSpan w:val="2"/>
          </w:tcPr>
          <w:p w:rsidR="00F218A7" w:rsidRPr="00862C5D" w:rsidRDefault="00F218A7" w:rsidP="00A4133B">
            <w:pPr>
              <w:pStyle w:val="CERBODY"/>
              <w:jc w:val="left"/>
              <w:rPr>
                <w:lang w:val="en-IE"/>
              </w:rPr>
            </w:pPr>
            <w:r w:rsidRPr="00862C5D">
              <w:rPr>
                <w:lang w:val="en-IE"/>
              </w:rPr>
              <w:t>Yes</w:t>
            </w:r>
          </w:p>
        </w:tc>
      </w:tr>
      <w:tr w:rsidR="00E36D6E" w:rsidRPr="00862C5D" w:rsidTr="00B73AAF">
        <w:trPr>
          <w:cantSplit/>
        </w:trPr>
        <w:tc>
          <w:tcPr>
            <w:tcW w:w="804" w:type="pct"/>
            <w:vAlign w:val="center"/>
          </w:tcPr>
          <w:p w:rsidR="00F218A7" w:rsidRPr="00862C5D" w:rsidRDefault="00F218A7" w:rsidP="00A4133B">
            <w:pPr>
              <w:pStyle w:val="CERBODY"/>
              <w:jc w:val="left"/>
              <w:rPr>
                <w:lang w:val="en-IE"/>
              </w:rPr>
            </w:pPr>
            <w:r w:rsidRPr="00862C5D">
              <w:rPr>
                <w:lang w:val="en-IE"/>
              </w:rPr>
              <w:t xml:space="preserve">Soak Time Trigger Point Cold 2 </w:t>
            </w:r>
            <w:r w:rsidR="0003286E" w:rsidRPr="00862C5D">
              <w:rPr>
                <w:lang w:val="en-IE"/>
              </w:rPr>
              <w:t>(MW)</w:t>
            </w:r>
          </w:p>
        </w:tc>
        <w:tc>
          <w:tcPr>
            <w:tcW w:w="773" w:type="pct"/>
          </w:tcPr>
          <w:p w:rsidR="00F218A7" w:rsidRPr="00862C5D" w:rsidRDefault="00F218A7" w:rsidP="00A4133B">
            <w:pPr>
              <w:pStyle w:val="CERBODY"/>
              <w:jc w:val="left"/>
              <w:rPr>
                <w:lang w:val="en-IE"/>
              </w:rPr>
            </w:pPr>
            <w:r w:rsidRPr="00862C5D">
              <w:rPr>
                <w:iCs/>
                <w:lang w:val="en-IE"/>
              </w:rPr>
              <w:t>Yes</w:t>
            </w:r>
          </w:p>
        </w:tc>
        <w:tc>
          <w:tcPr>
            <w:tcW w:w="839" w:type="pct"/>
          </w:tcPr>
          <w:p w:rsidR="00F218A7" w:rsidRPr="00862C5D" w:rsidRDefault="00F218A7" w:rsidP="00A4133B">
            <w:pPr>
              <w:pStyle w:val="CERBODY"/>
              <w:jc w:val="left"/>
              <w:rPr>
                <w:lang w:val="en-IE"/>
              </w:rPr>
            </w:pPr>
          </w:p>
        </w:tc>
        <w:tc>
          <w:tcPr>
            <w:tcW w:w="589" w:type="pct"/>
          </w:tcPr>
          <w:p w:rsidR="00F218A7" w:rsidRPr="00862C5D" w:rsidRDefault="00F218A7" w:rsidP="00A4133B">
            <w:pPr>
              <w:pStyle w:val="CERBODY"/>
              <w:jc w:val="left"/>
              <w:rPr>
                <w:lang w:val="en-IE"/>
              </w:rPr>
            </w:pPr>
            <w:r w:rsidRPr="00862C5D">
              <w:rPr>
                <w:lang w:val="en-IE"/>
              </w:rPr>
              <w:t>Yes</w:t>
            </w:r>
          </w:p>
        </w:tc>
        <w:tc>
          <w:tcPr>
            <w:tcW w:w="638" w:type="pct"/>
          </w:tcPr>
          <w:p w:rsidR="00F218A7" w:rsidRPr="00862C5D" w:rsidRDefault="00F218A7" w:rsidP="00A4133B">
            <w:pPr>
              <w:pStyle w:val="CERBODY"/>
              <w:jc w:val="left"/>
              <w:rPr>
                <w:lang w:val="en-IE"/>
              </w:rPr>
            </w:pPr>
            <w:r w:rsidRPr="00862C5D">
              <w:rPr>
                <w:lang w:val="en-IE"/>
              </w:rPr>
              <w:t>Yes</w:t>
            </w:r>
          </w:p>
        </w:tc>
        <w:tc>
          <w:tcPr>
            <w:tcW w:w="638" w:type="pct"/>
          </w:tcPr>
          <w:p w:rsidR="00F218A7" w:rsidRPr="00862C5D" w:rsidRDefault="00F218A7" w:rsidP="00A4133B">
            <w:pPr>
              <w:pStyle w:val="CERBODY"/>
              <w:jc w:val="left"/>
              <w:rPr>
                <w:lang w:val="en-IE"/>
              </w:rPr>
            </w:pPr>
          </w:p>
        </w:tc>
        <w:tc>
          <w:tcPr>
            <w:tcW w:w="719" w:type="pct"/>
            <w:gridSpan w:val="2"/>
          </w:tcPr>
          <w:p w:rsidR="00F218A7" w:rsidRPr="00862C5D" w:rsidRDefault="00F218A7" w:rsidP="00A4133B">
            <w:pPr>
              <w:pStyle w:val="CERBODY"/>
              <w:jc w:val="left"/>
              <w:rPr>
                <w:lang w:val="en-IE"/>
              </w:rPr>
            </w:pPr>
            <w:r w:rsidRPr="00862C5D">
              <w:rPr>
                <w:lang w:val="en-IE"/>
              </w:rPr>
              <w:t>Yes</w:t>
            </w:r>
          </w:p>
        </w:tc>
      </w:tr>
      <w:tr w:rsidR="00E36D6E" w:rsidRPr="00862C5D" w:rsidTr="00B73AAF">
        <w:trPr>
          <w:cantSplit/>
        </w:trPr>
        <w:tc>
          <w:tcPr>
            <w:tcW w:w="804" w:type="pct"/>
            <w:vAlign w:val="center"/>
          </w:tcPr>
          <w:p w:rsidR="00F218A7" w:rsidRPr="00862C5D" w:rsidRDefault="00F218A7" w:rsidP="00A4133B">
            <w:pPr>
              <w:pStyle w:val="CERBODY"/>
              <w:jc w:val="left"/>
              <w:rPr>
                <w:lang w:val="en-IE"/>
              </w:rPr>
            </w:pPr>
            <w:r w:rsidRPr="00862C5D">
              <w:rPr>
                <w:lang w:val="en-IE"/>
              </w:rPr>
              <w:t>Soak Time Hot 1</w:t>
            </w:r>
            <w:r w:rsidR="0003286E" w:rsidRPr="00862C5D">
              <w:rPr>
                <w:lang w:val="en-IE"/>
              </w:rPr>
              <w:t xml:space="preserve"> (minutes)</w:t>
            </w:r>
          </w:p>
        </w:tc>
        <w:tc>
          <w:tcPr>
            <w:tcW w:w="773" w:type="pct"/>
          </w:tcPr>
          <w:p w:rsidR="00F218A7" w:rsidRPr="00862C5D" w:rsidRDefault="00F218A7" w:rsidP="00A4133B">
            <w:pPr>
              <w:pStyle w:val="CERBODY"/>
              <w:jc w:val="left"/>
              <w:rPr>
                <w:lang w:val="en-IE"/>
              </w:rPr>
            </w:pPr>
            <w:r w:rsidRPr="00862C5D">
              <w:rPr>
                <w:iCs/>
                <w:lang w:val="en-IE"/>
              </w:rPr>
              <w:t>Yes</w:t>
            </w:r>
          </w:p>
        </w:tc>
        <w:tc>
          <w:tcPr>
            <w:tcW w:w="839" w:type="pct"/>
          </w:tcPr>
          <w:p w:rsidR="00F218A7" w:rsidRPr="00862C5D" w:rsidRDefault="00F218A7" w:rsidP="00A4133B">
            <w:pPr>
              <w:pStyle w:val="CERBODY"/>
              <w:jc w:val="left"/>
              <w:rPr>
                <w:lang w:val="en-IE"/>
              </w:rPr>
            </w:pPr>
          </w:p>
        </w:tc>
        <w:tc>
          <w:tcPr>
            <w:tcW w:w="589" w:type="pct"/>
          </w:tcPr>
          <w:p w:rsidR="00F218A7" w:rsidRPr="00862C5D" w:rsidRDefault="00F218A7" w:rsidP="00A4133B">
            <w:pPr>
              <w:pStyle w:val="CERBODY"/>
              <w:jc w:val="left"/>
              <w:rPr>
                <w:lang w:val="en-IE"/>
              </w:rPr>
            </w:pPr>
            <w:r w:rsidRPr="00862C5D">
              <w:rPr>
                <w:lang w:val="en-IE"/>
              </w:rPr>
              <w:t>Yes</w:t>
            </w:r>
          </w:p>
        </w:tc>
        <w:tc>
          <w:tcPr>
            <w:tcW w:w="638" w:type="pct"/>
          </w:tcPr>
          <w:p w:rsidR="00F218A7" w:rsidRPr="00862C5D" w:rsidRDefault="00F218A7" w:rsidP="00A4133B">
            <w:pPr>
              <w:pStyle w:val="CERBODY"/>
              <w:jc w:val="left"/>
              <w:rPr>
                <w:lang w:val="en-IE"/>
              </w:rPr>
            </w:pPr>
            <w:r w:rsidRPr="00862C5D">
              <w:rPr>
                <w:lang w:val="en-IE"/>
              </w:rPr>
              <w:t>Yes</w:t>
            </w:r>
          </w:p>
        </w:tc>
        <w:tc>
          <w:tcPr>
            <w:tcW w:w="638" w:type="pct"/>
          </w:tcPr>
          <w:p w:rsidR="00F218A7" w:rsidRPr="00862C5D" w:rsidRDefault="00F218A7" w:rsidP="00A4133B">
            <w:pPr>
              <w:pStyle w:val="CERBODY"/>
              <w:jc w:val="left"/>
              <w:rPr>
                <w:lang w:val="en-IE"/>
              </w:rPr>
            </w:pPr>
          </w:p>
        </w:tc>
        <w:tc>
          <w:tcPr>
            <w:tcW w:w="719" w:type="pct"/>
            <w:gridSpan w:val="2"/>
          </w:tcPr>
          <w:p w:rsidR="00F218A7" w:rsidRPr="00862C5D" w:rsidRDefault="00F218A7" w:rsidP="00A4133B">
            <w:pPr>
              <w:pStyle w:val="CERBODY"/>
              <w:jc w:val="left"/>
              <w:rPr>
                <w:lang w:val="en-IE"/>
              </w:rPr>
            </w:pPr>
            <w:r w:rsidRPr="00862C5D">
              <w:rPr>
                <w:lang w:val="en-IE"/>
              </w:rPr>
              <w:t>Yes</w:t>
            </w:r>
          </w:p>
        </w:tc>
      </w:tr>
      <w:tr w:rsidR="00E36D6E" w:rsidRPr="00862C5D" w:rsidTr="00B73AAF">
        <w:trPr>
          <w:cantSplit/>
        </w:trPr>
        <w:tc>
          <w:tcPr>
            <w:tcW w:w="804" w:type="pct"/>
            <w:vAlign w:val="center"/>
          </w:tcPr>
          <w:p w:rsidR="00F218A7" w:rsidRPr="00862C5D" w:rsidRDefault="00F218A7" w:rsidP="00A4133B">
            <w:pPr>
              <w:pStyle w:val="CERBODY"/>
              <w:jc w:val="left"/>
              <w:rPr>
                <w:lang w:val="en-IE"/>
              </w:rPr>
            </w:pPr>
            <w:r w:rsidRPr="00862C5D">
              <w:rPr>
                <w:lang w:val="en-IE"/>
              </w:rPr>
              <w:t xml:space="preserve">Soak Time Hot 2 </w:t>
            </w:r>
            <w:r w:rsidR="0003286E" w:rsidRPr="00862C5D">
              <w:rPr>
                <w:lang w:val="en-IE"/>
              </w:rPr>
              <w:t>(minutes)</w:t>
            </w:r>
          </w:p>
        </w:tc>
        <w:tc>
          <w:tcPr>
            <w:tcW w:w="773" w:type="pct"/>
          </w:tcPr>
          <w:p w:rsidR="00F218A7" w:rsidRPr="00862C5D" w:rsidRDefault="00F218A7" w:rsidP="00A4133B">
            <w:pPr>
              <w:pStyle w:val="CERBODY"/>
              <w:jc w:val="left"/>
              <w:rPr>
                <w:lang w:val="en-IE"/>
              </w:rPr>
            </w:pPr>
            <w:r w:rsidRPr="00862C5D">
              <w:rPr>
                <w:iCs/>
                <w:lang w:val="en-IE"/>
              </w:rPr>
              <w:t>Yes</w:t>
            </w:r>
          </w:p>
        </w:tc>
        <w:tc>
          <w:tcPr>
            <w:tcW w:w="839" w:type="pct"/>
          </w:tcPr>
          <w:p w:rsidR="00F218A7" w:rsidRPr="00862C5D" w:rsidRDefault="00F218A7" w:rsidP="00A4133B">
            <w:pPr>
              <w:pStyle w:val="CERBODY"/>
              <w:jc w:val="left"/>
              <w:rPr>
                <w:lang w:val="en-IE"/>
              </w:rPr>
            </w:pPr>
          </w:p>
        </w:tc>
        <w:tc>
          <w:tcPr>
            <w:tcW w:w="589" w:type="pct"/>
          </w:tcPr>
          <w:p w:rsidR="00F218A7" w:rsidRPr="00862C5D" w:rsidRDefault="00F218A7" w:rsidP="00A4133B">
            <w:pPr>
              <w:pStyle w:val="CERBODY"/>
              <w:jc w:val="left"/>
              <w:rPr>
                <w:lang w:val="en-IE"/>
              </w:rPr>
            </w:pPr>
            <w:r w:rsidRPr="00862C5D">
              <w:rPr>
                <w:lang w:val="en-IE"/>
              </w:rPr>
              <w:t>Yes</w:t>
            </w:r>
          </w:p>
        </w:tc>
        <w:tc>
          <w:tcPr>
            <w:tcW w:w="638" w:type="pct"/>
          </w:tcPr>
          <w:p w:rsidR="00F218A7" w:rsidRPr="00862C5D" w:rsidRDefault="00F218A7" w:rsidP="00A4133B">
            <w:pPr>
              <w:pStyle w:val="CERBODY"/>
              <w:jc w:val="left"/>
              <w:rPr>
                <w:lang w:val="en-IE"/>
              </w:rPr>
            </w:pPr>
            <w:r w:rsidRPr="00862C5D">
              <w:rPr>
                <w:lang w:val="en-IE"/>
              </w:rPr>
              <w:t>Yes</w:t>
            </w:r>
          </w:p>
        </w:tc>
        <w:tc>
          <w:tcPr>
            <w:tcW w:w="638" w:type="pct"/>
          </w:tcPr>
          <w:p w:rsidR="00F218A7" w:rsidRPr="00862C5D" w:rsidRDefault="00F218A7" w:rsidP="00A4133B">
            <w:pPr>
              <w:pStyle w:val="CERBODY"/>
              <w:jc w:val="left"/>
              <w:rPr>
                <w:lang w:val="en-IE"/>
              </w:rPr>
            </w:pPr>
          </w:p>
        </w:tc>
        <w:tc>
          <w:tcPr>
            <w:tcW w:w="719" w:type="pct"/>
            <w:gridSpan w:val="2"/>
          </w:tcPr>
          <w:p w:rsidR="00F218A7" w:rsidRPr="00862C5D" w:rsidRDefault="00F218A7" w:rsidP="00A4133B">
            <w:pPr>
              <w:pStyle w:val="CERBODY"/>
              <w:jc w:val="left"/>
              <w:rPr>
                <w:lang w:val="en-IE"/>
              </w:rPr>
            </w:pPr>
            <w:r w:rsidRPr="00862C5D">
              <w:rPr>
                <w:lang w:val="en-IE"/>
              </w:rPr>
              <w:t>Yes</w:t>
            </w:r>
          </w:p>
        </w:tc>
      </w:tr>
      <w:tr w:rsidR="00E36D6E" w:rsidRPr="00862C5D" w:rsidTr="00B73AAF">
        <w:trPr>
          <w:cantSplit/>
        </w:trPr>
        <w:tc>
          <w:tcPr>
            <w:tcW w:w="804" w:type="pct"/>
            <w:vAlign w:val="center"/>
          </w:tcPr>
          <w:p w:rsidR="00F218A7" w:rsidRPr="00862C5D" w:rsidRDefault="00F218A7" w:rsidP="00A4133B">
            <w:pPr>
              <w:pStyle w:val="CERBODY"/>
              <w:jc w:val="left"/>
              <w:rPr>
                <w:lang w:val="en-IE"/>
              </w:rPr>
            </w:pPr>
            <w:r w:rsidRPr="00862C5D">
              <w:rPr>
                <w:lang w:val="en-IE"/>
              </w:rPr>
              <w:t xml:space="preserve">Soak Time Trigger Point Hot 1 </w:t>
            </w:r>
            <w:r w:rsidR="0003286E" w:rsidRPr="00862C5D">
              <w:rPr>
                <w:lang w:val="en-IE"/>
              </w:rPr>
              <w:t>(MW)</w:t>
            </w:r>
          </w:p>
        </w:tc>
        <w:tc>
          <w:tcPr>
            <w:tcW w:w="773" w:type="pct"/>
          </w:tcPr>
          <w:p w:rsidR="00F218A7" w:rsidRPr="00862C5D" w:rsidRDefault="00F218A7" w:rsidP="00A4133B">
            <w:pPr>
              <w:pStyle w:val="CERBODY"/>
              <w:jc w:val="left"/>
              <w:rPr>
                <w:lang w:val="en-IE"/>
              </w:rPr>
            </w:pPr>
            <w:r w:rsidRPr="00862C5D">
              <w:rPr>
                <w:iCs/>
                <w:lang w:val="en-IE"/>
              </w:rPr>
              <w:t>Yes</w:t>
            </w:r>
          </w:p>
        </w:tc>
        <w:tc>
          <w:tcPr>
            <w:tcW w:w="839" w:type="pct"/>
          </w:tcPr>
          <w:p w:rsidR="00F218A7" w:rsidRPr="00862C5D" w:rsidRDefault="00F218A7" w:rsidP="00A4133B">
            <w:pPr>
              <w:pStyle w:val="CERBODY"/>
              <w:jc w:val="left"/>
              <w:rPr>
                <w:lang w:val="en-IE"/>
              </w:rPr>
            </w:pPr>
          </w:p>
        </w:tc>
        <w:tc>
          <w:tcPr>
            <w:tcW w:w="589" w:type="pct"/>
          </w:tcPr>
          <w:p w:rsidR="00F218A7" w:rsidRPr="00862C5D" w:rsidRDefault="00F218A7" w:rsidP="00A4133B">
            <w:pPr>
              <w:pStyle w:val="CERBODY"/>
              <w:jc w:val="left"/>
              <w:rPr>
                <w:lang w:val="en-IE"/>
              </w:rPr>
            </w:pPr>
            <w:r w:rsidRPr="00862C5D">
              <w:rPr>
                <w:lang w:val="en-IE"/>
              </w:rPr>
              <w:t>Yes</w:t>
            </w:r>
          </w:p>
        </w:tc>
        <w:tc>
          <w:tcPr>
            <w:tcW w:w="638" w:type="pct"/>
          </w:tcPr>
          <w:p w:rsidR="00F218A7" w:rsidRPr="00862C5D" w:rsidRDefault="00F218A7" w:rsidP="00A4133B">
            <w:pPr>
              <w:pStyle w:val="CERBODY"/>
              <w:jc w:val="left"/>
              <w:rPr>
                <w:lang w:val="en-IE"/>
              </w:rPr>
            </w:pPr>
            <w:r w:rsidRPr="00862C5D">
              <w:rPr>
                <w:lang w:val="en-IE"/>
              </w:rPr>
              <w:t>Yes</w:t>
            </w:r>
          </w:p>
        </w:tc>
        <w:tc>
          <w:tcPr>
            <w:tcW w:w="638" w:type="pct"/>
          </w:tcPr>
          <w:p w:rsidR="00F218A7" w:rsidRPr="00862C5D" w:rsidRDefault="00F218A7" w:rsidP="00A4133B">
            <w:pPr>
              <w:pStyle w:val="CERBODY"/>
              <w:jc w:val="left"/>
              <w:rPr>
                <w:lang w:val="en-IE"/>
              </w:rPr>
            </w:pPr>
          </w:p>
        </w:tc>
        <w:tc>
          <w:tcPr>
            <w:tcW w:w="719" w:type="pct"/>
            <w:gridSpan w:val="2"/>
          </w:tcPr>
          <w:p w:rsidR="00F218A7" w:rsidRPr="00862C5D" w:rsidRDefault="00F218A7" w:rsidP="00A4133B">
            <w:pPr>
              <w:pStyle w:val="CERBODY"/>
              <w:jc w:val="left"/>
              <w:rPr>
                <w:lang w:val="en-IE"/>
              </w:rPr>
            </w:pPr>
            <w:r w:rsidRPr="00862C5D">
              <w:rPr>
                <w:lang w:val="en-IE"/>
              </w:rPr>
              <w:t>Yes</w:t>
            </w:r>
          </w:p>
        </w:tc>
      </w:tr>
      <w:tr w:rsidR="00E36D6E" w:rsidRPr="00862C5D" w:rsidTr="00B73AAF">
        <w:trPr>
          <w:cantSplit/>
        </w:trPr>
        <w:tc>
          <w:tcPr>
            <w:tcW w:w="804" w:type="pct"/>
            <w:vAlign w:val="center"/>
          </w:tcPr>
          <w:p w:rsidR="00F218A7" w:rsidRPr="00862C5D" w:rsidRDefault="00F218A7" w:rsidP="00A4133B">
            <w:pPr>
              <w:pStyle w:val="CERBODY"/>
              <w:jc w:val="left"/>
              <w:rPr>
                <w:lang w:val="en-IE"/>
              </w:rPr>
            </w:pPr>
            <w:r w:rsidRPr="00862C5D">
              <w:rPr>
                <w:lang w:val="en-IE"/>
              </w:rPr>
              <w:t xml:space="preserve">Soak Time Trigger Point Hot 2 </w:t>
            </w:r>
            <w:r w:rsidR="0003286E" w:rsidRPr="00862C5D">
              <w:rPr>
                <w:lang w:val="en-IE"/>
              </w:rPr>
              <w:t>(MW)</w:t>
            </w:r>
          </w:p>
        </w:tc>
        <w:tc>
          <w:tcPr>
            <w:tcW w:w="773" w:type="pct"/>
          </w:tcPr>
          <w:p w:rsidR="00F218A7" w:rsidRPr="00862C5D" w:rsidRDefault="00F218A7" w:rsidP="00A4133B">
            <w:pPr>
              <w:pStyle w:val="CERBODY"/>
              <w:jc w:val="left"/>
              <w:rPr>
                <w:lang w:val="en-IE"/>
              </w:rPr>
            </w:pPr>
            <w:r w:rsidRPr="00862C5D">
              <w:rPr>
                <w:iCs/>
                <w:lang w:val="en-IE"/>
              </w:rPr>
              <w:t>Yes</w:t>
            </w:r>
          </w:p>
        </w:tc>
        <w:tc>
          <w:tcPr>
            <w:tcW w:w="839" w:type="pct"/>
          </w:tcPr>
          <w:p w:rsidR="00F218A7" w:rsidRPr="00862C5D" w:rsidRDefault="00F218A7" w:rsidP="00A4133B">
            <w:pPr>
              <w:pStyle w:val="CERBODY"/>
              <w:jc w:val="left"/>
              <w:rPr>
                <w:lang w:val="en-IE"/>
              </w:rPr>
            </w:pPr>
          </w:p>
        </w:tc>
        <w:tc>
          <w:tcPr>
            <w:tcW w:w="589" w:type="pct"/>
          </w:tcPr>
          <w:p w:rsidR="00F218A7" w:rsidRPr="00862C5D" w:rsidRDefault="00F218A7" w:rsidP="00A4133B">
            <w:pPr>
              <w:pStyle w:val="CERBODY"/>
              <w:jc w:val="left"/>
              <w:rPr>
                <w:lang w:val="en-IE"/>
              </w:rPr>
            </w:pPr>
            <w:r w:rsidRPr="00862C5D">
              <w:rPr>
                <w:lang w:val="en-IE"/>
              </w:rPr>
              <w:t>Yes</w:t>
            </w:r>
          </w:p>
        </w:tc>
        <w:tc>
          <w:tcPr>
            <w:tcW w:w="638" w:type="pct"/>
          </w:tcPr>
          <w:p w:rsidR="00F218A7" w:rsidRPr="00862C5D" w:rsidRDefault="00F218A7" w:rsidP="00A4133B">
            <w:pPr>
              <w:pStyle w:val="CERBODY"/>
              <w:jc w:val="left"/>
              <w:rPr>
                <w:lang w:val="en-IE"/>
              </w:rPr>
            </w:pPr>
            <w:r w:rsidRPr="00862C5D">
              <w:rPr>
                <w:lang w:val="en-IE"/>
              </w:rPr>
              <w:t>Yes</w:t>
            </w:r>
          </w:p>
        </w:tc>
        <w:tc>
          <w:tcPr>
            <w:tcW w:w="638" w:type="pct"/>
          </w:tcPr>
          <w:p w:rsidR="00F218A7" w:rsidRPr="00862C5D" w:rsidRDefault="00F218A7" w:rsidP="00A4133B">
            <w:pPr>
              <w:pStyle w:val="CERBODY"/>
              <w:jc w:val="left"/>
              <w:rPr>
                <w:lang w:val="en-IE"/>
              </w:rPr>
            </w:pPr>
          </w:p>
        </w:tc>
        <w:tc>
          <w:tcPr>
            <w:tcW w:w="719" w:type="pct"/>
            <w:gridSpan w:val="2"/>
          </w:tcPr>
          <w:p w:rsidR="00F218A7" w:rsidRPr="00862C5D" w:rsidRDefault="00F218A7" w:rsidP="00A4133B">
            <w:pPr>
              <w:pStyle w:val="CERBODY"/>
              <w:jc w:val="left"/>
              <w:rPr>
                <w:lang w:val="en-IE"/>
              </w:rPr>
            </w:pPr>
            <w:r w:rsidRPr="00862C5D">
              <w:rPr>
                <w:lang w:val="en-IE"/>
              </w:rPr>
              <w:t>Yes</w:t>
            </w:r>
          </w:p>
        </w:tc>
      </w:tr>
      <w:tr w:rsidR="00E36D6E" w:rsidRPr="00862C5D" w:rsidTr="00B73AAF">
        <w:trPr>
          <w:cantSplit/>
        </w:trPr>
        <w:tc>
          <w:tcPr>
            <w:tcW w:w="804" w:type="pct"/>
            <w:vAlign w:val="center"/>
          </w:tcPr>
          <w:p w:rsidR="00F218A7" w:rsidRPr="00862C5D" w:rsidRDefault="00F218A7" w:rsidP="00A4133B">
            <w:pPr>
              <w:pStyle w:val="CERBODY"/>
              <w:jc w:val="left"/>
              <w:rPr>
                <w:lang w:val="en-IE"/>
              </w:rPr>
            </w:pPr>
            <w:r w:rsidRPr="00862C5D">
              <w:rPr>
                <w:lang w:val="en-IE"/>
              </w:rPr>
              <w:t>Soak Time Warm 1</w:t>
            </w:r>
            <w:r w:rsidR="0003286E" w:rsidRPr="00862C5D">
              <w:rPr>
                <w:lang w:val="en-IE"/>
              </w:rPr>
              <w:t xml:space="preserve"> (minutes)</w:t>
            </w:r>
          </w:p>
        </w:tc>
        <w:tc>
          <w:tcPr>
            <w:tcW w:w="773" w:type="pct"/>
          </w:tcPr>
          <w:p w:rsidR="00F218A7" w:rsidRPr="00862C5D" w:rsidRDefault="00F218A7" w:rsidP="00A4133B">
            <w:pPr>
              <w:pStyle w:val="CERBODY"/>
              <w:jc w:val="left"/>
              <w:rPr>
                <w:lang w:val="en-IE"/>
              </w:rPr>
            </w:pPr>
            <w:r w:rsidRPr="00862C5D">
              <w:rPr>
                <w:iCs/>
                <w:lang w:val="en-IE"/>
              </w:rPr>
              <w:t>Yes</w:t>
            </w:r>
          </w:p>
        </w:tc>
        <w:tc>
          <w:tcPr>
            <w:tcW w:w="839" w:type="pct"/>
          </w:tcPr>
          <w:p w:rsidR="00F218A7" w:rsidRPr="00862C5D" w:rsidRDefault="00F218A7" w:rsidP="00A4133B">
            <w:pPr>
              <w:pStyle w:val="CERBODY"/>
              <w:jc w:val="left"/>
              <w:rPr>
                <w:lang w:val="en-IE"/>
              </w:rPr>
            </w:pPr>
          </w:p>
        </w:tc>
        <w:tc>
          <w:tcPr>
            <w:tcW w:w="589" w:type="pct"/>
          </w:tcPr>
          <w:p w:rsidR="00F218A7" w:rsidRPr="00862C5D" w:rsidRDefault="00F218A7" w:rsidP="00A4133B">
            <w:pPr>
              <w:pStyle w:val="CERBODY"/>
              <w:jc w:val="left"/>
              <w:rPr>
                <w:lang w:val="en-IE"/>
              </w:rPr>
            </w:pPr>
            <w:r w:rsidRPr="00862C5D">
              <w:rPr>
                <w:lang w:val="en-IE"/>
              </w:rPr>
              <w:t>Yes</w:t>
            </w:r>
          </w:p>
        </w:tc>
        <w:tc>
          <w:tcPr>
            <w:tcW w:w="638" w:type="pct"/>
          </w:tcPr>
          <w:p w:rsidR="00F218A7" w:rsidRPr="00862C5D" w:rsidRDefault="00F218A7" w:rsidP="00A4133B">
            <w:pPr>
              <w:pStyle w:val="CERBODY"/>
              <w:jc w:val="left"/>
              <w:rPr>
                <w:lang w:val="en-IE"/>
              </w:rPr>
            </w:pPr>
            <w:r w:rsidRPr="00862C5D">
              <w:rPr>
                <w:lang w:val="en-IE"/>
              </w:rPr>
              <w:t>Yes</w:t>
            </w:r>
          </w:p>
        </w:tc>
        <w:tc>
          <w:tcPr>
            <w:tcW w:w="638" w:type="pct"/>
          </w:tcPr>
          <w:p w:rsidR="00F218A7" w:rsidRPr="00862C5D" w:rsidRDefault="00F218A7" w:rsidP="00A4133B">
            <w:pPr>
              <w:pStyle w:val="CERBODY"/>
              <w:jc w:val="left"/>
              <w:rPr>
                <w:lang w:val="en-IE"/>
              </w:rPr>
            </w:pPr>
          </w:p>
        </w:tc>
        <w:tc>
          <w:tcPr>
            <w:tcW w:w="719" w:type="pct"/>
            <w:gridSpan w:val="2"/>
          </w:tcPr>
          <w:p w:rsidR="00F218A7" w:rsidRPr="00862C5D" w:rsidRDefault="00F218A7" w:rsidP="00A4133B">
            <w:pPr>
              <w:pStyle w:val="CERBODY"/>
              <w:jc w:val="left"/>
              <w:rPr>
                <w:lang w:val="en-IE"/>
              </w:rPr>
            </w:pPr>
            <w:r w:rsidRPr="00862C5D">
              <w:rPr>
                <w:lang w:val="en-IE"/>
              </w:rPr>
              <w:t>Yes</w:t>
            </w:r>
          </w:p>
        </w:tc>
      </w:tr>
      <w:tr w:rsidR="00E36D6E" w:rsidRPr="00862C5D" w:rsidTr="00B73AAF">
        <w:trPr>
          <w:cantSplit/>
        </w:trPr>
        <w:tc>
          <w:tcPr>
            <w:tcW w:w="804" w:type="pct"/>
            <w:vAlign w:val="center"/>
          </w:tcPr>
          <w:p w:rsidR="00F218A7" w:rsidRPr="00862C5D" w:rsidRDefault="00F218A7" w:rsidP="00A4133B">
            <w:pPr>
              <w:pStyle w:val="CERBODY"/>
              <w:jc w:val="left"/>
              <w:rPr>
                <w:lang w:val="en-IE"/>
              </w:rPr>
            </w:pPr>
            <w:r w:rsidRPr="00862C5D">
              <w:rPr>
                <w:lang w:val="en-IE"/>
              </w:rPr>
              <w:t xml:space="preserve">Soak Time Warm 2 </w:t>
            </w:r>
            <w:r w:rsidR="0003286E" w:rsidRPr="00862C5D">
              <w:rPr>
                <w:lang w:val="en-IE"/>
              </w:rPr>
              <w:t>(minutes)</w:t>
            </w:r>
          </w:p>
        </w:tc>
        <w:tc>
          <w:tcPr>
            <w:tcW w:w="773" w:type="pct"/>
          </w:tcPr>
          <w:p w:rsidR="00F218A7" w:rsidRPr="00862C5D" w:rsidRDefault="00F218A7" w:rsidP="00A4133B">
            <w:pPr>
              <w:pStyle w:val="CERBODY"/>
              <w:jc w:val="left"/>
              <w:rPr>
                <w:lang w:val="en-IE"/>
              </w:rPr>
            </w:pPr>
            <w:r w:rsidRPr="00862C5D">
              <w:rPr>
                <w:iCs/>
                <w:lang w:val="en-IE"/>
              </w:rPr>
              <w:t>Yes</w:t>
            </w:r>
          </w:p>
        </w:tc>
        <w:tc>
          <w:tcPr>
            <w:tcW w:w="839" w:type="pct"/>
          </w:tcPr>
          <w:p w:rsidR="00F218A7" w:rsidRPr="00862C5D" w:rsidRDefault="00F218A7" w:rsidP="00A4133B">
            <w:pPr>
              <w:pStyle w:val="CERBODY"/>
              <w:jc w:val="left"/>
              <w:rPr>
                <w:lang w:val="en-IE"/>
              </w:rPr>
            </w:pPr>
          </w:p>
        </w:tc>
        <w:tc>
          <w:tcPr>
            <w:tcW w:w="589" w:type="pct"/>
          </w:tcPr>
          <w:p w:rsidR="00F218A7" w:rsidRPr="00862C5D" w:rsidRDefault="00F218A7" w:rsidP="00A4133B">
            <w:pPr>
              <w:pStyle w:val="CERBODY"/>
              <w:jc w:val="left"/>
              <w:rPr>
                <w:lang w:val="en-IE"/>
              </w:rPr>
            </w:pPr>
            <w:r w:rsidRPr="00862C5D">
              <w:rPr>
                <w:lang w:val="en-IE"/>
              </w:rPr>
              <w:t>Yes</w:t>
            </w:r>
          </w:p>
        </w:tc>
        <w:tc>
          <w:tcPr>
            <w:tcW w:w="638" w:type="pct"/>
          </w:tcPr>
          <w:p w:rsidR="00F218A7" w:rsidRPr="00862C5D" w:rsidRDefault="00F218A7" w:rsidP="00A4133B">
            <w:pPr>
              <w:pStyle w:val="CERBODY"/>
              <w:jc w:val="left"/>
              <w:rPr>
                <w:lang w:val="en-IE"/>
              </w:rPr>
            </w:pPr>
            <w:r w:rsidRPr="00862C5D">
              <w:rPr>
                <w:lang w:val="en-IE"/>
              </w:rPr>
              <w:t>Yes</w:t>
            </w:r>
          </w:p>
        </w:tc>
        <w:tc>
          <w:tcPr>
            <w:tcW w:w="638" w:type="pct"/>
          </w:tcPr>
          <w:p w:rsidR="00F218A7" w:rsidRPr="00862C5D" w:rsidRDefault="00F218A7" w:rsidP="00A4133B">
            <w:pPr>
              <w:pStyle w:val="CERBODY"/>
              <w:jc w:val="left"/>
              <w:rPr>
                <w:lang w:val="en-IE"/>
              </w:rPr>
            </w:pPr>
          </w:p>
        </w:tc>
        <w:tc>
          <w:tcPr>
            <w:tcW w:w="719" w:type="pct"/>
            <w:gridSpan w:val="2"/>
          </w:tcPr>
          <w:p w:rsidR="00F218A7" w:rsidRPr="00862C5D" w:rsidRDefault="00F218A7" w:rsidP="00A4133B">
            <w:pPr>
              <w:pStyle w:val="CERBODY"/>
              <w:jc w:val="left"/>
              <w:rPr>
                <w:lang w:val="en-IE"/>
              </w:rPr>
            </w:pPr>
            <w:r w:rsidRPr="00862C5D">
              <w:rPr>
                <w:lang w:val="en-IE"/>
              </w:rPr>
              <w:t>Yes</w:t>
            </w:r>
          </w:p>
        </w:tc>
      </w:tr>
      <w:tr w:rsidR="00E36D6E" w:rsidRPr="00862C5D" w:rsidTr="00B73AAF">
        <w:trPr>
          <w:cantSplit/>
        </w:trPr>
        <w:tc>
          <w:tcPr>
            <w:tcW w:w="804" w:type="pct"/>
            <w:vAlign w:val="center"/>
          </w:tcPr>
          <w:p w:rsidR="00F218A7" w:rsidRPr="00862C5D" w:rsidRDefault="00F218A7" w:rsidP="00A4133B">
            <w:pPr>
              <w:pStyle w:val="CERBODY"/>
              <w:jc w:val="left"/>
              <w:rPr>
                <w:lang w:val="en-IE"/>
              </w:rPr>
            </w:pPr>
            <w:r w:rsidRPr="00862C5D">
              <w:rPr>
                <w:lang w:val="en-IE"/>
              </w:rPr>
              <w:lastRenderedPageBreak/>
              <w:t>Soak Time Trigger Point Warm 1</w:t>
            </w:r>
            <w:r w:rsidR="0003286E" w:rsidRPr="00862C5D">
              <w:rPr>
                <w:lang w:val="en-IE"/>
              </w:rPr>
              <w:t xml:space="preserve"> (MW)</w:t>
            </w:r>
          </w:p>
        </w:tc>
        <w:tc>
          <w:tcPr>
            <w:tcW w:w="773" w:type="pct"/>
          </w:tcPr>
          <w:p w:rsidR="00F218A7" w:rsidRPr="00862C5D" w:rsidRDefault="00F218A7" w:rsidP="00A4133B">
            <w:pPr>
              <w:pStyle w:val="CERBODY"/>
              <w:jc w:val="left"/>
              <w:rPr>
                <w:lang w:val="en-IE"/>
              </w:rPr>
            </w:pPr>
            <w:r w:rsidRPr="00862C5D">
              <w:rPr>
                <w:iCs/>
                <w:lang w:val="en-IE"/>
              </w:rPr>
              <w:t>Yes</w:t>
            </w:r>
          </w:p>
        </w:tc>
        <w:tc>
          <w:tcPr>
            <w:tcW w:w="839" w:type="pct"/>
          </w:tcPr>
          <w:p w:rsidR="00F218A7" w:rsidRPr="00862C5D" w:rsidRDefault="00F218A7" w:rsidP="00A4133B">
            <w:pPr>
              <w:pStyle w:val="CERBODY"/>
              <w:jc w:val="left"/>
              <w:rPr>
                <w:lang w:val="en-IE"/>
              </w:rPr>
            </w:pPr>
          </w:p>
        </w:tc>
        <w:tc>
          <w:tcPr>
            <w:tcW w:w="589" w:type="pct"/>
          </w:tcPr>
          <w:p w:rsidR="00F218A7" w:rsidRPr="00862C5D" w:rsidRDefault="00F218A7" w:rsidP="00A4133B">
            <w:pPr>
              <w:pStyle w:val="CERBODY"/>
              <w:jc w:val="left"/>
              <w:rPr>
                <w:lang w:val="en-IE"/>
              </w:rPr>
            </w:pPr>
            <w:r w:rsidRPr="00862C5D">
              <w:rPr>
                <w:lang w:val="en-IE"/>
              </w:rPr>
              <w:t>Yes</w:t>
            </w:r>
          </w:p>
        </w:tc>
        <w:tc>
          <w:tcPr>
            <w:tcW w:w="638" w:type="pct"/>
          </w:tcPr>
          <w:p w:rsidR="00F218A7" w:rsidRPr="00862C5D" w:rsidRDefault="00F218A7" w:rsidP="00A4133B">
            <w:pPr>
              <w:pStyle w:val="CERBODY"/>
              <w:jc w:val="left"/>
              <w:rPr>
                <w:lang w:val="en-IE"/>
              </w:rPr>
            </w:pPr>
            <w:r w:rsidRPr="00862C5D">
              <w:rPr>
                <w:lang w:val="en-IE"/>
              </w:rPr>
              <w:t>Yes</w:t>
            </w:r>
          </w:p>
        </w:tc>
        <w:tc>
          <w:tcPr>
            <w:tcW w:w="638" w:type="pct"/>
          </w:tcPr>
          <w:p w:rsidR="00F218A7" w:rsidRPr="00862C5D" w:rsidRDefault="00F218A7" w:rsidP="00A4133B">
            <w:pPr>
              <w:pStyle w:val="CERBODY"/>
              <w:jc w:val="left"/>
              <w:rPr>
                <w:lang w:val="en-IE"/>
              </w:rPr>
            </w:pPr>
          </w:p>
        </w:tc>
        <w:tc>
          <w:tcPr>
            <w:tcW w:w="719" w:type="pct"/>
            <w:gridSpan w:val="2"/>
          </w:tcPr>
          <w:p w:rsidR="00F218A7" w:rsidRPr="00862C5D" w:rsidRDefault="00F218A7" w:rsidP="00A4133B">
            <w:pPr>
              <w:pStyle w:val="CERBODY"/>
              <w:jc w:val="left"/>
              <w:rPr>
                <w:lang w:val="en-IE"/>
              </w:rPr>
            </w:pPr>
            <w:r w:rsidRPr="00862C5D">
              <w:rPr>
                <w:lang w:val="en-IE"/>
              </w:rPr>
              <w:t>Yes</w:t>
            </w:r>
          </w:p>
        </w:tc>
      </w:tr>
      <w:tr w:rsidR="00E36D6E" w:rsidRPr="00862C5D" w:rsidTr="00B73AAF">
        <w:trPr>
          <w:cantSplit/>
        </w:trPr>
        <w:tc>
          <w:tcPr>
            <w:tcW w:w="804" w:type="pct"/>
            <w:vAlign w:val="center"/>
          </w:tcPr>
          <w:p w:rsidR="00F218A7" w:rsidRPr="00862C5D" w:rsidRDefault="00F218A7" w:rsidP="00A4133B">
            <w:pPr>
              <w:pStyle w:val="CERBODY"/>
              <w:jc w:val="left"/>
              <w:rPr>
                <w:lang w:val="en-IE"/>
              </w:rPr>
            </w:pPr>
            <w:r w:rsidRPr="00862C5D">
              <w:rPr>
                <w:lang w:val="en-IE"/>
              </w:rPr>
              <w:t>Soak Time Trigger Point Warm 2</w:t>
            </w:r>
            <w:r w:rsidR="0003286E" w:rsidRPr="00862C5D">
              <w:rPr>
                <w:lang w:val="en-IE"/>
              </w:rPr>
              <w:t xml:space="preserve"> (MW)</w:t>
            </w:r>
          </w:p>
        </w:tc>
        <w:tc>
          <w:tcPr>
            <w:tcW w:w="773" w:type="pct"/>
          </w:tcPr>
          <w:p w:rsidR="00F218A7" w:rsidRPr="00862C5D" w:rsidRDefault="00F218A7" w:rsidP="00A4133B">
            <w:pPr>
              <w:pStyle w:val="CERBODY"/>
              <w:jc w:val="left"/>
              <w:rPr>
                <w:lang w:val="en-IE"/>
              </w:rPr>
            </w:pPr>
            <w:r w:rsidRPr="00862C5D">
              <w:rPr>
                <w:iCs/>
                <w:lang w:val="en-IE"/>
              </w:rPr>
              <w:t>Yes</w:t>
            </w:r>
          </w:p>
        </w:tc>
        <w:tc>
          <w:tcPr>
            <w:tcW w:w="839" w:type="pct"/>
          </w:tcPr>
          <w:p w:rsidR="00F218A7" w:rsidRPr="00862C5D" w:rsidRDefault="00F218A7" w:rsidP="00A4133B">
            <w:pPr>
              <w:pStyle w:val="CERBODY"/>
              <w:jc w:val="left"/>
              <w:rPr>
                <w:lang w:val="en-IE"/>
              </w:rPr>
            </w:pPr>
          </w:p>
        </w:tc>
        <w:tc>
          <w:tcPr>
            <w:tcW w:w="589" w:type="pct"/>
          </w:tcPr>
          <w:p w:rsidR="00F218A7" w:rsidRPr="00862C5D" w:rsidRDefault="00F218A7" w:rsidP="00A4133B">
            <w:pPr>
              <w:pStyle w:val="CERBODY"/>
              <w:jc w:val="left"/>
              <w:rPr>
                <w:lang w:val="en-IE"/>
              </w:rPr>
            </w:pPr>
            <w:r w:rsidRPr="00862C5D">
              <w:rPr>
                <w:lang w:val="en-IE"/>
              </w:rPr>
              <w:t>Yes</w:t>
            </w:r>
          </w:p>
        </w:tc>
        <w:tc>
          <w:tcPr>
            <w:tcW w:w="638" w:type="pct"/>
          </w:tcPr>
          <w:p w:rsidR="00F218A7" w:rsidRPr="00862C5D" w:rsidRDefault="00F218A7" w:rsidP="00A4133B">
            <w:pPr>
              <w:pStyle w:val="CERBODY"/>
              <w:jc w:val="left"/>
              <w:rPr>
                <w:lang w:val="en-IE"/>
              </w:rPr>
            </w:pPr>
            <w:r w:rsidRPr="00862C5D">
              <w:rPr>
                <w:lang w:val="en-IE"/>
              </w:rPr>
              <w:t>Yes</w:t>
            </w:r>
          </w:p>
        </w:tc>
        <w:tc>
          <w:tcPr>
            <w:tcW w:w="638" w:type="pct"/>
          </w:tcPr>
          <w:p w:rsidR="00F218A7" w:rsidRPr="00862C5D" w:rsidRDefault="00F218A7" w:rsidP="00A4133B">
            <w:pPr>
              <w:pStyle w:val="CERBODY"/>
              <w:jc w:val="left"/>
              <w:rPr>
                <w:lang w:val="en-IE"/>
              </w:rPr>
            </w:pPr>
          </w:p>
        </w:tc>
        <w:tc>
          <w:tcPr>
            <w:tcW w:w="719" w:type="pct"/>
            <w:gridSpan w:val="2"/>
          </w:tcPr>
          <w:p w:rsidR="00F218A7" w:rsidRPr="00862C5D" w:rsidRDefault="00F218A7" w:rsidP="00A4133B">
            <w:pPr>
              <w:pStyle w:val="CERBODY"/>
              <w:jc w:val="left"/>
              <w:rPr>
                <w:lang w:val="en-IE"/>
              </w:rPr>
            </w:pPr>
            <w:r w:rsidRPr="00862C5D">
              <w:rPr>
                <w:lang w:val="en-IE"/>
              </w:rPr>
              <w:t>Yes</w:t>
            </w:r>
          </w:p>
        </w:tc>
      </w:tr>
      <w:tr w:rsidR="00E36D6E" w:rsidRPr="00862C5D" w:rsidTr="00B73AAF">
        <w:trPr>
          <w:cantSplit/>
        </w:trPr>
        <w:tc>
          <w:tcPr>
            <w:tcW w:w="804" w:type="pct"/>
            <w:vAlign w:val="center"/>
          </w:tcPr>
          <w:p w:rsidR="00F218A7" w:rsidRPr="00862C5D" w:rsidRDefault="00F218A7" w:rsidP="00A4133B">
            <w:pPr>
              <w:pStyle w:val="CERBODY"/>
              <w:jc w:val="left"/>
              <w:rPr>
                <w:lang w:val="en-IE"/>
              </w:rPr>
            </w:pPr>
            <w:r w:rsidRPr="00862C5D">
              <w:rPr>
                <w:lang w:val="en-IE"/>
              </w:rPr>
              <w:t>Start of Restricted Range 1</w:t>
            </w:r>
            <w:r w:rsidR="0003286E" w:rsidRPr="00862C5D">
              <w:rPr>
                <w:lang w:val="en-IE"/>
              </w:rPr>
              <w:t xml:space="preserve"> (MW)</w:t>
            </w:r>
          </w:p>
        </w:tc>
        <w:tc>
          <w:tcPr>
            <w:tcW w:w="773" w:type="pct"/>
          </w:tcPr>
          <w:p w:rsidR="00F218A7" w:rsidRPr="00862C5D" w:rsidRDefault="00F218A7" w:rsidP="00A4133B">
            <w:pPr>
              <w:pStyle w:val="CERBODY"/>
              <w:jc w:val="left"/>
              <w:rPr>
                <w:lang w:val="en-IE"/>
              </w:rPr>
            </w:pPr>
            <w:r w:rsidRPr="00862C5D">
              <w:rPr>
                <w:iCs/>
                <w:lang w:val="en-IE"/>
              </w:rPr>
              <w:t>Yes</w:t>
            </w:r>
          </w:p>
        </w:tc>
        <w:tc>
          <w:tcPr>
            <w:tcW w:w="839" w:type="pct"/>
          </w:tcPr>
          <w:p w:rsidR="00F218A7" w:rsidRPr="00862C5D" w:rsidRDefault="00F218A7" w:rsidP="00A4133B">
            <w:pPr>
              <w:pStyle w:val="CERBODY"/>
              <w:jc w:val="left"/>
              <w:rPr>
                <w:lang w:val="en-IE"/>
              </w:rPr>
            </w:pPr>
          </w:p>
        </w:tc>
        <w:tc>
          <w:tcPr>
            <w:tcW w:w="589" w:type="pct"/>
          </w:tcPr>
          <w:p w:rsidR="00F218A7" w:rsidRPr="00862C5D" w:rsidRDefault="00F218A7" w:rsidP="00A4133B">
            <w:pPr>
              <w:pStyle w:val="CERBODY"/>
              <w:jc w:val="left"/>
              <w:rPr>
                <w:lang w:val="en-IE"/>
              </w:rPr>
            </w:pPr>
            <w:r w:rsidRPr="00862C5D">
              <w:rPr>
                <w:lang w:val="en-IE"/>
              </w:rPr>
              <w:t>Yes</w:t>
            </w:r>
          </w:p>
        </w:tc>
        <w:tc>
          <w:tcPr>
            <w:tcW w:w="638" w:type="pct"/>
          </w:tcPr>
          <w:p w:rsidR="00F218A7" w:rsidRPr="00862C5D" w:rsidRDefault="00F218A7" w:rsidP="00A4133B">
            <w:pPr>
              <w:pStyle w:val="CERBODY"/>
              <w:jc w:val="left"/>
              <w:rPr>
                <w:lang w:val="en-IE"/>
              </w:rPr>
            </w:pPr>
            <w:r w:rsidRPr="00862C5D">
              <w:rPr>
                <w:lang w:val="en-IE"/>
              </w:rPr>
              <w:t>Yes</w:t>
            </w:r>
          </w:p>
        </w:tc>
        <w:tc>
          <w:tcPr>
            <w:tcW w:w="638" w:type="pct"/>
          </w:tcPr>
          <w:p w:rsidR="00F218A7" w:rsidRPr="00862C5D" w:rsidRDefault="00F218A7" w:rsidP="00A4133B">
            <w:pPr>
              <w:pStyle w:val="CERBODY"/>
              <w:jc w:val="left"/>
              <w:rPr>
                <w:lang w:val="en-IE"/>
              </w:rPr>
            </w:pPr>
          </w:p>
        </w:tc>
        <w:tc>
          <w:tcPr>
            <w:tcW w:w="719" w:type="pct"/>
            <w:gridSpan w:val="2"/>
          </w:tcPr>
          <w:p w:rsidR="00F218A7" w:rsidRPr="00862C5D" w:rsidRDefault="00F218A7" w:rsidP="00A4133B">
            <w:pPr>
              <w:pStyle w:val="CERBODY"/>
              <w:jc w:val="left"/>
              <w:rPr>
                <w:lang w:val="en-IE"/>
              </w:rPr>
            </w:pPr>
            <w:r w:rsidRPr="00862C5D">
              <w:rPr>
                <w:lang w:val="en-IE"/>
              </w:rPr>
              <w:t>Yes</w:t>
            </w:r>
          </w:p>
        </w:tc>
      </w:tr>
      <w:tr w:rsidR="00E36D6E" w:rsidRPr="00862C5D" w:rsidTr="00B73AAF">
        <w:trPr>
          <w:cantSplit/>
        </w:trPr>
        <w:tc>
          <w:tcPr>
            <w:tcW w:w="804" w:type="pct"/>
            <w:vAlign w:val="center"/>
          </w:tcPr>
          <w:p w:rsidR="00F218A7" w:rsidRPr="00862C5D" w:rsidRDefault="00F218A7" w:rsidP="00A4133B">
            <w:pPr>
              <w:pStyle w:val="CERBODY"/>
              <w:jc w:val="left"/>
              <w:rPr>
                <w:lang w:val="en-IE"/>
              </w:rPr>
            </w:pPr>
            <w:r w:rsidRPr="00862C5D">
              <w:rPr>
                <w:lang w:val="en-IE"/>
              </w:rPr>
              <w:t>End of Restricted Range 1</w:t>
            </w:r>
            <w:r w:rsidR="0003286E" w:rsidRPr="00862C5D">
              <w:rPr>
                <w:lang w:val="en-IE"/>
              </w:rPr>
              <w:t xml:space="preserve"> (MW)</w:t>
            </w:r>
          </w:p>
        </w:tc>
        <w:tc>
          <w:tcPr>
            <w:tcW w:w="773" w:type="pct"/>
          </w:tcPr>
          <w:p w:rsidR="00F218A7" w:rsidRPr="00862C5D" w:rsidRDefault="00F218A7" w:rsidP="00A4133B">
            <w:pPr>
              <w:pStyle w:val="CERBODY"/>
              <w:jc w:val="left"/>
              <w:rPr>
                <w:lang w:val="en-IE"/>
              </w:rPr>
            </w:pPr>
            <w:r w:rsidRPr="00862C5D">
              <w:rPr>
                <w:iCs/>
                <w:lang w:val="en-IE"/>
              </w:rPr>
              <w:t>Yes</w:t>
            </w:r>
          </w:p>
        </w:tc>
        <w:tc>
          <w:tcPr>
            <w:tcW w:w="839" w:type="pct"/>
          </w:tcPr>
          <w:p w:rsidR="00F218A7" w:rsidRPr="00862C5D" w:rsidRDefault="00F218A7" w:rsidP="00A4133B">
            <w:pPr>
              <w:pStyle w:val="CERBODY"/>
              <w:jc w:val="left"/>
              <w:rPr>
                <w:lang w:val="en-IE"/>
              </w:rPr>
            </w:pPr>
          </w:p>
        </w:tc>
        <w:tc>
          <w:tcPr>
            <w:tcW w:w="589" w:type="pct"/>
          </w:tcPr>
          <w:p w:rsidR="00F218A7" w:rsidRPr="00862C5D" w:rsidRDefault="00F218A7" w:rsidP="00A4133B">
            <w:pPr>
              <w:pStyle w:val="CERBODY"/>
              <w:jc w:val="left"/>
              <w:rPr>
                <w:lang w:val="en-IE"/>
              </w:rPr>
            </w:pPr>
            <w:r w:rsidRPr="00862C5D">
              <w:rPr>
                <w:lang w:val="en-IE"/>
              </w:rPr>
              <w:t>Yes</w:t>
            </w:r>
          </w:p>
        </w:tc>
        <w:tc>
          <w:tcPr>
            <w:tcW w:w="638" w:type="pct"/>
          </w:tcPr>
          <w:p w:rsidR="00F218A7" w:rsidRPr="00862C5D" w:rsidRDefault="00F218A7" w:rsidP="00A4133B">
            <w:pPr>
              <w:pStyle w:val="CERBODY"/>
              <w:jc w:val="left"/>
              <w:rPr>
                <w:lang w:val="en-IE"/>
              </w:rPr>
            </w:pPr>
            <w:r w:rsidRPr="00862C5D">
              <w:rPr>
                <w:lang w:val="en-IE"/>
              </w:rPr>
              <w:t>Yes</w:t>
            </w:r>
          </w:p>
        </w:tc>
        <w:tc>
          <w:tcPr>
            <w:tcW w:w="638" w:type="pct"/>
          </w:tcPr>
          <w:p w:rsidR="00F218A7" w:rsidRPr="00862C5D" w:rsidRDefault="00F218A7" w:rsidP="00A4133B">
            <w:pPr>
              <w:pStyle w:val="CERBODY"/>
              <w:jc w:val="left"/>
              <w:rPr>
                <w:lang w:val="en-IE"/>
              </w:rPr>
            </w:pPr>
          </w:p>
        </w:tc>
        <w:tc>
          <w:tcPr>
            <w:tcW w:w="719" w:type="pct"/>
            <w:gridSpan w:val="2"/>
          </w:tcPr>
          <w:p w:rsidR="00F218A7" w:rsidRPr="00862C5D" w:rsidRDefault="00F218A7" w:rsidP="00A4133B">
            <w:pPr>
              <w:pStyle w:val="CERBODY"/>
              <w:jc w:val="left"/>
              <w:rPr>
                <w:lang w:val="en-IE"/>
              </w:rPr>
            </w:pPr>
            <w:r w:rsidRPr="00862C5D">
              <w:rPr>
                <w:lang w:val="en-IE"/>
              </w:rPr>
              <w:t>Yes</w:t>
            </w:r>
          </w:p>
        </w:tc>
      </w:tr>
      <w:tr w:rsidR="00E36D6E" w:rsidRPr="00862C5D" w:rsidTr="00B73AAF">
        <w:trPr>
          <w:cantSplit/>
        </w:trPr>
        <w:tc>
          <w:tcPr>
            <w:tcW w:w="804" w:type="pct"/>
            <w:vAlign w:val="center"/>
          </w:tcPr>
          <w:p w:rsidR="00F218A7" w:rsidRPr="00862C5D" w:rsidRDefault="00F218A7" w:rsidP="00A4133B">
            <w:pPr>
              <w:pStyle w:val="CERBODY"/>
              <w:jc w:val="left"/>
              <w:rPr>
                <w:lang w:val="en-IE"/>
              </w:rPr>
            </w:pPr>
            <w:r w:rsidRPr="00862C5D">
              <w:rPr>
                <w:lang w:val="en-IE"/>
              </w:rPr>
              <w:t xml:space="preserve">Start of Restricted Range 2 </w:t>
            </w:r>
            <w:r w:rsidR="0003286E" w:rsidRPr="00862C5D">
              <w:rPr>
                <w:lang w:val="en-IE"/>
              </w:rPr>
              <w:t>(MW)</w:t>
            </w:r>
          </w:p>
        </w:tc>
        <w:tc>
          <w:tcPr>
            <w:tcW w:w="773" w:type="pct"/>
          </w:tcPr>
          <w:p w:rsidR="00F218A7" w:rsidRPr="00862C5D" w:rsidRDefault="00F218A7" w:rsidP="00A4133B">
            <w:pPr>
              <w:pStyle w:val="CERBODY"/>
              <w:jc w:val="left"/>
              <w:rPr>
                <w:lang w:val="en-IE"/>
              </w:rPr>
            </w:pPr>
            <w:r w:rsidRPr="00862C5D">
              <w:rPr>
                <w:iCs/>
                <w:lang w:val="en-IE"/>
              </w:rPr>
              <w:t>Yes</w:t>
            </w:r>
          </w:p>
        </w:tc>
        <w:tc>
          <w:tcPr>
            <w:tcW w:w="839" w:type="pct"/>
          </w:tcPr>
          <w:p w:rsidR="00F218A7" w:rsidRPr="00862C5D" w:rsidRDefault="00F218A7" w:rsidP="00A4133B">
            <w:pPr>
              <w:pStyle w:val="CERBODY"/>
              <w:jc w:val="left"/>
              <w:rPr>
                <w:lang w:val="en-IE"/>
              </w:rPr>
            </w:pPr>
          </w:p>
        </w:tc>
        <w:tc>
          <w:tcPr>
            <w:tcW w:w="589" w:type="pct"/>
          </w:tcPr>
          <w:p w:rsidR="00F218A7" w:rsidRPr="00862C5D" w:rsidRDefault="00F218A7" w:rsidP="00A4133B">
            <w:pPr>
              <w:pStyle w:val="CERBODY"/>
              <w:jc w:val="left"/>
              <w:rPr>
                <w:lang w:val="en-IE"/>
              </w:rPr>
            </w:pPr>
            <w:r w:rsidRPr="00862C5D">
              <w:rPr>
                <w:lang w:val="en-IE"/>
              </w:rPr>
              <w:t>Yes</w:t>
            </w:r>
          </w:p>
        </w:tc>
        <w:tc>
          <w:tcPr>
            <w:tcW w:w="638" w:type="pct"/>
          </w:tcPr>
          <w:p w:rsidR="00F218A7" w:rsidRPr="00862C5D" w:rsidRDefault="00F218A7" w:rsidP="00A4133B">
            <w:pPr>
              <w:pStyle w:val="CERBODY"/>
              <w:jc w:val="left"/>
              <w:rPr>
                <w:lang w:val="en-IE"/>
              </w:rPr>
            </w:pPr>
            <w:r w:rsidRPr="00862C5D">
              <w:rPr>
                <w:lang w:val="en-IE"/>
              </w:rPr>
              <w:t>Yes</w:t>
            </w:r>
          </w:p>
        </w:tc>
        <w:tc>
          <w:tcPr>
            <w:tcW w:w="638" w:type="pct"/>
          </w:tcPr>
          <w:p w:rsidR="00F218A7" w:rsidRPr="00862C5D" w:rsidRDefault="00F218A7" w:rsidP="00A4133B">
            <w:pPr>
              <w:pStyle w:val="CERBODY"/>
              <w:jc w:val="left"/>
              <w:rPr>
                <w:lang w:val="en-IE"/>
              </w:rPr>
            </w:pPr>
          </w:p>
        </w:tc>
        <w:tc>
          <w:tcPr>
            <w:tcW w:w="719" w:type="pct"/>
            <w:gridSpan w:val="2"/>
          </w:tcPr>
          <w:p w:rsidR="00F218A7" w:rsidRPr="00862C5D" w:rsidRDefault="00F218A7" w:rsidP="00A4133B">
            <w:pPr>
              <w:pStyle w:val="CERBODY"/>
              <w:jc w:val="left"/>
              <w:rPr>
                <w:lang w:val="en-IE"/>
              </w:rPr>
            </w:pPr>
            <w:r w:rsidRPr="00862C5D">
              <w:rPr>
                <w:lang w:val="en-IE"/>
              </w:rPr>
              <w:t>Yes</w:t>
            </w:r>
          </w:p>
        </w:tc>
      </w:tr>
      <w:tr w:rsidR="00E36D6E" w:rsidRPr="00862C5D" w:rsidTr="00B73AAF">
        <w:trPr>
          <w:cantSplit/>
        </w:trPr>
        <w:tc>
          <w:tcPr>
            <w:tcW w:w="804" w:type="pct"/>
            <w:vAlign w:val="center"/>
          </w:tcPr>
          <w:p w:rsidR="00F218A7" w:rsidRPr="00862C5D" w:rsidRDefault="00F218A7" w:rsidP="00A4133B">
            <w:pPr>
              <w:pStyle w:val="CERBODY"/>
              <w:jc w:val="left"/>
              <w:rPr>
                <w:lang w:val="en-IE"/>
              </w:rPr>
            </w:pPr>
            <w:r w:rsidRPr="00862C5D">
              <w:rPr>
                <w:lang w:val="en-IE"/>
              </w:rPr>
              <w:t>End of Restricted Range 2</w:t>
            </w:r>
            <w:r w:rsidR="0003286E" w:rsidRPr="00862C5D">
              <w:rPr>
                <w:lang w:val="en-IE"/>
              </w:rPr>
              <w:t xml:space="preserve"> (MW)</w:t>
            </w:r>
          </w:p>
        </w:tc>
        <w:tc>
          <w:tcPr>
            <w:tcW w:w="773" w:type="pct"/>
          </w:tcPr>
          <w:p w:rsidR="00F218A7" w:rsidRPr="00862C5D" w:rsidRDefault="00F218A7" w:rsidP="00A4133B">
            <w:pPr>
              <w:pStyle w:val="CERBODY"/>
              <w:jc w:val="left"/>
              <w:rPr>
                <w:lang w:val="en-IE"/>
              </w:rPr>
            </w:pPr>
            <w:r w:rsidRPr="00862C5D">
              <w:rPr>
                <w:iCs/>
                <w:lang w:val="en-IE"/>
              </w:rPr>
              <w:t>Yes</w:t>
            </w:r>
          </w:p>
        </w:tc>
        <w:tc>
          <w:tcPr>
            <w:tcW w:w="839" w:type="pct"/>
          </w:tcPr>
          <w:p w:rsidR="00F218A7" w:rsidRPr="00862C5D" w:rsidRDefault="00F218A7" w:rsidP="00A4133B">
            <w:pPr>
              <w:pStyle w:val="CERBODY"/>
              <w:jc w:val="left"/>
              <w:rPr>
                <w:lang w:val="en-IE"/>
              </w:rPr>
            </w:pPr>
          </w:p>
        </w:tc>
        <w:tc>
          <w:tcPr>
            <w:tcW w:w="589" w:type="pct"/>
          </w:tcPr>
          <w:p w:rsidR="00F218A7" w:rsidRPr="00862C5D" w:rsidRDefault="00F218A7" w:rsidP="00A4133B">
            <w:pPr>
              <w:pStyle w:val="CERBODY"/>
              <w:jc w:val="left"/>
              <w:rPr>
                <w:lang w:val="en-IE"/>
              </w:rPr>
            </w:pPr>
            <w:r w:rsidRPr="00862C5D">
              <w:rPr>
                <w:lang w:val="en-IE"/>
              </w:rPr>
              <w:t>Yes</w:t>
            </w:r>
          </w:p>
        </w:tc>
        <w:tc>
          <w:tcPr>
            <w:tcW w:w="638" w:type="pct"/>
          </w:tcPr>
          <w:p w:rsidR="00F218A7" w:rsidRPr="00862C5D" w:rsidRDefault="00F218A7" w:rsidP="00A4133B">
            <w:pPr>
              <w:pStyle w:val="CERBODY"/>
              <w:jc w:val="left"/>
              <w:rPr>
                <w:lang w:val="en-IE"/>
              </w:rPr>
            </w:pPr>
            <w:r w:rsidRPr="00862C5D">
              <w:rPr>
                <w:lang w:val="en-IE"/>
              </w:rPr>
              <w:t>Yes</w:t>
            </w:r>
          </w:p>
        </w:tc>
        <w:tc>
          <w:tcPr>
            <w:tcW w:w="638" w:type="pct"/>
          </w:tcPr>
          <w:p w:rsidR="00F218A7" w:rsidRPr="00862C5D" w:rsidRDefault="00F218A7" w:rsidP="00A4133B">
            <w:pPr>
              <w:pStyle w:val="CERBODY"/>
              <w:jc w:val="left"/>
              <w:rPr>
                <w:lang w:val="en-IE"/>
              </w:rPr>
            </w:pPr>
          </w:p>
        </w:tc>
        <w:tc>
          <w:tcPr>
            <w:tcW w:w="719" w:type="pct"/>
            <w:gridSpan w:val="2"/>
          </w:tcPr>
          <w:p w:rsidR="00F218A7" w:rsidRPr="00862C5D" w:rsidRDefault="00F218A7" w:rsidP="00A4133B">
            <w:pPr>
              <w:pStyle w:val="CERBODY"/>
              <w:jc w:val="left"/>
              <w:rPr>
                <w:lang w:val="en-IE"/>
              </w:rPr>
            </w:pPr>
            <w:r w:rsidRPr="00862C5D">
              <w:rPr>
                <w:lang w:val="en-IE"/>
              </w:rPr>
              <w:t>Yes</w:t>
            </w:r>
          </w:p>
        </w:tc>
      </w:tr>
      <w:tr w:rsidR="00E36D6E" w:rsidRPr="00862C5D" w:rsidTr="00B73AAF">
        <w:trPr>
          <w:cantSplit/>
        </w:trPr>
        <w:tc>
          <w:tcPr>
            <w:tcW w:w="804" w:type="pct"/>
            <w:vAlign w:val="center"/>
          </w:tcPr>
          <w:p w:rsidR="00F218A7" w:rsidRPr="00862C5D" w:rsidRDefault="00F218A7" w:rsidP="00A4133B">
            <w:pPr>
              <w:pStyle w:val="CERBODY"/>
              <w:jc w:val="left"/>
              <w:rPr>
                <w:lang w:val="en-IE"/>
              </w:rPr>
            </w:pPr>
            <w:r w:rsidRPr="00862C5D">
              <w:rPr>
                <w:rFonts w:cs="Arial"/>
                <w:lang w:val="en-IE"/>
              </w:rPr>
              <w:t>Hot Cooling Boundary</w:t>
            </w:r>
            <w:r w:rsidR="0003286E" w:rsidRPr="00862C5D">
              <w:rPr>
                <w:rFonts w:cs="Arial"/>
                <w:lang w:val="en-IE"/>
              </w:rPr>
              <w:t xml:space="preserve"> (hours)</w:t>
            </w:r>
          </w:p>
        </w:tc>
        <w:tc>
          <w:tcPr>
            <w:tcW w:w="773" w:type="pct"/>
          </w:tcPr>
          <w:p w:rsidR="00F218A7" w:rsidRPr="00862C5D" w:rsidRDefault="00F218A7" w:rsidP="00A4133B">
            <w:pPr>
              <w:pStyle w:val="CERBODY"/>
              <w:jc w:val="left"/>
              <w:rPr>
                <w:lang w:val="en-IE"/>
              </w:rPr>
            </w:pPr>
            <w:r w:rsidRPr="00862C5D">
              <w:rPr>
                <w:iCs/>
                <w:lang w:val="en-IE"/>
              </w:rPr>
              <w:t>Yes</w:t>
            </w:r>
          </w:p>
        </w:tc>
        <w:tc>
          <w:tcPr>
            <w:tcW w:w="839" w:type="pct"/>
          </w:tcPr>
          <w:p w:rsidR="00F218A7" w:rsidRPr="00862C5D" w:rsidRDefault="00F218A7" w:rsidP="00A4133B">
            <w:pPr>
              <w:pStyle w:val="CERBODY"/>
              <w:jc w:val="left"/>
              <w:rPr>
                <w:lang w:val="en-IE"/>
              </w:rPr>
            </w:pPr>
          </w:p>
        </w:tc>
        <w:tc>
          <w:tcPr>
            <w:tcW w:w="589" w:type="pct"/>
          </w:tcPr>
          <w:p w:rsidR="00F218A7" w:rsidRPr="00862C5D" w:rsidRDefault="00F218A7" w:rsidP="00A4133B">
            <w:pPr>
              <w:pStyle w:val="CERBODY"/>
              <w:jc w:val="left"/>
              <w:rPr>
                <w:lang w:val="en-IE"/>
              </w:rPr>
            </w:pPr>
            <w:r w:rsidRPr="00862C5D">
              <w:rPr>
                <w:lang w:val="en-IE"/>
              </w:rPr>
              <w:t>Yes</w:t>
            </w:r>
          </w:p>
        </w:tc>
        <w:tc>
          <w:tcPr>
            <w:tcW w:w="638" w:type="pct"/>
          </w:tcPr>
          <w:p w:rsidR="00F218A7" w:rsidRPr="00862C5D" w:rsidRDefault="00F218A7" w:rsidP="00A4133B">
            <w:pPr>
              <w:pStyle w:val="CERBODY"/>
              <w:jc w:val="left"/>
              <w:rPr>
                <w:lang w:val="en-IE"/>
              </w:rPr>
            </w:pPr>
            <w:r w:rsidRPr="00862C5D">
              <w:rPr>
                <w:lang w:val="en-IE"/>
              </w:rPr>
              <w:t>Yes</w:t>
            </w:r>
          </w:p>
        </w:tc>
        <w:tc>
          <w:tcPr>
            <w:tcW w:w="638" w:type="pct"/>
          </w:tcPr>
          <w:p w:rsidR="00F218A7" w:rsidRPr="00862C5D" w:rsidRDefault="00F218A7" w:rsidP="00A4133B">
            <w:pPr>
              <w:pStyle w:val="CERBODY"/>
              <w:jc w:val="left"/>
              <w:rPr>
                <w:lang w:val="en-IE"/>
              </w:rPr>
            </w:pPr>
          </w:p>
        </w:tc>
        <w:tc>
          <w:tcPr>
            <w:tcW w:w="719" w:type="pct"/>
            <w:gridSpan w:val="2"/>
          </w:tcPr>
          <w:p w:rsidR="00F218A7" w:rsidRPr="00862C5D" w:rsidRDefault="00F218A7" w:rsidP="00A4133B">
            <w:pPr>
              <w:pStyle w:val="CERBODY"/>
              <w:jc w:val="left"/>
              <w:rPr>
                <w:lang w:val="en-IE"/>
              </w:rPr>
            </w:pPr>
            <w:r w:rsidRPr="00862C5D">
              <w:rPr>
                <w:lang w:val="en-IE"/>
              </w:rPr>
              <w:t>Yes</w:t>
            </w:r>
          </w:p>
        </w:tc>
      </w:tr>
      <w:tr w:rsidR="00E36D6E" w:rsidRPr="00862C5D" w:rsidTr="00B73AAF">
        <w:trPr>
          <w:cantSplit/>
        </w:trPr>
        <w:tc>
          <w:tcPr>
            <w:tcW w:w="804" w:type="pct"/>
            <w:vAlign w:val="center"/>
          </w:tcPr>
          <w:p w:rsidR="00F218A7" w:rsidRPr="00862C5D" w:rsidRDefault="00F218A7" w:rsidP="00A4133B">
            <w:pPr>
              <w:pStyle w:val="CERBODY"/>
              <w:jc w:val="left"/>
              <w:rPr>
                <w:lang w:val="en-IE"/>
              </w:rPr>
            </w:pPr>
            <w:r w:rsidRPr="00862C5D">
              <w:rPr>
                <w:rFonts w:cs="Arial"/>
                <w:lang w:val="en-IE"/>
              </w:rPr>
              <w:t>Warm Cooling Boundary</w:t>
            </w:r>
            <w:r w:rsidR="0003286E" w:rsidRPr="00862C5D">
              <w:rPr>
                <w:rFonts w:cs="Arial"/>
                <w:lang w:val="en-IE"/>
              </w:rPr>
              <w:t xml:space="preserve"> (hours)</w:t>
            </w:r>
          </w:p>
        </w:tc>
        <w:tc>
          <w:tcPr>
            <w:tcW w:w="773" w:type="pct"/>
          </w:tcPr>
          <w:p w:rsidR="00F218A7" w:rsidRPr="00862C5D" w:rsidRDefault="00F218A7" w:rsidP="00A4133B">
            <w:pPr>
              <w:pStyle w:val="CERBODY"/>
              <w:jc w:val="left"/>
              <w:rPr>
                <w:lang w:val="en-IE"/>
              </w:rPr>
            </w:pPr>
            <w:r w:rsidRPr="00862C5D">
              <w:rPr>
                <w:iCs/>
                <w:lang w:val="en-IE"/>
              </w:rPr>
              <w:t>Yes</w:t>
            </w:r>
          </w:p>
        </w:tc>
        <w:tc>
          <w:tcPr>
            <w:tcW w:w="839" w:type="pct"/>
          </w:tcPr>
          <w:p w:rsidR="00F218A7" w:rsidRPr="00862C5D" w:rsidRDefault="00F218A7" w:rsidP="00A4133B">
            <w:pPr>
              <w:pStyle w:val="CERBODY"/>
              <w:jc w:val="left"/>
              <w:rPr>
                <w:lang w:val="en-IE"/>
              </w:rPr>
            </w:pPr>
          </w:p>
        </w:tc>
        <w:tc>
          <w:tcPr>
            <w:tcW w:w="589" w:type="pct"/>
          </w:tcPr>
          <w:p w:rsidR="00F218A7" w:rsidRPr="00862C5D" w:rsidRDefault="00F218A7" w:rsidP="00A4133B">
            <w:pPr>
              <w:pStyle w:val="CERBODY"/>
              <w:jc w:val="left"/>
              <w:rPr>
                <w:lang w:val="en-IE"/>
              </w:rPr>
            </w:pPr>
            <w:r w:rsidRPr="00862C5D">
              <w:rPr>
                <w:lang w:val="en-IE"/>
              </w:rPr>
              <w:t>Yes</w:t>
            </w:r>
          </w:p>
        </w:tc>
        <w:tc>
          <w:tcPr>
            <w:tcW w:w="638" w:type="pct"/>
          </w:tcPr>
          <w:p w:rsidR="00F218A7" w:rsidRPr="00862C5D" w:rsidRDefault="00F218A7" w:rsidP="00A4133B">
            <w:pPr>
              <w:pStyle w:val="CERBODY"/>
              <w:jc w:val="left"/>
              <w:rPr>
                <w:lang w:val="en-IE"/>
              </w:rPr>
            </w:pPr>
            <w:r w:rsidRPr="00862C5D">
              <w:rPr>
                <w:lang w:val="en-IE"/>
              </w:rPr>
              <w:t>Yes</w:t>
            </w:r>
          </w:p>
        </w:tc>
        <w:tc>
          <w:tcPr>
            <w:tcW w:w="638" w:type="pct"/>
          </w:tcPr>
          <w:p w:rsidR="00F218A7" w:rsidRPr="00862C5D" w:rsidRDefault="00F218A7" w:rsidP="00A4133B">
            <w:pPr>
              <w:pStyle w:val="CERBODY"/>
              <w:jc w:val="left"/>
              <w:rPr>
                <w:lang w:val="en-IE"/>
              </w:rPr>
            </w:pPr>
          </w:p>
        </w:tc>
        <w:tc>
          <w:tcPr>
            <w:tcW w:w="719" w:type="pct"/>
            <w:gridSpan w:val="2"/>
          </w:tcPr>
          <w:p w:rsidR="00F218A7" w:rsidRPr="00862C5D" w:rsidRDefault="00F218A7" w:rsidP="00A4133B">
            <w:pPr>
              <w:pStyle w:val="CERBODY"/>
              <w:jc w:val="left"/>
              <w:rPr>
                <w:lang w:val="en-IE"/>
              </w:rPr>
            </w:pPr>
            <w:r w:rsidRPr="00862C5D">
              <w:rPr>
                <w:lang w:val="en-IE"/>
              </w:rPr>
              <w:t>Yes</w:t>
            </w:r>
          </w:p>
        </w:tc>
      </w:tr>
      <w:tr w:rsidR="00E36D6E" w:rsidRPr="00862C5D" w:rsidTr="00B73AAF">
        <w:trPr>
          <w:cantSplit/>
        </w:trPr>
        <w:tc>
          <w:tcPr>
            <w:tcW w:w="804" w:type="pct"/>
            <w:vAlign w:val="center"/>
          </w:tcPr>
          <w:p w:rsidR="00F218A7" w:rsidRPr="00862C5D" w:rsidRDefault="00F218A7" w:rsidP="00A4133B">
            <w:pPr>
              <w:pStyle w:val="CERBODY"/>
              <w:jc w:val="left"/>
              <w:rPr>
                <w:lang w:val="en-IE"/>
              </w:rPr>
            </w:pPr>
            <w:r w:rsidRPr="00862C5D">
              <w:rPr>
                <w:rFonts w:cs="Arial"/>
                <w:lang w:val="en-IE"/>
              </w:rPr>
              <w:t>Block Load Flag</w:t>
            </w:r>
            <w:r w:rsidR="0003286E" w:rsidRPr="00862C5D">
              <w:rPr>
                <w:rFonts w:cs="Arial"/>
                <w:lang w:val="en-IE"/>
              </w:rPr>
              <w:t xml:space="preserve"> (True or False)</w:t>
            </w:r>
          </w:p>
        </w:tc>
        <w:tc>
          <w:tcPr>
            <w:tcW w:w="773" w:type="pct"/>
          </w:tcPr>
          <w:p w:rsidR="00F218A7" w:rsidRPr="00862C5D" w:rsidRDefault="00F218A7" w:rsidP="00A4133B">
            <w:pPr>
              <w:pStyle w:val="CERBODY"/>
              <w:jc w:val="left"/>
              <w:rPr>
                <w:lang w:val="en-IE"/>
              </w:rPr>
            </w:pPr>
            <w:r w:rsidRPr="00862C5D">
              <w:rPr>
                <w:iCs/>
                <w:lang w:val="en-IE"/>
              </w:rPr>
              <w:t>Yes</w:t>
            </w:r>
          </w:p>
        </w:tc>
        <w:tc>
          <w:tcPr>
            <w:tcW w:w="839" w:type="pct"/>
          </w:tcPr>
          <w:p w:rsidR="00F218A7" w:rsidRPr="00862C5D" w:rsidRDefault="00F218A7" w:rsidP="00A4133B">
            <w:pPr>
              <w:pStyle w:val="CERBODY"/>
              <w:jc w:val="left"/>
              <w:rPr>
                <w:lang w:val="en-IE"/>
              </w:rPr>
            </w:pPr>
          </w:p>
        </w:tc>
        <w:tc>
          <w:tcPr>
            <w:tcW w:w="589" w:type="pct"/>
          </w:tcPr>
          <w:p w:rsidR="00F218A7" w:rsidRPr="00862C5D" w:rsidRDefault="00F218A7" w:rsidP="00A4133B">
            <w:pPr>
              <w:pStyle w:val="CERBODY"/>
              <w:jc w:val="left"/>
              <w:rPr>
                <w:lang w:val="en-IE"/>
              </w:rPr>
            </w:pPr>
            <w:r w:rsidRPr="00862C5D">
              <w:rPr>
                <w:lang w:val="en-IE"/>
              </w:rPr>
              <w:t>Yes</w:t>
            </w:r>
          </w:p>
        </w:tc>
        <w:tc>
          <w:tcPr>
            <w:tcW w:w="638" w:type="pct"/>
          </w:tcPr>
          <w:p w:rsidR="00F218A7" w:rsidRPr="00862C5D" w:rsidRDefault="00F218A7" w:rsidP="00A4133B">
            <w:pPr>
              <w:pStyle w:val="CERBODY"/>
              <w:jc w:val="left"/>
              <w:rPr>
                <w:lang w:val="en-IE"/>
              </w:rPr>
            </w:pPr>
            <w:r w:rsidRPr="00862C5D">
              <w:rPr>
                <w:lang w:val="en-IE"/>
              </w:rPr>
              <w:t>Yes</w:t>
            </w:r>
          </w:p>
        </w:tc>
        <w:tc>
          <w:tcPr>
            <w:tcW w:w="638" w:type="pct"/>
          </w:tcPr>
          <w:p w:rsidR="00F218A7" w:rsidRPr="00862C5D" w:rsidRDefault="00F218A7" w:rsidP="00A4133B">
            <w:pPr>
              <w:pStyle w:val="CERBODY"/>
              <w:jc w:val="left"/>
              <w:rPr>
                <w:lang w:val="en-IE"/>
              </w:rPr>
            </w:pPr>
          </w:p>
        </w:tc>
        <w:tc>
          <w:tcPr>
            <w:tcW w:w="719" w:type="pct"/>
            <w:gridSpan w:val="2"/>
          </w:tcPr>
          <w:p w:rsidR="00F218A7" w:rsidRPr="00862C5D" w:rsidRDefault="00F218A7" w:rsidP="00A4133B">
            <w:pPr>
              <w:pStyle w:val="CERBODY"/>
              <w:jc w:val="left"/>
              <w:rPr>
                <w:lang w:val="en-IE"/>
              </w:rPr>
            </w:pPr>
            <w:r w:rsidRPr="00862C5D">
              <w:rPr>
                <w:lang w:val="en-IE"/>
              </w:rPr>
              <w:t>Yes</w:t>
            </w:r>
          </w:p>
        </w:tc>
      </w:tr>
      <w:tr w:rsidR="00E36D6E" w:rsidRPr="00862C5D" w:rsidTr="00B73AAF">
        <w:trPr>
          <w:cantSplit/>
        </w:trPr>
        <w:tc>
          <w:tcPr>
            <w:tcW w:w="804" w:type="pct"/>
            <w:vAlign w:val="center"/>
          </w:tcPr>
          <w:p w:rsidR="00F218A7" w:rsidRPr="00862C5D" w:rsidRDefault="00F218A7" w:rsidP="00A4133B">
            <w:pPr>
              <w:pStyle w:val="CERBODY"/>
              <w:jc w:val="left"/>
              <w:rPr>
                <w:lang w:val="en-IE"/>
              </w:rPr>
            </w:pPr>
            <w:r w:rsidRPr="00862C5D">
              <w:rPr>
                <w:rFonts w:cs="Arial"/>
                <w:lang w:val="en-IE"/>
              </w:rPr>
              <w:lastRenderedPageBreak/>
              <w:t>Short-Term Maximisation Capability</w:t>
            </w:r>
            <w:r w:rsidR="0003286E" w:rsidRPr="00862C5D">
              <w:rPr>
                <w:rFonts w:cs="Arial"/>
                <w:lang w:val="en-IE"/>
              </w:rPr>
              <w:t xml:space="preserve"> (MW)</w:t>
            </w:r>
          </w:p>
        </w:tc>
        <w:tc>
          <w:tcPr>
            <w:tcW w:w="773" w:type="pct"/>
          </w:tcPr>
          <w:p w:rsidR="00F218A7" w:rsidRPr="00862C5D" w:rsidRDefault="00F218A7" w:rsidP="00A4133B">
            <w:pPr>
              <w:pStyle w:val="CERBODY"/>
              <w:jc w:val="left"/>
              <w:rPr>
                <w:lang w:val="en-IE"/>
              </w:rPr>
            </w:pPr>
            <w:r w:rsidRPr="00862C5D">
              <w:rPr>
                <w:iCs/>
                <w:lang w:val="en-IE"/>
              </w:rPr>
              <w:t>Yes</w:t>
            </w:r>
          </w:p>
        </w:tc>
        <w:tc>
          <w:tcPr>
            <w:tcW w:w="839" w:type="pct"/>
          </w:tcPr>
          <w:p w:rsidR="00F218A7" w:rsidRPr="00862C5D" w:rsidRDefault="00F218A7" w:rsidP="00A4133B">
            <w:pPr>
              <w:pStyle w:val="CERBODY"/>
              <w:jc w:val="left"/>
              <w:rPr>
                <w:lang w:val="en-IE"/>
              </w:rPr>
            </w:pPr>
          </w:p>
        </w:tc>
        <w:tc>
          <w:tcPr>
            <w:tcW w:w="589" w:type="pct"/>
          </w:tcPr>
          <w:p w:rsidR="00F218A7" w:rsidRPr="00862C5D" w:rsidRDefault="00F218A7" w:rsidP="00A4133B">
            <w:pPr>
              <w:pStyle w:val="CERBODY"/>
              <w:jc w:val="left"/>
              <w:rPr>
                <w:lang w:val="en-IE"/>
              </w:rPr>
            </w:pPr>
            <w:r w:rsidRPr="00862C5D">
              <w:rPr>
                <w:lang w:val="en-IE"/>
              </w:rPr>
              <w:t>Yes</w:t>
            </w:r>
          </w:p>
        </w:tc>
        <w:tc>
          <w:tcPr>
            <w:tcW w:w="638" w:type="pct"/>
          </w:tcPr>
          <w:p w:rsidR="00F218A7" w:rsidRPr="00862C5D" w:rsidRDefault="00F218A7" w:rsidP="00A4133B">
            <w:pPr>
              <w:pStyle w:val="CERBODY"/>
              <w:jc w:val="left"/>
              <w:rPr>
                <w:lang w:val="en-IE"/>
              </w:rPr>
            </w:pPr>
            <w:r w:rsidRPr="00862C5D">
              <w:rPr>
                <w:lang w:val="en-IE"/>
              </w:rPr>
              <w:t>Yes</w:t>
            </w:r>
          </w:p>
        </w:tc>
        <w:tc>
          <w:tcPr>
            <w:tcW w:w="638" w:type="pct"/>
          </w:tcPr>
          <w:p w:rsidR="00F218A7" w:rsidRPr="00862C5D" w:rsidRDefault="00F218A7" w:rsidP="00A4133B">
            <w:pPr>
              <w:pStyle w:val="CERBODY"/>
              <w:jc w:val="left"/>
              <w:rPr>
                <w:lang w:val="en-IE"/>
              </w:rPr>
            </w:pPr>
          </w:p>
        </w:tc>
        <w:tc>
          <w:tcPr>
            <w:tcW w:w="719" w:type="pct"/>
            <w:gridSpan w:val="2"/>
          </w:tcPr>
          <w:p w:rsidR="00F218A7" w:rsidRPr="00862C5D" w:rsidRDefault="00F218A7" w:rsidP="00A4133B">
            <w:pPr>
              <w:pStyle w:val="CERBODY"/>
              <w:jc w:val="left"/>
              <w:rPr>
                <w:lang w:val="en-IE"/>
              </w:rPr>
            </w:pPr>
            <w:r w:rsidRPr="00862C5D">
              <w:rPr>
                <w:lang w:val="en-IE"/>
              </w:rPr>
              <w:t>Yes</w:t>
            </w:r>
          </w:p>
        </w:tc>
      </w:tr>
      <w:tr w:rsidR="00E36D6E" w:rsidRPr="00862C5D" w:rsidTr="00B73AAF">
        <w:trPr>
          <w:cantSplit/>
        </w:trPr>
        <w:tc>
          <w:tcPr>
            <w:tcW w:w="804" w:type="pct"/>
            <w:vAlign w:val="center"/>
          </w:tcPr>
          <w:p w:rsidR="00F218A7" w:rsidRPr="00862C5D" w:rsidRDefault="00F218A7" w:rsidP="00A4133B">
            <w:pPr>
              <w:pStyle w:val="CERBODY"/>
              <w:jc w:val="left"/>
              <w:rPr>
                <w:lang w:val="en-IE"/>
              </w:rPr>
            </w:pPr>
            <w:r w:rsidRPr="00862C5D">
              <w:rPr>
                <w:rFonts w:cs="Arial"/>
                <w:lang w:val="en-IE"/>
              </w:rPr>
              <w:t>Short-Term Maximisation Time</w:t>
            </w:r>
            <w:r w:rsidR="0003286E" w:rsidRPr="00862C5D">
              <w:rPr>
                <w:rFonts w:cs="Arial"/>
                <w:lang w:val="en-IE"/>
              </w:rPr>
              <w:t xml:space="preserve"> (minutes)</w:t>
            </w:r>
          </w:p>
        </w:tc>
        <w:tc>
          <w:tcPr>
            <w:tcW w:w="773" w:type="pct"/>
          </w:tcPr>
          <w:p w:rsidR="00F218A7" w:rsidRPr="00862C5D" w:rsidRDefault="00F218A7" w:rsidP="00A4133B">
            <w:pPr>
              <w:pStyle w:val="CERBODY"/>
              <w:jc w:val="left"/>
              <w:rPr>
                <w:lang w:val="en-IE"/>
              </w:rPr>
            </w:pPr>
            <w:r w:rsidRPr="00862C5D">
              <w:rPr>
                <w:iCs/>
                <w:lang w:val="en-IE"/>
              </w:rPr>
              <w:t>Yes</w:t>
            </w:r>
          </w:p>
        </w:tc>
        <w:tc>
          <w:tcPr>
            <w:tcW w:w="839" w:type="pct"/>
          </w:tcPr>
          <w:p w:rsidR="00F218A7" w:rsidRPr="00862C5D" w:rsidRDefault="00F218A7" w:rsidP="00A4133B">
            <w:pPr>
              <w:pStyle w:val="CERBODY"/>
              <w:jc w:val="left"/>
              <w:rPr>
                <w:lang w:val="en-IE"/>
              </w:rPr>
            </w:pPr>
          </w:p>
        </w:tc>
        <w:tc>
          <w:tcPr>
            <w:tcW w:w="589" w:type="pct"/>
          </w:tcPr>
          <w:p w:rsidR="00F218A7" w:rsidRPr="00862C5D" w:rsidRDefault="00F218A7" w:rsidP="00A4133B">
            <w:pPr>
              <w:pStyle w:val="CERBODY"/>
              <w:jc w:val="left"/>
              <w:rPr>
                <w:lang w:val="en-IE"/>
              </w:rPr>
            </w:pPr>
            <w:r w:rsidRPr="00862C5D">
              <w:rPr>
                <w:lang w:val="en-IE"/>
              </w:rPr>
              <w:t>Yes</w:t>
            </w:r>
          </w:p>
        </w:tc>
        <w:tc>
          <w:tcPr>
            <w:tcW w:w="638" w:type="pct"/>
          </w:tcPr>
          <w:p w:rsidR="00F218A7" w:rsidRPr="00862C5D" w:rsidRDefault="00F218A7" w:rsidP="00A4133B">
            <w:pPr>
              <w:pStyle w:val="CERBODY"/>
              <w:jc w:val="left"/>
              <w:rPr>
                <w:lang w:val="en-IE"/>
              </w:rPr>
            </w:pPr>
            <w:r w:rsidRPr="00862C5D">
              <w:rPr>
                <w:lang w:val="en-IE"/>
              </w:rPr>
              <w:t>Yes</w:t>
            </w:r>
          </w:p>
        </w:tc>
        <w:tc>
          <w:tcPr>
            <w:tcW w:w="638" w:type="pct"/>
          </w:tcPr>
          <w:p w:rsidR="00F218A7" w:rsidRPr="00862C5D" w:rsidRDefault="00F218A7" w:rsidP="00A4133B">
            <w:pPr>
              <w:pStyle w:val="CERBODY"/>
              <w:jc w:val="left"/>
              <w:rPr>
                <w:lang w:val="en-IE"/>
              </w:rPr>
            </w:pPr>
          </w:p>
        </w:tc>
        <w:tc>
          <w:tcPr>
            <w:tcW w:w="719" w:type="pct"/>
            <w:gridSpan w:val="2"/>
          </w:tcPr>
          <w:p w:rsidR="00F218A7" w:rsidRPr="00862C5D" w:rsidRDefault="00F218A7" w:rsidP="00A4133B">
            <w:pPr>
              <w:pStyle w:val="CERBODY"/>
              <w:jc w:val="left"/>
              <w:rPr>
                <w:lang w:val="en-IE"/>
              </w:rPr>
            </w:pPr>
            <w:r w:rsidRPr="00862C5D">
              <w:rPr>
                <w:lang w:val="en-IE"/>
              </w:rPr>
              <w:t>Yes</w:t>
            </w:r>
          </w:p>
        </w:tc>
      </w:tr>
      <w:tr w:rsidR="00E36D6E" w:rsidRPr="00862C5D" w:rsidTr="00B73AAF">
        <w:trPr>
          <w:cantSplit/>
        </w:trPr>
        <w:tc>
          <w:tcPr>
            <w:tcW w:w="804" w:type="pct"/>
            <w:vAlign w:val="center"/>
          </w:tcPr>
          <w:p w:rsidR="00F218A7" w:rsidRPr="00862C5D" w:rsidRDefault="00CC7C8F" w:rsidP="00A4133B">
            <w:pPr>
              <w:pStyle w:val="CERBODY"/>
              <w:jc w:val="left"/>
              <w:rPr>
                <w:lang w:val="en-IE"/>
              </w:rPr>
            </w:pPr>
            <w:r w:rsidRPr="00862C5D">
              <w:rPr>
                <w:rFonts w:cs="Arial"/>
                <w:lang w:val="en-IE"/>
              </w:rPr>
              <w:t xml:space="preserve">Registered </w:t>
            </w:r>
            <w:r w:rsidR="00F218A7" w:rsidRPr="00862C5D">
              <w:rPr>
                <w:rFonts w:cs="Arial"/>
                <w:lang w:val="en-IE"/>
              </w:rPr>
              <w:t xml:space="preserve">Minimum </w:t>
            </w:r>
            <w:r w:rsidRPr="00862C5D">
              <w:rPr>
                <w:rFonts w:cs="Arial"/>
                <w:lang w:val="en-IE"/>
              </w:rPr>
              <w:t xml:space="preserve">Stable </w:t>
            </w:r>
            <w:r w:rsidR="00F218A7" w:rsidRPr="00862C5D">
              <w:rPr>
                <w:rFonts w:cs="Arial"/>
                <w:lang w:val="en-IE"/>
              </w:rPr>
              <w:t>Generation</w:t>
            </w:r>
            <w:r w:rsidR="0003286E" w:rsidRPr="00862C5D">
              <w:rPr>
                <w:rFonts w:cs="Arial"/>
                <w:lang w:val="en-IE"/>
              </w:rPr>
              <w:t xml:space="preserve"> (MW)</w:t>
            </w:r>
          </w:p>
        </w:tc>
        <w:tc>
          <w:tcPr>
            <w:tcW w:w="773" w:type="pct"/>
          </w:tcPr>
          <w:p w:rsidR="00F218A7" w:rsidRPr="00862C5D" w:rsidRDefault="00CC7C8F" w:rsidP="00A4133B">
            <w:pPr>
              <w:pStyle w:val="CERBODY"/>
              <w:jc w:val="left"/>
              <w:rPr>
                <w:lang w:val="en-IE"/>
              </w:rPr>
            </w:pPr>
            <w:r w:rsidRPr="00862C5D">
              <w:rPr>
                <w:lang w:val="en-IE"/>
              </w:rPr>
              <w:t>Yes</w:t>
            </w:r>
          </w:p>
        </w:tc>
        <w:tc>
          <w:tcPr>
            <w:tcW w:w="839" w:type="pct"/>
          </w:tcPr>
          <w:p w:rsidR="00F218A7" w:rsidRPr="00862C5D" w:rsidRDefault="00F218A7" w:rsidP="00A4133B">
            <w:pPr>
              <w:pStyle w:val="CERBODY"/>
              <w:jc w:val="left"/>
              <w:rPr>
                <w:lang w:val="en-IE"/>
              </w:rPr>
            </w:pPr>
          </w:p>
        </w:tc>
        <w:tc>
          <w:tcPr>
            <w:tcW w:w="589" w:type="pct"/>
          </w:tcPr>
          <w:p w:rsidR="00F218A7" w:rsidRPr="00862C5D" w:rsidRDefault="00F218A7" w:rsidP="00A4133B">
            <w:pPr>
              <w:pStyle w:val="CERBODY"/>
              <w:jc w:val="left"/>
              <w:rPr>
                <w:lang w:val="en-IE"/>
              </w:rPr>
            </w:pPr>
            <w:r w:rsidRPr="00862C5D">
              <w:rPr>
                <w:lang w:val="en-IE"/>
              </w:rPr>
              <w:t>Yes</w:t>
            </w:r>
          </w:p>
        </w:tc>
        <w:tc>
          <w:tcPr>
            <w:tcW w:w="638" w:type="pct"/>
          </w:tcPr>
          <w:p w:rsidR="00F218A7" w:rsidRPr="00862C5D" w:rsidRDefault="00F218A7" w:rsidP="00A4133B">
            <w:pPr>
              <w:pStyle w:val="CERBODY"/>
              <w:jc w:val="left"/>
              <w:rPr>
                <w:lang w:val="en-IE"/>
              </w:rPr>
            </w:pPr>
            <w:r w:rsidRPr="00862C5D">
              <w:rPr>
                <w:lang w:val="en-IE"/>
              </w:rPr>
              <w:t>Yes</w:t>
            </w:r>
          </w:p>
        </w:tc>
        <w:tc>
          <w:tcPr>
            <w:tcW w:w="638" w:type="pct"/>
          </w:tcPr>
          <w:p w:rsidR="00F218A7" w:rsidRPr="00862C5D" w:rsidRDefault="00F218A7" w:rsidP="00A4133B">
            <w:pPr>
              <w:pStyle w:val="CERBODY"/>
              <w:jc w:val="left"/>
              <w:rPr>
                <w:lang w:val="en-IE"/>
              </w:rPr>
            </w:pPr>
          </w:p>
        </w:tc>
        <w:tc>
          <w:tcPr>
            <w:tcW w:w="719" w:type="pct"/>
            <w:gridSpan w:val="2"/>
          </w:tcPr>
          <w:p w:rsidR="00F218A7" w:rsidRPr="00862C5D" w:rsidRDefault="00F218A7" w:rsidP="00A4133B">
            <w:pPr>
              <w:pStyle w:val="CERBODY"/>
              <w:jc w:val="left"/>
              <w:rPr>
                <w:lang w:val="en-IE"/>
              </w:rPr>
            </w:pPr>
            <w:r w:rsidRPr="00862C5D">
              <w:rPr>
                <w:lang w:val="en-IE"/>
              </w:rPr>
              <w:t>Yes</w:t>
            </w:r>
          </w:p>
        </w:tc>
      </w:tr>
      <w:tr w:rsidR="00E36D6E" w:rsidRPr="00862C5D" w:rsidTr="00B73AAF">
        <w:trPr>
          <w:cantSplit/>
        </w:trPr>
        <w:tc>
          <w:tcPr>
            <w:tcW w:w="804" w:type="pct"/>
            <w:vAlign w:val="center"/>
          </w:tcPr>
          <w:p w:rsidR="00F218A7" w:rsidRPr="00862C5D" w:rsidRDefault="00F218A7" w:rsidP="00A4133B">
            <w:pPr>
              <w:pStyle w:val="CERBODY"/>
              <w:jc w:val="left"/>
              <w:rPr>
                <w:lang w:val="en-IE"/>
              </w:rPr>
            </w:pPr>
            <w:r w:rsidRPr="00862C5D">
              <w:rPr>
                <w:rFonts w:cs="Arial"/>
                <w:lang w:val="en-IE"/>
              </w:rPr>
              <w:t>Registered</w:t>
            </w:r>
            <w:r w:rsidR="00CC7C8F" w:rsidRPr="00862C5D">
              <w:rPr>
                <w:rFonts w:cs="Arial"/>
                <w:lang w:val="en-IE"/>
              </w:rPr>
              <w:t xml:space="preserve"> Minimum</w:t>
            </w:r>
            <w:r w:rsidRPr="00862C5D">
              <w:rPr>
                <w:rFonts w:cs="Arial"/>
                <w:lang w:val="en-IE"/>
              </w:rPr>
              <w:t xml:space="preserve"> Output</w:t>
            </w:r>
            <w:r w:rsidR="00CC7C8F" w:rsidRPr="00862C5D">
              <w:rPr>
                <w:rFonts w:cs="Arial"/>
                <w:lang w:val="en-IE"/>
              </w:rPr>
              <w:t xml:space="preserve"> (MW)</w:t>
            </w:r>
          </w:p>
        </w:tc>
        <w:tc>
          <w:tcPr>
            <w:tcW w:w="773" w:type="pct"/>
          </w:tcPr>
          <w:p w:rsidR="00F218A7" w:rsidRPr="00862C5D" w:rsidRDefault="00F218A7" w:rsidP="00A4133B">
            <w:pPr>
              <w:pStyle w:val="CERBODY"/>
              <w:jc w:val="left"/>
              <w:rPr>
                <w:lang w:val="en-IE"/>
              </w:rPr>
            </w:pPr>
          </w:p>
        </w:tc>
        <w:tc>
          <w:tcPr>
            <w:tcW w:w="839" w:type="pct"/>
          </w:tcPr>
          <w:p w:rsidR="00F218A7" w:rsidRPr="00862C5D" w:rsidRDefault="00CC7C8F" w:rsidP="00A4133B">
            <w:pPr>
              <w:pStyle w:val="CERBODY"/>
              <w:jc w:val="left"/>
              <w:rPr>
                <w:lang w:val="en-IE"/>
              </w:rPr>
            </w:pPr>
            <w:r w:rsidRPr="00862C5D">
              <w:rPr>
                <w:lang w:val="en-IE"/>
              </w:rPr>
              <w:t>Yes</w:t>
            </w:r>
          </w:p>
        </w:tc>
        <w:tc>
          <w:tcPr>
            <w:tcW w:w="589" w:type="pct"/>
          </w:tcPr>
          <w:p w:rsidR="00F218A7" w:rsidRPr="00862C5D" w:rsidRDefault="00F218A7" w:rsidP="00A4133B">
            <w:pPr>
              <w:pStyle w:val="CERBODY"/>
              <w:jc w:val="left"/>
              <w:rPr>
                <w:lang w:val="en-IE"/>
              </w:rPr>
            </w:pPr>
            <w:r w:rsidRPr="00862C5D">
              <w:rPr>
                <w:lang w:val="en-IE"/>
              </w:rPr>
              <w:t>Yes</w:t>
            </w:r>
          </w:p>
        </w:tc>
        <w:tc>
          <w:tcPr>
            <w:tcW w:w="638" w:type="pct"/>
          </w:tcPr>
          <w:p w:rsidR="00F218A7" w:rsidRPr="00862C5D" w:rsidRDefault="00F218A7" w:rsidP="00A4133B">
            <w:pPr>
              <w:pStyle w:val="CERBODY"/>
              <w:jc w:val="left"/>
              <w:rPr>
                <w:lang w:val="en-IE"/>
              </w:rPr>
            </w:pPr>
            <w:r w:rsidRPr="00862C5D">
              <w:rPr>
                <w:lang w:val="en-IE"/>
              </w:rPr>
              <w:t>Yes</w:t>
            </w:r>
          </w:p>
        </w:tc>
        <w:tc>
          <w:tcPr>
            <w:tcW w:w="638" w:type="pct"/>
          </w:tcPr>
          <w:p w:rsidR="00F218A7" w:rsidRPr="00862C5D" w:rsidRDefault="00F218A7" w:rsidP="00A4133B">
            <w:pPr>
              <w:pStyle w:val="CERBODY"/>
              <w:jc w:val="left"/>
              <w:rPr>
                <w:lang w:val="en-IE"/>
              </w:rPr>
            </w:pPr>
          </w:p>
        </w:tc>
        <w:tc>
          <w:tcPr>
            <w:tcW w:w="719" w:type="pct"/>
            <w:gridSpan w:val="2"/>
          </w:tcPr>
          <w:p w:rsidR="00F218A7" w:rsidRPr="00862C5D" w:rsidRDefault="00F218A7" w:rsidP="00A4133B">
            <w:pPr>
              <w:pStyle w:val="CERBODY"/>
              <w:jc w:val="left"/>
              <w:rPr>
                <w:lang w:val="en-IE"/>
              </w:rPr>
            </w:pPr>
            <w:r w:rsidRPr="00862C5D">
              <w:rPr>
                <w:lang w:val="en-IE"/>
              </w:rPr>
              <w:t>Yes</w:t>
            </w:r>
          </w:p>
        </w:tc>
      </w:tr>
      <w:tr w:rsidR="00E36D6E" w:rsidRPr="00862C5D" w:rsidTr="00B73AAF">
        <w:trPr>
          <w:cantSplit/>
        </w:trPr>
        <w:tc>
          <w:tcPr>
            <w:tcW w:w="804" w:type="pct"/>
          </w:tcPr>
          <w:p w:rsidR="00F218A7" w:rsidRPr="00862C5D" w:rsidRDefault="00F218A7" w:rsidP="00A4133B">
            <w:pPr>
              <w:pStyle w:val="CERBODY"/>
              <w:jc w:val="left"/>
              <w:rPr>
                <w:lang w:val="en-IE"/>
              </w:rPr>
            </w:pPr>
            <w:r w:rsidRPr="00862C5D">
              <w:rPr>
                <w:lang w:val="en-IE"/>
              </w:rPr>
              <w:t>Pumped Storage Cycle Efficiency</w:t>
            </w:r>
            <w:r w:rsidR="0003286E" w:rsidRPr="00862C5D">
              <w:rPr>
                <w:lang w:val="en-IE"/>
              </w:rPr>
              <w:t xml:space="preserve"> (percentage)</w:t>
            </w:r>
          </w:p>
        </w:tc>
        <w:tc>
          <w:tcPr>
            <w:tcW w:w="773" w:type="pct"/>
          </w:tcPr>
          <w:p w:rsidR="00F218A7" w:rsidRPr="00862C5D" w:rsidRDefault="00F218A7" w:rsidP="00A4133B">
            <w:pPr>
              <w:pStyle w:val="CERBODY"/>
              <w:jc w:val="left"/>
              <w:rPr>
                <w:lang w:val="en-IE"/>
              </w:rPr>
            </w:pPr>
            <w:r w:rsidRPr="00862C5D">
              <w:rPr>
                <w:lang w:val="en-IE"/>
              </w:rPr>
              <w:t>Yes</w:t>
            </w:r>
          </w:p>
        </w:tc>
        <w:tc>
          <w:tcPr>
            <w:tcW w:w="839" w:type="pct"/>
          </w:tcPr>
          <w:p w:rsidR="00F218A7" w:rsidRPr="00862C5D" w:rsidRDefault="00F218A7" w:rsidP="00A4133B">
            <w:pPr>
              <w:pStyle w:val="CERBODY"/>
              <w:jc w:val="left"/>
              <w:rPr>
                <w:lang w:val="en-IE"/>
              </w:rPr>
            </w:pPr>
          </w:p>
        </w:tc>
        <w:tc>
          <w:tcPr>
            <w:tcW w:w="589" w:type="pct"/>
          </w:tcPr>
          <w:p w:rsidR="00F218A7" w:rsidRPr="00862C5D" w:rsidRDefault="00F218A7" w:rsidP="00A4133B">
            <w:pPr>
              <w:pStyle w:val="CERBODY"/>
              <w:jc w:val="left"/>
              <w:rPr>
                <w:lang w:val="en-IE"/>
              </w:rPr>
            </w:pPr>
          </w:p>
        </w:tc>
        <w:tc>
          <w:tcPr>
            <w:tcW w:w="638" w:type="pct"/>
          </w:tcPr>
          <w:p w:rsidR="00F218A7" w:rsidRPr="00862C5D" w:rsidRDefault="00F218A7" w:rsidP="00A4133B">
            <w:pPr>
              <w:pStyle w:val="CERBODY"/>
              <w:jc w:val="left"/>
              <w:rPr>
                <w:lang w:val="en-IE"/>
              </w:rPr>
            </w:pPr>
            <w:r w:rsidRPr="00862C5D">
              <w:rPr>
                <w:lang w:val="en-IE"/>
              </w:rPr>
              <w:t>Yes</w:t>
            </w:r>
          </w:p>
        </w:tc>
        <w:tc>
          <w:tcPr>
            <w:tcW w:w="638" w:type="pct"/>
          </w:tcPr>
          <w:p w:rsidR="00F218A7" w:rsidRPr="00862C5D" w:rsidRDefault="00F218A7" w:rsidP="00A4133B">
            <w:pPr>
              <w:pStyle w:val="CERBODY"/>
              <w:jc w:val="left"/>
              <w:rPr>
                <w:lang w:val="en-IE"/>
              </w:rPr>
            </w:pPr>
          </w:p>
        </w:tc>
        <w:tc>
          <w:tcPr>
            <w:tcW w:w="719" w:type="pct"/>
            <w:gridSpan w:val="2"/>
          </w:tcPr>
          <w:p w:rsidR="00F218A7" w:rsidRPr="00862C5D" w:rsidRDefault="00F218A7" w:rsidP="00A4133B">
            <w:pPr>
              <w:pStyle w:val="CERBODY"/>
              <w:jc w:val="left"/>
              <w:rPr>
                <w:lang w:val="en-IE"/>
              </w:rPr>
            </w:pPr>
          </w:p>
        </w:tc>
      </w:tr>
      <w:tr w:rsidR="00E36D6E" w:rsidRPr="00862C5D" w:rsidTr="00B73AAF">
        <w:trPr>
          <w:cantSplit/>
        </w:trPr>
        <w:tc>
          <w:tcPr>
            <w:tcW w:w="804" w:type="pct"/>
          </w:tcPr>
          <w:p w:rsidR="00F218A7" w:rsidRPr="00862C5D" w:rsidRDefault="00F218A7" w:rsidP="00A4133B">
            <w:pPr>
              <w:pStyle w:val="CERBODY"/>
              <w:jc w:val="left"/>
              <w:rPr>
                <w:lang w:val="en-IE"/>
              </w:rPr>
            </w:pPr>
            <w:r w:rsidRPr="00862C5D">
              <w:rPr>
                <w:lang w:val="en-IE"/>
              </w:rPr>
              <w:t>Battery Storage Efficiency</w:t>
            </w:r>
            <w:r w:rsidR="0003286E" w:rsidRPr="00862C5D">
              <w:rPr>
                <w:lang w:val="en-IE"/>
              </w:rPr>
              <w:t xml:space="preserve"> (percentage)</w:t>
            </w:r>
          </w:p>
        </w:tc>
        <w:tc>
          <w:tcPr>
            <w:tcW w:w="773" w:type="pct"/>
          </w:tcPr>
          <w:p w:rsidR="00F218A7" w:rsidRPr="00862C5D" w:rsidRDefault="00F218A7" w:rsidP="00A4133B">
            <w:pPr>
              <w:pStyle w:val="CERBODY"/>
              <w:jc w:val="left"/>
              <w:rPr>
                <w:lang w:val="en-IE"/>
              </w:rPr>
            </w:pPr>
            <w:r w:rsidRPr="00862C5D">
              <w:rPr>
                <w:lang w:val="en-IE"/>
              </w:rPr>
              <w:t>Yes</w:t>
            </w:r>
          </w:p>
        </w:tc>
        <w:tc>
          <w:tcPr>
            <w:tcW w:w="839" w:type="pct"/>
          </w:tcPr>
          <w:p w:rsidR="00F218A7" w:rsidRPr="00862C5D" w:rsidRDefault="00F218A7" w:rsidP="00A4133B">
            <w:pPr>
              <w:pStyle w:val="CERBODY"/>
              <w:jc w:val="left"/>
              <w:rPr>
                <w:lang w:val="en-IE"/>
              </w:rPr>
            </w:pPr>
          </w:p>
        </w:tc>
        <w:tc>
          <w:tcPr>
            <w:tcW w:w="589" w:type="pct"/>
          </w:tcPr>
          <w:p w:rsidR="00F218A7" w:rsidRPr="00862C5D" w:rsidRDefault="00F218A7" w:rsidP="00A4133B">
            <w:pPr>
              <w:pStyle w:val="CERBODY"/>
              <w:jc w:val="left"/>
              <w:rPr>
                <w:lang w:val="en-IE"/>
              </w:rPr>
            </w:pPr>
            <w:r w:rsidRPr="00862C5D">
              <w:rPr>
                <w:lang w:val="en-IE"/>
              </w:rPr>
              <w:t>Yes</w:t>
            </w:r>
          </w:p>
        </w:tc>
        <w:tc>
          <w:tcPr>
            <w:tcW w:w="638" w:type="pct"/>
          </w:tcPr>
          <w:p w:rsidR="00F218A7" w:rsidRPr="00862C5D" w:rsidRDefault="00F218A7" w:rsidP="00A4133B">
            <w:pPr>
              <w:pStyle w:val="CERBODY"/>
              <w:jc w:val="left"/>
              <w:rPr>
                <w:lang w:val="en-IE"/>
              </w:rPr>
            </w:pPr>
          </w:p>
        </w:tc>
        <w:tc>
          <w:tcPr>
            <w:tcW w:w="638" w:type="pct"/>
          </w:tcPr>
          <w:p w:rsidR="00F218A7" w:rsidRPr="00862C5D" w:rsidRDefault="00F218A7" w:rsidP="00A4133B">
            <w:pPr>
              <w:pStyle w:val="CERBODY"/>
              <w:jc w:val="left"/>
              <w:rPr>
                <w:lang w:val="en-IE"/>
              </w:rPr>
            </w:pPr>
          </w:p>
        </w:tc>
        <w:tc>
          <w:tcPr>
            <w:tcW w:w="719" w:type="pct"/>
            <w:gridSpan w:val="2"/>
          </w:tcPr>
          <w:p w:rsidR="00F218A7" w:rsidRPr="00862C5D" w:rsidRDefault="00F218A7" w:rsidP="00A4133B">
            <w:pPr>
              <w:pStyle w:val="CERBODY"/>
              <w:jc w:val="left"/>
              <w:rPr>
                <w:lang w:val="en-IE"/>
              </w:rPr>
            </w:pPr>
          </w:p>
        </w:tc>
      </w:tr>
      <w:tr w:rsidR="00E36D6E" w:rsidRPr="00862C5D" w:rsidTr="00B73AAF">
        <w:trPr>
          <w:cantSplit/>
        </w:trPr>
        <w:tc>
          <w:tcPr>
            <w:tcW w:w="804" w:type="pct"/>
          </w:tcPr>
          <w:p w:rsidR="00F218A7" w:rsidRPr="00862C5D" w:rsidRDefault="00F218A7" w:rsidP="00A60DF4">
            <w:pPr>
              <w:pStyle w:val="CERBODY"/>
              <w:jc w:val="left"/>
              <w:rPr>
                <w:lang w:val="en-IE"/>
              </w:rPr>
            </w:pPr>
            <w:r w:rsidRPr="00862C5D">
              <w:rPr>
                <w:lang w:val="en-IE"/>
              </w:rPr>
              <w:t>Pumping Capacity</w:t>
            </w:r>
            <w:r w:rsidR="0003286E" w:rsidRPr="00862C5D">
              <w:rPr>
                <w:lang w:val="en-IE"/>
              </w:rPr>
              <w:t xml:space="preserve"> (MW)</w:t>
            </w:r>
          </w:p>
        </w:tc>
        <w:tc>
          <w:tcPr>
            <w:tcW w:w="773" w:type="pct"/>
          </w:tcPr>
          <w:p w:rsidR="00F218A7" w:rsidRPr="00862C5D" w:rsidRDefault="00F218A7" w:rsidP="00A4133B">
            <w:pPr>
              <w:pStyle w:val="CERBODY"/>
              <w:jc w:val="left"/>
              <w:rPr>
                <w:lang w:val="en-IE"/>
              </w:rPr>
            </w:pPr>
            <w:r w:rsidRPr="00862C5D">
              <w:rPr>
                <w:lang w:val="en-IE"/>
              </w:rPr>
              <w:t>Yes</w:t>
            </w:r>
          </w:p>
        </w:tc>
        <w:tc>
          <w:tcPr>
            <w:tcW w:w="839" w:type="pct"/>
          </w:tcPr>
          <w:p w:rsidR="00F218A7" w:rsidRPr="00862C5D" w:rsidRDefault="00F218A7" w:rsidP="00A4133B">
            <w:pPr>
              <w:pStyle w:val="CERBODY"/>
              <w:jc w:val="left"/>
              <w:rPr>
                <w:lang w:val="en-IE"/>
              </w:rPr>
            </w:pPr>
          </w:p>
        </w:tc>
        <w:tc>
          <w:tcPr>
            <w:tcW w:w="589" w:type="pct"/>
          </w:tcPr>
          <w:p w:rsidR="00F218A7" w:rsidRPr="00862C5D" w:rsidRDefault="00F218A7" w:rsidP="00A4133B">
            <w:pPr>
              <w:pStyle w:val="CERBODY"/>
              <w:jc w:val="left"/>
              <w:rPr>
                <w:lang w:val="en-IE"/>
              </w:rPr>
            </w:pPr>
          </w:p>
        </w:tc>
        <w:tc>
          <w:tcPr>
            <w:tcW w:w="638" w:type="pct"/>
          </w:tcPr>
          <w:p w:rsidR="00F218A7" w:rsidRPr="00862C5D" w:rsidRDefault="00F218A7" w:rsidP="00A4133B">
            <w:pPr>
              <w:pStyle w:val="CERBODY"/>
              <w:jc w:val="left"/>
              <w:rPr>
                <w:lang w:val="en-IE"/>
              </w:rPr>
            </w:pPr>
            <w:r w:rsidRPr="00862C5D">
              <w:rPr>
                <w:lang w:val="en-IE"/>
              </w:rPr>
              <w:t>Yes</w:t>
            </w:r>
          </w:p>
        </w:tc>
        <w:tc>
          <w:tcPr>
            <w:tcW w:w="638" w:type="pct"/>
          </w:tcPr>
          <w:p w:rsidR="00F218A7" w:rsidRPr="00862C5D" w:rsidRDefault="00F218A7" w:rsidP="00A4133B">
            <w:pPr>
              <w:pStyle w:val="CERBODY"/>
              <w:jc w:val="left"/>
              <w:rPr>
                <w:lang w:val="en-IE"/>
              </w:rPr>
            </w:pPr>
          </w:p>
        </w:tc>
        <w:tc>
          <w:tcPr>
            <w:tcW w:w="719" w:type="pct"/>
            <w:gridSpan w:val="2"/>
          </w:tcPr>
          <w:p w:rsidR="00F218A7" w:rsidRPr="00862C5D" w:rsidRDefault="00F218A7" w:rsidP="00A4133B">
            <w:pPr>
              <w:pStyle w:val="CERBODY"/>
              <w:jc w:val="left"/>
              <w:rPr>
                <w:lang w:val="en-IE"/>
              </w:rPr>
            </w:pPr>
          </w:p>
        </w:tc>
      </w:tr>
      <w:tr w:rsidR="00E36D6E" w:rsidRPr="00862C5D" w:rsidTr="00B73AAF">
        <w:trPr>
          <w:cantSplit/>
        </w:trPr>
        <w:tc>
          <w:tcPr>
            <w:tcW w:w="804" w:type="pct"/>
          </w:tcPr>
          <w:p w:rsidR="00F218A7" w:rsidRPr="00862C5D" w:rsidRDefault="00F218A7" w:rsidP="00A4133B">
            <w:pPr>
              <w:pStyle w:val="CERBODY"/>
              <w:jc w:val="left"/>
              <w:rPr>
                <w:lang w:val="en-IE"/>
              </w:rPr>
            </w:pPr>
            <w:r w:rsidRPr="00862C5D">
              <w:rPr>
                <w:lang w:val="en-IE"/>
              </w:rPr>
              <w:t>Off to Generating Time</w:t>
            </w:r>
            <w:r w:rsidR="0003286E" w:rsidRPr="00862C5D">
              <w:rPr>
                <w:lang w:val="en-IE"/>
              </w:rPr>
              <w:t xml:space="preserve"> (minutes)</w:t>
            </w:r>
          </w:p>
        </w:tc>
        <w:tc>
          <w:tcPr>
            <w:tcW w:w="773" w:type="pct"/>
          </w:tcPr>
          <w:p w:rsidR="00F218A7" w:rsidRPr="00862C5D" w:rsidRDefault="00F218A7" w:rsidP="00A4133B">
            <w:pPr>
              <w:pStyle w:val="CERBODY"/>
              <w:jc w:val="left"/>
              <w:rPr>
                <w:lang w:val="en-IE"/>
              </w:rPr>
            </w:pPr>
            <w:r w:rsidRPr="00862C5D">
              <w:rPr>
                <w:lang w:val="en-IE"/>
              </w:rPr>
              <w:t>Yes</w:t>
            </w:r>
          </w:p>
        </w:tc>
        <w:tc>
          <w:tcPr>
            <w:tcW w:w="839" w:type="pct"/>
          </w:tcPr>
          <w:p w:rsidR="00F218A7" w:rsidRPr="00862C5D" w:rsidRDefault="00F218A7" w:rsidP="00A4133B">
            <w:pPr>
              <w:pStyle w:val="CERBODY"/>
              <w:jc w:val="left"/>
              <w:rPr>
                <w:lang w:val="en-IE"/>
              </w:rPr>
            </w:pPr>
          </w:p>
        </w:tc>
        <w:tc>
          <w:tcPr>
            <w:tcW w:w="589" w:type="pct"/>
          </w:tcPr>
          <w:p w:rsidR="00F218A7" w:rsidRPr="00862C5D" w:rsidRDefault="00F218A7" w:rsidP="00A4133B">
            <w:pPr>
              <w:pStyle w:val="CERBODY"/>
              <w:jc w:val="left"/>
              <w:rPr>
                <w:lang w:val="en-IE"/>
              </w:rPr>
            </w:pPr>
          </w:p>
        </w:tc>
        <w:tc>
          <w:tcPr>
            <w:tcW w:w="638" w:type="pct"/>
          </w:tcPr>
          <w:p w:rsidR="00F218A7" w:rsidRPr="00862C5D" w:rsidRDefault="00F218A7" w:rsidP="00A4133B">
            <w:pPr>
              <w:pStyle w:val="CERBODY"/>
              <w:jc w:val="left"/>
              <w:rPr>
                <w:lang w:val="en-IE"/>
              </w:rPr>
            </w:pPr>
            <w:r w:rsidRPr="00862C5D">
              <w:rPr>
                <w:lang w:val="en-IE"/>
              </w:rPr>
              <w:t>Yes</w:t>
            </w:r>
          </w:p>
        </w:tc>
        <w:tc>
          <w:tcPr>
            <w:tcW w:w="638" w:type="pct"/>
          </w:tcPr>
          <w:p w:rsidR="00F218A7" w:rsidRPr="00862C5D" w:rsidRDefault="00F218A7" w:rsidP="00A4133B">
            <w:pPr>
              <w:pStyle w:val="CERBODY"/>
              <w:jc w:val="left"/>
              <w:rPr>
                <w:lang w:val="en-IE"/>
              </w:rPr>
            </w:pPr>
          </w:p>
        </w:tc>
        <w:tc>
          <w:tcPr>
            <w:tcW w:w="719" w:type="pct"/>
            <w:gridSpan w:val="2"/>
          </w:tcPr>
          <w:p w:rsidR="00F218A7" w:rsidRPr="00862C5D" w:rsidRDefault="00F218A7" w:rsidP="00A4133B">
            <w:pPr>
              <w:pStyle w:val="CERBODY"/>
              <w:jc w:val="left"/>
              <w:rPr>
                <w:lang w:val="en-IE"/>
              </w:rPr>
            </w:pPr>
          </w:p>
        </w:tc>
      </w:tr>
      <w:tr w:rsidR="00E36D6E" w:rsidRPr="00862C5D" w:rsidTr="00B73AAF">
        <w:trPr>
          <w:cantSplit/>
        </w:trPr>
        <w:tc>
          <w:tcPr>
            <w:tcW w:w="804" w:type="pct"/>
          </w:tcPr>
          <w:p w:rsidR="00F218A7" w:rsidRPr="00862C5D" w:rsidRDefault="00F218A7" w:rsidP="00A4133B">
            <w:pPr>
              <w:pStyle w:val="CERBODY"/>
              <w:jc w:val="left"/>
              <w:rPr>
                <w:lang w:val="en-IE"/>
              </w:rPr>
            </w:pPr>
            <w:r w:rsidRPr="00862C5D">
              <w:rPr>
                <w:lang w:val="en-IE"/>
              </w:rPr>
              <w:lastRenderedPageBreak/>
              <w:t>Off to Spin Pump Time</w:t>
            </w:r>
            <w:r w:rsidR="0003286E" w:rsidRPr="00862C5D">
              <w:rPr>
                <w:lang w:val="en-IE"/>
              </w:rPr>
              <w:t xml:space="preserve"> (minutes)</w:t>
            </w:r>
          </w:p>
        </w:tc>
        <w:tc>
          <w:tcPr>
            <w:tcW w:w="773" w:type="pct"/>
          </w:tcPr>
          <w:p w:rsidR="00F218A7" w:rsidRPr="00862C5D" w:rsidRDefault="00F218A7" w:rsidP="00A4133B">
            <w:pPr>
              <w:pStyle w:val="CERBODY"/>
              <w:jc w:val="left"/>
              <w:rPr>
                <w:lang w:val="en-IE"/>
              </w:rPr>
            </w:pPr>
            <w:r w:rsidRPr="00862C5D">
              <w:rPr>
                <w:lang w:val="en-IE"/>
              </w:rPr>
              <w:t>Yes</w:t>
            </w:r>
          </w:p>
        </w:tc>
        <w:tc>
          <w:tcPr>
            <w:tcW w:w="839" w:type="pct"/>
          </w:tcPr>
          <w:p w:rsidR="00F218A7" w:rsidRPr="00862C5D" w:rsidRDefault="00F218A7" w:rsidP="00A4133B">
            <w:pPr>
              <w:pStyle w:val="CERBODY"/>
              <w:jc w:val="left"/>
              <w:rPr>
                <w:lang w:val="en-IE"/>
              </w:rPr>
            </w:pPr>
          </w:p>
        </w:tc>
        <w:tc>
          <w:tcPr>
            <w:tcW w:w="589" w:type="pct"/>
          </w:tcPr>
          <w:p w:rsidR="00F218A7" w:rsidRPr="00862C5D" w:rsidRDefault="00F218A7" w:rsidP="00A4133B">
            <w:pPr>
              <w:pStyle w:val="CERBODY"/>
              <w:jc w:val="left"/>
              <w:rPr>
                <w:lang w:val="en-IE"/>
              </w:rPr>
            </w:pPr>
          </w:p>
        </w:tc>
        <w:tc>
          <w:tcPr>
            <w:tcW w:w="638" w:type="pct"/>
          </w:tcPr>
          <w:p w:rsidR="00F218A7" w:rsidRPr="00862C5D" w:rsidRDefault="00F218A7" w:rsidP="00A4133B">
            <w:pPr>
              <w:pStyle w:val="CERBODY"/>
              <w:jc w:val="left"/>
              <w:rPr>
                <w:lang w:val="en-IE"/>
              </w:rPr>
            </w:pPr>
            <w:r w:rsidRPr="00862C5D">
              <w:rPr>
                <w:lang w:val="en-IE"/>
              </w:rPr>
              <w:t>Yes</w:t>
            </w:r>
          </w:p>
        </w:tc>
        <w:tc>
          <w:tcPr>
            <w:tcW w:w="638" w:type="pct"/>
          </w:tcPr>
          <w:p w:rsidR="00F218A7" w:rsidRPr="00862C5D" w:rsidRDefault="00F218A7" w:rsidP="00A4133B">
            <w:pPr>
              <w:pStyle w:val="CERBODY"/>
              <w:jc w:val="left"/>
              <w:rPr>
                <w:lang w:val="en-IE"/>
              </w:rPr>
            </w:pPr>
          </w:p>
        </w:tc>
        <w:tc>
          <w:tcPr>
            <w:tcW w:w="719" w:type="pct"/>
            <w:gridSpan w:val="2"/>
          </w:tcPr>
          <w:p w:rsidR="00F218A7" w:rsidRPr="00862C5D" w:rsidRDefault="00F218A7" w:rsidP="00A4133B">
            <w:pPr>
              <w:pStyle w:val="CERBODY"/>
              <w:jc w:val="left"/>
              <w:rPr>
                <w:lang w:val="en-IE"/>
              </w:rPr>
            </w:pPr>
          </w:p>
        </w:tc>
      </w:tr>
      <w:tr w:rsidR="00E36D6E" w:rsidRPr="00862C5D" w:rsidTr="00B73AAF">
        <w:trPr>
          <w:cantSplit/>
        </w:trPr>
        <w:tc>
          <w:tcPr>
            <w:tcW w:w="804" w:type="pct"/>
          </w:tcPr>
          <w:p w:rsidR="00F218A7" w:rsidRPr="00862C5D" w:rsidRDefault="00F218A7" w:rsidP="00A4133B">
            <w:pPr>
              <w:pStyle w:val="CERBODY"/>
              <w:jc w:val="left"/>
              <w:rPr>
                <w:lang w:val="en-IE"/>
              </w:rPr>
            </w:pPr>
            <w:r w:rsidRPr="00862C5D">
              <w:rPr>
                <w:lang w:val="en-IE"/>
              </w:rPr>
              <w:t>Spin Pump to Pumping Energy Time</w:t>
            </w:r>
            <w:r w:rsidR="0003286E" w:rsidRPr="00862C5D">
              <w:rPr>
                <w:lang w:val="en-IE"/>
              </w:rPr>
              <w:t xml:space="preserve"> (minutes)</w:t>
            </w:r>
          </w:p>
        </w:tc>
        <w:tc>
          <w:tcPr>
            <w:tcW w:w="773" w:type="pct"/>
          </w:tcPr>
          <w:p w:rsidR="00F218A7" w:rsidRPr="00862C5D" w:rsidRDefault="00F218A7" w:rsidP="00A4133B">
            <w:pPr>
              <w:pStyle w:val="CERBODY"/>
              <w:jc w:val="left"/>
              <w:rPr>
                <w:lang w:val="en-IE"/>
              </w:rPr>
            </w:pPr>
            <w:r w:rsidRPr="00862C5D">
              <w:rPr>
                <w:lang w:val="en-IE"/>
              </w:rPr>
              <w:t>Yes</w:t>
            </w:r>
          </w:p>
        </w:tc>
        <w:tc>
          <w:tcPr>
            <w:tcW w:w="839" w:type="pct"/>
          </w:tcPr>
          <w:p w:rsidR="00F218A7" w:rsidRPr="00862C5D" w:rsidRDefault="00F218A7" w:rsidP="00A4133B">
            <w:pPr>
              <w:pStyle w:val="CERBODY"/>
              <w:jc w:val="left"/>
              <w:rPr>
                <w:lang w:val="en-IE"/>
              </w:rPr>
            </w:pPr>
          </w:p>
        </w:tc>
        <w:tc>
          <w:tcPr>
            <w:tcW w:w="589" w:type="pct"/>
          </w:tcPr>
          <w:p w:rsidR="00F218A7" w:rsidRPr="00862C5D" w:rsidRDefault="00F218A7" w:rsidP="00A4133B">
            <w:pPr>
              <w:pStyle w:val="CERBODY"/>
              <w:jc w:val="left"/>
              <w:rPr>
                <w:lang w:val="en-IE"/>
              </w:rPr>
            </w:pPr>
          </w:p>
        </w:tc>
        <w:tc>
          <w:tcPr>
            <w:tcW w:w="638" w:type="pct"/>
          </w:tcPr>
          <w:p w:rsidR="00F218A7" w:rsidRPr="00862C5D" w:rsidRDefault="00F218A7" w:rsidP="00A4133B">
            <w:pPr>
              <w:pStyle w:val="CERBODY"/>
              <w:jc w:val="left"/>
              <w:rPr>
                <w:lang w:val="en-IE"/>
              </w:rPr>
            </w:pPr>
            <w:r w:rsidRPr="00862C5D">
              <w:rPr>
                <w:lang w:val="en-IE"/>
              </w:rPr>
              <w:t>Yes</w:t>
            </w:r>
          </w:p>
        </w:tc>
        <w:tc>
          <w:tcPr>
            <w:tcW w:w="638" w:type="pct"/>
          </w:tcPr>
          <w:p w:rsidR="00F218A7" w:rsidRPr="00862C5D" w:rsidRDefault="00F218A7" w:rsidP="00A4133B">
            <w:pPr>
              <w:pStyle w:val="CERBODY"/>
              <w:jc w:val="left"/>
              <w:rPr>
                <w:lang w:val="en-IE"/>
              </w:rPr>
            </w:pPr>
          </w:p>
        </w:tc>
        <w:tc>
          <w:tcPr>
            <w:tcW w:w="719" w:type="pct"/>
            <w:gridSpan w:val="2"/>
          </w:tcPr>
          <w:p w:rsidR="00F218A7" w:rsidRPr="00862C5D" w:rsidRDefault="00F218A7" w:rsidP="00A4133B">
            <w:pPr>
              <w:pStyle w:val="CERBODY"/>
              <w:jc w:val="left"/>
              <w:rPr>
                <w:lang w:val="en-IE"/>
              </w:rPr>
            </w:pPr>
          </w:p>
        </w:tc>
      </w:tr>
      <w:tr w:rsidR="00E36D6E" w:rsidRPr="00862C5D" w:rsidTr="00B73AAF">
        <w:trPr>
          <w:cantSplit/>
        </w:trPr>
        <w:tc>
          <w:tcPr>
            <w:tcW w:w="804" w:type="pct"/>
          </w:tcPr>
          <w:p w:rsidR="00F218A7" w:rsidRPr="00862C5D" w:rsidRDefault="00F218A7" w:rsidP="00A4133B">
            <w:pPr>
              <w:pStyle w:val="CERBODY"/>
              <w:jc w:val="left"/>
              <w:rPr>
                <w:lang w:val="en-IE"/>
              </w:rPr>
            </w:pPr>
            <w:r w:rsidRPr="00862C5D">
              <w:rPr>
                <w:lang w:val="en-IE"/>
              </w:rPr>
              <w:t>Battery Storage Capacity</w:t>
            </w:r>
            <w:r w:rsidR="00E04097" w:rsidRPr="00862C5D">
              <w:rPr>
                <w:lang w:val="en-IE"/>
              </w:rPr>
              <w:t xml:space="preserve"> (MW</w:t>
            </w:r>
            <w:r w:rsidR="0003286E" w:rsidRPr="00862C5D">
              <w:rPr>
                <w:lang w:val="en-IE"/>
              </w:rPr>
              <w:t>)</w:t>
            </w:r>
          </w:p>
        </w:tc>
        <w:tc>
          <w:tcPr>
            <w:tcW w:w="773" w:type="pct"/>
          </w:tcPr>
          <w:p w:rsidR="00F218A7" w:rsidRPr="00862C5D" w:rsidRDefault="00F218A7" w:rsidP="00A4133B">
            <w:pPr>
              <w:pStyle w:val="CERBODY"/>
              <w:jc w:val="left"/>
              <w:rPr>
                <w:lang w:val="en-IE"/>
              </w:rPr>
            </w:pPr>
            <w:r w:rsidRPr="00862C5D">
              <w:rPr>
                <w:lang w:val="en-IE"/>
              </w:rPr>
              <w:t>Yes</w:t>
            </w:r>
          </w:p>
        </w:tc>
        <w:tc>
          <w:tcPr>
            <w:tcW w:w="839" w:type="pct"/>
          </w:tcPr>
          <w:p w:rsidR="00F218A7" w:rsidRPr="00862C5D" w:rsidRDefault="00F218A7" w:rsidP="00A4133B">
            <w:pPr>
              <w:pStyle w:val="CERBODY"/>
              <w:jc w:val="left"/>
              <w:rPr>
                <w:lang w:val="en-IE"/>
              </w:rPr>
            </w:pPr>
          </w:p>
        </w:tc>
        <w:tc>
          <w:tcPr>
            <w:tcW w:w="589" w:type="pct"/>
          </w:tcPr>
          <w:p w:rsidR="00F218A7" w:rsidRPr="00862C5D" w:rsidRDefault="00F218A7" w:rsidP="00A4133B">
            <w:pPr>
              <w:pStyle w:val="CERBODY"/>
              <w:jc w:val="left"/>
              <w:rPr>
                <w:lang w:val="en-IE"/>
              </w:rPr>
            </w:pPr>
            <w:r w:rsidRPr="00862C5D">
              <w:rPr>
                <w:lang w:val="en-IE"/>
              </w:rPr>
              <w:t>Yes</w:t>
            </w:r>
          </w:p>
        </w:tc>
        <w:tc>
          <w:tcPr>
            <w:tcW w:w="638" w:type="pct"/>
          </w:tcPr>
          <w:p w:rsidR="00F218A7" w:rsidRPr="00862C5D" w:rsidRDefault="00F218A7" w:rsidP="00A4133B">
            <w:pPr>
              <w:pStyle w:val="CERBODY"/>
              <w:jc w:val="left"/>
              <w:rPr>
                <w:lang w:val="en-IE"/>
              </w:rPr>
            </w:pPr>
          </w:p>
        </w:tc>
        <w:tc>
          <w:tcPr>
            <w:tcW w:w="638" w:type="pct"/>
          </w:tcPr>
          <w:p w:rsidR="00F218A7" w:rsidRPr="00862C5D" w:rsidRDefault="00F218A7" w:rsidP="00A4133B">
            <w:pPr>
              <w:pStyle w:val="CERBODY"/>
              <w:jc w:val="left"/>
              <w:rPr>
                <w:lang w:val="en-IE"/>
              </w:rPr>
            </w:pPr>
          </w:p>
        </w:tc>
        <w:tc>
          <w:tcPr>
            <w:tcW w:w="719" w:type="pct"/>
            <w:gridSpan w:val="2"/>
          </w:tcPr>
          <w:p w:rsidR="00F218A7" w:rsidRPr="00862C5D" w:rsidRDefault="00F218A7" w:rsidP="00A4133B">
            <w:pPr>
              <w:pStyle w:val="CERBODY"/>
              <w:jc w:val="left"/>
              <w:rPr>
                <w:lang w:val="en-IE"/>
              </w:rPr>
            </w:pPr>
          </w:p>
        </w:tc>
      </w:tr>
      <w:tr w:rsidR="00E36D6E" w:rsidRPr="00862C5D" w:rsidTr="00B73AAF">
        <w:trPr>
          <w:cantSplit/>
        </w:trPr>
        <w:tc>
          <w:tcPr>
            <w:tcW w:w="804" w:type="pct"/>
          </w:tcPr>
          <w:p w:rsidR="00F218A7" w:rsidRPr="00862C5D" w:rsidRDefault="00F218A7" w:rsidP="00335B83">
            <w:pPr>
              <w:pStyle w:val="CERBODY"/>
              <w:jc w:val="left"/>
              <w:rPr>
                <w:lang w:val="en-IE"/>
              </w:rPr>
            </w:pPr>
            <w:r w:rsidRPr="00862C5D">
              <w:rPr>
                <w:lang w:val="en-IE"/>
              </w:rPr>
              <w:t xml:space="preserve">Minimum Battery Storage </w:t>
            </w:r>
            <w:r w:rsidR="00335B83" w:rsidRPr="00862C5D">
              <w:rPr>
                <w:lang w:val="en-IE"/>
              </w:rPr>
              <w:t xml:space="preserve">Quantity </w:t>
            </w:r>
            <w:r w:rsidR="0003286E" w:rsidRPr="00862C5D">
              <w:rPr>
                <w:lang w:val="en-IE"/>
              </w:rPr>
              <w:t>(</w:t>
            </w:r>
            <w:proofErr w:type="spellStart"/>
            <w:r w:rsidR="0003286E" w:rsidRPr="00862C5D">
              <w:rPr>
                <w:lang w:val="en-IE"/>
              </w:rPr>
              <w:t>MWh</w:t>
            </w:r>
            <w:proofErr w:type="spellEnd"/>
            <w:r w:rsidR="0003286E" w:rsidRPr="00862C5D">
              <w:rPr>
                <w:lang w:val="en-IE"/>
              </w:rPr>
              <w:t>)</w:t>
            </w:r>
          </w:p>
        </w:tc>
        <w:tc>
          <w:tcPr>
            <w:tcW w:w="773" w:type="pct"/>
          </w:tcPr>
          <w:p w:rsidR="00F218A7" w:rsidRPr="00862C5D" w:rsidRDefault="00F218A7" w:rsidP="00A4133B">
            <w:pPr>
              <w:pStyle w:val="CERBODY"/>
              <w:jc w:val="left"/>
              <w:rPr>
                <w:lang w:val="en-IE"/>
              </w:rPr>
            </w:pPr>
          </w:p>
        </w:tc>
        <w:tc>
          <w:tcPr>
            <w:tcW w:w="839" w:type="pct"/>
          </w:tcPr>
          <w:p w:rsidR="00F218A7" w:rsidRPr="00862C5D" w:rsidRDefault="00F218A7" w:rsidP="00A4133B">
            <w:pPr>
              <w:pStyle w:val="CERBODY"/>
              <w:jc w:val="left"/>
              <w:rPr>
                <w:lang w:val="en-IE"/>
              </w:rPr>
            </w:pPr>
            <w:r w:rsidRPr="00862C5D">
              <w:rPr>
                <w:lang w:val="en-IE"/>
              </w:rPr>
              <w:t>Yes</w:t>
            </w:r>
          </w:p>
        </w:tc>
        <w:tc>
          <w:tcPr>
            <w:tcW w:w="589" w:type="pct"/>
          </w:tcPr>
          <w:p w:rsidR="00F218A7" w:rsidRPr="00862C5D" w:rsidRDefault="00F218A7" w:rsidP="00A4133B">
            <w:pPr>
              <w:pStyle w:val="CERBODY"/>
              <w:jc w:val="left"/>
              <w:rPr>
                <w:lang w:val="en-IE"/>
              </w:rPr>
            </w:pPr>
            <w:r w:rsidRPr="00862C5D">
              <w:rPr>
                <w:lang w:val="en-IE"/>
              </w:rPr>
              <w:t>Yes</w:t>
            </w:r>
          </w:p>
        </w:tc>
        <w:tc>
          <w:tcPr>
            <w:tcW w:w="638" w:type="pct"/>
          </w:tcPr>
          <w:p w:rsidR="00F218A7" w:rsidRPr="00862C5D" w:rsidRDefault="00F218A7" w:rsidP="00A4133B">
            <w:pPr>
              <w:pStyle w:val="CERBODY"/>
              <w:jc w:val="left"/>
              <w:rPr>
                <w:lang w:val="en-IE"/>
              </w:rPr>
            </w:pPr>
          </w:p>
        </w:tc>
        <w:tc>
          <w:tcPr>
            <w:tcW w:w="638" w:type="pct"/>
          </w:tcPr>
          <w:p w:rsidR="00F218A7" w:rsidRPr="00862C5D" w:rsidRDefault="00F218A7" w:rsidP="00A4133B">
            <w:pPr>
              <w:pStyle w:val="CERBODY"/>
              <w:jc w:val="left"/>
              <w:rPr>
                <w:lang w:val="en-IE"/>
              </w:rPr>
            </w:pPr>
          </w:p>
        </w:tc>
        <w:tc>
          <w:tcPr>
            <w:tcW w:w="719" w:type="pct"/>
            <w:gridSpan w:val="2"/>
          </w:tcPr>
          <w:p w:rsidR="00F218A7" w:rsidRPr="00862C5D" w:rsidRDefault="00F218A7" w:rsidP="00A4133B">
            <w:pPr>
              <w:pStyle w:val="CERBODY"/>
              <w:jc w:val="left"/>
              <w:rPr>
                <w:lang w:val="en-IE"/>
              </w:rPr>
            </w:pPr>
          </w:p>
        </w:tc>
      </w:tr>
      <w:tr w:rsidR="00E36D6E" w:rsidRPr="00862C5D" w:rsidTr="00B73AAF">
        <w:trPr>
          <w:cantSplit/>
        </w:trPr>
        <w:tc>
          <w:tcPr>
            <w:tcW w:w="804" w:type="pct"/>
          </w:tcPr>
          <w:p w:rsidR="00F218A7" w:rsidRPr="00862C5D" w:rsidRDefault="00F218A7" w:rsidP="00335B83">
            <w:pPr>
              <w:pStyle w:val="CERBODY"/>
              <w:jc w:val="left"/>
              <w:rPr>
                <w:lang w:val="en-IE"/>
              </w:rPr>
            </w:pPr>
            <w:r w:rsidRPr="00862C5D">
              <w:rPr>
                <w:lang w:val="en-IE"/>
              </w:rPr>
              <w:t xml:space="preserve">Maximum Battery Storage </w:t>
            </w:r>
            <w:r w:rsidR="00335B83" w:rsidRPr="00862C5D">
              <w:rPr>
                <w:lang w:val="en-IE"/>
              </w:rPr>
              <w:t xml:space="preserve">Quantity </w:t>
            </w:r>
            <w:r w:rsidR="0003286E" w:rsidRPr="00862C5D">
              <w:rPr>
                <w:lang w:val="en-IE"/>
              </w:rPr>
              <w:t>(</w:t>
            </w:r>
            <w:proofErr w:type="spellStart"/>
            <w:r w:rsidR="0003286E" w:rsidRPr="00862C5D">
              <w:rPr>
                <w:lang w:val="en-IE"/>
              </w:rPr>
              <w:t>MWh</w:t>
            </w:r>
            <w:proofErr w:type="spellEnd"/>
            <w:r w:rsidR="0003286E" w:rsidRPr="00862C5D">
              <w:rPr>
                <w:lang w:val="en-IE"/>
              </w:rPr>
              <w:t>)</w:t>
            </w:r>
          </w:p>
        </w:tc>
        <w:tc>
          <w:tcPr>
            <w:tcW w:w="773" w:type="pct"/>
          </w:tcPr>
          <w:p w:rsidR="00F218A7" w:rsidRPr="00862C5D" w:rsidRDefault="00F218A7" w:rsidP="00A4133B">
            <w:pPr>
              <w:pStyle w:val="CERBODY"/>
              <w:jc w:val="left"/>
              <w:rPr>
                <w:lang w:val="en-IE"/>
              </w:rPr>
            </w:pPr>
          </w:p>
        </w:tc>
        <w:tc>
          <w:tcPr>
            <w:tcW w:w="839" w:type="pct"/>
          </w:tcPr>
          <w:p w:rsidR="00F218A7" w:rsidRPr="00862C5D" w:rsidRDefault="00F218A7" w:rsidP="00A4133B">
            <w:pPr>
              <w:pStyle w:val="CERBODY"/>
              <w:jc w:val="left"/>
              <w:rPr>
                <w:lang w:val="en-IE"/>
              </w:rPr>
            </w:pPr>
            <w:r w:rsidRPr="00862C5D">
              <w:rPr>
                <w:lang w:val="en-IE"/>
              </w:rPr>
              <w:t>Yes</w:t>
            </w:r>
          </w:p>
        </w:tc>
        <w:tc>
          <w:tcPr>
            <w:tcW w:w="589" w:type="pct"/>
          </w:tcPr>
          <w:p w:rsidR="00F218A7" w:rsidRPr="00862C5D" w:rsidRDefault="00F218A7" w:rsidP="00A4133B">
            <w:pPr>
              <w:pStyle w:val="CERBODY"/>
              <w:jc w:val="left"/>
              <w:rPr>
                <w:lang w:val="en-IE"/>
              </w:rPr>
            </w:pPr>
            <w:r w:rsidRPr="00862C5D">
              <w:rPr>
                <w:lang w:val="en-IE"/>
              </w:rPr>
              <w:t>Yes</w:t>
            </w:r>
          </w:p>
          <w:p w:rsidR="00F218A7" w:rsidRPr="00862C5D" w:rsidRDefault="00F218A7" w:rsidP="00A4133B">
            <w:pPr>
              <w:pStyle w:val="CERBODY"/>
              <w:jc w:val="left"/>
              <w:rPr>
                <w:lang w:val="en-IE"/>
              </w:rPr>
            </w:pPr>
          </w:p>
        </w:tc>
        <w:tc>
          <w:tcPr>
            <w:tcW w:w="638" w:type="pct"/>
          </w:tcPr>
          <w:p w:rsidR="00F218A7" w:rsidRPr="00862C5D" w:rsidRDefault="00F218A7" w:rsidP="00A4133B">
            <w:pPr>
              <w:pStyle w:val="CERBODY"/>
              <w:jc w:val="left"/>
              <w:rPr>
                <w:lang w:val="en-IE"/>
              </w:rPr>
            </w:pPr>
          </w:p>
        </w:tc>
        <w:tc>
          <w:tcPr>
            <w:tcW w:w="638" w:type="pct"/>
          </w:tcPr>
          <w:p w:rsidR="00F218A7" w:rsidRPr="00862C5D" w:rsidRDefault="00F218A7" w:rsidP="00A4133B">
            <w:pPr>
              <w:pStyle w:val="CERBODY"/>
              <w:jc w:val="left"/>
              <w:rPr>
                <w:lang w:val="en-IE"/>
              </w:rPr>
            </w:pPr>
          </w:p>
        </w:tc>
        <w:tc>
          <w:tcPr>
            <w:tcW w:w="719" w:type="pct"/>
            <w:gridSpan w:val="2"/>
          </w:tcPr>
          <w:p w:rsidR="00F218A7" w:rsidRPr="00862C5D" w:rsidRDefault="00F218A7" w:rsidP="00A4133B">
            <w:pPr>
              <w:pStyle w:val="CERBODY"/>
              <w:jc w:val="left"/>
              <w:rPr>
                <w:lang w:val="en-IE"/>
              </w:rPr>
            </w:pPr>
          </w:p>
        </w:tc>
      </w:tr>
      <w:tr w:rsidR="00E36D6E" w:rsidRPr="00862C5D" w:rsidTr="00B73AAF">
        <w:trPr>
          <w:cantSplit/>
        </w:trPr>
        <w:tc>
          <w:tcPr>
            <w:tcW w:w="804" w:type="pct"/>
          </w:tcPr>
          <w:p w:rsidR="00F218A7" w:rsidRPr="00862C5D" w:rsidRDefault="00F218A7" w:rsidP="00335B83">
            <w:pPr>
              <w:pStyle w:val="CERBODY"/>
              <w:jc w:val="left"/>
              <w:rPr>
                <w:lang w:val="en-IE"/>
              </w:rPr>
            </w:pPr>
            <w:r w:rsidRPr="00862C5D">
              <w:rPr>
                <w:lang w:val="en-IE"/>
              </w:rPr>
              <w:t xml:space="preserve">Maximum Storage </w:t>
            </w:r>
            <w:r w:rsidR="00335B83" w:rsidRPr="00862C5D">
              <w:rPr>
                <w:lang w:val="en-IE"/>
              </w:rPr>
              <w:t xml:space="preserve">Quantity </w:t>
            </w:r>
            <w:r w:rsidR="0003286E" w:rsidRPr="00862C5D">
              <w:rPr>
                <w:lang w:val="en-IE"/>
              </w:rPr>
              <w:t>(</w:t>
            </w:r>
            <w:proofErr w:type="spellStart"/>
            <w:r w:rsidR="0003286E" w:rsidRPr="00862C5D">
              <w:rPr>
                <w:lang w:val="en-IE"/>
              </w:rPr>
              <w:t>MWh</w:t>
            </w:r>
            <w:proofErr w:type="spellEnd"/>
            <w:r w:rsidR="0003286E" w:rsidRPr="00862C5D">
              <w:rPr>
                <w:lang w:val="en-IE"/>
              </w:rPr>
              <w:t>)</w:t>
            </w:r>
          </w:p>
        </w:tc>
        <w:tc>
          <w:tcPr>
            <w:tcW w:w="773" w:type="pct"/>
          </w:tcPr>
          <w:p w:rsidR="00F218A7" w:rsidRPr="00862C5D" w:rsidRDefault="00F218A7" w:rsidP="00A4133B">
            <w:pPr>
              <w:pStyle w:val="CERBODY"/>
              <w:jc w:val="left"/>
              <w:rPr>
                <w:lang w:val="en-IE"/>
              </w:rPr>
            </w:pPr>
          </w:p>
        </w:tc>
        <w:tc>
          <w:tcPr>
            <w:tcW w:w="839" w:type="pct"/>
          </w:tcPr>
          <w:p w:rsidR="00F218A7" w:rsidRPr="00862C5D" w:rsidRDefault="00F218A7" w:rsidP="00A4133B">
            <w:pPr>
              <w:pStyle w:val="CERBODY"/>
              <w:jc w:val="left"/>
              <w:rPr>
                <w:lang w:val="en-IE"/>
              </w:rPr>
            </w:pPr>
            <w:r w:rsidRPr="00862C5D">
              <w:rPr>
                <w:lang w:val="en-IE"/>
              </w:rPr>
              <w:t>Yes</w:t>
            </w:r>
          </w:p>
        </w:tc>
        <w:tc>
          <w:tcPr>
            <w:tcW w:w="589" w:type="pct"/>
          </w:tcPr>
          <w:p w:rsidR="00F218A7" w:rsidRPr="00862C5D" w:rsidRDefault="00F218A7" w:rsidP="00A4133B">
            <w:pPr>
              <w:pStyle w:val="CERBODY"/>
              <w:jc w:val="left"/>
              <w:rPr>
                <w:lang w:val="en-IE"/>
              </w:rPr>
            </w:pPr>
          </w:p>
        </w:tc>
        <w:tc>
          <w:tcPr>
            <w:tcW w:w="638" w:type="pct"/>
          </w:tcPr>
          <w:p w:rsidR="00F218A7" w:rsidRPr="00862C5D" w:rsidRDefault="00F218A7" w:rsidP="00A4133B">
            <w:pPr>
              <w:pStyle w:val="CERBODY"/>
              <w:jc w:val="left"/>
              <w:rPr>
                <w:lang w:val="en-IE"/>
              </w:rPr>
            </w:pPr>
            <w:r w:rsidRPr="00862C5D">
              <w:rPr>
                <w:lang w:val="en-IE"/>
              </w:rPr>
              <w:t>Yes</w:t>
            </w:r>
          </w:p>
        </w:tc>
        <w:tc>
          <w:tcPr>
            <w:tcW w:w="638" w:type="pct"/>
          </w:tcPr>
          <w:p w:rsidR="00F218A7" w:rsidRPr="00862C5D" w:rsidRDefault="00F218A7" w:rsidP="00A4133B">
            <w:pPr>
              <w:pStyle w:val="CERBODY"/>
              <w:jc w:val="left"/>
              <w:rPr>
                <w:lang w:val="en-IE"/>
              </w:rPr>
            </w:pPr>
          </w:p>
        </w:tc>
        <w:tc>
          <w:tcPr>
            <w:tcW w:w="719" w:type="pct"/>
            <w:gridSpan w:val="2"/>
          </w:tcPr>
          <w:p w:rsidR="00F218A7" w:rsidRPr="00862C5D" w:rsidRDefault="00F218A7" w:rsidP="00A4133B">
            <w:pPr>
              <w:pStyle w:val="CERBODY"/>
              <w:jc w:val="left"/>
              <w:rPr>
                <w:lang w:val="en-IE"/>
              </w:rPr>
            </w:pPr>
          </w:p>
        </w:tc>
      </w:tr>
      <w:tr w:rsidR="00E36D6E" w:rsidRPr="00862C5D" w:rsidTr="00B73AAF">
        <w:trPr>
          <w:cantSplit/>
        </w:trPr>
        <w:tc>
          <w:tcPr>
            <w:tcW w:w="804" w:type="pct"/>
          </w:tcPr>
          <w:p w:rsidR="00F218A7" w:rsidRPr="00862C5D" w:rsidRDefault="00F218A7" w:rsidP="00335B83">
            <w:pPr>
              <w:pStyle w:val="CERBODY"/>
              <w:jc w:val="left"/>
              <w:rPr>
                <w:lang w:val="en-IE"/>
              </w:rPr>
            </w:pPr>
            <w:r w:rsidRPr="00862C5D">
              <w:rPr>
                <w:lang w:val="en-IE"/>
              </w:rPr>
              <w:t xml:space="preserve">Minimum Storage </w:t>
            </w:r>
            <w:r w:rsidR="00335B83" w:rsidRPr="00862C5D">
              <w:rPr>
                <w:lang w:val="en-IE"/>
              </w:rPr>
              <w:t xml:space="preserve">Quantity </w:t>
            </w:r>
            <w:r w:rsidR="00E04097" w:rsidRPr="00862C5D">
              <w:rPr>
                <w:lang w:val="en-IE"/>
              </w:rPr>
              <w:t>(</w:t>
            </w:r>
            <w:proofErr w:type="spellStart"/>
            <w:r w:rsidR="00E04097" w:rsidRPr="00862C5D">
              <w:rPr>
                <w:lang w:val="en-IE"/>
              </w:rPr>
              <w:t>MWh</w:t>
            </w:r>
            <w:proofErr w:type="spellEnd"/>
            <w:r w:rsidR="00E04097" w:rsidRPr="00862C5D">
              <w:rPr>
                <w:lang w:val="en-IE"/>
              </w:rPr>
              <w:t>)</w:t>
            </w:r>
          </w:p>
        </w:tc>
        <w:tc>
          <w:tcPr>
            <w:tcW w:w="773" w:type="pct"/>
          </w:tcPr>
          <w:p w:rsidR="00F218A7" w:rsidRPr="00862C5D" w:rsidRDefault="00F218A7" w:rsidP="00A4133B">
            <w:pPr>
              <w:pStyle w:val="CERBODY"/>
              <w:jc w:val="left"/>
              <w:rPr>
                <w:lang w:val="en-IE"/>
              </w:rPr>
            </w:pPr>
          </w:p>
        </w:tc>
        <w:tc>
          <w:tcPr>
            <w:tcW w:w="839" w:type="pct"/>
          </w:tcPr>
          <w:p w:rsidR="00F218A7" w:rsidRPr="00862C5D" w:rsidRDefault="00F218A7" w:rsidP="00A4133B">
            <w:pPr>
              <w:pStyle w:val="CERBODY"/>
              <w:jc w:val="left"/>
              <w:rPr>
                <w:lang w:val="en-IE"/>
              </w:rPr>
            </w:pPr>
            <w:r w:rsidRPr="00862C5D">
              <w:rPr>
                <w:lang w:val="en-IE"/>
              </w:rPr>
              <w:t>Yes</w:t>
            </w:r>
          </w:p>
        </w:tc>
        <w:tc>
          <w:tcPr>
            <w:tcW w:w="589" w:type="pct"/>
          </w:tcPr>
          <w:p w:rsidR="00F218A7" w:rsidRPr="00862C5D" w:rsidRDefault="00F218A7" w:rsidP="00A4133B">
            <w:pPr>
              <w:pStyle w:val="CERBODY"/>
              <w:jc w:val="left"/>
              <w:rPr>
                <w:lang w:val="en-IE"/>
              </w:rPr>
            </w:pPr>
          </w:p>
        </w:tc>
        <w:tc>
          <w:tcPr>
            <w:tcW w:w="638" w:type="pct"/>
          </w:tcPr>
          <w:p w:rsidR="00F218A7" w:rsidRPr="00862C5D" w:rsidRDefault="00F218A7" w:rsidP="00A4133B">
            <w:pPr>
              <w:pStyle w:val="CERBODY"/>
              <w:jc w:val="left"/>
              <w:rPr>
                <w:lang w:val="en-IE"/>
              </w:rPr>
            </w:pPr>
            <w:r w:rsidRPr="00862C5D">
              <w:rPr>
                <w:lang w:val="en-IE"/>
              </w:rPr>
              <w:t>Yes</w:t>
            </w:r>
          </w:p>
        </w:tc>
        <w:tc>
          <w:tcPr>
            <w:tcW w:w="638" w:type="pct"/>
          </w:tcPr>
          <w:p w:rsidR="00F218A7" w:rsidRPr="00862C5D" w:rsidRDefault="00F218A7" w:rsidP="00A4133B">
            <w:pPr>
              <w:pStyle w:val="CERBODY"/>
              <w:jc w:val="left"/>
              <w:rPr>
                <w:lang w:val="en-IE"/>
              </w:rPr>
            </w:pPr>
          </w:p>
        </w:tc>
        <w:tc>
          <w:tcPr>
            <w:tcW w:w="719" w:type="pct"/>
            <w:gridSpan w:val="2"/>
          </w:tcPr>
          <w:p w:rsidR="00F218A7" w:rsidRPr="00862C5D" w:rsidRDefault="00F218A7" w:rsidP="00A4133B">
            <w:pPr>
              <w:pStyle w:val="CERBODY"/>
              <w:jc w:val="left"/>
              <w:rPr>
                <w:lang w:val="en-IE"/>
              </w:rPr>
            </w:pPr>
          </w:p>
        </w:tc>
      </w:tr>
      <w:tr w:rsidR="00E36D6E" w:rsidRPr="00862C5D" w:rsidTr="00B73AAF">
        <w:trPr>
          <w:cantSplit/>
        </w:trPr>
        <w:tc>
          <w:tcPr>
            <w:tcW w:w="804" w:type="pct"/>
          </w:tcPr>
          <w:p w:rsidR="00F218A7" w:rsidRPr="00862C5D" w:rsidRDefault="00F218A7" w:rsidP="00A4133B">
            <w:pPr>
              <w:pStyle w:val="CERBODY"/>
              <w:jc w:val="left"/>
              <w:rPr>
                <w:lang w:val="en-IE"/>
              </w:rPr>
            </w:pPr>
            <w:r w:rsidRPr="00862C5D">
              <w:rPr>
                <w:lang w:val="en-IE"/>
              </w:rPr>
              <w:t>Maximum Ramp Down Rate</w:t>
            </w:r>
            <w:r w:rsidR="00E04097" w:rsidRPr="00862C5D">
              <w:rPr>
                <w:lang w:val="en-IE"/>
              </w:rPr>
              <w:t xml:space="preserve"> (MW / minute)</w:t>
            </w:r>
          </w:p>
        </w:tc>
        <w:tc>
          <w:tcPr>
            <w:tcW w:w="773" w:type="pct"/>
          </w:tcPr>
          <w:p w:rsidR="00F218A7" w:rsidRPr="00862C5D" w:rsidRDefault="00F218A7" w:rsidP="00A4133B">
            <w:pPr>
              <w:pStyle w:val="CERBODY"/>
              <w:jc w:val="left"/>
              <w:rPr>
                <w:lang w:val="en-IE"/>
              </w:rPr>
            </w:pPr>
            <w:r w:rsidRPr="00862C5D">
              <w:rPr>
                <w:lang w:val="en-IE"/>
              </w:rPr>
              <w:t>Yes</w:t>
            </w:r>
          </w:p>
        </w:tc>
        <w:tc>
          <w:tcPr>
            <w:tcW w:w="839" w:type="pct"/>
          </w:tcPr>
          <w:p w:rsidR="00F218A7" w:rsidRPr="00862C5D" w:rsidRDefault="00F218A7" w:rsidP="00A4133B">
            <w:pPr>
              <w:pStyle w:val="CERBODY"/>
              <w:jc w:val="left"/>
              <w:rPr>
                <w:lang w:val="en-IE"/>
              </w:rPr>
            </w:pPr>
          </w:p>
        </w:tc>
        <w:tc>
          <w:tcPr>
            <w:tcW w:w="589" w:type="pct"/>
          </w:tcPr>
          <w:p w:rsidR="00F218A7" w:rsidRPr="00862C5D" w:rsidRDefault="00F218A7" w:rsidP="00A4133B">
            <w:pPr>
              <w:pStyle w:val="CERBODY"/>
              <w:jc w:val="left"/>
              <w:rPr>
                <w:lang w:val="en-IE"/>
              </w:rPr>
            </w:pPr>
          </w:p>
        </w:tc>
        <w:tc>
          <w:tcPr>
            <w:tcW w:w="638" w:type="pct"/>
          </w:tcPr>
          <w:p w:rsidR="00F218A7" w:rsidRPr="00862C5D" w:rsidRDefault="00F218A7" w:rsidP="00A4133B">
            <w:pPr>
              <w:pStyle w:val="CERBODY"/>
              <w:jc w:val="left"/>
              <w:rPr>
                <w:lang w:val="en-IE"/>
              </w:rPr>
            </w:pPr>
          </w:p>
        </w:tc>
        <w:tc>
          <w:tcPr>
            <w:tcW w:w="638" w:type="pct"/>
          </w:tcPr>
          <w:p w:rsidR="00F218A7" w:rsidRPr="00862C5D" w:rsidRDefault="00F218A7" w:rsidP="00A4133B">
            <w:pPr>
              <w:pStyle w:val="CERBODY"/>
              <w:jc w:val="left"/>
              <w:rPr>
                <w:lang w:val="en-IE"/>
              </w:rPr>
            </w:pPr>
            <w:r w:rsidRPr="00862C5D">
              <w:rPr>
                <w:lang w:val="en-IE"/>
              </w:rPr>
              <w:t>Yes</w:t>
            </w:r>
          </w:p>
        </w:tc>
        <w:tc>
          <w:tcPr>
            <w:tcW w:w="719" w:type="pct"/>
            <w:gridSpan w:val="2"/>
          </w:tcPr>
          <w:p w:rsidR="00F218A7" w:rsidRPr="00862C5D" w:rsidRDefault="00F218A7" w:rsidP="00A4133B">
            <w:pPr>
              <w:pStyle w:val="CERBODY"/>
              <w:jc w:val="left"/>
              <w:rPr>
                <w:lang w:val="en-IE"/>
              </w:rPr>
            </w:pPr>
          </w:p>
        </w:tc>
      </w:tr>
      <w:tr w:rsidR="00E36D6E" w:rsidRPr="00862C5D" w:rsidTr="00B73AAF">
        <w:trPr>
          <w:cantSplit/>
        </w:trPr>
        <w:tc>
          <w:tcPr>
            <w:tcW w:w="804" w:type="pct"/>
          </w:tcPr>
          <w:p w:rsidR="00F218A7" w:rsidRPr="00862C5D" w:rsidRDefault="00F218A7" w:rsidP="00A4133B">
            <w:pPr>
              <w:pStyle w:val="CERBODY"/>
              <w:jc w:val="left"/>
              <w:rPr>
                <w:lang w:val="en-IE"/>
              </w:rPr>
            </w:pPr>
            <w:r w:rsidRPr="00862C5D">
              <w:rPr>
                <w:lang w:val="en-IE"/>
              </w:rPr>
              <w:lastRenderedPageBreak/>
              <w:t>Maximum Ramp Up Rate</w:t>
            </w:r>
            <w:r w:rsidR="00E04097" w:rsidRPr="00862C5D">
              <w:rPr>
                <w:lang w:val="en-IE"/>
              </w:rPr>
              <w:t xml:space="preserve"> (MW / minute)</w:t>
            </w:r>
          </w:p>
        </w:tc>
        <w:tc>
          <w:tcPr>
            <w:tcW w:w="773" w:type="pct"/>
          </w:tcPr>
          <w:p w:rsidR="00F218A7" w:rsidRPr="00862C5D" w:rsidRDefault="00F218A7" w:rsidP="00A4133B">
            <w:pPr>
              <w:pStyle w:val="CERBODY"/>
              <w:jc w:val="left"/>
              <w:rPr>
                <w:lang w:val="en-IE"/>
              </w:rPr>
            </w:pPr>
            <w:r w:rsidRPr="00862C5D">
              <w:rPr>
                <w:lang w:val="en-IE"/>
              </w:rPr>
              <w:t>Yes</w:t>
            </w:r>
          </w:p>
        </w:tc>
        <w:tc>
          <w:tcPr>
            <w:tcW w:w="839" w:type="pct"/>
          </w:tcPr>
          <w:p w:rsidR="00F218A7" w:rsidRPr="00862C5D" w:rsidRDefault="00F218A7" w:rsidP="00A4133B">
            <w:pPr>
              <w:pStyle w:val="CERBODY"/>
              <w:jc w:val="left"/>
              <w:rPr>
                <w:lang w:val="en-IE"/>
              </w:rPr>
            </w:pPr>
          </w:p>
        </w:tc>
        <w:tc>
          <w:tcPr>
            <w:tcW w:w="589" w:type="pct"/>
          </w:tcPr>
          <w:p w:rsidR="00F218A7" w:rsidRPr="00862C5D" w:rsidRDefault="00F218A7" w:rsidP="00A4133B">
            <w:pPr>
              <w:pStyle w:val="CERBODY"/>
              <w:jc w:val="left"/>
              <w:rPr>
                <w:lang w:val="en-IE"/>
              </w:rPr>
            </w:pPr>
          </w:p>
        </w:tc>
        <w:tc>
          <w:tcPr>
            <w:tcW w:w="638" w:type="pct"/>
          </w:tcPr>
          <w:p w:rsidR="00F218A7" w:rsidRPr="00862C5D" w:rsidRDefault="00F218A7" w:rsidP="00A4133B">
            <w:pPr>
              <w:pStyle w:val="CERBODY"/>
              <w:jc w:val="left"/>
              <w:rPr>
                <w:lang w:val="en-IE"/>
              </w:rPr>
            </w:pPr>
          </w:p>
        </w:tc>
        <w:tc>
          <w:tcPr>
            <w:tcW w:w="638" w:type="pct"/>
          </w:tcPr>
          <w:p w:rsidR="00F218A7" w:rsidRPr="00862C5D" w:rsidRDefault="00F218A7" w:rsidP="00A4133B">
            <w:pPr>
              <w:pStyle w:val="CERBODY"/>
              <w:jc w:val="left"/>
              <w:rPr>
                <w:lang w:val="en-IE"/>
              </w:rPr>
            </w:pPr>
            <w:r w:rsidRPr="00862C5D">
              <w:rPr>
                <w:lang w:val="en-IE"/>
              </w:rPr>
              <w:t>Yes</w:t>
            </w:r>
          </w:p>
        </w:tc>
        <w:tc>
          <w:tcPr>
            <w:tcW w:w="719" w:type="pct"/>
            <w:gridSpan w:val="2"/>
          </w:tcPr>
          <w:p w:rsidR="00F218A7" w:rsidRPr="00862C5D" w:rsidRDefault="00F218A7" w:rsidP="00A4133B">
            <w:pPr>
              <w:pStyle w:val="CERBODY"/>
              <w:jc w:val="left"/>
              <w:rPr>
                <w:lang w:val="en-IE"/>
              </w:rPr>
            </w:pPr>
          </w:p>
        </w:tc>
      </w:tr>
      <w:tr w:rsidR="00E36D6E" w:rsidRPr="00862C5D" w:rsidTr="00B73AAF">
        <w:trPr>
          <w:cantSplit/>
        </w:trPr>
        <w:tc>
          <w:tcPr>
            <w:tcW w:w="804" w:type="pct"/>
          </w:tcPr>
          <w:p w:rsidR="00F218A7" w:rsidRPr="00862C5D" w:rsidRDefault="00F218A7" w:rsidP="00A4133B">
            <w:pPr>
              <w:pStyle w:val="CERBODY"/>
              <w:jc w:val="left"/>
              <w:rPr>
                <w:lang w:val="en-IE"/>
              </w:rPr>
            </w:pPr>
            <w:r w:rsidRPr="00862C5D">
              <w:rPr>
                <w:lang w:val="en-IE"/>
              </w:rPr>
              <w:t>Minimum Down Time</w:t>
            </w:r>
            <w:r w:rsidR="00E04097" w:rsidRPr="00862C5D">
              <w:rPr>
                <w:lang w:val="en-IE"/>
              </w:rPr>
              <w:t xml:space="preserve"> (hours)</w:t>
            </w:r>
          </w:p>
        </w:tc>
        <w:tc>
          <w:tcPr>
            <w:tcW w:w="773" w:type="pct"/>
          </w:tcPr>
          <w:p w:rsidR="00F218A7" w:rsidRPr="00862C5D" w:rsidRDefault="00F218A7" w:rsidP="00A4133B">
            <w:pPr>
              <w:pStyle w:val="CERBODY"/>
              <w:jc w:val="left"/>
              <w:rPr>
                <w:lang w:val="en-IE"/>
              </w:rPr>
            </w:pPr>
            <w:r w:rsidRPr="00862C5D">
              <w:rPr>
                <w:lang w:val="en-IE"/>
              </w:rPr>
              <w:t>Yes</w:t>
            </w:r>
          </w:p>
        </w:tc>
        <w:tc>
          <w:tcPr>
            <w:tcW w:w="839" w:type="pct"/>
          </w:tcPr>
          <w:p w:rsidR="00F218A7" w:rsidRPr="00862C5D" w:rsidRDefault="00F218A7" w:rsidP="00A4133B">
            <w:pPr>
              <w:pStyle w:val="CERBODY"/>
              <w:jc w:val="left"/>
              <w:rPr>
                <w:lang w:val="en-IE"/>
              </w:rPr>
            </w:pPr>
          </w:p>
        </w:tc>
        <w:tc>
          <w:tcPr>
            <w:tcW w:w="589" w:type="pct"/>
          </w:tcPr>
          <w:p w:rsidR="00F218A7" w:rsidRPr="00862C5D" w:rsidRDefault="00F218A7" w:rsidP="00A4133B">
            <w:pPr>
              <w:pStyle w:val="CERBODY"/>
              <w:jc w:val="left"/>
              <w:rPr>
                <w:lang w:val="en-IE"/>
              </w:rPr>
            </w:pPr>
          </w:p>
        </w:tc>
        <w:tc>
          <w:tcPr>
            <w:tcW w:w="638" w:type="pct"/>
          </w:tcPr>
          <w:p w:rsidR="00F218A7" w:rsidRPr="00862C5D" w:rsidRDefault="00F218A7" w:rsidP="00A4133B">
            <w:pPr>
              <w:pStyle w:val="CERBODY"/>
              <w:jc w:val="left"/>
              <w:rPr>
                <w:lang w:val="en-IE"/>
              </w:rPr>
            </w:pPr>
          </w:p>
        </w:tc>
        <w:tc>
          <w:tcPr>
            <w:tcW w:w="638" w:type="pct"/>
          </w:tcPr>
          <w:p w:rsidR="00F218A7" w:rsidRPr="00862C5D" w:rsidRDefault="00F218A7" w:rsidP="00A4133B">
            <w:pPr>
              <w:pStyle w:val="CERBODY"/>
              <w:jc w:val="left"/>
              <w:rPr>
                <w:lang w:val="en-IE"/>
              </w:rPr>
            </w:pPr>
            <w:r w:rsidRPr="00862C5D">
              <w:rPr>
                <w:lang w:val="en-IE"/>
              </w:rPr>
              <w:t>Yes</w:t>
            </w:r>
          </w:p>
        </w:tc>
        <w:tc>
          <w:tcPr>
            <w:tcW w:w="719" w:type="pct"/>
            <w:gridSpan w:val="2"/>
          </w:tcPr>
          <w:p w:rsidR="00F218A7" w:rsidRPr="00862C5D" w:rsidRDefault="00F218A7" w:rsidP="00A4133B">
            <w:pPr>
              <w:pStyle w:val="CERBODY"/>
              <w:jc w:val="left"/>
              <w:rPr>
                <w:lang w:val="en-IE"/>
              </w:rPr>
            </w:pPr>
          </w:p>
        </w:tc>
      </w:tr>
      <w:tr w:rsidR="00E36D6E" w:rsidRPr="00862C5D" w:rsidTr="00B73AAF">
        <w:trPr>
          <w:cantSplit/>
        </w:trPr>
        <w:tc>
          <w:tcPr>
            <w:tcW w:w="804" w:type="pct"/>
          </w:tcPr>
          <w:p w:rsidR="00F218A7" w:rsidRPr="00862C5D" w:rsidRDefault="00F218A7" w:rsidP="00A4133B">
            <w:pPr>
              <w:pStyle w:val="CERBODY"/>
              <w:jc w:val="left"/>
              <w:rPr>
                <w:lang w:val="en-IE"/>
              </w:rPr>
            </w:pPr>
            <w:r w:rsidRPr="00862C5D">
              <w:rPr>
                <w:lang w:val="en-IE"/>
              </w:rPr>
              <w:t>Maximum Down Time</w:t>
            </w:r>
            <w:r w:rsidR="00E04097" w:rsidRPr="00862C5D">
              <w:rPr>
                <w:lang w:val="en-IE"/>
              </w:rPr>
              <w:t xml:space="preserve"> (hours)</w:t>
            </w:r>
          </w:p>
        </w:tc>
        <w:tc>
          <w:tcPr>
            <w:tcW w:w="773" w:type="pct"/>
          </w:tcPr>
          <w:p w:rsidR="00F218A7" w:rsidRPr="00862C5D" w:rsidRDefault="00F218A7" w:rsidP="00A4133B">
            <w:pPr>
              <w:pStyle w:val="CERBODY"/>
              <w:jc w:val="left"/>
              <w:rPr>
                <w:lang w:val="en-IE"/>
              </w:rPr>
            </w:pPr>
            <w:r w:rsidRPr="00862C5D">
              <w:rPr>
                <w:lang w:val="en-IE"/>
              </w:rPr>
              <w:t>Yes</w:t>
            </w:r>
          </w:p>
        </w:tc>
        <w:tc>
          <w:tcPr>
            <w:tcW w:w="839" w:type="pct"/>
          </w:tcPr>
          <w:p w:rsidR="00F218A7" w:rsidRPr="00862C5D" w:rsidRDefault="00F218A7" w:rsidP="00A4133B">
            <w:pPr>
              <w:pStyle w:val="CERBODY"/>
              <w:jc w:val="left"/>
              <w:rPr>
                <w:lang w:val="en-IE"/>
              </w:rPr>
            </w:pPr>
          </w:p>
        </w:tc>
        <w:tc>
          <w:tcPr>
            <w:tcW w:w="589" w:type="pct"/>
          </w:tcPr>
          <w:p w:rsidR="00F218A7" w:rsidRPr="00862C5D" w:rsidRDefault="00F218A7" w:rsidP="00A4133B">
            <w:pPr>
              <w:pStyle w:val="CERBODY"/>
              <w:jc w:val="left"/>
              <w:rPr>
                <w:lang w:val="en-IE"/>
              </w:rPr>
            </w:pPr>
          </w:p>
        </w:tc>
        <w:tc>
          <w:tcPr>
            <w:tcW w:w="638" w:type="pct"/>
          </w:tcPr>
          <w:p w:rsidR="00F218A7" w:rsidRPr="00862C5D" w:rsidRDefault="00F218A7" w:rsidP="00A4133B">
            <w:pPr>
              <w:pStyle w:val="CERBODY"/>
              <w:jc w:val="left"/>
              <w:rPr>
                <w:lang w:val="en-IE"/>
              </w:rPr>
            </w:pPr>
          </w:p>
        </w:tc>
        <w:tc>
          <w:tcPr>
            <w:tcW w:w="638" w:type="pct"/>
          </w:tcPr>
          <w:p w:rsidR="00F218A7" w:rsidRPr="00862C5D" w:rsidRDefault="00F218A7" w:rsidP="00A4133B">
            <w:pPr>
              <w:pStyle w:val="CERBODY"/>
              <w:jc w:val="left"/>
              <w:rPr>
                <w:lang w:val="en-IE"/>
              </w:rPr>
            </w:pPr>
            <w:r w:rsidRPr="00862C5D">
              <w:rPr>
                <w:lang w:val="en-IE"/>
              </w:rPr>
              <w:t>Yes</w:t>
            </w:r>
          </w:p>
        </w:tc>
        <w:tc>
          <w:tcPr>
            <w:tcW w:w="719" w:type="pct"/>
            <w:gridSpan w:val="2"/>
          </w:tcPr>
          <w:p w:rsidR="00F218A7" w:rsidRPr="00862C5D" w:rsidRDefault="00F218A7" w:rsidP="00A4133B">
            <w:pPr>
              <w:pStyle w:val="CERBODY"/>
              <w:jc w:val="left"/>
              <w:rPr>
                <w:lang w:val="en-IE"/>
              </w:rPr>
            </w:pPr>
          </w:p>
        </w:tc>
      </w:tr>
    </w:tbl>
    <w:p w:rsidR="00F218A7" w:rsidRPr="00862C5D" w:rsidRDefault="00F218A7" w:rsidP="00944883">
      <w:pPr>
        <w:pStyle w:val="CERAPPENDIXLEVEL2"/>
        <w:rPr>
          <w:lang w:val="en-IE"/>
        </w:rPr>
      </w:pPr>
      <w:bookmarkStart w:id="181" w:name="_Toc477458038"/>
      <w:r w:rsidRPr="00862C5D">
        <w:rPr>
          <w:lang w:val="en-IE"/>
        </w:rPr>
        <w:t>Physical Notification Data</w:t>
      </w:r>
      <w:bookmarkEnd w:id="181"/>
    </w:p>
    <w:p w:rsidR="00F218A7" w:rsidRPr="00862C5D" w:rsidRDefault="00F218A7" w:rsidP="00944883">
      <w:pPr>
        <w:pStyle w:val="CERAPPENDIXLEVEL3"/>
        <w:rPr>
          <w:lang w:val="en-IE"/>
        </w:rPr>
      </w:pPr>
      <w:bookmarkStart w:id="182" w:name="_Toc477458039"/>
      <w:r w:rsidRPr="00862C5D">
        <w:rPr>
          <w:lang w:val="en-IE"/>
        </w:rPr>
        <w:t>Physical Notification Data Elements</w:t>
      </w:r>
      <w:bookmarkEnd w:id="182"/>
    </w:p>
    <w:p w:rsidR="00F218A7" w:rsidRPr="00862C5D" w:rsidRDefault="00F218A7" w:rsidP="005A4AB2">
      <w:pPr>
        <w:pStyle w:val="ListParagraph"/>
        <w:numPr>
          <w:ilvl w:val="3"/>
          <w:numId w:val="43"/>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F218A7" w:rsidRPr="00862C5D" w:rsidRDefault="00F218A7" w:rsidP="005A4AB2">
      <w:pPr>
        <w:pStyle w:val="ListParagraph"/>
        <w:numPr>
          <w:ilvl w:val="3"/>
          <w:numId w:val="43"/>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F218A7" w:rsidRPr="00862C5D" w:rsidRDefault="00F218A7" w:rsidP="005A4AB2">
      <w:pPr>
        <w:pStyle w:val="ListParagraph"/>
        <w:numPr>
          <w:ilvl w:val="3"/>
          <w:numId w:val="43"/>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F218A7" w:rsidRPr="00862C5D" w:rsidRDefault="00F218A7" w:rsidP="005A4AB2">
      <w:pPr>
        <w:pStyle w:val="ListParagraph"/>
        <w:numPr>
          <w:ilvl w:val="3"/>
          <w:numId w:val="43"/>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F218A7" w:rsidRPr="00862C5D" w:rsidRDefault="00F218A7" w:rsidP="005A4AB2">
      <w:pPr>
        <w:pStyle w:val="ListParagraph"/>
        <w:numPr>
          <w:ilvl w:val="3"/>
          <w:numId w:val="43"/>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F218A7" w:rsidRPr="00862C5D" w:rsidRDefault="00F218A7" w:rsidP="005A4AB2">
      <w:pPr>
        <w:pStyle w:val="ListParagraph"/>
        <w:numPr>
          <w:ilvl w:val="3"/>
          <w:numId w:val="43"/>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F218A7" w:rsidRPr="00862C5D" w:rsidRDefault="00F218A7" w:rsidP="005A4AB2">
      <w:pPr>
        <w:pStyle w:val="ListParagraph"/>
        <w:numPr>
          <w:ilvl w:val="3"/>
          <w:numId w:val="43"/>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F218A7" w:rsidRPr="00862C5D" w:rsidRDefault="00F218A7" w:rsidP="005A4AB2">
      <w:pPr>
        <w:pStyle w:val="ListParagraph"/>
        <w:numPr>
          <w:ilvl w:val="3"/>
          <w:numId w:val="43"/>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F218A7" w:rsidRPr="00862C5D" w:rsidRDefault="00F218A7" w:rsidP="005A4AB2">
      <w:pPr>
        <w:pStyle w:val="ListParagraph"/>
        <w:numPr>
          <w:ilvl w:val="3"/>
          <w:numId w:val="43"/>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F218A7" w:rsidRPr="00862C5D" w:rsidRDefault="00F218A7" w:rsidP="005A4AB2">
      <w:pPr>
        <w:pStyle w:val="ListParagraph"/>
        <w:numPr>
          <w:ilvl w:val="3"/>
          <w:numId w:val="43"/>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F218A7" w:rsidRPr="00862C5D" w:rsidRDefault="00F218A7" w:rsidP="005A4AB2">
      <w:pPr>
        <w:pStyle w:val="ListParagraph"/>
        <w:numPr>
          <w:ilvl w:val="3"/>
          <w:numId w:val="43"/>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F218A7" w:rsidRPr="00862C5D" w:rsidRDefault="00F218A7" w:rsidP="005A4AB2">
      <w:pPr>
        <w:pStyle w:val="ListParagraph"/>
        <w:numPr>
          <w:ilvl w:val="3"/>
          <w:numId w:val="43"/>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F218A7" w:rsidRPr="00862C5D" w:rsidRDefault="00F218A7" w:rsidP="00944883">
      <w:pPr>
        <w:pStyle w:val="CERAPPENDIXLEVEL4"/>
        <w:rPr>
          <w:lang w:val="en-IE"/>
        </w:rPr>
      </w:pPr>
      <w:bookmarkStart w:id="183" w:name="_Ref476675343"/>
      <w:r w:rsidRPr="00862C5D">
        <w:rPr>
          <w:lang w:val="en-IE"/>
        </w:rPr>
        <w:t xml:space="preserve">Physical Notification Data in respect of Generator Units shall comprise one or more of the following data components and shall be submitted in accordance with paragraphs </w:t>
      </w:r>
      <w:fldSimple w:instr=" REF _Ref476675191 \r \h  \* MERGEFORMAT ">
        <w:r w:rsidR="002E3252">
          <w:rPr>
            <w:lang w:val="en-IE"/>
          </w:rPr>
          <w:t>14</w:t>
        </w:r>
      </w:fldSimple>
      <w:r w:rsidRPr="00862C5D">
        <w:rPr>
          <w:lang w:val="en-IE"/>
        </w:rPr>
        <w:t xml:space="preserve"> to </w:t>
      </w:r>
      <w:fldSimple w:instr=" REF _Ref459834748 \r \h  \* MERGEFORMAT ">
        <w:r w:rsidR="002E3252">
          <w:rPr>
            <w:lang w:val="en-IE"/>
          </w:rPr>
          <w:t>17</w:t>
        </w:r>
      </w:fldSimple>
      <w:r w:rsidRPr="00862C5D">
        <w:rPr>
          <w:lang w:val="en-IE"/>
        </w:rPr>
        <w:t xml:space="preserve"> of this Appendix:</w:t>
      </w:r>
      <w:bookmarkEnd w:id="183"/>
    </w:p>
    <w:p w:rsidR="00F218A7" w:rsidRPr="00862C5D" w:rsidRDefault="00F218A7" w:rsidP="00944883">
      <w:pPr>
        <w:pStyle w:val="CERAPPENDIXLEVEL5"/>
        <w:rPr>
          <w:lang w:val="en-IE"/>
        </w:rPr>
      </w:pPr>
      <w:r w:rsidRPr="00862C5D">
        <w:rPr>
          <w:lang w:val="en-IE"/>
        </w:rPr>
        <w:t>From MW Level;</w:t>
      </w:r>
    </w:p>
    <w:p w:rsidR="00F218A7" w:rsidRPr="00862C5D" w:rsidRDefault="00F218A7" w:rsidP="00944883">
      <w:pPr>
        <w:pStyle w:val="CERAPPENDIXLEVEL5"/>
        <w:rPr>
          <w:lang w:val="en-IE"/>
        </w:rPr>
      </w:pPr>
      <w:r w:rsidRPr="00862C5D">
        <w:rPr>
          <w:lang w:val="en-IE"/>
        </w:rPr>
        <w:t>From MW Time;</w:t>
      </w:r>
    </w:p>
    <w:p w:rsidR="00F218A7" w:rsidRPr="00862C5D" w:rsidRDefault="00F218A7" w:rsidP="00944883">
      <w:pPr>
        <w:pStyle w:val="CERAPPENDIXLEVEL5"/>
        <w:rPr>
          <w:lang w:val="en-IE"/>
        </w:rPr>
      </w:pPr>
      <w:r w:rsidRPr="00862C5D">
        <w:rPr>
          <w:lang w:val="en-IE"/>
        </w:rPr>
        <w:t>To MW Level;</w:t>
      </w:r>
    </w:p>
    <w:p w:rsidR="00F218A7" w:rsidRPr="00862C5D" w:rsidRDefault="00F218A7" w:rsidP="00944883">
      <w:pPr>
        <w:pStyle w:val="CERAPPENDIXLEVEL5"/>
        <w:rPr>
          <w:lang w:val="en-IE"/>
        </w:rPr>
      </w:pPr>
      <w:r w:rsidRPr="00862C5D">
        <w:rPr>
          <w:lang w:val="en-IE"/>
        </w:rPr>
        <w:t>To MW Time; and</w:t>
      </w:r>
    </w:p>
    <w:p w:rsidR="00F218A7" w:rsidRPr="00862C5D" w:rsidRDefault="00F218A7" w:rsidP="00944883">
      <w:pPr>
        <w:pStyle w:val="CERAPPENDIXLEVEL5"/>
        <w:rPr>
          <w:lang w:val="en-IE"/>
        </w:rPr>
      </w:pPr>
      <w:r w:rsidRPr="00862C5D">
        <w:rPr>
          <w:lang w:val="en-IE"/>
        </w:rPr>
        <w:t>Under Test Flag.</w:t>
      </w:r>
    </w:p>
    <w:p w:rsidR="00F218A7" w:rsidRPr="00862C5D" w:rsidRDefault="00F218A7" w:rsidP="00944883">
      <w:pPr>
        <w:pStyle w:val="CERAPPENDIXLEVEL3"/>
        <w:rPr>
          <w:lang w:val="en-IE"/>
        </w:rPr>
      </w:pPr>
      <w:bookmarkStart w:id="184" w:name="_Toc477458040"/>
      <w:r w:rsidRPr="00862C5D">
        <w:rPr>
          <w:lang w:val="en-IE"/>
        </w:rPr>
        <w:t>Physical Notification Data Submission</w:t>
      </w:r>
      <w:bookmarkEnd w:id="184"/>
    </w:p>
    <w:p w:rsidR="00F218A7" w:rsidRPr="00862C5D" w:rsidRDefault="00F218A7" w:rsidP="005A4AB2">
      <w:pPr>
        <w:pStyle w:val="ListParagraph"/>
        <w:numPr>
          <w:ilvl w:val="3"/>
          <w:numId w:val="43"/>
        </w:numPr>
        <w:overflowPunct/>
        <w:autoSpaceDE/>
        <w:autoSpaceDN/>
        <w:adjustRightInd/>
        <w:spacing w:before="120" w:after="120"/>
        <w:contextualSpacing w:val="0"/>
        <w:jc w:val="both"/>
        <w:textAlignment w:val="auto"/>
        <w:outlineLvl w:val="3"/>
        <w:rPr>
          <w:rFonts w:ascii="Arial" w:hAnsi="Arial"/>
          <w:vanish/>
          <w:sz w:val="22"/>
          <w:szCs w:val="22"/>
          <w:lang w:eastAsia="en-US"/>
        </w:rPr>
      </w:pPr>
      <w:bookmarkStart w:id="185" w:name="_Ref459910914"/>
    </w:p>
    <w:p w:rsidR="00F218A7" w:rsidRPr="00862C5D" w:rsidRDefault="00F218A7" w:rsidP="005A4AB2">
      <w:pPr>
        <w:pStyle w:val="ListParagraph"/>
        <w:numPr>
          <w:ilvl w:val="3"/>
          <w:numId w:val="43"/>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F218A7" w:rsidRPr="00862C5D" w:rsidRDefault="00F218A7" w:rsidP="005A4AB2">
      <w:pPr>
        <w:pStyle w:val="ListParagraph"/>
        <w:numPr>
          <w:ilvl w:val="3"/>
          <w:numId w:val="43"/>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F218A7" w:rsidRPr="00862C5D" w:rsidRDefault="00F218A7" w:rsidP="005A4AB2">
      <w:pPr>
        <w:pStyle w:val="ListParagraph"/>
        <w:numPr>
          <w:ilvl w:val="3"/>
          <w:numId w:val="43"/>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F218A7" w:rsidRPr="00862C5D" w:rsidRDefault="00F218A7" w:rsidP="005A4AB2">
      <w:pPr>
        <w:pStyle w:val="ListParagraph"/>
        <w:numPr>
          <w:ilvl w:val="3"/>
          <w:numId w:val="43"/>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F218A7" w:rsidRPr="00862C5D" w:rsidRDefault="00F218A7" w:rsidP="005A4AB2">
      <w:pPr>
        <w:pStyle w:val="ListParagraph"/>
        <w:numPr>
          <w:ilvl w:val="3"/>
          <w:numId w:val="43"/>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F218A7" w:rsidRPr="00862C5D" w:rsidRDefault="00F218A7" w:rsidP="005A4AB2">
      <w:pPr>
        <w:pStyle w:val="ListParagraph"/>
        <w:numPr>
          <w:ilvl w:val="3"/>
          <w:numId w:val="43"/>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F218A7" w:rsidRPr="00862C5D" w:rsidRDefault="00F218A7" w:rsidP="005A4AB2">
      <w:pPr>
        <w:pStyle w:val="ListParagraph"/>
        <w:numPr>
          <w:ilvl w:val="3"/>
          <w:numId w:val="43"/>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F218A7" w:rsidRPr="00862C5D" w:rsidRDefault="00F218A7" w:rsidP="005A4AB2">
      <w:pPr>
        <w:pStyle w:val="ListParagraph"/>
        <w:numPr>
          <w:ilvl w:val="3"/>
          <w:numId w:val="43"/>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F218A7" w:rsidRPr="00862C5D" w:rsidRDefault="00F218A7" w:rsidP="005A4AB2">
      <w:pPr>
        <w:pStyle w:val="ListParagraph"/>
        <w:numPr>
          <w:ilvl w:val="3"/>
          <w:numId w:val="43"/>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F218A7" w:rsidRPr="00862C5D" w:rsidRDefault="00F218A7" w:rsidP="005A4AB2">
      <w:pPr>
        <w:pStyle w:val="ListParagraph"/>
        <w:numPr>
          <w:ilvl w:val="3"/>
          <w:numId w:val="43"/>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F218A7" w:rsidRPr="00862C5D" w:rsidRDefault="00F218A7" w:rsidP="005A4AB2">
      <w:pPr>
        <w:pStyle w:val="ListParagraph"/>
        <w:numPr>
          <w:ilvl w:val="3"/>
          <w:numId w:val="43"/>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F218A7" w:rsidRPr="00862C5D" w:rsidRDefault="00F218A7" w:rsidP="005A4AB2">
      <w:pPr>
        <w:pStyle w:val="ListParagraph"/>
        <w:numPr>
          <w:ilvl w:val="3"/>
          <w:numId w:val="43"/>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F218A7" w:rsidRPr="00862C5D" w:rsidRDefault="00F218A7" w:rsidP="00944883">
      <w:pPr>
        <w:pStyle w:val="CERAPPENDIXLEVEL4"/>
        <w:rPr>
          <w:lang w:val="en-IE"/>
        </w:rPr>
      </w:pPr>
      <w:bookmarkStart w:id="186" w:name="_Ref476675191"/>
      <w:r w:rsidRPr="00862C5D">
        <w:rPr>
          <w:lang w:val="en-IE"/>
        </w:rPr>
        <w:t>Each Participant may submit Physical Notification Data to the Market Operator in respect of each of its Generator Units and Supplier Units as follows:</w:t>
      </w:r>
      <w:bookmarkEnd w:id="185"/>
      <w:bookmarkEnd w:id="186"/>
    </w:p>
    <w:p w:rsidR="00F218A7" w:rsidRPr="00862C5D" w:rsidRDefault="00F218A7" w:rsidP="00944883">
      <w:pPr>
        <w:pStyle w:val="CERAPPENDIXLEVEL5"/>
        <w:rPr>
          <w:lang w:val="en-IE"/>
        </w:rPr>
      </w:pPr>
      <w:r w:rsidRPr="00862C5D">
        <w:rPr>
          <w:lang w:val="en-IE"/>
        </w:rPr>
        <w:t xml:space="preserve">before Gate Closure 1 in respect of the Trading Day, in accordance with paragraphs </w:t>
      </w:r>
      <w:fldSimple w:instr=" REF _Ref476675318 \r \h  \* MERGEFORMAT ">
        <w:r w:rsidR="002E3252">
          <w:rPr>
            <w:lang w:val="en-IE"/>
          </w:rPr>
          <w:t>16</w:t>
        </w:r>
      </w:fldSimple>
      <w:r w:rsidRPr="00862C5D">
        <w:rPr>
          <w:lang w:val="en-IE"/>
        </w:rPr>
        <w:t xml:space="preserve"> and </w:t>
      </w:r>
      <w:fldSimple w:instr=" REF _Ref459834748 \r \h  \* MERGEFORMAT ">
        <w:r w:rsidR="002E3252">
          <w:rPr>
            <w:lang w:val="en-IE"/>
          </w:rPr>
          <w:t>17</w:t>
        </w:r>
      </w:fldSimple>
      <w:r w:rsidRPr="00862C5D">
        <w:rPr>
          <w:lang w:val="en-IE"/>
        </w:rPr>
        <w:t xml:space="preserve"> of this Appendix;</w:t>
      </w:r>
    </w:p>
    <w:p w:rsidR="00F218A7" w:rsidRPr="00862C5D" w:rsidRDefault="00F218A7" w:rsidP="00944883">
      <w:pPr>
        <w:pStyle w:val="CERAPPENDIXLEVEL5"/>
        <w:rPr>
          <w:lang w:val="en-IE"/>
        </w:rPr>
      </w:pPr>
      <w:r w:rsidRPr="00862C5D">
        <w:rPr>
          <w:lang w:val="en-IE"/>
        </w:rPr>
        <w:t xml:space="preserve">before Gate Closure 2 in respect of the Imbalance Settlement Period, in accordance with paragraphs </w:t>
      </w:r>
      <w:fldSimple w:instr=" REF _Ref476675318 \r \h  \* MERGEFORMAT ">
        <w:r w:rsidR="002E3252">
          <w:rPr>
            <w:lang w:val="en-IE"/>
          </w:rPr>
          <w:t>16</w:t>
        </w:r>
      </w:fldSimple>
      <w:r w:rsidRPr="00862C5D">
        <w:rPr>
          <w:lang w:val="en-IE"/>
        </w:rPr>
        <w:t xml:space="preserve"> and </w:t>
      </w:r>
      <w:fldSimple w:instr=" REF _Ref459834748 \r \h  \* MERGEFORMAT ">
        <w:r w:rsidR="002E3252">
          <w:rPr>
            <w:lang w:val="en-IE"/>
          </w:rPr>
          <w:t>17</w:t>
        </w:r>
      </w:fldSimple>
      <w:r w:rsidRPr="00862C5D">
        <w:rPr>
          <w:lang w:val="en-IE"/>
        </w:rPr>
        <w:t xml:space="preserve"> of this Appendix.</w:t>
      </w:r>
    </w:p>
    <w:p w:rsidR="00F218A7" w:rsidRPr="00862C5D" w:rsidRDefault="00F218A7" w:rsidP="00944883">
      <w:pPr>
        <w:pStyle w:val="CERAPPENDIXLEVEL4"/>
        <w:rPr>
          <w:lang w:val="en-IE"/>
        </w:rPr>
      </w:pPr>
      <w:bookmarkStart w:id="187" w:name="_Ref459832196"/>
      <w:r w:rsidRPr="00862C5D">
        <w:rPr>
          <w:lang w:val="en-IE"/>
        </w:rPr>
        <w:t>Participants shall not submit Physical Notification Data in respect of each of the following Generator Units:</w:t>
      </w:r>
      <w:bookmarkEnd w:id="187"/>
    </w:p>
    <w:p w:rsidR="00F218A7" w:rsidRPr="00862C5D" w:rsidRDefault="00F218A7" w:rsidP="00944883">
      <w:pPr>
        <w:pStyle w:val="CERAPPENDIXLEVEL5"/>
        <w:rPr>
          <w:lang w:val="en-IE"/>
        </w:rPr>
      </w:pPr>
      <w:r w:rsidRPr="00862C5D">
        <w:rPr>
          <w:lang w:val="en-IE"/>
        </w:rPr>
        <w:t>Trading Unit;</w:t>
      </w:r>
    </w:p>
    <w:p w:rsidR="00F218A7" w:rsidRPr="00862C5D" w:rsidRDefault="00F218A7" w:rsidP="00944883">
      <w:pPr>
        <w:pStyle w:val="CERAPPENDIXLEVEL5"/>
        <w:rPr>
          <w:lang w:val="en-IE"/>
        </w:rPr>
      </w:pPr>
      <w:proofErr w:type="spellStart"/>
      <w:r w:rsidRPr="00862C5D">
        <w:rPr>
          <w:lang w:val="en-IE"/>
        </w:rPr>
        <w:t>Assetless</w:t>
      </w:r>
      <w:proofErr w:type="spellEnd"/>
      <w:r w:rsidRPr="00862C5D">
        <w:rPr>
          <w:lang w:val="en-IE"/>
        </w:rPr>
        <w:t xml:space="preserve"> Unit;</w:t>
      </w:r>
    </w:p>
    <w:p w:rsidR="00F218A7" w:rsidRPr="00862C5D" w:rsidRDefault="00F218A7" w:rsidP="00944883">
      <w:pPr>
        <w:pStyle w:val="CERAPPENDIXLEVEL5"/>
        <w:rPr>
          <w:lang w:val="en-IE"/>
        </w:rPr>
      </w:pPr>
      <w:r w:rsidRPr="00862C5D">
        <w:rPr>
          <w:lang w:val="en-IE"/>
        </w:rPr>
        <w:t>Interconnector Residual Capacity Unit; or</w:t>
      </w:r>
    </w:p>
    <w:p w:rsidR="00F218A7" w:rsidRPr="00862C5D" w:rsidRDefault="00F218A7" w:rsidP="00944883">
      <w:pPr>
        <w:pStyle w:val="CERAPPENDIXLEVEL5"/>
        <w:rPr>
          <w:lang w:val="en-IE"/>
        </w:rPr>
      </w:pPr>
      <w:r w:rsidRPr="00862C5D">
        <w:rPr>
          <w:lang w:val="en-IE"/>
        </w:rPr>
        <w:lastRenderedPageBreak/>
        <w:t>Interconnector Error Unit.</w:t>
      </w:r>
    </w:p>
    <w:p w:rsidR="00F218A7" w:rsidRPr="00862C5D" w:rsidRDefault="00F218A7" w:rsidP="00944883">
      <w:pPr>
        <w:pStyle w:val="CERAPPENDIXLEVEL3"/>
        <w:rPr>
          <w:lang w:val="en-IE"/>
        </w:rPr>
      </w:pPr>
      <w:bookmarkStart w:id="188" w:name="_Toc477458041"/>
      <w:r w:rsidRPr="00862C5D">
        <w:rPr>
          <w:lang w:val="en-IE"/>
        </w:rPr>
        <w:t>Physical Notification Data for Generator Units and Supplier Units</w:t>
      </w:r>
      <w:bookmarkEnd w:id="188"/>
    </w:p>
    <w:p w:rsidR="00F218A7" w:rsidRPr="00862C5D" w:rsidRDefault="00F218A7" w:rsidP="005A4AB2">
      <w:pPr>
        <w:pStyle w:val="ListParagraph"/>
        <w:numPr>
          <w:ilvl w:val="3"/>
          <w:numId w:val="43"/>
        </w:numPr>
        <w:overflowPunct/>
        <w:autoSpaceDE/>
        <w:autoSpaceDN/>
        <w:adjustRightInd/>
        <w:spacing w:before="120" w:after="120"/>
        <w:contextualSpacing w:val="0"/>
        <w:jc w:val="both"/>
        <w:textAlignment w:val="auto"/>
        <w:outlineLvl w:val="3"/>
        <w:rPr>
          <w:rFonts w:ascii="Arial" w:hAnsi="Arial"/>
          <w:vanish/>
          <w:sz w:val="22"/>
          <w:szCs w:val="22"/>
          <w:lang w:eastAsia="en-US"/>
        </w:rPr>
      </w:pPr>
      <w:bookmarkStart w:id="189" w:name="_Ref459834744"/>
    </w:p>
    <w:p w:rsidR="00F218A7" w:rsidRPr="00862C5D" w:rsidRDefault="00F218A7" w:rsidP="005A4AB2">
      <w:pPr>
        <w:pStyle w:val="ListParagraph"/>
        <w:numPr>
          <w:ilvl w:val="3"/>
          <w:numId w:val="43"/>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F218A7" w:rsidRPr="00862C5D" w:rsidRDefault="00F218A7" w:rsidP="005A4AB2">
      <w:pPr>
        <w:pStyle w:val="ListParagraph"/>
        <w:numPr>
          <w:ilvl w:val="3"/>
          <w:numId w:val="43"/>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F218A7" w:rsidRPr="00862C5D" w:rsidRDefault="00F218A7" w:rsidP="005A4AB2">
      <w:pPr>
        <w:pStyle w:val="ListParagraph"/>
        <w:numPr>
          <w:ilvl w:val="3"/>
          <w:numId w:val="43"/>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F218A7" w:rsidRPr="00862C5D" w:rsidRDefault="00F218A7" w:rsidP="005A4AB2">
      <w:pPr>
        <w:pStyle w:val="ListParagraph"/>
        <w:numPr>
          <w:ilvl w:val="3"/>
          <w:numId w:val="43"/>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F218A7" w:rsidRPr="00862C5D" w:rsidRDefault="00F218A7" w:rsidP="005A4AB2">
      <w:pPr>
        <w:pStyle w:val="ListParagraph"/>
        <w:numPr>
          <w:ilvl w:val="3"/>
          <w:numId w:val="43"/>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F218A7" w:rsidRPr="00862C5D" w:rsidRDefault="00F218A7" w:rsidP="005A4AB2">
      <w:pPr>
        <w:pStyle w:val="ListParagraph"/>
        <w:numPr>
          <w:ilvl w:val="3"/>
          <w:numId w:val="43"/>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F218A7" w:rsidRPr="00862C5D" w:rsidRDefault="00F218A7" w:rsidP="005A4AB2">
      <w:pPr>
        <w:pStyle w:val="ListParagraph"/>
        <w:numPr>
          <w:ilvl w:val="3"/>
          <w:numId w:val="43"/>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F218A7" w:rsidRPr="00862C5D" w:rsidRDefault="00F218A7" w:rsidP="005A4AB2">
      <w:pPr>
        <w:pStyle w:val="ListParagraph"/>
        <w:numPr>
          <w:ilvl w:val="3"/>
          <w:numId w:val="43"/>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F218A7" w:rsidRPr="00862C5D" w:rsidRDefault="00F218A7" w:rsidP="005A4AB2">
      <w:pPr>
        <w:pStyle w:val="ListParagraph"/>
        <w:numPr>
          <w:ilvl w:val="3"/>
          <w:numId w:val="43"/>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F218A7" w:rsidRPr="00862C5D" w:rsidRDefault="00F218A7" w:rsidP="005A4AB2">
      <w:pPr>
        <w:pStyle w:val="ListParagraph"/>
        <w:numPr>
          <w:ilvl w:val="3"/>
          <w:numId w:val="43"/>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F218A7" w:rsidRPr="00862C5D" w:rsidRDefault="00F218A7" w:rsidP="005A4AB2">
      <w:pPr>
        <w:pStyle w:val="ListParagraph"/>
        <w:numPr>
          <w:ilvl w:val="3"/>
          <w:numId w:val="43"/>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F218A7" w:rsidRPr="00862C5D" w:rsidRDefault="00F218A7" w:rsidP="005A4AB2">
      <w:pPr>
        <w:pStyle w:val="ListParagraph"/>
        <w:numPr>
          <w:ilvl w:val="3"/>
          <w:numId w:val="43"/>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F218A7" w:rsidRPr="00862C5D" w:rsidRDefault="00F218A7" w:rsidP="005A4AB2">
      <w:pPr>
        <w:pStyle w:val="ListParagraph"/>
        <w:numPr>
          <w:ilvl w:val="3"/>
          <w:numId w:val="43"/>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F218A7" w:rsidRPr="00862C5D" w:rsidRDefault="00F218A7" w:rsidP="005A4AB2">
      <w:pPr>
        <w:pStyle w:val="ListParagraph"/>
        <w:numPr>
          <w:ilvl w:val="3"/>
          <w:numId w:val="43"/>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F218A7" w:rsidRPr="00862C5D" w:rsidRDefault="00D51860" w:rsidP="00944883">
      <w:pPr>
        <w:pStyle w:val="CERAPPENDIXLEVEL4"/>
        <w:rPr>
          <w:lang w:val="en-IE"/>
        </w:rPr>
      </w:pPr>
      <w:bookmarkStart w:id="190" w:name="_Ref476675318"/>
      <w:r w:rsidRPr="00862C5D">
        <w:rPr>
          <w:lang w:val="en-IE"/>
        </w:rPr>
        <w:t>A</w:t>
      </w:r>
      <w:r w:rsidR="00F218A7" w:rsidRPr="00862C5D">
        <w:rPr>
          <w:lang w:val="en-IE"/>
        </w:rPr>
        <w:t xml:space="preserve"> Participant </w:t>
      </w:r>
      <w:r w:rsidRPr="00862C5D">
        <w:rPr>
          <w:lang w:val="en-IE"/>
        </w:rPr>
        <w:t>submitting</w:t>
      </w:r>
      <w:r w:rsidR="00F218A7" w:rsidRPr="00862C5D">
        <w:rPr>
          <w:lang w:val="en-IE"/>
        </w:rPr>
        <w:t xml:space="preserve"> Physical Notification Data to the Market Operator in respect of each of its Generator Units and Supplier Units in accordance with paragraphs </w:t>
      </w:r>
      <w:fldSimple w:instr=" REF _Ref476675343 \r \h  \* MERGEFORMAT ">
        <w:r w:rsidR="002E3252">
          <w:rPr>
            <w:lang w:val="en-IE"/>
          </w:rPr>
          <w:t>13</w:t>
        </w:r>
      </w:fldSimple>
      <w:r w:rsidR="00F218A7" w:rsidRPr="00862C5D">
        <w:rPr>
          <w:lang w:val="en-IE"/>
        </w:rPr>
        <w:t xml:space="preserve"> to </w:t>
      </w:r>
      <w:fldSimple w:instr=" REF _Ref459832196 \r \h  \* MERGEFORMAT ">
        <w:r w:rsidR="002E3252">
          <w:rPr>
            <w:lang w:val="en-IE"/>
          </w:rPr>
          <w:t>15</w:t>
        </w:r>
      </w:fldSimple>
      <w:r w:rsidR="00F218A7" w:rsidRPr="00862C5D">
        <w:rPr>
          <w:lang w:val="en-IE"/>
        </w:rPr>
        <w:t xml:space="preserve"> of this Appendix inclusive and paragraph </w:t>
      </w:r>
      <w:fldSimple w:instr=" REF _Ref459834748 \r \h  \* MERGEFORMAT ">
        <w:r w:rsidR="002E3252">
          <w:rPr>
            <w:lang w:val="en-IE"/>
          </w:rPr>
          <w:t>17</w:t>
        </w:r>
      </w:fldSimple>
      <w:r w:rsidR="00F218A7" w:rsidRPr="00862C5D">
        <w:rPr>
          <w:lang w:val="en-IE"/>
        </w:rPr>
        <w:t xml:space="preserve"> of this Appendix, </w:t>
      </w:r>
      <w:r w:rsidRPr="00862C5D">
        <w:rPr>
          <w:lang w:val="en-IE"/>
        </w:rPr>
        <w:t xml:space="preserve">shall do so </w:t>
      </w:r>
      <w:r w:rsidR="00F218A7" w:rsidRPr="00862C5D">
        <w:rPr>
          <w:lang w:val="en-IE"/>
        </w:rPr>
        <w:t>subject to the following requirements:</w:t>
      </w:r>
      <w:bookmarkEnd w:id="189"/>
      <w:bookmarkEnd w:id="190"/>
    </w:p>
    <w:p w:rsidR="00F218A7" w:rsidRPr="00862C5D" w:rsidRDefault="00F218A7" w:rsidP="00944883">
      <w:pPr>
        <w:pStyle w:val="CERAPPENDIXLEVEL5"/>
        <w:rPr>
          <w:lang w:val="en-IE"/>
        </w:rPr>
      </w:pPr>
      <w:r w:rsidRPr="00862C5D">
        <w:rPr>
          <w:lang w:val="en-IE"/>
        </w:rPr>
        <w:t>Data shall be submitted to reflect the Output intended by the Participant for each of its Generator Units, excluding Accepted Offers and Accepted Bids, as set out in paragraph D.7.1.3;</w:t>
      </w:r>
    </w:p>
    <w:p w:rsidR="00F218A7" w:rsidRPr="00862C5D" w:rsidRDefault="00F218A7" w:rsidP="00944883">
      <w:pPr>
        <w:pStyle w:val="CERAPPENDIXLEVEL5"/>
        <w:rPr>
          <w:lang w:val="en-IE"/>
        </w:rPr>
      </w:pPr>
      <w:r w:rsidRPr="00862C5D">
        <w:rPr>
          <w:lang w:val="en-IE"/>
        </w:rPr>
        <w:t>Data submitted in respect of a Generator Unit shall be submitted such that it is consistent with the Technical Offer Data for that Generator Unit as set out in paragraph D.7.1.4;</w:t>
      </w:r>
    </w:p>
    <w:p w:rsidR="00F218A7" w:rsidRPr="00862C5D" w:rsidRDefault="00F218A7" w:rsidP="00944883">
      <w:pPr>
        <w:pStyle w:val="CERAPPENDIXLEVEL5"/>
        <w:rPr>
          <w:lang w:val="en-IE"/>
        </w:rPr>
      </w:pPr>
      <w:r w:rsidRPr="00862C5D">
        <w:rPr>
          <w:lang w:val="en-IE"/>
        </w:rPr>
        <w:t xml:space="preserve">A Participant submitting Physical Notification Data for a Generator Unit must do so in the following way, except as </w:t>
      </w:r>
      <w:r w:rsidR="00D51860" w:rsidRPr="00862C5D">
        <w:rPr>
          <w:lang w:val="en-IE"/>
        </w:rPr>
        <w:t xml:space="preserve">required </w:t>
      </w:r>
      <w:r w:rsidRPr="00862C5D">
        <w:rPr>
          <w:lang w:val="en-IE"/>
        </w:rPr>
        <w:t>under subparagraph (d):</w:t>
      </w:r>
    </w:p>
    <w:p w:rsidR="00F218A7" w:rsidRPr="00862C5D" w:rsidRDefault="00F218A7" w:rsidP="00944883">
      <w:pPr>
        <w:pStyle w:val="CERAPPENDIXLEVEL6"/>
        <w:rPr>
          <w:lang w:val="en-IE"/>
        </w:rPr>
      </w:pPr>
      <w:r w:rsidRPr="00862C5D">
        <w:rPr>
          <w:lang w:val="en-IE"/>
        </w:rPr>
        <w:t xml:space="preserve">Each From MW Level and </w:t>
      </w:r>
      <w:r w:rsidR="00126F12" w:rsidRPr="00862C5D">
        <w:rPr>
          <w:lang w:val="en-IE"/>
        </w:rPr>
        <w:t xml:space="preserve">From MW </w:t>
      </w:r>
      <w:r w:rsidRPr="00862C5D">
        <w:rPr>
          <w:lang w:val="en-IE"/>
        </w:rPr>
        <w:t xml:space="preserve">Time must have the same values as the immediately previous To MW Level and </w:t>
      </w:r>
      <w:r w:rsidR="00126F12" w:rsidRPr="00862C5D">
        <w:rPr>
          <w:lang w:val="en-IE"/>
        </w:rPr>
        <w:t xml:space="preserve">To MW </w:t>
      </w:r>
      <w:r w:rsidRPr="00862C5D">
        <w:rPr>
          <w:lang w:val="en-IE"/>
        </w:rPr>
        <w:t xml:space="preserve">Time, with the exception of the first From MW Level and </w:t>
      </w:r>
      <w:r w:rsidR="00126F12" w:rsidRPr="00862C5D">
        <w:rPr>
          <w:lang w:val="en-IE"/>
        </w:rPr>
        <w:t xml:space="preserve">From MW </w:t>
      </w:r>
      <w:r w:rsidRPr="00862C5D">
        <w:rPr>
          <w:lang w:val="en-IE"/>
        </w:rPr>
        <w:t>Time for a Trading Day;</w:t>
      </w:r>
      <w:r w:rsidR="00126F12" w:rsidRPr="00862C5D">
        <w:rPr>
          <w:lang w:val="en-IE"/>
        </w:rPr>
        <w:t xml:space="preserve"> and</w:t>
      </w:r>
    </w:p>
    <w:p w:rsidR="00F218A7" w:rsidRPr="00862C5D" w:rsidRDefault="00F218A7" w:rsidP="00944883">
      <w:pPr>
        <w:pStyle w:val="CERAPPENDIXLEVEL6"/>
        <w:rPr>
          <w:lang w:val="en-IE"/>
        </w:rPr>
      </w:pPr>
      <w:r w:rsidRPr="00862C5D">
        <w:rPr>
          <w:lang w:val="en-IE"/>
        </w:rPr>
        <w:t xml:space="preserve">Each From MW Level and To MW Level submitted in respect of a </w:t>
      </w:r>
      <w:proofErr w:type="spellStart"/>
      <w:r w:rsidRPr="00862C5D">
        <w:rPr>
          <w:lang w:val="en-IE"/>
        </w:rPr>
        <w:t>Dispatchable</w:t>
      </w:r>
      <w:proofErr w:type="spellEnd"/>
      <w:r w:rsidRPr="00862C5D">
        <w:rPr>
          <w:lang w:val="en-IE"/>
        </w:rPr>
        <w:t xml:space="preserve"> Generator Unit cannot be less than the </w:t>
      </w:r>
      <w:r w:rsidR="00CC7C8F" w:rsidRPr="00862C5D">
        <w:rPr>
          <w:lang w:val="en-IE"/>
        </w:rPr>
        <w:t xml:space="preserve">Registered </w:t>
      </w:r>
      <w:r w:rsidRPr="00862C5D">
        <w:rPr>
          <w:lang w:val="en-IE"/>
        </w:rPr>
        <w:t xml:space="preserve">Minimum </w:t>
      </w:r>
      <w:r w:rsidR="00CC7C8F" w:rsidRPr="00862C5D">
        <w:rPr>
          <w:lang w:val="en-IE"/>
        </w:rPr>
        <w:t xml:space="preserve">Output </w:t>
      </w:r>
      <w:r w:rsidRPr="00862C5D">
        <w:rPr>
          <w:lang w:val="en-IE"/>
        </w:rPr>
        <w:t>for the Unit, and cannot be greater than the Maximum Generation for the Unit, submitted in accordance with Appendix H “</w:t>
      </w:r>
      <w:r w:rsidR="000D4C18" w:rsidRPr="00862C5D">
        <w:rPr>
          <w:lang w:val="en-IE"/>
        </w:rPr>
        <w:t>Data Requirements for Registration</w:t>
      </w:r>
      <w:r w:rsidRPr="00862C5D">
        <w:rPr>
          <w:lang w:val="en-IE"/>
        </w:rPr>
        <w:t>”.</w:t>
      </w:r>
    </w:p>
    <w:p w:rsidR="00F218A7" w:rsidRPr="00862C5D" w:rsidRDefault="00F218A7" w:rsidP="00944883">
      <w:pPr>
        <w:pStyle w:val="CERAPPENDIXLEVEL5"/>
        <w:rPr>
          <w:lang w:val="en-IE"/>
        </w:rPr>
      </w:pPr>
      <w:r w:rsidRPr="00862C5D">
        <w:rPr>
          <w:lang w:val="en-IE"/>
        </w:rPr>
        <w:t xml:space="preserve">A Participant submitting Physical Notification Data shall submit Physical Notification Data for a Supplier Unit, for a Generator Unit which has a Registered Capacity of less than the De </w:t>
      </w:r>
      <w:proofErr w:type="spellStart"/>
      <w:r w:rsidRPr="00862C5D">
        <w:rPr>
          <w:lang w:val="en-IE"/>
        </w:rPr>
        <w:t>Minimis</w:t>
      </w:r>
      <w:proofErr w:type="spellEnd"/>
      <w:r w:rsidRPr="00862C5D">
        <w:rPr>
          <w:lang w:val="en-IE"/>
        </w:rPr>
        <w:t xml:space="preserve"> Threshold, or a Generator Unit which is not </w:t>
      </w:r>
      <w:proofErr w:type="spellStart"/>
      <w:r w:rsidRPr="00862C5D">
        <w:rPr>
          <w:lang w:val="en-IE"/>
        </w:rPr>
        <w:t>Dispatchable</w:t>
      </w:r>
      <w:proofErr w:type="spellEnd"/>
      <w:r w:rsidRPr="00862C5D">
        <w:rPr>
          <w:lang w:val="en-IE"/>
        </w:rPr>
        <w:t xml:space="preserve">, and the Aggregator of Last Resort submitting Physical Notification Data </w:t>
      </w:r>
      <w:r w:rsidR="00D51860" w:rsidRPr="00862C5D">
        <w:rPr>
          <w:lang w:val="en-IE"/>
        </w:rPr>
        <w:t xml:space="preserve">shall </w:t>
      </w:r>
      <w:r w:rsidRPr="00862C5D">
        <w:rPr>
          <w:lang w:val="en-IE"/>
        </w:rPr>
        <w:t>submit Physical Notification Data on behalf of Generator Units, in the following way while being deemed to be compliant with the requirements in paragraphs D.7.1.3 and D.7.1.4:</w:t>
      </w:r>
    </w:p>
    <w:p w:rsidR="00F218A7" w:rsidRPr="00862C5D" w:rsidRDefault="00F218A7" w:rsidP="00944883">
      <w:pPr>
        <w:pStyle w:val="CERAPPENDIXLEVEL6"/>
        <w:rPr>
          <w:lang w:val="en-IE"/>
        </w:rPr>
      </w:pPr>
      <w:r w:rsidRPr="00862C5D">
        <w:rPr>
          <w:lang w:val="en-IE"/>
        </w:rPr>
        <w:t xml:space="preserve">Each From </w:t>
      </w:r>
      <w:r w:rsidR="00126F12" w:rsidRPr="00862C5D">
        <w:rPr>
          <w:lang w:val="en-IE"/>
        </w:rPr>
        <w:t xml:space="preserve">MW </w:t>
      </w:r>
      <w:r w:rsidRPr="00862C5D">
        <w:rPr>
          <w:lang w:val="en-IE"/>
        </w:rPr>
        <w:t xml:space="preserve">Time and To </w:t>
      </w:r>
      <w:r w:rsidR="00126F12" w:rsidRPr="00862C5D">
        <w:rPr>
          <w:lang w:val="en-IE"/>
        </w:rPr>
        <w:t xml:space="preserve">MW </w:t>
      </w:r>
      <w:r w:rsidRPr="00862C5D">
        <w:rPr>
          <w:lang w:val="en-IE"/>
        </w:rPr>
        <w:t xml:space="preserve">Time must be at the start of a minute which corresponds to the start of a </w:t>
      </w:r>
      <w:ins w:id="191" w:author="Author">
        <w:r w:rsidR="002F3EB9">
          <w:rPr>
            <w:lang w:val="en-IE"/>
          </w:rPr>
          <w:t>thirty</w:t>
        </w:r>
      </w:ins>
      <w:del w:id="192" w:author="Author">
        <w:r w:rsidRPr="00862C5D" w:rsidDel="002F3EB9">
          <w:rPr>
            <w:lang w:val="en-IE"/>
          </w:rPr>
          <w:delText>fifteen</w:delText>
        </w:r>
      </w:del>
      <w:r w:rsidRPr="00862C5D">
        <w:rPr>
          <w:lang w:val="en-IE"/>
        </w:rPr>
        <w:t xml:space="preserve"> minute period, starting on each hour</w:t>
      </w:r>
      <w:del w:id="193" w:author="Author">
        <w:r w:rsidRPr="00862C5D" w:rsidDel="002F3EB9">
          <w:rPr>
            <w:lang w:val="en-IE"/>
          </w:rPr>
          <w:delText>, quarter past the hour</w:delText>
        </w:r>
      </w:del>
      <w:r w:rsidRPr="00862C5D">
        <w:rPr>
          <w:lang w:val="en-IE"/>
        </w:rPr>
        <w:t xml:space="preserve">, </w:t>
      </w:r>
      <w:ins w:id="194" w:author="Author">
        <w:r w:rsidR="002F3EB9">
          <w:rPr>
            <w:lang w:val="en-IE"/>
          </w:rPr>
          <w:t xml:space="preserve">and </w:t>
        </w:r>
      </w:ins>
      <w:r w:rsidRPr="00862C5D">
        <w:rPr>
          <w:lang w:val="en-IE"/>
        </w:rPr>
        <w:t>half hour</w:t>
      </w:r>
      <w:del w:id="195" w:author="Author">
        <w:r w:rsidRPr="00862C5D" w:rsidDel="002F3EB9">
          <w:rPr>
            <w:lang w:val="en-IE"/>
          </w:rPr>
          <w:delText xml:space="preserve"> and quarter to the hour</w:delText>
        </w:r>
      </w:del>
      <w:r w:rsidRPr="00862C5D">
        <w:rPr>
          <w:lang w:val="en-IE"/>
        </w:rPr>
        <w:t>;</w:t>
      </w:r>
    </w:p>
    <w:p w:rsidR="00F218A7" w:rsidRPr="00862C5D" w:rsidRDefault="00F218A7" w:rsidP="00944883">
      <w:pPr>
        <w:pStyle w:val="CERAPPENDIXLEVEL6"/>
        <w:rPr>
          <w:lang w:val="en-IE"/>
        </w:rPr>
      </w:pPr>
      <w:r w:rsidRPr="00862C5D">
        <w:rPr>
          <w:lang w:val="en-IE"/>
        </w:rPr>
        <w:t xml:space="preserve">Each From </w:t>
      </w:r>
      <w:r w:rsidR="00126F12" w:rsidRPr="00862C5D">
        <w:rPr>
          <w:lang w:val="en-IE"/>
        </w:rPr>
        <w:t xml:space="preserve">MW </w:t>
      </w:r>
      <w:r w:rsidRPr="00862C5D">
        <w:rPr>
          <w:lang w:val="en-IE"/>
        </w:rPr>
        <w:t xml:space="preserve">Time must have the same value as the immediately previous To </w:t>
      </w:r>
      <w:r w:rsidR="00126F12" w:rsidRPr="00862C5D">
        <w:rPr>
          <w:lang w:val="en-IE"/>
        </w:rPr>
        <w:t xml:space="preserve">MW </w:t>
      </w:r>
      <w:r w:rsidRPr="00862C5D">
        <w:rPr>
          <w:lang w:val="en-IE"/>
        </w:rPr>
        <w:t>Time</w:t>
      </w:r>
      <w:r w:rsidR="00DA7521" w:rsidRPr="00862C5D">
        <w:rPr>
          <w:lang w:val="en-IE"/>
        </w:rPr>
        <w:t>, with the exception of the first From MW Time for a Trading Day</w:t>
      </w:r>
      <w:r w:rsidRPr="00862C5D">
        <w:rPr>
          <w:lang w:val="en-IE"/>
        </w:rPr>
        <w:t>;</w:t>
      </w:r>
    </w:p>
    <w:p w:rsidR="00F218A7" w:rsidRPr="00862C5D" w:rsidRDefault="00F218A7" w:rsidP="00944883">
      <w:pPr>
        <w:pStyle w:val="CERAPPENDIXLEVEL6"/>
        <w:rPr>
          <w:lang w:val="en-IE"/>
        </w:rPr>
      </w:pPr>
      <w:r w:rsidRPr="00862C5D">
        <w:rPr>
          <w:lang w:val="en-IE"/>
        </w:rPr>
        <w:t>Each From MW Level must have the same value as the To MW Level;</w:t>
      </w:r>
    </w:p>
    <w:p w:rsidR="00F218A7" w:rsidRPr="00862C5D" w:rsidRDefault="00F218A7" w:rsidP="00944883">
      <w:pPr>
        <w:pStyle w:val="CERAPPENDIXLEVEL6"/>
        <w:rPr>
          <w:lang w:val="en-IE"/>
        </w:rPr>
      </w:pPr>
      <w:r w:rsidRPr="00862C5D">
        <w:rPr>
          <w:lang w:val="en-IE"/>
        </w:rPr>
        <w:t xml:space="preserve">Each From MW Level and To MW Level submitted in respect of a </w:t>
      </w:r>
      <w:proofErr w:type="spellStart"/>
      <w:r w:rsidRPr="00862C5D">
        <w:rPr>
          <w:lang w:val="en-IE"/>
        </w:rPr>
        <w:t>Dispatchable</w:t>
      </w:r>
      <w:proofErr w:type="spellEnd"/>
      <w:r w:rsidRPr="00862C5D">
        <w:rPr>
          <w:lang w:val="en-IE"/>
        </w:rPr>
        <w:t xml:space="preserve"> Generator Unit cannot be less than the </w:t>
      </w:r>
      <w:r w:rsidR="00CC7C8F" w:rsidRPr="00862C5D">
        <w:rPr>
          <w:lang w:val="en-IE"/>
        </w:rPr>
        <w:t xml:space="preserve">Registered </w:t>
      </w:r>
      <w:r w:rsidRPr="00862C5D">
        <w:rPr>
          <w:lang w:val="en-IE"/>
        </w:rPr>
        <w:t xml:space="preserve">Minimum </w:t>
      </w:r>
      <w:r w:rsidR="00CC7C8F" w:rsidRPr="00862C5D">
        <w:rPr>
          <w:lang w:val="en-IE"/>
        </w:rPr>
        <w:t xml:space="preserve">Output </w:t>
      </w:r>
      <w:r w:rsidRPr="00862C5D">
        <w:rPr>
          <w:lang w:val="en-IE"/>
        </w:rPr>
        <w:t>for the Unit, and cannot be greater than the Maximum Generation for the Unit, submitted in accordance with Appendix H “</w:t>
      </w:r>
      <w:r w:rsidR="000D4C18" w:rsidRPr="00862C5D">
        <w:rPr>
          <w:lang w:val="en-IE"/>
        </w:rPr>
        <w:t>Data Requirements for Registration</w:t>
      </w:r>
      <w:r w:rsidRPr="00862C5D">
        <w:rPr>
          <w:lang w:val="en-IE"/>
        </w:rPr>
        <w:t>”;</w:t>
      </w:r>
      <w:r w:rsidR="00126F12" w:rsidRPr="00862C5D">
        <w:rPr>
          <w:lang w:val="en-IE"/>
        </w:rPr>
        <w:t xml:space="preserve"> and</w:t>
      </w:r>
    </w:p>
    <w:p w:rsidR="00F218A7" w:rsidRPr="00862C5D" w:rsidRDefault="00F218A7" w:rsidP="00944883">
      <w:pPr>
        <w:pStyle w:val="CERAPPENDIXLEVEL6"/>
        <w:rPr>
          <w:lang w:val="en-IE"/>
        </w:rPr>
      </w:pPr>
      <w:r w:rsidRPr="00862C5D">
        <w:rPr>
          <w:lang w:val="en-IE"/>
        </w:rPr>
        <w:lastRenderedPageBreak/>
        <w:t>All Physical Notification Data for a Trading Day must be submitted in this way if Physical Notification Data for any time within that Trading Day is submitted in this way.</w:t>
      </w:r>
    </w:p>
    <w:p w:rsidR="00F218A7" w:rsidRPr="00862C5D" w:rsidRDefault="00F218A7" w:rsidP="00944883">
      <w:pPr>
        <w:pStyle w:val="CERAPPENDIXLEVEL4"/>
        <w:rPr>
          <w:lang w:val="en-IE"/>
        </w:rPr>
      </w:pPr>
      <w:bookmarkStart w:id="196" w:name="_Ref459834748"/>
      <w:r w:rsidRPr="00862C5D">
        <w:rPr>
          <w:lang w:val="en-IE"/>
        </w:rPr>
        <w:t>A Participant shall only submit Physical Notification Data to the Market Operator in respect of its Generator Units and Supplier Units as provided for in</w:t>
      </w:r>
      <w:r w:rsidR="00D751EA" w:rsidRPr="00862C5D">
        <w:rPr>
          <w:b/>
          <w:lang w:val="en-IE"/>
        </w:rPr>
        <w:t xml:space="preserve"> </w:t>
      </w:r>
      <w:fldSimple w:instr=" REF _Ref477444511 \h  \* MERGEFORMAT ">
        <w:r w:rsidR="002E3252" w:rsidRPr="002E3252">
          <w:rPr>
            <w:lang w:val="en-IE"/>
          </w:rPr>
          <w:t xml:space="preserve">Table </w:t>
        </w:r>
        <w:r w:rsidR="002E3252" w:rsidRPr="002E3252">
          <w:rPr>
            <w:noProof/>
            <w:lang w:val="en-IE"/>
          </w:rPr>
          <w:t>3</w:t>
        </w:r>
      </w:fldSimple>
      <w:r w:rsidRPr="00862C5D">
        <w:rPr>
          <w:lang w:val="en-IE"/>
        </w:rPr>
        <w:t>.</w:t>
      </w:r>
      <w:bookmarkEnd w:id="196"/>
    </w:p>
    <w:p w:rsidR="00F218A7" w:rsidRPr="00862C5D" w:rsidRDefault="00F218A7" w:rsidP="00F218A7">
      <w:pPr>
        <w:pStyle w:val="CERBODY"/>
        <w:rPr>
          <w:b/>
          <w:lang w:val="en-IE"/>
        </w:rPr>
      </w:pPr>
      <w:bookmarkStart w:id="197" w:name="_Ref459805779"/>
      <w:bookmarkStart w:id="198" w:name="_Ref477444511"/>
      <w:bookmarkStart w:id="199" w:name="_Ref477444504"/>
      <w:r w:rsidRPr="00862C5D">
        <w:rPr>
          <w:b/>
          <w:lang w:val="en-IE"/>
        </w:rPr>
        <w:t xml:space="preserve">Table </w:t>
      </w:r>
      <w:bookmarkEnd w:id="197"/>
      <w:r w:rsidR="00E179D6" w:rsidRPr="00862C5D">
        <w:rPr>
          <w:b/>
          <w:lang w:val="en-IE"/>
        </w:rPr>
        <w:fldChar w:fldCharType="begin"/>
      </w:r>
      <w:r w:rsidRPr="00862C5D">
        <w:rPr>
          <w:b/>
          <w:lang w:val="en-IE"/>
        </w:rPr>
        <w:instrText xml:space="preserve"> SEQ Table \* ARABIC </w:instrText>
      </w:r>
      <w:r w:rsidR="00E179D6" w:rsidRPr="00862C5D">
        <w:rPr>
          <w:b/>
          <w:lang w:val="en-IE"/>
        </w:rPr>
        <w:fldChar w:fldCharType="separate"/>
      </w:r>
      <w:r w:rsidR="002E3252">
        <w:rPr>
          <w:b/>
          <w:noProof/>
          <w:lang w:val="en-IE"/>
        </w:rPr>
        <w:t>3</w:t>
      </w:r>
      <w:r w:rsidR="00E179D6" w:rsidRPr="00862C5D">
        <w:rPr>
          <w:b/>
          <w:lang w:val="en-IE"/>
        </w:rPr>
        <w:fldChar w:fldCharType="end"/>
      </w:r>
      <w:bookmarkEnd w:id="198"/>
      <w:r w:rsidRPr="00862C5D">
        <w:rPr>
          <w:b/>
          <w:lang w:val="en-IE"/>
        </w:rPr>
        <w:t xml:space="preserve"> – Physical Notification Data Elements</w:t>
      </w:r>
      <w:bookmarkEnd w:id="199"/>
    </w:p>
    <w:tbl>
      <w:tblPr>
        <w:tblW w:w="94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56"/>
        <w:gridCol w:w="1708"/>
        <w:gridCol w:w="1977"/>
        <w:gridCol w:w="3427"/>
      </w:tblGrid>
      <w:tr w:rsidR="00F218A7" w:rsidRPr="00862C5D" w:rsidTr="00A4133B">
        <w:trPr>
          <w:cantSplit/>
          <w:tblHeader/>
        </w:trPr>
        <w:tc>
          <w:tcPr>
            <w:tcW w:w="2356" w:type="dxa"/>
          </w:tcPr>
          <w:p w:rsidR="00F218A7" w:rsidRPr="00862C5D" w:rsidRDefault="00F218A7" w:rsidP="00A4133B">
            <w:pPr>
              <w:pStyle w:val="CERBODY"/>
              <w:jc w:val="left"/>
              <w:rPr>
                <w:b/>
                <w:lang w:val="en-IE"/>
              </w:rPr>
            </w:pPr>
            <w:r w:rsidRPr="00862C5D">
              <w:rPr>
                <w:b/>
                <w:lang w:val="en-IE"/>
              </w:rPr>
              <w:t>Data Element</w:t>
            </w:r>
          </w:p>
        </w:tc>
        <w:tc>
          <w:tcPr>
            <w:tcW w:w="1708" w:type="dxa"/>
          </w:tcPr>
          <w:p w:rsidR="00F218A7" w:rsidRPr="00862C5D" w:rsidRDefault="00F218A7" w:rsidP="00A4133B">
            <w:pPr>
              <w:pStyle w:val="CERBODY"/>
              <w:jc w:val="left"/>
              <w:rPr>
                <w:b/>
                <w:lang w:val="en-IE"/>
              </w:rPr>
            </w:pPr>
            <w:r w:rsidRPr="00862C5D">
              <w:rPr>
                <w:b/>
                <w:lang w:val="en-IE"/>
              </w:rPr>
              <w:t>Supplier Unit</w:t>
            </w:r>
          </w:p>
        </w:tc>
        <w:tc>
          <w:tcPr>
            <w:tcW w:w="1977" w:type="dxa"/>
          </w:tcPr>
          <w:p w:rsidR="00F218A7" w:rsidRPr="00862C5D" w:rsidRDefault="00F218A7" w:rsidP="00A4133B">
            <w:pPr>
              <w:pStyle w:val="CERBODY"/>
              <w:jc w:val="left"/>
              <w:rPr>
                <w:b/>
                <w:lang w:val="en-IE"/>
              </w:rPr>
            </w:pPr>
            <w:r w:rsidRPr="00862C5D">
              <w:rPr>
                <w:b/>
                <w:lang w:val="en-IE"/>
              </w:rPr>
              <w:t>Unit Under Test</w:t>
            </w:r>
          </w:p>
        </w:tc>
        <w:tc>
          <w:tcPr>
            <w:tcW w:w="3427" w:type="dxa"/>
          </w:tcPr>
          <w:p w:rsidR="00F218A7" w:rsidRPr="00862C5D" w:rsidRDefault="00F218A7" w:rsidP="00A4133B">
            <w:pPr>
              <w:pStyle w:val="CERBODY"/>
              <w:jc w:val="left"/>
              <w:rPr>
                <w:b/>
                <w:lang w:val="en-IE"/>
              </w:rPr>
            </w:pPr>
            <w:r w:rsidRPr="00862C5D">
              <w:rPr>
                <w:b/>
                <w:lang w:val="en-IE"/>
              </w:rPr>
              <w:t xml:space="preserve">Other Generator Unit not included in paragraph </w:t>
            </w:r>
            <w:fldSimple w:instr=" REF _Ref459832196 \r \h  \* MERGEFORMAT ">
              <w:r w:rsidR="002E3252">
                <w:rPr>
                  <w:b/>
                  <w:lang w:val="en-IE"/>
                </w:rPr>
                <w:t>15</w:t>
              </w:r>
            </w:fldSimple>
            <w:r w:rsidRPr="00862C5D">
              <w:rPr>
                <w:b/>
                <w:lang w:val="en-IE"/>
              </w:rPr>
              <w:t xml:space="preserve"> of this Appendix</w:t>
            </w:r>
          </w:p>
        </w:tc>
      </w:tr>
      <w:tr w:rsidR="00F218A7" w:rsidRPr="00862C5D" w:rsidTr="00A4133B">
        <w:trPr>
          <w:cantSplit/>
        </w:trPr>
        <w:tc>
          <w:tcPr>
            <w:tcW w:w="2356" w:type="dxa"/>
          </w:tcPr>
          <w:p w:rsidR="00F218A7" w:rsidRPr="00862C5D" w:rsidRDefault="00F218A7" w:rsidP="00A4133B">
            <w:pPr>
              <w:pStyle w:val="CERBODY"/>
              <w:jc w:val="left"/>
              <w:rPr>
                <w:lang w:val="en-IE"/>
              </w:rPr>
            </w:pPr>
            <w:r w:rsidRPr="00862C5D">
              <w:rPr>
                <w:lang w:val="en-IE"/>
              </w:rPr>
              <w:t>From MW Level</w:t>
            </w:r>
          </w:p>
        </w:tc>
        <w:tc>
          <w:tcPr>
            <w:tcW w:w="1708" w:type="dxa"/>
          </w:tcPr>
          <w:p w:rsidR="00F218A7" w:rsidRPr="00862C5D" w:rsidRDefault="00F218A7" w:rsidP="00A4133B">
            <w:pPr>
              <w:pStyle w:val="CERBODY"/>
              <w:jc w:val="left"/>
              <w:rPr>
                <w:lang w:val="en-IE"/>
              </w:rPr>
            </w:pPr>
            <w:r w:rsidRPr="00862C5D">
              <w:rPr>
                <w:lang w:val="en-IE"/>
              </w:rPr>
              <w:t>Yes</w:t>
            </w:r>
          </w:p>
        </w:tc>
        <w:tc>
          <w:tcPr>
            <w:tcW w:w="1977" w:type="dxa"/>
          </w:tcPr>
          <w:p w:rsidR="00F218A7" w:rsidRPr="00862C5D" w:rsidRDefault="00F218A7" w:rsidP="00A4133B">
            <w:pPr>
              <w:pStyle w:val="CERBODY"/>
              <w:jc w:val="left"/>
              <w:rPr>
                <w:lang w:val="en-IE"/>
              </w:rPr>
            </w:pPr>
            <w:r w:rsidRPr="00862C5D">
              <w:rPr>
                <w:lang w:val="en-IE"/>
              </w:rPr>
              <w:t>Yes</w:t>
            </w:r>
          </w:p>
        </w:tc>
        <w:tc>
          <w:tcPr>
            <w:tcW w:w="3427" w:type="dxa"/>
          </w:tcPr>
          <w:p w:rsidR="00F218A7" w:rsidRPr="00862C5D" w:rsidRDefault="00F218A7" w:rsidP="00A4133B">
            <w:pPr>
              <w:pStyle w:val="CERBODY"/>
              <w:jc w:val="left"/>
              <w:rPr>
                <w:lang w:val="en-IE"/>
              </w:rPr>
            </w:pPr>
            <w:r w:rsidRPr="00862C5D">
              <w:rPr>
                <w:lang w:val="en-IE"/>
              </w:rPr>
              <w:t>Yes</w:t>
            </w:r>
          </w:p>
        </w:tc>
      </w:tr>
      <w:tr w:rsidR="00F218A7" w:rsidRPr="00862C5D" w:rsidTr="00A4133B">
        <w:trPr>
          <w:cantSplit/>
        </w:trPr>
        <w:tc>
          <w:tcPr>
            <w:tcW w:w="2356" w:type="dxa"/>
          </w:tcPr>
          <w:p w:rsidR="00F218A7" w:rsidRPr="00862C5D" w:rsidRDefault="00F218A7" w:rsidP="00A4133B">
            <w:pPr>
              <w:pStyle w:val="CERBODY"/>
              <w:jc w:val="left"/>
              <w:rPr>
                <w:lang w:val="en-IE"/>
              </w:rPr>
            </w:pPr>
            <w:r w:rsidRPr="00862C5D">
              <w:rPr>
                <w:lang w:val="en-IE"/>
              </w:rPr>
              <w:t>From MW Time</w:t>
            </w:r>
          </w:p>
        </w:tc>
        <w:tc>
          <w:tcPr>
            <w:tcW w:w="1708" w:type="dxa"/>
          </w:tcPr>
          <w:p w:rsidR="00F218A7" w:rsidRPr="00862C5D" w:rsidRDefault="00F218A7" w:rsidP="00A4133B">
            <w:pPr>
              <w:pStyle w:val="CERBODY"/>
              <w:jc w:val="left"/>
              <w:rPr>
                <w:lang w:val="en-IE"/>
              </w:rPr>
            </w:pPr>
            <w:r w:rsidRPr="00862C5D">
              <w:rPr>
                <w:lang w:val="en-IE"/>
              </w:rPr>
              <w:t>Yes</w:t>
            </w:r>
          </w:p>
        </w:tc>
        <w:tc>
          <w:tcPr>
            <w:tcW w:w="1977" w:type="dxa"/>
          </w:tcPr>
          <w:p w:rsidR="00F218A7" w:rsidRPr="00862C5D" w:rsidRDefault="00F218A7" w:rsidP="00A4133B">
            <w:pPr>
              <w:pStyle w:val="CERBODY"/>
              <w:jc w:val="left"/>
              <w:rPr>
                <w:lang w:val="en-IE"/>
              </w:rPr>
            </w:pPr>
            <w:r w:rsidRPr="00862C5D">
              <w:rPr>
                <w:lang w:val="en-IE"/>
              </w:rPr>
              <w:t>Yes</w:t>
            </w:r>
          </w:p>
        </w:tc>
        <w:tc>
          <w:tcPr>
            <w:tcW w:w="3427" w:type="dxa"/>
          </w:tcPr>
          <w:p w:rsidR="00F218A7" w:rsidRPr="00862C5D" w:rsidRDefault="00F218A7" w:rsidP="00A4133B">
            <w:pPr>
              <w:pStyle w:val="CERBODY"/>
              <w:jc w:val="left"/>
              <w:rPr>
                <w:lang w:val="en-IE"/>
              </w:rPr>
            </w:pPr>
            <w:r w:rsidRPr="00862C5D">
              <w:rPr>
                <w:lang w:val="en-IE"/>
              </w:rPr>
              <w:t>Yes</w:t>
            </w:r>
          </w:p>
        </w:tc>
      </w:tr>
      <w:tr w:rsidR="00F218A7" w:rsidRPr="00862C5D" w:rsidTr="00A4133B">
        <w:trPr>
          <w:cantSplit/>
        </w:trPr>
        <w:tc>
          <w:tcPr>
            <w:tcW w:w="2356" w:type="dxa"/>
          </w:tcPr>
          <w:p w:rsidR="00F218A7" w:rsidRPr="00862C5D" w:rsidRDefault="00F218A7" w:rsidP="00A4133B">
            <w:pPr>
              <w:pStyle w:val="CERBODY"/>
              <w:jc w:val="left"/>
              <w:rPr>
                <w:lang w:val="en-IE"/>
              </w:rPr>
            </w:pPr>
            <w:r w:rsidRPr="00862C5D">
              <w:rPr>
                <w:lang w:val="en-IE"/>
              </w:rPr>
              <w:t>To MW Level</w:t>
            </w:r>
          </w:p>
        </w:tc>
        <w:tc>
          <w:tcPr>
            <w:tcW w:w="1708" w:type="dxa"/>
          </w:tcPr>
          <w:p w:rsidR="00F218A7" w:rsidRPr="00862C5D" w:rsidRDefault="00F218A7" w:rsidP="00A4133B">
            <w:pPr>
              <w:pStyle w:val="CERBODY"/>
              <w:jc w:val="left"/>
              <w:rPr>
                <w:lang w:val="en-IE"/>
              </w:rPr>
            </w:pPr>
            <w:r w:rsidRPr="00862C5D">
              <w:rPr>
                <w:lang w:val="en-IE"/>
              </w:rPr>
              <w:t>Yes</w:t>
            </w:r>
          </w:p>
        </w:tc>
        <w:tc>
          <w:tcPr>
            <w:tcW w:w="1977" w:type="dxa"/>
          </w:tcPr>
          <w:p w:rsidR="00F218A7" w:rsidRPr="00862C5D" w:rsidRDefault="00F218A7" w:rsidP="00A4133B">
            <w:pPr>
              <w:pStyle w:val="CERBODY"/>
              <w:jc w:val="left"/>
              <w:rPr>
                <w:lang w:val="en-IE"/>
              </w:rPr>
            </w:pPr>
            <w:r w:rsidRPr="00862C5D">
              <w:rPr>
                <w:lang w:val="en-IE"/>
              </w:rPr>
              <w:t>Yes</w:t>
            </w:r>
          </w:p>
        </w:tc>
        <w:tc>
          <w:tcPr>
            <w:tcW w:w="3427" w:type="dxa"/>
          </w:tcPr>
          <w:p w:rsidR="00F218A7" w:rsidRPr="00862C5D" w:rsidRDefault="00F218A7" w:rsidP="00A4133B">
            <w:pPr>
              <w:pStyle w:val="CERBODY"/>
              <w:jc w:val="left"/>
              <w:rPr>
                <w:lang w:val="en-IE"/>
              </w:rPr>
            </w:pPr>
            <w:r w:rsidRPr="00862C5D">
              <w:rPr>
                <w:lang w:val="en-IE"/>
              </w:rPr>
              <w:t>Yes</w:t>
            </w:r>
          </w:p>
        </w:tc>
      </w:tr>
      <w:tr w:rsidR="00F218A7" w:rsidRPr="00862C5D" w:rsidTr="00A4133B">
        <w:trPr>
          <w:cantSplit/>
        </w:trPr>
        <w:tc>
          <w:tcPr>
            <w:tcW w:w="2356" w:type="dxa"/>
          </w:tcPr>
          <w:p w:rsidR="00F218A7" w:rsidRPr="00862C5D" w:rsidRDefault="00F218A7" w:rsidP="00A4133B">
            <w:pPr>
              <w:pStyle w:val="CERBODY"/>
              <w:jc w:val="left"/>
              <w:rPr>
                <w:lang w:val="en-IE"/>
              </w:rPr>
            </w:pPr>
            <w:r w:rsidRPr="00862C5D">
              <w:rPr>
                <w:lang w:val="en-IE"/>
              </w:rPr>
              <w:t>To MW Time</w:t>
            </w:r>
          </w:p>
        </w:tc>
        <w:tc>
          <w:tcPr>
            <w:tcW w:w="1708" w:type="dxa"/>
          </w:tcPr>
          <w:p w:rsidR="00F218A7" w:rsidRPr="00862C5D" w:rsidRDefault="00F218A7" w:rsidP="00A4133B">
            <w:pPr>
              <w:pStyle w:val="CERBODY"/>
              <w:jc w:val="left"/>
              <w:rPr>
                <w:lang w:val="en-IE"/>
              </w:rPr>
            </w:pPr>
            <w:r w:rsidRPr="00862C5D">
              <w:rPr>
                <w:lang w:val="en-IE"/>
              </w:rPr>
              <w:t>Yes</w:t>
            </w:r>
          </w:p>
        </w:tc>
        <w:tc>
          <w:tcPr>
            <w:tcW w:w="1977" w:type="dxa"/>
          </w:tcPr>
          <w:p w:rsidR="00F218A7" w:rsidRPr="00862C5D" w:rsidRDefault="00F218A7" w:rsidP="00A4133B">
            <w:pPr>
              <w:pStyle w:val="CERBODY"/>
              <w:jc w:val="left"/>
              <w:rPr>
                <w:lang w:val="en-IE"/>
              </w:rPr>
            </w:pPr>
            <w:r w:rsidRPr="00862C5D">
              <w:rPr>
                <w:lang w:val="en-IE"/>
              </w:rPr>
              <w:t>Yes</w:t>
            </w:r>
          </w:p>
        </w:tc>
        <w:tc>
          <w:tcPr>
            <w:tcW w:w="3427" w:type="dxa"/>
          </w:tcPr>
          <w:p w:rsidR="00F218A7" w:rsidRPr="00862C5D" w:rsidRDefault="00F218A7" w:rsidP="00A4133B">
            <w:pPr>
              <w:pStyle w:val="CERBODY"/>
              <w:jc w:val="left"/>
              <w:rPr>
                <w:lang w:val="en-IE"/>
              </w:rPr>
            </w:pPr>
            <w:r w:rsidRPr="00862C5D">
              <w:rPr>
                <w:lang w:val="en-IE"/>
              </w:rPr>
              <w:t>Yes</w:t>
            </w:r>
          </w:p>
        </w:tc>
      </w:tr>
      <w:tr w:rsidR="00F218A7" w:rsidRPr="00862C5D" w:rsidTr="00A4133B">
        <w:trPr>
          <w:cantSplit/>
        </w:trPr>
        <w:tc>
          <w:tcPr>
            <w:tcW w:w="2356" w:type="dxa"/>
          </w:tcPr>
          <w:p w:rsidR="00F218A7" w:rsidRPr="00862C5D" w:rsidRDefault="00F218A7" w:rsidP="00A4133B">
            <w:pPr>
              <w:pStyle w:val="CERBODY"/>
              <w:jc w:val="left"/>
              <w:rPr>
                <w:lang w:val="en-IE"/>
              </w:rPr>
            </w:pPr>
            <w:r w:rsidRPr="00862C5D">
              <w:rPr>
                <w:lang w:val="en-IE"/>
              </w:rPr>
              <w:t>Under Test Flag</w:t>
            </w:r>
          </w:p>
        </w:tc>
        <w:tc>
          <w:tcPr>
            <w:tcW w:w="1708" w:type="dxa"/>
          </w:tcPr>
          <w:p w:rsidR="00F218A7" w:rsidRPr="00862C5D" w:rsidRDefault="00F218A7" w:rsidP="00A4133B">
            <w:pPr>
              <w:pStyle w:val="CERBODY"/>
              <w:jc w:val="left"/>
              <w:rPr>
                <w:lang w:val="en-IE"/>
              </w:rPr>
            </w:pPr>
          </w:p>
        </w:tc>
        <w:tc>
          <w:tcPr>
            <w:tcW w:w="1977" w:type="dxa"/>
          </w:tcPr>
          <w:p w:rsidR="00F218A7" w:rsidRPr="00862C5D" w:rsidRDefault="00F218A7" w:rsidP="00A4133B">
            <w:pPr>
              <w:pStyle w:val="CERBODY"/>
              <w:jc w:val="left"/>
              <w:rPr>
                <w:lang w:val="en-IE"/>
              </w:rPr>
            </w:pPr>
            <w:r w:rsidRPr="00862C5D">
              <w:rPr>
                <w:lang w:val="en-IE"/>
              </w:rPr>
              <w:t>Yes</w:t>
            </w:r>
          </w:p>
        </w:tc>
        <w:tc>
          <w:tcPr>
            <w:tcW w:w="3427" w:type="dxa"/>
          </w:tcPr>
          <w:p w:rsidR="00F218A7" w:rsidRPr="00862C5D" w:rsidRDefault="00F218A7" w:rsidP="00A4133B">
            <w:pPr>
              <w:pStyle w:val="CERBODY"/>
              <w:jc w:val="left"/>
              <w:rPr>
                <w:lang w:val="en-IE"/>
              </w:rPr>
            </w:pPr>
          </w:p>
        </w:tc>
      </w:tr>
    </w:tbl>
    <w:p w:rsidR="00AB1A55" w:rsidRPr="00862C5D" w:rsidRDefault="00AB1A55">
      <w:r w:rsidRPr="00862C5D">
        <w:br w:type="page"/>
      </w:r>
    </w:p>
    <w:p w:rsidR="004F2D44" w:rsidRPr="00862C5D" w:rsidRDefault="00A80E54" w:rsidP="00533DC0">
      <w:pPr>
        <w:pStyle w:val="CERAPPENDIXLEVEL1"/>
        <w:rPr>
          <w:lang w:val="en-IE"/>
        </w:rPr>
      </w:pPr>
      <w:bookmarkStart w:id="200" w:name="_Toc477458042"/>
      <w:r w:rsidRPr="00862C5D">
        <w:rPr>
          <w:lang w:val="en-IE"/>
        </w:rPr>
        <w:lastRenderedPageBreak/>
        <w:t xml:space="preserve">Data </w:t>
      </w:r>
      <w:r w:rsidR="002C1C29" w:rsidRPr="00862C5D">
        <w:rPr>
          <w:lang w:val="en-IE"/>
        </w:rPr>
        <w:t>T</w:t>
      </w:r>
      <w:r w:rsidRPr="00862C5D">
        <w:rPr>
          <w:lang w:val="en-IE"/>
        </w:rPr>
        <w:t xml:space="preserve">ransactions from Market </w:t>
      </w:r>
      <w:r w:rsidR="002C1C29" w:rsidRPr="00862C5D">
        <w:rPr>
          <w:lang w:val="en-IE"/>
        </w:rPr>
        <w:t>O</w:t>
      </w:r>
      <w:r w:rsidRPr="00862C5D">
        <w:rPr>
          <w:lang w:val="en-IE"/>
        </w:rPr>
        <w:t xml:space="preserve">perator to </w:t>
      </w:r>
      <w:r w:rsidR="004F2D44" w:rsidRPr="00862C5D">
        <w:rPr>
          <w:lang w:val="en-IE"/>
        </w:rPr>
        <w:t>System Operator</w:t>
      </w:r>
      <w:bookmarkEnd w:id="200"/>
    </w:p>
    <w:p w:rsidR="004F2D44" w:rsidRPr="00862C5D" w:rsidRDefault="004F2D44" w:rsidP="00944883">
      <w:pPr>
        <w:pStyle w:val="CERAPPENDIXLEVEL4"/>
        <w:rPr>
          <w:lang w:val="en-IE"/>
        </w:rPr>
      </w:pPr>
      <w:r w:rsidRPr="00862C5D">
        <w:rPr>
          <w:lang w:val="en-IE"/>
        </w:rPr>
        <w:t>This Appendix J sets outs the data that the Market Operator is required to send to the System Operators, and the rules relating to the sending of such data, as well as certain validation obligations of the System Operators.</w:t>
      </w:r>
    </w:p>
    <w:p w:rsidR="004F2D44" w:rsidRPr="00862C5D" w:rsidRDefault="004F2D44" w:rsidP="00944883">
      <w:pPr>
        <w:pStyle w:val="CERAPPENDIXLEVEL4"/>
        <w:rPr>
          <w:lang w:val="en-IE"/>
        </w:rPr>
      </w:pPr>
      <w:r w:rsidRPr="00862C5D">
        <w:rPr>
          <w:lang w:val="en-IE"/>
        </w:rPr>
        <w:t>Agreed Procedure 4 "Transaction Submission and Validation" sets out further detail in relation to the data transfer obligations set out in this Appendix J.</w:t>
      </w:r>
    </w:p>
    <w:p w:rsidR="004F2D44" w:rsidRPr="00862C5D" w:rsidRDefault="004F2D44" w:rsidP="00944883">
      <w:pPr>
        <w:pStyle w:val="CERAPPENDIXLEVEL2"/>
        <w:rPr>
          <w:lang w:val="en-IE"/>
        </w:rPr>
      </w:pPr>
      <w:bookmarkStart w:id="201" w:name="_Toc477458043"/>
      <w:r w:rsidRPr="00862C5D">
        <w:rPr>
          <w:lang w:val="en-IE"/>
        </w:rPr>
        <w:t>Registration Data</w:t>
      </w:r>
      <w:bookmarkEnd w:id="201"/>
    </w:p>
    <w:p w:rsidR="005C432E" w:rsidRPr="00862C5D" w:rsidRDefault="005C432E" w:rsidP="005A4AB2">
      <w:pPr>
        <w:pStyle w:val="ListParagraph"/>
        <w:numPr>
          <w:ilvl w:val="3"/>
          <w:numId w:val="43"/>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5C432E" w:rsidRPr="00862C5D" w:rsidRDefault="005C432E" w:rsidP="005A4AB2">
      <w:pPr>
        <w:pStyle w:val="ListParagraph"/>
        <w:numPr>
          <w:ilvl w:val="3"/>
          <w:numId w:val="43"/>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4F2D44" w:rsidRPr="00862C5D" w:rsidRDefault="004F2D44" w:rsidP="00944883">
      <w:pPr>
        <w:pStyle w:val="CERAPPENDIXLEVEL4"/>
        <w:rPr>
          <w:lang w:val="en-IE"/>
        </w:rPr>
      </w:pPr>
      <w:r w:rsidRPr="00862C5D">
        <w:rPr>
          <w:lang w:val="en-IE"/>
        </w:rPr>
        <w:t>The Market Operator shall submit to the System Operators within two Working Days of receipt from a Participant, but no later than 13:00 one Day before the Trading Day on which it is to become effective, any update to the Registration Data of any of that Participant's Units. Similarly, the Market Operator shall submit to the System Operators within two Working Days of receipt from the Interconnector Owner or the Interconnector Administrator as appropriate, but no later than 13:00 one Day before the Trading Day on which it is to become effective, any update to the Interconnector Registration Data of the relevant Interconnector.</w:t>
      </w:r>
    </w:p>
    <w:p w:rsidR="004F2D44" w:rsidRPr="00862C5D" w:rsidRDefault="004F2D44" w:rsidP="00944883">
      <w:pPr>
        <w:pStyle w:val="CERAPPENDIXLEVEL4"/>
        <w:rPr>
          <w:lang w:val="en-IE"/>
        </w:rPr>
      </w:pPr>
      <w:r w:rsidRPr="00862C5D">
        <w:rPr>
          <w:lang w:val="en-IE"/>
        </w:rPr>
        <w:t>The full set of registration details are set out in Appendix H “Data Requirements for Registration”.</w:t>
      </w:r>
    </w:p>
    <w:p w:rsidR="004F2D44" w:rsidRPr="00862C5D" w:rsidRDefault="004F2D44" w:rsidP="00944883">
      <w:pPr>
        <w:pStyle w:val="CERAPPENDIXLEVEL4"/>
        <w:rPr>
          <w:lang w:val="en-IE"/>
        </w:rPr>
      </w:pPr>
      <w:r w:rsidRPr="00862C5D">
        <w:rPr>
          <w:lang w:val="en-IE"/>
        </w:rPr>
        <w:t>The System Operator for the Currency Zone in which the Participant is registered shall validate the registration details and confirm to the Market Operator whether the registration information is accurate with respect to the data that such System Operator holds under the applicable Grid Code.</w:t>
      </w:r>
    </w:p>
    <w:p w:rsidR="004F2D44" w:rsidRPr="00862C5D" w:rsidRDefault="004F2D44" w:rsidP="00944883">
      <w:pPr>
        <w:pStyle w:val="CERAPPENDIXLEVEL4"/>
        <w:rPr>
          <w:lang w:val="en-IE"/>
        </w:rPr>
      </w:pPr>
      <w:r w:rsidRPr="00862C5D">
        <w:rPr>
          <w:lang w:val="en-IE"/>
        </w:rPr>
        <w:t>The Market Operator shall submit all Generator Unit Under Test Notices to the System Operators in accordance with Grid Code requirements.</w:t>
      </w:r>
    </w:p>
    <w:p w:rsidR="004F2D44" w:rsidRPr="00862C5D" w:rsidRDefault="004F2D44" w:rsidP="00944883">
      <w:pPr>
        <w:pStyle w:val="CERAPPENDIXLEVEL4"/>
        <w:rPr>
          <w:lang w:val="en-IE"/>
        </w:rPr>
      </w:pPr>
      <w:r w:rsidRPr="00862C5D">
        <w:rPr>
          <w:lang w:val="en-IE"/>
        </w:rPr>
        <w:t>The System Operator for the Currency Zone in which the Participant is registered shall validate the Generator Unit Under Test Notice and confirm to the Market Operator whether the Generator Unit is Under Test in accordance with Appendix F “Other Communications”.</w:t>
      </w:r>
    </w:p>
    <w:p w:rsidR="004F2D44" w:rsidRPr="00862C5D" w:rsidRDefault="004F2D44" w:rsidP="00944883">
      <w:pPr>
        <w:pStyle w:val="CERAPPENDIXLEVEL2"/>
        <w:rPr>
          <w:lang w:val="en-IE"/>
        </w:rPr>
      </w:pPr>
      <w:bookmarkStart w:id="202" w:name="_Toc477458044"/>
      <w:r w:rsidRPr="00862C5D">
        <w:rPr>
          <w:lang w:val="en-IE"/>
        </w:rPr>
        <w:t xml:space="preserve">Commercial Offer Data, Technical Offer Data and </w:t>
      </w:r>
      <w:r w:rsidR="00E36D6E" w:rsidRPr="00862C5D">
        <w:rPr>
          <w:lang w:val="en-IE"/>
        </w:rPr>
        <w:t>P</w:t>
      </w:r>
      <w:r w:rsidRPr="00862C5D">
        <w:rPr>
          <w:lang w:val="en-IE"/>
        </w:rPr>
        <w:t xml:space="preserve">hysical </w:t>
      </w:r>
      <w:r w:rsidR="00E36D6E" w:rsidRPr="00862C5D">
        <w:rPr>
          <w:lang w:val="en-IE"/>
        </w:rPr>
        <w:t>N</w:t>
      </w:r>
      <w:r w:rsidRPr="00862C5D">
        <w:rPr>
          <w:lang w:val="en-IE"/>
        </w:rPr>
        <w:t>otifications</w:t>
      </w:r>
      <w:bookmarkEnd w:id="202"/>
    </w:p>
    <w:p w:rsidR="005C432E" w:rsidRPr="00862C5D" w:rsidRDefault="005C432E" w:rsidP="005A4AB2">
      <w:pPr>
        <w:pStyle w:val="ListParagraph"/>
        <w:numPr>
          <w:ilvl w:val="3"/>
          <w:numId w:val="43"/>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5C432E" w:rsidRPr="00862C5D" w:rsidRDefault="005C432E" w:rsidP="005A4AB2">
      <w:pPr>
        <w:pStyle w:val="ListParagraph"/>
        <w:numPr>
          <w:ilvl w:val="3"/>
          <w:numId w:val="43"/>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5C432E" w:rsidRPr="00862C5D" w:rsidRDefault="005C432E" w:rsidP="005A4AB2">
      <w:pPr>
        <w:pStyle w:val="ListParagraph"/>
        <w:numPr>
          <w:ilvl w:val="3"/>
          <w:numId w:val="43"/>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5C432E" w:rsidRPr="00862C5D" w:rsidRDefault="005C432E" w:rsidP="005A4AB2">
      <w:pPr>
        <w:pStyle w:val="ListParagraph"/>
        <w:numPr>
          <w:ilvl w:val="3"/>
          <w:numId w:val="43"/>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5C432E" w:rsidRPr="00862C5D" w:rsidRDefault="005C432E" w:rsidP="005A4AB2">
      <w:pPr>
        <w:pStyle w:val="ListParagraph"/>
        <w:numPr>
          <w:ilvl w:val="3"/>
          <w:numId w:val="43"/>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5C432E" w:rsidRPr="00862C5D" w:rsidRDefault="005C432E" w:rsidP="005A4AB2">
      <w:pPr>
        <w:pStyle w:val="ListParagraph"/>
        <w:numPr>
          <w:ilvl w:val="3"/>
          <w:numId w:val="43"/>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5C432E" w:rsidRPr="00862C5D" w:rsidRDefault="005C432E" w:rsidP="005A4AB2">
      <w:pPr>
        <w:pStyle w:val="ListParagraph"/>
        <w:numPr>
          <w:ilvl w:val="3"/>
          <w:numId w:val="43"/>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4F2D44" w:rsidRPr="00862C5D" w:rsidRDefault="004F2D44" w:rsidP="00944883">
      <w:pPr>
        <w:pStyle w:val="CERAPPENDIXLEVEL4"/>
        <w:rPr>
          <w:lang w:val="en-IE"/>
        </w:rPr>
      </w:pPr>
      <w:r w:rsidRPr="00862C5D">
        <w:rPr>
          <w:lang w:val="en-IE"/>
        </w:rPr>
        <w:t>The Market Operator shall share with the System Operators the full set of Accepted Technical Offer Data, Accepted Commercial Offer Data and Physical Notifications for all Generator Units for all Imbalance Settlement Periods for the relevant Gate Closure as soon as technical validations set out in section C.3 are completed.</w:t>
      </w:r>
    </w:p>
    <w:p w:rsidR="004F2D44" w:rsidRPr="00862C5D" w:rsidRDefault="004F2D44" w:rsidP="00944883">
      <w:pPr>
        <w:pStyle w:val="CERAPPENDIXLEVEL4"/>
        <w:rPr>
          <w:lang w:val="en-IE"/>
        </w:rPr>
      </w:pPr>
      <w:r w:rsidRPr="00862C5D">
        <w:rPr>
          <w:lang w:val="en-IE"/>
        </w:rPr>
        <w:t xml:space="preserve">The Data Transactions associated with Technical Offer Data, Commercial Offer Data and Physical Notifications, and the rules for the submission of such data by Participants to the Market Operator, are set out in </w:t>
      </w:r>
      <w:r w:rsidR="000A6BD2" w:rsidRPr="00862C5D">
        <w:rPr>
          <w:lang w:val="en-IE"/>
        </w:rPr>
        <w:t xml:space="preserve">sections D.4, D.5 and D.7 and </w:t>
      </w:r>
      <w:r w:rsidRPr="00862C5D">
        <w:rPr>
          <w:lang w:val="en-IE"/>
        </w:rPr>
        <w:t>Appendix I “Offer Data”.</w:t>
      </w:r>
    </w:p>
    <w:p w:rsidR="004F2D44" w:rsidRPr="00862C5D" w:rsidRDefault="004F2D44" w:rsidP="00944883">
      <w:pPr>
        <w:pStyle w:val="CERAPPENDIXLEVEL4"/>
        <w:rPr>
          <w:lang w:val="en-IE"/>
        </w:rPr>
      </w:pPr>
      <w:r w:rsidRPr="00862C5D">
        <w:rPr>
          <w:lang w:val="en-IE"/>
        </w:rPr>
        <w:t xml:space="preserve">The System Operators shall not be required to validate any Commercial Offer Data or Technical Offer Data, other than as set out in paragraph D.5.3. </w:t>
      </w:r>
    </w:p>
    <w:p w:rsidR="004F2D44" w:rsidRPr="00862C5D" w:rsidRDefault="004F2D44" w:rsidP="00944883">
      <w:pPr>
        <w:pStyle w:val="CERAPPENDIXLEVEL4"/>
        <w:rPr>
          <w:lang w:val="en-IE"/>
        </w:rPr>
      </w:pPr>
      <w:r w:rsidRPr="00862C5D">
        <w:rPr>
          <w:lang w:val="en-IE"/>
        </w:rPr>
        <w:t>The Market Operator shall submit all currency values to the System Operators in the Participant's designated Currency.</w:t>
      </w:r>
    </w:p>
    <w:p w:rsidR="004F2D44" w:rsidRPr="00862C5D" w:rsidRDefault="004F2D44" w:rsidP="00944883">
      <w:pPr>
        <w:pStyle w:val="CERAPPENDIXLEVEL2"/>
        <w:rPr>
          <w:lang w:val="en-IE"/>
        </w:rPr>
      </w:pPr>
      <w:bookmarkStart w:id="203" w:name="_Toc477458045"/>
      <w:r w:rsidRPr="00862C5D">
        <w:rPr>
          <w:lang w:val="en-IE"/>
        </w:rPr>
        <w:lastRenderedPageBreak/>
        <w:t>Suspension Orders</w:t>
      </w:r>
      <w:bookmarkEnd w:id="203"/>
    </w:p>
    <w:p w:rsidR="005C432E" w:rsidRPr="00862C5D" w:rsidRDefault="005C432E" w:rsidP="005A4AB2">
      <w:pPr>
        <w:pStyle w:val="ListParagraph"/>
        <w:numPr>
          <w:ilvl w:val="3"/>
          <w:numId w:val="43"/>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5C432E" w:rsidRPr="00862C5D" w:rsidRDefault="005C432E" w:rsidP="005A4AB2">
      <w:pPr>
        <w:pStyle w:val="ListParagraph"/>
        <w:numPr>
          <w:ilvl w:val="3"/>
          <w:numId w:val="43"/>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5C432E" w:rsidRPr="00862C5D" w:rsidRDefault="005C432E" w:rsidP="005A4AB2">
      <w:pPr>
        <w:pStyle w:val="ListParagraph"/>
        <w:numPr>
          <w:ilvl w:val="3"/>
          <w:numId w:val="43"/>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5C432E" w:rsidRPr="00862C5D" w:rsidRDefault="005C432E" w:rsidP="005A4AB2">
      <w:pPr>
        <w:pStyle w:val="ListParagraph"/>
        <w:numPr>
          <w:ilvl w:val="3"/>
          <w:numId w:val="43"/>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5C432E" w:rsidRPr="00862C5D" w:rsidRDefault="005C432E" w:rsidP="005A4AB2">
      <w:pPr>
        <w:pStyle w:val="ListParagraph"/>
        <w:numPr>
          <w:ilvl w:val="3"/>
          <w:numId w:val="43"/>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5C432E" w:rsidRPr="00862C5D" w:rsidRDefault="005C432E" w:rsidP="005A4AB2">
      <w:pPr>
        <w:pStyle w:val="ListParagraph"/>
        <w:numPr>
          <w:ilvl w:val="3"/>
          <w:numId w:val="43"/>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5C432E" w:rsidRPr="00862C5D" w:rsidRDefault="005C432E" w:rsidP="005A4AB2">
      <w:pPr>
        <w:pStyle w:val="ListParagraph"/>
        <w:numPr>
          <w:ilvl w:val="3"/>
          <w:numId w:val="43"/>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5C432E" w:rsidRPr="00862C5D" w:rsidRDefault="005C432E" w:rsidP="005A4AB2">
      <w:pPr>
        <w:pStyle w:val="ListParagraph"/>
        <w:numPr>
          <w:ilvl w:val="3"/>
          <w:numId w:val="43"/>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5C432E" w:rsidRPr="00862C5D" w:rsidRDefault="005C432E" w:rsidP="005A4AB2">
      <w:pPr>
        <w:pStyle w:val="ListParagraph"/>
        <w:numPr>
          <w:ilvl w:val="3"/>
          <w:numId w:val="43"/>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5C432E" w:rsidRPr="00862C5D" w:rsidRDefault="005C432E" w:rsidP="005A4AB2">
      <w:pPr>
        <w:pStyle w:val="ListParagraph"/>
        <w:numPr>
          <w:ilvl w:val="3"/>
          <w:numId w:val="43"/>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5C432E" w:rsidRPr="00862C5D" w:rsidRDefault="005C432E" w:rsidP="005A4AB2">
      <w:pPr>
        <w:pStyle w:val="ListParagraph"/>
        <w:numPr>
          <w:ilvl w:val="3"/>
          <w:numId w:val="43"/>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4F2D44" w:rsidRPr="00862C5D" w:rsidRDefault="004F2D44" w:rsidP="00944883">
      <w:pPr>
        <w:pStyle w:val="CERAPPENDIXLEVEL4"/>
        <w:rPr>
          <w:lang w:val="en-IE"/>
        </w:rPr>
      </w:pPr>
      <w:r w:rsidRPr="00862C5D">
        <w:rPr>
          <w:lang w:val="en-IE"/>
        </w:rPr>
        <w:t>The Market Operator shall submit to the System Operators a copy of any Suspension Order, any notice of the lifting of a Suspension Order, or any Termination Order at the same time as such Suspension Order, notice of the lifting of a Suspension Order or Termination Order is submitted to the relevant Participant as described under paragraphs B.18.3.</w:t>
      </w:r>
      <w:r w:rsidR="00B06A6C" w:rsidRPr="00862C5D">
        <w:rPr>
          <w:lang w:val="en-IE"/>
        </w:rPr>
        <w:t>6</w:t>
      </w:r>
      <w:r w:rsidRPr="00862C5D">
        <w:rPr>
          <w:lang w:val="en-IE"/>
        </w:rPr>
        <w:t>, B.18.4.9 and B.18.7.2.</w:t>
      </w:r>
    </w:p>
    <w:p w:rsidR="004F2D44" w:rsidRPr="00862C5D" w:rsidRDefault="004F2D44" w:rsidP="00944883">
      <w:pPr>
        <w:pStyle w:val="CERAPPENDIXLEVEL4"/>
        <w:rPr>
          <w:lang w:val="en-IE"/>
        </w:rPr>
      </w:pPr>
      <w:r w:rsidRPr="00862C5D">
        <w:rPr>
          <w:lang w:val="en-IE"/>
        </w:rPr>
        <w:t>The System Operators shall not be required to validate any Termination Order or Suspension Order.</w:t>
      </w:r>
    </w:p>
    <w:p w:rsidR="004F2D44" w:rsidRPr="00862C5D" w:rsidRDefault="004F2D44" w:rsidP="00944883">
      <w:pPr>
        <w:pStyle w:val="CERAPPENDIXLEVEL2"/>
        <w:rPr>
          <w:lang w:val="en-IE"/>
        </w:rPr>
      </w:pPr>
      <w:bookmarkStart w:id="204" w:name="_Toc477458046"/>
      <w:r w:rsidRPr="00862C5D">
        <w:rPr>
          <w:lang w:val="en-IE"/>
        </w:rPr>
        <w:t>Commencement Notice</w:t>
      </w:r>
      <w:bookmarkEnd w:id="204"/>
    </w:p>
    <w:p w:rsidR="005C432E" w:rsidRPr="00862C5D" w:rsidRDefault="005C432E" w:rsidP="005A4AB2">
      <w:pPr>
        <w:pStyle w:val="ListParagraph"/>
        <w:numPr>
          <w:ilvl w:val="3"/>
          <w:numId w:val="43"/>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5C432E" w:rsidRPr="00862C5D" w:rsidRDefault="005C432E" w:rsidP="005A4AB2">
      <w:pPr>
        <w:pStyle w:val="ListParagraph"/>
        <w:numPr>
          <w:ilvl w:val="3"/>
          <w:numId w:val="43"/>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5C432E" w:rsidRPr="00862C5D" w:rsidRDefault="005C432E" w:rsidP="005A4AB2">
      <w:pPr>
        <w:pStyle w:val="ListParagraph"/>
        <w:numPr>
          <w:ilvl w:val="3"/>
          <w:numId w:val="43"/>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5C432E" w:rsidRPr="00862C5D" w:rsidRDefault="005C432E" w:rsidP="005A4AB2">
      <w:pPr>
        <w:pStyle w:val="ListParagraph"/>
        <w:numPr>
          <w:ilvl w:val="3"/>
          <w:numId w:val="43"/>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5C432E" w:rsidRPr="00862C5D" w:rsidRDefault="005C432E" w:rsidP="005A4AB2">
      <w:pPr>
        <w:pStyle w:val="ListParagraph"/>
        <w:numPr>
          <w:ilvl w:val="3"/>
          <w:numId w:val="43"/>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5C432E" w:rsidRPr="00862C5D" w:rsidRDefault="005C432E" w:rsidP="005A4AB2">
      <w:pPr>
        <w:pStyle w:val="ListParagraph"/>
        <w:numPr>
          <w:ilvl w:val="3"/>
          <w:numId w:val="43"/>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5C432E" w:rsidRPr="00862C5D" w:rsidRDefault="005C432E" w:rsidP="005A4AB2">
      <w:pPr>
        <w:pStyle w:val="ListParagraph"/>
        <w:numPr>
          <w:ilvl w:val="3"/>
          <w:numId w:val="43"/>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5C432E" w:rsidRPr="00862C5D" w:rsidRDefault="005C432E" w:rsidP="005A4AB2">
      <w:pPr>
        <w:pStyle w:val="ListParagraph"/>
        <w:numPr>
          <w:ilvl w:val="3"/>
          <w:numId w:val="43"/>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5C432E" w:rsidRPr="00862C5D" w:rsidRDefault="005C432E" w:rsidP="005A4AB2">
      <w:pPr>
        <w:pStyle w:val="ListParagraph"/>
        <w:numPr>
          <w:ilvl w:val="3"/>
          <w:numId w:val="43"/>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5C432E" w:rsidRPr="00862C5D" w:rsidRDefault="005C432E" w:rsidP="005A4AB2">
      <w:pPr>
        <w:pStyle w:val="ListParagraph"/>
        <w:numPr>
          <w:ilvl w:val="3"/>
          <w:numId w:val="43"/>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5C432E" w:rsidRPr="00862C5D" w:rsidRDefault="005C432E" w:rsidP="005A4AB2">
      <w:pPr>
        <w:pStyle w:val="ListParagraph"/>
        <w:numPr>
          <w:ilvl w:val="3"/>
          <w:numId w:val="43"/>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5C432E" w:rsidRPr="00862C5D" w:rsidRDefault="005C432E" w:rsidP="005A4AB2">
      <w:pPr>
        <w:pStyle w:val="ListParagraph"/>
        <w:numPr>
          <w:ilvl w:val="3"/>
          <w:numId w:val="43"/>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5C432E" w:rsidRPr="00862C5D" w:rsidRDefault="005C432E" w:rsidP="005A4AB2">
      <w:pPr>
        <w:pStyle w:val="ListParagraph"/>
        <w:numPr>
          <w:ilvl w:val="3"/>
          <w:numId w:val="43"/>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4F2D44" w:rsidRPr="00862C5D" w:rsidRDefault="004F2D44" w:rsidP="00944883">
      <w:pPr>
        <w:pStyle w:val="CERAPPENDIXLEVEL4"/>
        <w:rPr>
          <w:lang w:val="en-IE"/>
        </w:rPr>
      </w:pPr>
      <w:r w:rsidRPr="00862C5D">
        <w:rPr>
          <w:lang w:val="en-IE"/>
        </w:rPr>
        <w:t>In accordance with paragraph B.7.6.12, the Market Operator shall copy, to each System Operator and relevant External Data Provider, any Commencement Notice issued, as soon as reasonably practicable and at least 4 Working Days prior to the Effective Date for the relevant Unit.</w:t>
      </w:r>
    </w:p>
    <w:p w:rsidR="004F2D44" w:rsidRPr="00862C5D" w:rsidRDefault="004F2D44" w:rsidP="00944883">
      <w:pPr>
        <w:pStyle w:val="CERAPPENDIXLEVEL4"/>
        <w:rPr>
          <w:lang w:val="en-IE"/>
        </w:rPr>
      </w:pPr>
      <w:r w:rsidRPr="00862C5D">
        <w:rPr>
          <w:lang w:val="en-IE"/>
        </w:rPr>
        <w:t>The System Operators shall not be required to validate any Commencement Notice.</w:t>
      </w:r>
    </w:p>
    <w:p w:rsidR="004F2D44" w:rsidRPr="00862C5D" w:rsidRDefault="004F2D44" w:rsidP="00944883">
      <w:pPr>
        <w:pStyle w:val="CERAPPENDIXLEVEL2"/>
        <w:rPr>
          <w:lang w:val="en-IE"/>
        </w:rPr>
      </w:pPr>
      <w:bookmarkStart w:id="205" w:name="_Toc477458047"/>
      <w:r w:rsidRPr="00862C5D">
        <w:rPr>
          <w:lang w:val="en-IE"/>
        </w:rPr>
        <w:t>Communication Channels</w:t>
      </w:r>
      <w:bookmarkEnd w:id="205"/>
    </w:p>
    <w:p w:rsidR="005C432E" w:rsidRPr="00862C5D" w:rsidRDefault="005C432E" w:rsidP="005A4AB2">
      <w:pPr>
        <w:pStyle w:val="ListParagraph"/>
        <w:numPr>
          <w:ilvl w:val="3"/>
          <w:numId w:val="43"/>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5C432E" w:rsidRPr="00862C5D" w:rsidRDefault="005C432E" w:rsidP="005A4AB2">
      <w:pPr>
        <w:pStyle w:val="ListParagraph"/>
        <w:numPr>
          <w:ilvl w:val="3"/>
          <w:numId w:val="43"/>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5C432E" w:rsidRPr="00862C5D" w:rsidRDefault="005C432E" w:rsidP="005A4AB2">
      <w:pPr>
        <w:pStyle w:val="ListParagraph"/>
        <w:numPr>
          <w:ilvl w:val="3"/>
          <w:numId w:val="43"/>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5C432E" w:rsidRPr="00862C5D" w:rsidRDefault="005C432E" w:rsidP="005A4AB2">
      <w:pPr>
        <w:pStyle w:val="ListParagraph"/>
        <w:numPr>
          <w:ilvl w:val="3"/>
          <w:numId w:val="43"/>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5C432E" w:rsidRPr="00862C5D" w:rsidRDefault="005C432E" w:rsidP="005A4AB2">
      <w:pPr>
        <w:pStyle w:val="ListParagraph"/>
        <w:numPr>
          <w:ilvl w:val="3"/>
          <w:numId w:val="43"/>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5C432E" w:rsidRPr="00862C5D" w:rsidRDefault="005C432E" w:rsidP="005A4AB2">
      <w:pPr>
        <w:pStyle w:val="ListParagraph"/>
        <w:numPr>
          <w:ilvl w:val="3"/>
          <w:numId w:val="43"/>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5C432E" w:rsidRPr="00862C5D" w:rsidRDefault="005C432E" w:rsidP="005A4AB2">
      <w:pPr>
        <w:pStyle w:val="ListParagraph"/>
        <w:numPr>
          <w:ilvl w:val="3"/>
          <w:numId w:val="43"/>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5C432E" w:rsidRPr="00862C5D" w:rsidRDefault="005C432E" w:rsidP="005A4AB2">
      <w:pPr>
        <w:pStyle w:val="ListParagraph"/>
        <w:numPr>
          <w:ilvl w:val="3"/>
          <w:numId w:val="43"/>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5C432E" w:rsidRPr="00862C5D" w:rsidRDefault="005C432E" w:rsidP="005A4AB2">
      <w:pPr>
        <w:pStyle w:val="ListParagraph"/>
        <w:numPr>
          <w:ilvl w:val="3"/>
          <w:numId w:val="43"/>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5C432E" w:rsidRPr="00862C5D" w:rsidRDefault="005C432E" w:rsidP="005A4AB2">
      <w:pPr>
        <w:pStyle w:val="ListParagraph"/>
        <w:numPr>
          <w:ilvl w:val="3"/>
          <w:numId w:val="43"/>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5C432E" w:rsidRPr="00862C5D" w:rsidRDefault="005C432E" w:rsidP="005A4AB2">
      <w:pPr>
        <w:pStyle w:val="ListParagraph"/>
        <w:numPr>
          <w:ilvl w:val="3"/>
          <w:numId w:val="43"/>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5C432E" w:rsidRPr="00862C5D" w:rsidRDefault="005C432E" w:rsidP="005A4AB2">
      <w:pPr>
        <w:pStyle w:val="ListParagraph"/>
        <w:numPr>
          <w:ilvl w:val="3"/>
          <w:numId w:val="43"/>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5C432E" w:rsidRPr="00862C5D" w:rsidRDefault="005C432E" w:rsidP="005A4AB2">
      <w:pPr>
        <w:pStyle w:val="ListParagraph"/>
        <w:numPr>
          <w:ilvl w:val="3"/>
          <w:numId w:val="43"/>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5C432E" w:rsidRPr="00862C5D" w:rsidRDefault="005C432E" w:rsidP="005A4AB2">
      <w:pPr>
        <w:pStyle w:val="ListParagraph"/>
        <w:numPr>
          <w:ilvl w:val="3"/>
          <w:numId w:val="43"/>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5C432E" w:rsidRPr="00862C5D" w:rsidRDefault="005C432E" w:rsidP="005A4AB2">
      <w:pPr>
        <w:pStyle w:val="ListParagraph"/>
        <w:numPr>
          <w:ilvl w:val="3"/>
          <w:numId w:val="43"/>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4F2D44" w:rsidRPr="00862C5D" w:rsidRDefault="004F2D44" w:rsidP="00944883">
      <w:pPr>
        <w:pStyle w:val="CERAPPENDIXLEVEL4"/>
        <w:rPr>
          <w:lang w:val="en-IE"/>
        </w:rPr>
      </w:pPr>
      <w:r w:rsidRPr="00862C5D">
        <w:rPr>
          <w:lang w:val="en-IE"/>
        </w:rPr>
        <w:t>During normal operation of the Market Operator's Isolated Market System, the Market Operator shall only utilise a Type 3 Channel for the communication of the data in this Appendix to the System Operators, with the exception of Suspension Orders, notice of the lifting of Suspension Orders, and Termination Orders, for which the Market Operator shall utilise a Type 1 Channel. If the Type 3 Channel is unavailable for communication of any data to a System Operator as required by this Appendix, the Market Operator shall utilise a Type 1 Channel for the communication of such data.</w:t>
      </w:r>
    </w:p>
    <w:p w:rsidR="00AB1A55" w:rsidRPr="00862C5D" w:rsidRDefault="00AB1A55">
      <w:r w:rsidRPr="00862C5D">
        <w:br w:type="page"/>
      </w:r>
    </w:p>
    <w:p w:rsidR="004F2D44" w:rsidRPr="00862C5D" w:rsidRDefault="004F2D44" w:rsidP="00533DC0">
      <w:pPr>
        <w:pStyle w:val="CERAPPENDIXLEVEL1"/>
        <w:rPr>
          <w:lang w:val="en-IE"/>
        </w:rPr>
      </w:pPr>
      <w:bookmarkStart w:id="206" w:name="_Toc159867274"/>
      <w:bookmarkStart w:id="207" w:name="_Toc168385376"/>
      <w:bookmarkStart w:id="208" w:name="_Toc477458048"/>
      <w:r w:rsidRPr="00862C5D">
        <w:rPr>
          <w:lang w:val="en-IE"/>
        </w:rPr>
        <w:lastRenderedPageBreak/>
        <w:t>Other Market Data Transactions</w:t>
      </w:r>
      <w:bookmarkEnd w:id="206"/>
      <w:bookmarkEnd w:id="207"/>
      <w:bookmarkEnd w:id="208"/>
      <w:r w:rsidRPr="00862C5D">
        <w:rPr>
          <w:lang w:val="en-IE"/>
        </w:rPr>
        <w:t xml:space="preserve"> </w:t>
      </w:r>
    </w:p>
    <w:p w:rsidR="004F2D44" w:rsidRPr="00862C5D" w:rsidRDefault="004F2D44" w:rsidP="00944883">
      <w:pPr>
        <w:pStyle w:val="CERAPPENDIXLEVEL2"/>
        <w:rPr>
          <w:lang w:val="en-IE"/>
        </w:rPr>
      </w:pPr>
      <w:bookmarkStart w:id="209" w:name="_Toc477458049"/>
      <w:r w:rsidRPr="00862C5D">
        <w:rPr>
          <w:lang w:val="en-IE"/>
        </w:rPr>
        <w:t>Introduction</w:t>
      </w:r>
      <w:bookmarkEnd w:id="209"/>
    </w:p>
    <w:p w:rsidR="004F2D44" w:rsidRPr="00862C5D" w:rsidRDefault="004F2D44" w:rsidP="00944883">
      <w:pPr>
        <w:pStyle w:val="CERAPPENDIXLEVEL4"/>
        <w:rPr>
          <w:lang w:val="en-IE"/>
        </w:rPr>
      </w:pPr>
      <w:r w:rsidRPr="00862C5D">
        <w:rPr>
          <w:lang w:val="en-IE"/>
        </w:rPr>
        <w:t>This Appendix K outlines the detailed Data Record requirements for Data Transactions sent by the System Operator to Market Operator and by the Interconnector Administrator to the Market Operator, which are not defined in other Appendices, and the associated high-level Data Transaction Submission Protocols.</w:t>
      </w:r>
    </w:p>
    <w:p w:rsidR="004F2D44" w:rsidRPr="00862C5D" w:rsidRDefault="004F2D44" w:rsidP="00944883">
      <w:pPr>
        <w:pStyle w:val="CERAPPENDIXLEVEL2"/>
        <w:rPr>
          <w:lang w:val="en-IE"/>
        </w:rPr>
      </w:pPr>
      <w:bookmarkStart w:id="210" w:name="_Toc477458050"/>
      <w:r w:rsidRPr="00862C5D">
        <w:rPr>
          <w:lang w:val="en-IE"/>
        </w:rPr>
        <w:t>Data Transactions</w:t>
      </w:r>
      <w:bookmarkEnd w:id="210"/>
    </w:p>
    <w:p w:rsidR="004F2D44" w:rsidRPr="00862C5D" w:rsidRDefault="004F2D44" w:rsidP="005A4AB2">
      <w:pPr>
        <w:pStyle w:val="ListParagraph"/>
        <w:numPr>
          <w:ilvl w:val="3"/>
          <w:numId w:val="43"/>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4F2D44" w:rsidRPr="00862C5D" w:rsidRDefault="004F2D44" w:rsidP="00944883">
      <w:pPr>
        <w:pStyle w:val="CERAPPENDIXLEVEL4"/>
        <w:rPr>
          <w:lang w:val="en-IE"/>
        </w:rPr>
      </w:pPr>
      <w:r w:rsidRPr="00862C5D">
        <w:rPr>
          <w:lang w:val="en-IE"/>
        </w:rPr>
        <w:t>The Data Transactions in this Appendix K include:</w:t>
      </w:r>
    </w:p>
    <w:p w:rsidR="004F2D44" w:rsidRPr="00862C5D" w:rsidRDefault="004F2D44" w:rsidP="00944883">
      <w:pPr>
        <w:pStyle w:val="CERAPPENDIXLEVEL3"/>
        <w:rPr>
          <w:lang w:val="en-IE"/>
        </w:rPr>
      </w:pPr>
      <w:bookmarkStart w:id="211" w:name="_Toc168385377"/>
      <w:bookmarkStart w:id="212" w:name="_Toc477458051"/>
      <w:r w:rsidRPr="00862C5D">
        <w:rPr>
          <w:lang w:val="en-IE"/>
        </w:rPr>
        <w:t>Data Transactions from System Operator to Market Operator</w:t>
      </w:r>
      <w:bookmarkEnd w:id="211"/>
      <w:bookmarkEnd w:id="212"/>
      <w:r w:rsidRPr="00862C5D">
        <w:rPr>
          <w:lang w:val="en-IE"/>
        </w:rPr>
        <w:t xml:space="preserve"> </w:t>
      </w:r>
    </w:p>
    <w:p w:rsidR="004F2D44" w:rsidRPr="00862C5D" w:rsidRDefault="004F2D44" w:rsidP="00944883">
      <w:pPr>
        <w:pStyle w:val="CERAPPENDIXLEVEL5"/>
        <w:rPr>
          <w:lang w:val="en-IE"/>
        </w:rPr>
      </w:pPr>
      <w:r w:rsidRPr="00862C5D">
        <w:rPr>
          <w:lang w:val="en-IE"/>
        </w:rPr>
        <w:t>System Parameters (FCLAF)</w:t>
      </w:r>
    </w:p>
    <w:p w:rsidR="004F2D44" w:rsidRPr="00862C5D" w:rsidRDefault="004F2D44" w:rsidP="00944883">
      <w:pPr>
        <w:pStyle w:val="CERAPPENDIXLEVEL5"/>
        <w:rPr>
          <w:lang w:val="en-IE"/>
        </w:rPr>
      </w:pPr>
      <w:r w:rsidRPr="00862C5D">
        <w:rPr>
          <w:lang w:val="en-IE"/>
        </w:rPr>
        <w:t>Loss Adjustment Factors (FTLAF and FDLAF)</w:t>
      </w:r>
    </w:p>
    <w:p w:rsidR="004F2D44" w:rsidRDefault="004F2D44" w:rsidP="00944883">
      <w:pPr>
        <w:pStyle w:val="CERAPPENDIXLEVEL5"/>
        <w:rPr>
          <w:lang w:val="en-IE"/>
        </w:rPr>
      </w:pPr>
      <w:r w:rsidRPr="00862C5D">
        <w:rPr>
          <w:lang w:val="en-IE"/>
        </w:rPr>
        <w:t>Generator Unit Technical Characteristics</w:t>
      </w:r>
    </w:p>
    <w:p w:rsidR="0088587A" w:rsidRDefault="0088587A" w:rsidP="00944883">
      <w:pPr>
        <w:pStyle w:val="CERAPPENDIXLEVEL5"/>
        <w:rPr>
          <w:lang w:val="en-IE"/>
        </w:rPr>
      </w:pPr>
      <w:r>
        <w:rPr>
          <w:lang w:val="en-IE"/>
        </w:rPr>
        <w:t>Short Term Reserves (</w:t>
      </w:r>
      <w:proofErr w:type="spellStart"/>
      <w:r>
        <w:rPr>
          <w:lang w:val="en-IE"/>
        </w:rPr>
        <w:t>qSTR</w:t>
      </w:r>
      <w:proofErr w:type="spellEnd"/>
      <w:r>
        <w:rPr>
          <w:lang w:val="en-IE"/>
        </w:rPr>
        <w:t xml:space="preserve"> and </w:t>
      </w:r>
      <w:proofErr w:type="spellStart"/>
      <w:r>
        <w:rPr>
          <w:lang w:val="en-IE"/>
        </w:rPr>
        <w:t>qORR</w:t>
      </w:r>
      <w:proofErr w:type="spellEnd"/>
      <w:r>
        <w:rPr>
          <w:lang w:val="en-IE"/>
        </w:rPr>
        <w:t>)</w:t>
      </w:r>
    </w:p>
    <w:p w:rsidR="0088587A" w:rsidRPr="00862C5D" w:rsidRDefault="0088587A" w:rsidP="00944883">
      <w:pPr>
        <w:pStyle w:val="CERAPPENDIXLEVEL5"/>
        <w:rPr>
          <w:lang w:val="en-IE"/>
        </w:rPr>
      </w:pPr>
      <w:r>
        <w:rPr>
          <w:lang w:val="en-IE"/>
        </w:rPr>
        <w:t>System Operator Flags (FSO, FNM and FSS)</w:t>
      </w:r>
    </w:p>
    <w:p w:rsidR="004F2D44" w:rsidRPr="00862C5D" w:rsidRDefault="004F2D44" w:rsidP="00944883">
      <w:pPr>
        <w:pStyle w:val="CERAPPENDIXLEVEL5"/>
        <w:rPr>
          <w:lang w:val="en-IE"/>
        </w:rPr>
      </w:pPr>
      <w:r w:rsidRPr="00862C5D">
        <w:rPr>
          <w:lang w:val="en-IE"/>
        </w:rPr>
        <w:t>Demand Control (QDC)</w:t>
      </w:r>
    </w:p>
    <w:p w:rsidR="004F2D44" w:rsidRPr="00862C5D" w:rsidRDefault="004F2D44" w:rsidP="00944883">
      <w:pPr>
        <w:pStyle w:val="CERAPPENDIXLEVEL5"/>
        <w:rPr>
          <w:lang w:val="en-IE"/>
        </w:rPr>
      </w:pPr>
      <w:r w:rsidRPr="00862C5D">
        <w:rPr>
          <w:lang w:val="en-IE"/>
        </w:rPr>
        <w:t>System Characteristics (FRQAVG and FRQNOR)</w:t>
      </w:r>
    </w:p>
    <w:p w:rsidR="004F2D44" w:rsidRPr="00862C5D" w:rsidRDefault="004F2D44" w:rsidP="00944883">
      <w:pPr>
        <w:pStyle w:val="CERAPPENDIXLEVEL5"/>
        <w:rPr>
          <w:lang w:val="en-IE"/>
        </w:rPr>
      </w:pPr>
      <w:r w:rsidRPr="00862C5D">
        <w:rPr>
          <w:lang w:val="en-IE"/>
        </w:rPr>
        <w:t xml:space="preserve">Dispatch Instructions </w:t>
      </w:r>
    </w:p>
    <w:p w:rsidR="004F2D44" w:rsidRPr="00862C5D" w:rsidRDefault="004F2D44" w:rsidP="00944883">
      <w:pPr>
        <w:pStyle w:val="CERAPPENDIXLEVEL5"/>
        <w:rPr>
          <w:lang w:val="en-IE"/>
        </w:rPr>
      </w:pPr>
      <w:r w:rsidRPr="00862C5D">
        <w:rPr>
          <w:lang w:val="en-IE"/>
        </w:rPr>
        <w:t>SO Interconnector Trades</w:t>
      </w:r>
    </w:p>
    <w:p w:rsidR="004F2D44" w:rsidRPr="00862C5D" w:rsidRDefault="004F2D44" w:rsidP="00944883">
      <w:pPr>
        <w:pStyle w:val="CERAPPENDIXLEVEL5"/>
        <w:rPr>
          <w:lang w:val="en-IE"/>
        </w:rPr>
      </w:pPr>
      <w:r w:rsidRPr="00862C5D">
        <w:rPr>
          <w:lang w:val="en-IE"/>
        </w:rPr>
        <w:t>SO Interconnector Physical Notifications</w:t>
      </w:r>
    </w:p>
    <w:p w:rsidR="004F2D44" w:rsidRPr="00862C5D" w:rsidRDefault="004F2D44" w:rsidP="00944883">
      <w:pPr>
        <w:pStyle w:val="CERAPPENDIXLEVEL5"/>
        <w:rPr>
          <w:lang w:val="en-IE"/>
        </w:rPr>
      </w:pPr>
      <w:r w:rsidRPr="00862C5D">
        <w:rPr>
          <w:lang w:val="en-IE"/>
        </w:rPr>
        <w:t xml:space="preserve">Annual Load Forecast </w:t>
      </w:r>
    </w:p>
    <w:p w:rsidR="004F2D44" w:rsidRPr="00862C5D" w:rsidRDefault="004F2D44" w:rsidP="00944883">
      <w:pPr>
        <w:pStyle w:val="CERAPPENDIXLEVEL5"/>
        <w:rPr>
          <w:lang w:val="en-IE"/>
        </w:rPr>
      </w:pPr>
      <w:r w:rsidRPr="00862C5D">
        <w:rPr>
          <w:lang w:val="en-IE"/>
        </w:rPr>
        <w:t xml:space="preserve">Monthly Load Forecast </w:t>
      </w:r>
    </w:p>
    <w:p w:rsidR="004F2D44" w:rsidRPr="00862C5D" w:rsidRDefault="004F2D44" w:rsidP="00944883">
      <w:pPr>
        <w:pStyle w:val="CERAPPENDIXLEVEL5"/>
        <w:rPr>
          <w:lang w:val="en-IE"/>
        </w:rPr>
      </w:pPr>
      <w:r w:rsidRPr="00862C5D">
        <w:rPr>
          <w:lang w:val="en-IE"/>
        </w:rPr>
        <w:t xml:space="preserve">Four Day Load Forecast </w:t>
      </w:r>
    </w:p>
    <w:p w:rsidR="004F2D44" w:rsidRPr="00862C5D" w:rsidRDefault="004F2D44" w:rsidP="00944883">
      <w:pPr>
        <w:pStyle w:val="CERAPPENDIXLEVEL5"/>
        <w:rPr>
          <w:lang w:val="en-IE"/>
        </w:rPr>
      </w:pPr>
      <w:r w:rsidRPr="00862C5D">
        <w:rPr>
          <w:lang w:val="en-IE"/>
        </w:rPr>
        <w:t>Wind</w:t>
      </w:r>
      <w:ins w:id="213" w:author="Author">
        <w:r w:rsidR="000634E0">
          <w:rPr>
            <w:lang w:val="en-IE"/>
          </w:rPr>
          <w:t xml:space="preserve"> and Solar</w:t>
        </w:r>
      </w:ins>
      <w:r w:rsidRPr="00862C5D">
        <w:rPr>
          <w:lang w:val="en-IE"/>
        </w:rPr>
        <w:t xml:space="preserve"> Power Unit Forecast </w:t>
      </w:r>
    </w:p>
    <w:p w:rsidR="004F2D44" w:rsidRPr="00862C5D" w:rsidRDefault="004F2D44" w:rsidP="00944883">
      <w:pPr>
        <w:pStyle w:val="CERAPPENDIXLEVEL5"/>
        <w:rPr>
          <w:lang w:val="en-IE"/>
        </w:rPr>
      </w:pPr>
      <w:r w:rsidRPr="00862C5D">
        <w:rPr>
          <w:lang w:val="en-IE"/>
        </w:rPr>
        <w:t xml:space="preserve">Uninstructed Imbalance Parameters (FPUG, FDOG, </w:t>
      </w:r>
      <w:r w:rsidR="002E1711" w:rsidRPr="00862C5D">
        <w:rPr>
          <w:lang w:val="en-IE"/>
        </w:rPr>
        <w:t>F</w:t>
      </w:r>
      <w:r w:rsidRPr="00862C5D">
        <w:rPr>
          <w:lang w:val="en-IE"/>
        </w:rPr>
        <w:t>UREG, TOLMW, TOLENG)</w:t>
      </w:r>
    </w:p>
    <w:p w:rsidR="004F2D44" w:rsidRPr="00862C5D" w:rsidRDefault="004F2D44" w:rsidP="00944883">
      <w:pPr>
        <w:pStyle w:val="CERAPPENDIXLEVEL5"/>
        <w:rPr>
          <w:lang w:val="en-IE"/>
        </w:rPr>
      </w:pPr>
      <w:r w:rsidRPr="00862C5D">
        <w:rPr>
          <w:lang w:val="en-IE"/>
        </w:rPr>
        <w:t>Testing Tariffs</w:t>
      </w:r>
    </w:p>
    <w:p w:rsidR="004F2D44" w:rsidRPr="00862C5D" w:rsidRDefault="004F2D44" w:rsidP="00944883">
      <w:pPr>
        <w:pStyle w:val="CERAPPENDIXLEVEL5"/>
        <w:rPr>
          <w:lang w:val="en-IE"/>
        </w:rPr>
      </w:pPr>
      <w:r w:rsidRPr="00862C5D">
        <w:rPr>
          <w:lang w:val="en-IE"/>
        </w:rPr>
        <w:t>Strike Price Parameters (PCARBON, PFUELNG and PFUELO)</w:t>
      </w:r>
    </w:p>
    <w:p w:rsidR="004F2D44" w:rsidRPr="00862C5D" w:rsidRDefault="004F2D44" w:rsidP="00944883">
      <w:pPr>
        <w:pStyle w:val="CERAPPENDIXLEVEL3"/>
        <w:rPr>
          <w:lang w:val="en-IE"/>
        </w:rPr>
      </w:pPr>
      <w:bookmarkStart w:id="214" w:name="_Toc168385378"/>
      <w:bookmarkStart w:id="215" w:name="_Toc477458052"/>
      <w:r w:rsidRPr="00862C5D">
        <w:rPr>
          <w:lang w:val="en-IE"/>
        </w:rPr>
        <w:t>Data Transactions from Interconnector Administrator to Market Operator</w:t>
      </w:r>
      <w:bookmarkEnd w:id="214"/>
      <w:bookmarkEnd w:id="215"/>
      <w:r w:rsidRPr="00862C5D">
        <w:rPr>
          <w:lang w:val="en-IE"/>
        </w:rPr>
        <w:t xml:space="preserve"> </w:t>
      </w:r>
    </w:p>
    <w:p w:rsidR="004F2D44" w:rsidRPr="00862C5D" w:rsidRDefault="004F2D44" w:rsidP="00944883">
      <w:pPr>
        <w:pStyle w:val="CERAPPENDIXLEVEL5"/>
        <w:rPr>
          <w:lang w:val="en-IE"/>
        </w:rPr>
      </w:pPr>
      <w:r w:rsidRPr="00862C5D">
        <w:rPr>
          <w:lang w:val="en-IE"/>
        </w:rPr>
        <w:t>Interconnector Capacity Market Availability</w:t>
      </w:r>
    </w:p>
    <w:p w:rsidR="004F2D44" w:rsidRPr="00862C5D" w:rsidRDefault="004F2D44" w:rsidP="005A4AB2">
      <w:pPr>
        <w:pStyle w:val="ListParagraph"/>
        <w:numPr>
          <w:ilvl w:val="3"/>
          <w:numId w:val="43"/>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4F2D44" w:rsidRPr="00862C5D" w:rsidRDefault="004F2D44" w:rsidP="00944883">
      <w:pPr>
        <w:pStyle w:val="CERAPPENDIXLEVEL4"/>
        <w:rPr>
          <w:lang w:val="en-IE"/>
        </w:rPr>
      </w:pPr>
      <w:r w:rsidRPr="00862C5D">
        <w:rPr>
          <w:lang w:val="en-IE"/>
        </w:rPr>
        <w:t>Each Data Record in this Appendix K which contains Currency amounts will be denominated in the Participant’s designated Currency.</w:t>
      </w:r>
    </w:p>
    <w:p w:rsidR="00B06A6C" w:rsidRPr="00862C5D" w:rsidRDefault="00B06A6C" w:rsidP="001E39C4">
      <w:pPr>
        <w:pStyle w:val="CERAPPENDIXLEVEL2"/>
        <w:rPr>
          <w:lang w:val="en-IE"/>
        </w:rPr>
      </w:pPr>
      <w:bookmarkStart w:id="216" w:name="_Toc477458053"/>
      <w:r w:rsidRPr="00862C5D">
        <w:rPr>
          <w:lang w:val="en-IE"/>
        </w:rPr>
        <w:t>Contingency Data</w:t>
      </w:r>
      <w:bookmarkEnd w:id="216"/>
    </w:p>
    <w:p w:rsidR="004F2D44" w:rsidRPr="00862C5D" w:rsidRDefault="004F2D44" w:rsidP="003B4AF7">
      <w:pPr>
        <w:pStyle w:val="CERAPPENDIXLEVEL4"/>
        <w:rPr>
          <w:lang w:val="en-IE"/>
        </w:rPr>
      </w:pPr>
      <w:r w:rsidRPr="00862C5D">
        <w:rPr>
          <w:lang w:val="en-IE"/>
        </w:rPr>
        <w:t xml:space="preserve">Contingency Data rules for these Market Data Transactions are summarised in </w:t>
      </w:r>
      <w:fldSimple w:instr=" REF _Ref459991757 \h  \* MERGEFORMAT ">
        <w:r w:rsidR="002E3252" w:rsidRPr="002E3252">
          <w:rPr>
            <w:lang w:val="en-IE"/>
          </w:rPr>
          <w:t>Table 1</w:t>
        </w:r>
      </w:fldSimple>
      <w:r w:rsidRPr="00862C5D">
        <w:rPr>
          <w:lang w:val="en-IE"/>
        </w:rPr>
        <w:t>.</w:t>
      </w:r>
    </w:p>
    <w:p w:rsidR="004F2D44" w:rsidRPr="00862C5D" w:rsidRDefault="004F2D44" w:rsidP="005A4AB2">
      <w:pPr>
        <w:pStyle w:val="ListParagraph"/>
        <w:numPr>
          <w:ilvl w:val="3"/>
          <w:numId w:val="43"/>
        </w:numPr>
        <w:overflowPunct/>
        <w:autoSpaceDE/>
        <w:autoSpaceDN/>
        <w:adjustRightInd/>
        <w:spacing w:before="120" w:after="120"/>
        <w:contextualSpacing w:val="0"/>
        <w:jc w:val="both"/>
        <w:textAlignment w:val="auto"/>
        <w:outlineLvl w:val="3"/>
        <w:rPr>
          <w:rFonts w:ascii="Arial" w:hAnsi="Arial"/>
          <w:vanish/>
          <w:sz w:val="22"/>
          <w:szCs w:val="22"/>
          <w:lang w:eastAsia="en-US"/>
        </w:rPr>
      </w:pPr>
      <w:bookmarkStart w:id="217" w:name="_Ref459998708"/>
    </w:p>
    <w:p w:rsidR="004F2D44" w:rsidRPr="00862C5D" w:rsidRDefault="004F2D44" w:rsidP="005A4AB2">
      <w:pPr>
        <w:pStyle w:val="ListParagraph"/>
        <w:numPr>
          <w:ilvl w:val="3"/>
          <w:numId w:val="43"/>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4F2D44" w:rsidRPr="00862C5D" w:rsidRDefault="004F2D44" w:rsidP="005A4AB2">
      <w:pPr>
        <w:pStyle w:val="ListParagraph"/>
        <w:numPr>
          <w:ilvl w:val="3"/>
          <w:numId w:val="43"/>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4F2D44" w:rsidRPr="00862C5D" w:rsidRDefault="004F2D44" w:rsidP="005A4AB2">
      <w:pPr>
        <w:pStyle w:val="ListParagraph"/>
        <w:numPr>
          <w:ilvl w:val="3"/>
          <w:numId w:val="43"/>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4F2D44" w:rsidRPr="00862C5D" w:rsidRDefault="004F2D44" w:rsidP="003B4AF7">
      <w:pPr>
        <w:pStyle w:val="CERAPPENDIXLEVEL4"/>
        <w:rPr>
          <w:lang w:val="en-IE"/>
        </w:rPr>
      </w:pPr>
      <w:bookmarkStart w:id="218" w:name="_Ref477426915"/>
      <w:r w:rsidRPr="00862C5D">
        <w:rPr>
          <w:lang w:val="en-IE"/>
        </w:rPr>
        <w:t>The Market Operator shall use Contingency Data in the event that the following Data Transactions are not received within the timescales required under the Code:</w:t>
      </w:r>
      <w:bookmarkEnd w:id="217"/>
      <w:bookmarkEnd w:id="218"/>
    </w:p>
    <w:p w:rsidR="004F2D44" w:rsidRPr="00862C5D" w:rsidRDefault="004F2D44" w:rsidP="003B4AF7">
      <w:pPr>
        <w:pStyle w:val="CERAPPENDIXLEVEL3"/>
        <w:rPr>
          <w:lang w:val="en-IE"/>
        </w:rPr>
      </w:pPr>
      <w:bookmarkStart w:id="219" w:name="_Toc477458054"/>
      <w:r w:rsidRPr="00862C5D">
        <w:rPr>
          <w:lang w:val="en-IE"/>
        </w:rPr>
        <w:lastRenderedPageBreak/>
        <w:t>Data Transactions from System Operator to Market Operator</w:t>
      </w:r>
      <w:bookmarkEnd w:id="219"/>
    </w:p>
    <w:p w:rsidR="004F2D44" w:rsidRPr="00862C5D" w:rsidRDefault="004F2D44" w:rsidP="003B4AF7">
      <w:pPr>
        <w:pStyle w:val="CERAPPENDIXLEVEL5"/>
        <w:rPr>
          <w:lang w:val="en-IE"/>
        </w:rPr>
      </w:pPr>
      <w:r w:rsidRPr="00862C5D">
        <w:rPr>
          <w:lang w:val="en-IE"/>
        </w:rPr>
        <w:t>Four Day Load Forecast</w:t>
      </w:r>
    </w:p>
    <w:p w:rsidR="004F2D44" w:rsidRPr="00862C5D" w:rsidRDefault="004F2D44" w:rsidP="003B4AF7">
      <w:pPr>
        <w:pStyle w:val="CERAPPENDIXLEVEL5"/>
        <w:rPr>
          <w:lang w:val="en-IE"/>
        </w:rPr>
      </w:pPr>
      <w:r w:rsidRPr="00862C5D">
        <w:rPr>
          <w:lang w:val="en-IE"/>
        </w:rPr>
        <w:t>Wind</w:t>
      </w:r>
      <w:ins w:id="220" w:author="Author">
        <w:r w:rsidR="000634E0">
          <w:rPr>
            <w:lang w:val="en-IE"/>
          </w:rPr>
          <w:t xml:space="preserve"> and Solar</w:t>
        </w:r>
      </w:ins>
      <w:r w:rsidRPr="00862C5D">
        <w:rPr>
          <w:lang w:val="en-IE"/>
        </w:rPr>
        <w:t xml:space="preserve"> Power Unit Forecast</w:t>
      </w:r>
    </w:p>
    <w:p w:rsidR="004F2D44" w:rsidRPr="00862C5D" w:rsidRDefault="004F2D44" w:rsidP="005A4AB2">
      <w:pPr>
        <w:pStyle w:val="ListParagraph"/>
        <w:numPr>
          <w:ilvl w:val="3"/>
          <w:numId w:val="43"/>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4F2D44" w:rsidRPr="00862C5D" w:rsidRDefault="004F2D44" w:rsidP="005A4AB2">
      <w:pPr>
        <w:pStyle w:val="ListParagraph"/>
        <w:numPr>
          <w:ilvl w:val="3"/>
          <w:numId w:val="43"/>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4F2D44" w:rsidRPr="00862C5D" w:rsidRDefault="004F2D44" w:rsidP="005A4AB2">
      <w:pPr>
        <w:pStyle w:val="ListParagraph"/>
        <w:numPr>
          <w:ilvl w:val="3"/>
          <w:numId w:val="43"/>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4F2D44" w:rsidRPr="00862C5D" w:rsidRDefault="004F2D44" w:rsidP="005A4AB2">
      <w:pPr>
        <w:pStyle w:val="ListParagraph"/>
        <w:numPr>
          <w:ilvl w:val="3"/>
          <w:numId w:val="43"/>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4F2D44" w:rsidRPr="00862C5D" w:rsidRDefault="004F2D44" w:rsidP="003B4AF7">
      <w:pPr>
        <w:pStyle w:val="CERAPPENDIXLEVEL4"/>
        <w:rPr>
          <w:lang w:val="en-IE"/>
        </w:rPr>
      </w:pPr>
      <w:r w:rsidRPr="00862C5D">
        <w:rPr>
          <w:lang w:val="en-IE"/>
        </w:rPr>
        <w:t xml:space="preserve">Contingency Data only applies to Data Transactions that are listed in paragraph </w:t>
      </w:r>
      <w:r w:rsidR="00E179D6" w:rsidRPr="00862C5D">
        <w:rPr>
          <w:lang w:val="en-IE"/>
        </w:rPr>
        <w:fldChar w:fldCharType="begin"/>
      </w:r>
      <w:r w:rsidR="00FC2A65" w:rsidRPr="00862C5D">
        <w:rPr>
          <w:lang w:val="en-IE"/>
        </w:rPr>
        <w:instrText xml:space="preserve"> REF _Ref477426915 \r \h </w:instrText>
      </w:r>
      <w:r w:rsidR="00E179D6" w:rsidRPr="00862C5D">
        <w:rPr>
          <w:lang w:val="en-IE"/>
        </w:rPr>
      </w:r>
      <w:r w:rsidR="00E179D6" w:rsidRPr="00862C5D">
        <w:rPr>
          <w:lang w:val="en-IE"/>
        </w:rPr>
        <w:fldChar w:fldCharType="separate"/>
      </w:r>
      <w:r w:rsidR="002E3252">
        <w:rPr>
          <w:lang w:val="en-IE"/>
        </w:rPr>
        <w:t>5</w:t>
      </w:r>
      <w:r w:rsidR="00E179D6" w:rsidRPr="00862C5D">
        <w:rPr>
          <w:lang w:val="en-IE"/>
        </w:rPr>
        <w:fldChar w:fldCharType="end"/>
      </w:r>
      <w:r w:rsidRPr="00862C5D">
        <w:rPr>
          <w:lang w:val="en-IE"/>
        </w:rPr>
        <w:t xml:space="preserve"> of this Appendix K.</w:t>
      </w:r>
    </w:p>
    <w:p w:rsidR="004F2D44" w:rsidRPr="00862C5D" w:rsidRDefault="00E179D6" w:rsidP="003B4AF7">
      <w:pPr>
        <w:pStyle w:val="CERAPPENDIXLEVEL4"/>
        <w:rPr>
          <w:lang w:val="en-IE"/>
        </w:rPr>
      </w:pPr>
      <w:fldSimple w:instr=" REF _Ref459991757 \h  \* MERGEFORMAT ">
        <w:r w:rsidR="002E3252" w:rsidRPr="002E3252">
          <w:rPr>
            <w:lang w:val="en-IE"/>
          </w:rPr>
          <w:t>Table 1</w:t>
        </w:r>
      </w:fldSimple>
      <w:r w:rsidR="004F2D44" w:rsidRPr="00862C5D">
        <w:rPr>
          <w:lang w:val="en-IE"/>
        </w:rPr>
        <w:t xml:space="preserve"> sets out the Contingency Data values for the Data Transaction listed in respect of each Ex-ante Gate Closure.</w:t>
      </w:r>
    </w:p>
    <w:p w:rsidR="004F2D44" w:rsidRPr="00862C5D" w:rsidRDefault="004F2D44" w:rsidP="004F2D44">
      <w:pPr>
        <w:pStyle w:val="CERBODY"/>
        <w:rPr>
          <w:b/>
          <w:lang w:val="en-IE"/>
        </w:rPr>
      </w:pPr>
      <w:bookmarkStart w:id="221" w:name="_Ref459991757"/>
      <w:r w:rsidRPr="00862C5D">
        <w:rPr>
          <w:b/>
          <w:lang w:val="en-IE"/>
        </w:rPr>
        <w:t xml:space="preserve">Table </w:t>
      </w:r>
      <w:r w:rsidR="00E179D6" w:rsidRPr="00862C5D">
        <w:rPr>
          <w:b/>
          <w:lang w:val="en-IE"/>
        </w:rPr>
        <w:fldChar w:fldCharType="begin"/>
      </w:r>
      <w:r w:rsidRPr="00862C5D">
        <w:rPr>
          <w:b/>
          <w:lang w:val="en-IE"/>
        </w:rPr>
        <w:instrText xml:space="preserve"> SEQ Table</w:instrText>
      </w:r>
      <w:r w:rsidR="00D751EA" w:rsidRPr="00862C5D">
        <w:rPr>
          <w:b/>
          <w:lang w:val="en-IE"/>
        </w:rPr>
        <w:instrText>\r 1</w:instrText>
      </w:r>
      <w:r w:rsidRPr="00862C5D">
        <w:rPr>
          <w:b/>
          <w:lang w:val="en-IE"/>
        </w:rPr>
        <w:instrText xml:space="preserve"> \* ARABIC </w:instrText>
      </w:r>
      <w:r w:rsidR="00E179D6" w:rsidRPr="00862C5D">
        <w:rPr>
          <w:b/>
          <w:lang w:val="en-IE"/>
        </w:rPr>
        <w:fldChar w:fldCharType="separate"/>
      </w:r>
      <w:r w:rsidR="002E3252">
        <w:rPr>
          <w:b/>
          <w:noProof/>
          <w:lang w:val="en-IE"/>
        </w:rPr>
        <w:t>1</w:t>
      </w:r>
      <w:r w:rsidR="00E179D6" w:rsidRPr="00862C5D">
        <w:rPr>
          <w:b/>
          <w:lang w:val="en-IE"/>
        </w:rPr>
        <w:fldChar w:fldCharType="end"/>
      </w:r>
      <w:bookmarkEnd w:id="221"/>
      <w:r w:rsidRPr="00862C5D">
        <w:rPr>
          <w:b/>
          <w:lang w:val="en-IE"/>
        </w:rPr>
        <w:t xml:space="preserve"> – Contingency Data Rules for Market Data Transactions</w:t>
      </w:r>
    </w:p>
    <w:tbl>
      <w:tblPr>
        <w:tblW w:w="0" w:type="auto"/>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71"/>
        <w:gridCol w:w="2287"/>
        <w:gridCol w:w="3876"/>
      </w:tblGrid>
      <w:tr w:rsidR="004F2D44" w:rsidRPr="00862C5D" w:rsidTr="00A4133B">
        <w:trPr>
          <w:cantSplit/>
          <w:tblHeader/>
        </w:trPr>
        <w:tc>
          <w:tcPr>
            <w:tcW w:w="0" w:type="auto"/>
            <w:shd w:val="clear" w:color="auto" w:fill="auto"/>
          </w:tcPr>
          <w:p w:rsidR="004F2D44" w:rsidRPr="00862C5D" w:rsidRDefault="004F2D44" w:rsidP="00A4133B">
            <w:pPr>
              <w:pStyle w:val="CERBODY"/>
              <w:rPr>
                <w:b/>
                <w:lang w:val="en-IE"/>
              </w:rPr>
            </w:pPr>
            <w:r w:rsidRPr="00862C5D">
              <w:rPr>
                <w:b/>
                <w:lang w:val="en-IE"/>
              </w:rPr>
              <w:t>Transaction</w:t>
            </w:r>
          </w:p>
        </w:tc>
        <w:tc>
          <w:tcPr>
            <w:tcW w:w="0" w:type="auto"/>
            <w:shd w:val="clear" w:color="auto" w:fill="auto"/>
          </w:tcPr>
          <w:p w:rsidR="004F2D44" w:rsidRPr="00862C5D" w:rsidRDefault="004F2D44" w:rsidP="00A4133B">
            <w:pPr>
              <w:pStyle w:val="CERBODY"/>
              <w:rPr>
                <w:b/>
                <w:lang w:val="en-IE"/>
              </w:rPr>
            </w:pPr>
            <w:r w:rsidRPr="00862C5D">
              <w:rPr>
                <w:b/>
                <w:lang w:val="en-IE"/>
              </w:rPr>
              <w:t>Associated Ex-ante Gate Closure</w:t>
            </w:r>
          </w:p>
        </w:tc>
        <w:tc>
          <w:tcPr>
            <w:tcW w:w="0" w:type="auto"/>
            <w:shd w:val="clear" w:color="auto" w:fill="auto"/>
          </w:tcPr>
          <w:p w:rsidR="004F2D44" w:rsidRPr="00862C5D" w:rsidRDefault="004F2D44" w:rsidP="00A4133B">
            <w:pPr>
              <w:pStyle w:val="CERBODY"/>
              <w:rPr>
                <w:b/>
                <w:lang w:val="en-IE"/>
              </w:rPr>
            </w:pPr>
            <w:r w:rsidRPr="00862C5D">
              <w:rPr>
                <w:b/>
                <w:lang w:val="en-IE"/>
              </w:rPr>
              <w:t>Contingency Data</w:t>
            </w:r>
          </w:p>
        </w:tc>
      </w:tr>
      <w:tr w:rsidR="004F2D44" w:rsidRPr="00862C5D" w:rsidTr="00A4133B">
        <w:trPr>
          <w:cantSplit/>
        </w:trPr>
        <w:tc>
          <w:tcPr>
            <w:tcW w:w="0" w:type="auto"/>
          </w:tcPr>
          <w:p w:rsidR="004F2D44" w:rsidRPr="00862C5D" w:rsidRDefault="004F2D44" w:rsidP="00A4133B">
            <w:pPr>
              <w:pStyle w:val="CERBODY"/>
              <w:rPr>
                <w:lang w:val="en-IE"/>
              </w:rPr>
            </w:pPr>
            <w:r w:rsidRPr="00862C5D">
              <w:rPr>
                <w:lang w:val="en-IE"/>
              </w:rPr>
              <w:t>Wind</w:t>
            </w:r>
            <w:ins w:id="222" w:author="Author">
              <w:r w:rsidR="000634E0">
                <w:rPr>
                  <w:lang w:val="en-IE"/>
                </w:rPr>
                <w:t xml:space="preserve"> and Solar</w:t>
              </w:r>
            </w:ins>
            <w:r w:rsidRPr="00862C5D">
              <w:rPr>
                <w:lang w:val="en-IE"/>
              </w:rPr>
              <w:t xml:space="preserve"> Power Unit Forecast</w:t>
            </w:r>
          </w:p>
        </w:tc>
        <w:tc>
          <w:tcPr>
            <w:tcW w:w="0" w:type="auto"/>
          </w:tcPr>
          <w:p w:rsidR="004F2D44" w:rsidRPr="00862C5D" w:rsidRDefault="004F2D44" w:rsidP="00A4133B">
            <w:pPr>
              <w:pStyle w:val="CERBODY"/>
              <w:rPr>
                <w:lang w:val="en-IE"/>
              </w:rPr>
            </w:pPr>
            <w:r w:rsidRPr="00862C5D">
              <w:rPr>
                <w:lang w:val="en-IE"/>
              </w:rPr>
              <w:t>DAM</w:t>
            </w:r>
          </w:p>
        </w:tc>
        <w:tc>
          <w:tcPr>
            <w:tcW w:w="0" w:type="auto"/>
          </w:tcPr>
          <w:p w:rsidR="004F2D44" w:rsidRPr="00862C5D" w:rsidRDefault="004F2D44" w:rsidP="00A4133B">
            <w:pPr>
              <w:pStyle w:val="CERBODY"/>
              <w:rPr>
                <w:lang w:val="en-IE"/>
              </w:rPr>
            </w:pPr>
            <w:r w:rsidRPr="00862C5D">
              <w:rPr>
                <w:rFonts w:cs="Arial"/>
                <w:lang w:val="en-IE"/>
              </w:rPr>
              <w:t>Most recent Wind</w:t>
            </w:r>
            <w:ins w:id="223" w:author="Author">
              <w:r w:rsidR="000634E0">
                <w:rPr>
                  <w:rFonts w:cs="Arial"/>
                  <w:lang w:val="en-IE"/>
                </w:rPr>
                <w:t xml:space="preserve"> and Solar</w:t>
              </w:r>
            </w:ins>
            <w:r w:rsidRPr="00862C5D">
              <w:rPr>
                <w:rFonts w:cs="Arial"/>
                <w:lang w:val="en-IE"/>
              </w:rPr>
              <w:t xml:space="preserve"> Forecast Accepted by DAM Gate Closure</w:t>
            </w:r>
          </w:p>
        </w:tc>
      </w:tr>
      <w:tr w:rsidR="004F2D44" w:rsidRPr="00862C5D" w:rsidTr="00A4133B">
        <w:trPr>
          <w:cantSplit/>
        </w:trPr>
        <w:tc>
          <w:tcPr>
            <w:tcW w:w="0" w:type="auto"/>
          </w:tcPr>
          <w:p w:rsidR="004F2D44" w:rsidRPr="00862C5D" w:rsidRDefault="004F2D44" w:rsidP="00A4133B">
            <w:pPr>
              <w:pStyle w:val="CERBODY"/>
              <w:rPr>
                <w:lang w:val="en-IE"/>
              </w:rPr>
            </w:pPr>
            <w:r w:rsidRPr="00862C5D">
              <w:rPr>
                <w:lang w:val="en-IE"/>
              </w:rPr>
              <w:t>Wind</w:t>
            </w:r>
            <w:ins w:id="224" w:author="Author">
              <w:r w:rsidR="000634E0">
                <w:rPr>
                  <w:lang w:val="en-IE"/>
                </w:rPr>
                <w:t xml:space="preserve"> and Solar</w:t>
              </w:r>
            </w:ins>
            <w:r w:rsidRPr="00862C5D">
              <w:rPr>
                <w:lang w:val="en-IE"/>
              </w:rPr>
              <w:t xml:space="preserve"> Power Unit Forecast</w:t>
            </w:r>
          </w:p>
        </w:tc>
        <w:tc>
          <w:tcPr>
            <w:tcW w:w="0" w:type="auto"/>
          </w:tcPr>
          <w:p w:rsidR="004F2D44" w:rsidRPr="00862C5D" w:rsidRDefault="004F2D44" w:rsidP="00A4133B">
            <w:pPr>
              <w:pStyle w:val="CERBODY"/>
              <w:rPr>
                <w:lang w:val="en-IE"/>
              </w:rPr>
            </w:pPr>
            <w:r w:rsidRPr="00862C5D">
              <w:rPr>
                <w:lang w:val="en-IE"/>
              </w:rPr>
              <w:t>IDM</w:t>
            </w:r>
          </w:p>
        </w:tc>
        <w:tc>
          <w:tcPr>
            <w:tcW w:w="0" w:type="auto"/>
          </w:tcPr>
          <w:p w:rsidR="004F2D44" w:rsidRPr="00862C5D" w:rsidRDefault="004F2D44" w:rsidP="00A4133B">
            <w:pPr>
              <w:pStyle w:val="CERBODY"/>
              <w:rPr>
                <w:lang w:val="en-IE"/>
              </w:rPr>
            </w:pPr>
            <w:r w:rsidRPr="00862C5D">
              <w:rPr>
                <w:rFonts w:cs="Arial"/>
                <w:lang w:val="en-IE"/>
              </w:rPr>
              <w:t>Most recent Wind</w:t>
            </w:r>
            <w:ins w:id="225" w:author="Author">
              <w:r w:rsidR="000634E0">
                <w:rPr>
                  <w:rFonts w:cs="Arial"/>
                  <w:lang w:val="en-IE"/>
                </w:rPr>
                <w:t xml:space="preserve"> and Solar</w:t>
              </w:r>
            </w:ins>
            <w:r w:rsidRPr="00862C5D">
              <w:rPr>
                <w:rFonts w:cs="Arial"/>
                <w:lang w:val="en-IE"/>
              </w:rPr>
              <w:t xml:space="preserve"> Forecast Accepted by each IDM Gate Closure</w:t>
            </w:r>
          </w:p>
        </w:tc>
      </w:tr>
    </w:tbl>
    <w:p w:rsidR="004F2D44" w:rsidRPr="00862C5D" w:rsidRDefault="004F2D44" w:rsidP="003B4AF7">
      <w:pPr>
        <w:pStyle w:val="CERAPPENDIXLEVEL4"/>
        <w:rPr>
          <w:lang w:val="en-IE"/>
        </w:rPr>
      </w:pPr>
      <w:r w:rsidRPr="00862C5D">
        <w:rPr>
          <w:lang w:val="en-IE"/>
        </w:rPr>
        <w:t>Agreed Procedure 4 “Transaction Submission and Validation” will describe the detail of the Data Transactions listed within this Appendix K, noting the requirements for the appropriate scaling of submitted data outlined in paragraphs D.6.2.1, D.6.2.5 and F.4.1.2.</w:t>
      </w:r>
    </w:p>
    <w:p w:rsidR="004F2D44" w:rsidRPr="00862C5D" w:rsidRDefault="004F2D44" w:rsidP="003B4AF7">
      <w:pPr>
        <w:pStyle w:val="CERAPPENDIXLEVEL2"/>
        <w:rPr>
          <w:lang w:val="en-IE"/>
        </w:rPr>
      </w:pPr>
      <w:bookmarkStart w:id="226" w:name="_Toc159867275"/>
      <w:bookmarkStart w:id="227" w:name="_Toc160172781"/>
      <w:bookmarkStart w:id="228" w:name="_Toc168385380"/>
      <w:bookmarkStart w:id="229" w:name="_Toc477458055"/>
      <w:r w:rsidRPr="00862C5D">
        <w:rPr>
          <w:lang w:val="en-IE"/>
        </w:rPr>
        <w:t>Data Transaction and Data Records</w:t>
      </w:r>
      <w:bookmarkEnd w:id="226"/>
      <w:bookmarkEnd w:id="227"/>
      <w:bookmarkEnd w:id="228"/>
      <w:bookmarkEnd w:id="229"/>
    </w:p>
    <w:p w:rsidR="004F2D44" w:rsidRPr="00862C5D" w:rsidRDefault="004F2D44" w:rsidP="003B4AF7">
      <w:pPr>
        <w:pStyle w:val="CERAPPENDIXLEVEL3"/>
        <w:rPr>
          <w:lang w:val="en-IE"/>
        </w:rPr>
      </w:pPr>
      <w:bookmarkStart w:id="230" w:name="_Toc159867276"/>
      <w:bookmarkStart w:id="231" w:name="_Toc160172782"/>
      <w:bookmarkStart w:id="232" w:name="_Toc168385381"/>
      <w:bookmarkStart w:id="233" w:name="_Toc477458056"/>
      <w:r w:rsidRPr="00862C5D">
        <w:rPr>
          <w:lang w:val="en-IE"/>
        </w:rPr>
        <w:t>System Parameters Data Transaction</w:t>
      </w:r>
      <w:bookmarkEnd w:id="230"/>
      <w:bookmarkEnd w:id="231"/>
      <w:bookmarkEnd w:id="232"/>
      <w:bookmarkEnd w:id="233"/>
    </w:p>
    <w:p w:rsidR="004F2D44" w:rsidRPr="00862C5D" w:rsidRDefault="004F2D44" w:rsidP="005A4AB2">
      <w:pPr>
        <w:pStyle w:val="ListParagraph"/>
        <w:numPr>
          <w:ilvl w:val="3"/>
          <w:numId w:val="43"/>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4F2D44" w:rsidRPr="00862C5D" w:rsidRDefault="004F2D44" w:rsidP="005A4AB2">
      <w:pPr>
        <w:pStyle w:val="ListParagraph"/>
        <w:numPr>
          <w:ilvl w:val="3"/>
          <w:numId w:val="43"/>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4F2D44" w:rsidRPr="00862C5D" w:rsidRDefault="004F2D44" w:rsidP="005A4AB2">
      <w:pPr>
        <w:pStyle w:val="ListParagraph"/>
        <w:numPr>
          <w:ilvl w:val="3"/>
          <w:numId w:val="43"/>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4F2D44" w:rsidRPr="00862C5D" w:rsidRDefault="004F2D44" w:rsidP="005A4AB2">
      <w:pPr>
        <w:pStyle w:val="ListParagraph"/>
        <w:numPr>
          <w:ilvl w:val="3"/>
          <w:numId w:val="43"/>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4F2D44" w:rsidRPr="00862C5D" w:rsidRDefault="004F2D44" w:rsidP="005A4AB2">
      <w:pPr>
        <w:pStyle w:val="ListParagraph"/>
        <w:numPr>
          <w:ilvl w:val="3"/>
          <w:numId w:val="43"/>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4F2D44" w:rsidRPr="00862C5D" w:rsidRDefault="004F2D44" w:rsidP="005A4AB2">
      <w:pPr>
        <w:pStyle w:val="ListParagraph"/>
        <w:numPr>
          <w:ilvl w:val="3"/>
          <w:numId w:val="43"/>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4F2D44" w:rsidRPr="00862C5D" w:rsidRDefault="004F2D44" w:rsidP="005A4AB2">
      <w:pPr>
        <w:pStyle w:val="ListParagraph"/>
        <w:numPr>
          <w:ilvl w:val="3"/>
          <w:numId w:val="43"/>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4F2D44" w:rsidRPr="00862C5D" w:rsidRDefault="004F2D44" w:rsidP="005A4AB2">
      <w:pPr>
        <w:pStyle w:val="ListParagraph"/>
        <w:numPr>
          <w:ilvl w:val="3"/>
          <w:numId w:val="43"/>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4F2D44" w:rsidRPr="00862C5D" w:rsidRDefault="004F2D44" w:rsidP="000843A7">
      <w:pPr>
        <w:pStyle w:val="CERAPPENDIXLEVEL4"/>
        <w:rPr>
          <w:lang w:val="en-IE"/>
        </w:rPr>
      </w:pPr>
      <w:r w:rsidRPr="00862C5D">
        <w:rPr>
          <w:lang w:val="en-IE"/>
        </w:rPr>
        <w:t xml:space="preserve">The Data Records for the System Parameters Data Transaction are described in </w:t>
      </w:r>
      <w:fldSimple w:instr=" REF _Ref459998744 \h  \* MERGEFORMAT ">
        <w:r w:rsidR="002E3252" w:rsidRPr="002E3252">
          <w:rPr>
            <w:lang w:val="en-IE"/>
          </w:rPr>
          <w:t>Table 2</w:t>
        </w:r>
      </w:fldSimple>
      <w:r w:rsidRPr="00862C5D">
        <w:rPr>
          <w:lang w:val="en-IE"/>
        </w:rPr>
        <w:t xml:space="preserve"> and the Submission Protocol in </w:t>
      </w:r>
      <w:fldSimple w:instr=" REF _Ref459998756 \h  \* MERGEFORMAT ">
        <w:r w:rsidR="002E3252" w:rsidRPr="002E3252">
          <w:rPr>
            <w:lang w:val="en-IE"/>
          </w:rPr>
          <w:t>Table 3</w:t>
        </w:r>
      </w:fldSimple>
      <w:r w:rsidRPr="00862C5D">
        <w:rPr>
          <w:lang w:val="en-IE"/>
        </w:rPr>
        <w:t>.</w:t>
      </w:r>
    </w:p>
    <w:p w:rsidR="004F2D44" w:rsidRPr="00862C5D" w:rsidRDefault="004F2D44" w:rsidP="004F2D44">
      <w:pPr>
        <w:pStyle w:val="CERBODY"/>
        <w:rPr>
          <w:b/>
          <w:lang w:val="en-IE"/>
        </w:rPr>
      </w:pPr>
      <w:bookmarkStart w:id="234" w:name="_Ref459998744"/>
      <w:r w:rsidRPr="00862C5D">
        <w:rPr>
          <w:b/>
          <w:lang w:val="en-IE"/>
        </w:rPr>
        <w:t xml:space="preserve">Table </w:t>
      </w:r>
      <w:r w:rsidR="00E179D6" w:rsidRPr="00862C5D">
        <w:rPr>
          <w:b/>
          <w:lang w:val="en-IE"/>
        </w:rPr>
        <w:fldChar w:fldCharType="begin"/>
      </w:r>
      <w:r w:rsidRPr="00862C5D">
        <w:rPr>
          <w:b/>
          <w:lang w:val="en-IE"/>
        </w:rPr>
        <w:instrText xml:space="preserve"> SEQ Table \* ARABIC </w:instrText>
      </w:r>
      <w:r w:rsidR="00E179D6" w:rsidRPr="00862C5D">
        <w:rPr>
          <w:b/>
          <w:lang w:val="en-IE"/>
        </w:rPr>
        <w:fldChar w:fldCharType="separate"/>
      </w:r>
      <w:r w:rsidR="002E3252">
        <w:rPr>
          <w:b/>
          <w:noProof/>
          <w:lang w:val="en-IE"/>
        </w:rPr>
        <w:t>2</w:t>
      </w:r>
      <w:r w:rsidR="00E179D6" w:rsidRPr="00862C5D">
        <w:rPr>
          <w:b/>
          <w:lang w:val="en-IE"/>
        </w:rPr>
        <w:fldChar w:fldCharType="end"/>
      </w:r>
      <w:bookmarkEnd w:id="234"/>
      <w:r w:rsidRPr="00862C5D">
        <w:rPr>
          <w:b/>
          <w:lang w:val="en-IE"/>
        </w:rPr>
        <w:t xml:space="preserve"> – System Parameters Data Transaction Data Records</w:t>
      </w:r>
    </w:p>
    <w:tbl>
      <w:tblPr>
        <w:tblW w:w="7717" w:type="dxa"/>
        <w:tblInd w:w="851" w:type="dxa"/>
        <w:tblBorders>
          <w:top w:val="single" w:sz="12" w:space="0" w:color="808080"/>
          <w:left w:val="nil"/>
          <w:bottom w:val="single" w:sz="12" w:space="0" w:color="808080"/>
          <w:right w:val="nil"/>
          <w:insideH w:val="nil"/>
          <w:insideV w:val="nil"/>
        </w:tblBorders>
        <w:tblLook w:val="00A0"/>
      </w:tblPr>
      <w:tblGrid>
        <w:gridCol w:w="7717"/>
      </w:tblGrid>
      <w:tr w:rsidR="004F2D44" w:rsidRPr="00862C5D" w:rsidTr="00A4133B">
        <w:trPr>
          <w:cantSplit/>
        </w:trPr>
        <w:tc>
          <w:tcPr>
            <w:tcW w:w="7717" w:type="dxa"/>
            <w:tcBorders>
              <w:top w:val="single" w:sz="4" w:space="0" w:color="808080"/>
              <w:left w:val="nil"/>
              <w:bottom w:val="nil"/>
              <w:right w:val="nil"/>
            </w:tcBorders>
          </w:tcPr>
          <w:p w:rsidR="004F2D44" w:rsidRPr="00862C5D" w:rsidRDefault="004F2D44" w:rsidP="00A4133B">
            <w:pPr>
              <w:pStyle w:val="CERBODY"/>
              <w:rPr>
                <w:szCs w:val="24"/>
                <w:lang w:val="en-IE"/>
              </w:rPr>
            </w:pPr>
            <w:r w:rsidRPr="00862C5D">
              <w:rPr>
                <w:lang w:val="en-IE"/>
              </w:rPr>
              <w:t>Participant Name</w:t>
            </w:r>
          </w:p>
        </w:tc>
      </w:tr>
      <w:tr w:rsidR="004F2D44" w:rsidRPr="00862C5D" w:rsidTr="00A4133B">
        <w:trPr>
          <w:cantSplit/>
        </w:trPr>
        <w:tc>
          <w:tcPr>
            <w:tcW w:w="7717" w:type="dxa"/>
            <w:tcBorders>
              <w:top w:val="nil"/>
              <w:left w:val="nil"/>
              <w:bottom w:val="nil"/>
              <w:right w:val="nil"/>
            </w:tcBorders>
          </w:tcPr>
          <w:p w:rsidR="004F2D44" w:rsidRPr="00862C5D" w:rsidRDefault="004F2D44" w:rsidP="00A4133B">
            <w:pPr>
              <w:pStyle w:val="CERBODY"/>
              <w:rPr>
                <w:szCs w:val="24"/>
                <w:lang w:val="en-IE"/>
              </w:rPr>
            </w:pPr>
            <w:r w:rsidRPr="00862C5D">
              <w:rPr>
                <w:lang w:val="en-IE"/>
              </w:rPr>
              <w:t>Unit ID</w:t>
            </w:r>
          </w:p>
        </w:tc>
      </w:tr>
      <w:tr w:rsidR="004F2D44" w:rsidRPr="00862C5D" w:rsidTr="00A4133B">
        <w:trPr>
          <w:cantSplit/>
        </w:trPr>
        <w:tc>
          <w:tcPr>
            <w:tcW w:w="7717" w:type="dxa"/>
            <w:tcBorders>
              <w:top w:val="nil"/>
              <w:left w:val="nil"/>
              <w:bottom w:val="nil"/>
              <w:right w:val="nil"/>
            </w:tcBorders>
          </w:tcPr>
          <w:p w:rsidR="004F2D44" w:rsidRPr="00862C5D" w:rsidRDefault="004F2D44" w:rsidP="00A4133B">
            <w:pPr>
              <w:pStyle w:val="CERBODY"/>
              <w:rPr>
                <w:szCs w:val="24"/>
                <w:lang w:val="en-IE"/>
              </w:rPr>
            </w:pPr>
            <w:r w:rsidRPr="00862C5D">
              <w:rPr>
                <w:lang w:val="en-IE"/>
              </w:rPr>
              <w:t>Trading Day</w:t>
            </w:r>
          </w:p>
        </w:tc>
      </w:tr>
      <w:tr w:rsidR="004F2D44" w:rsidRPr="00862C5D" w:rsidTr="00A4133B">
        <w:trPr>
          <w:cantSplit/>
        </w:trPr>
        <w:tc>
          <w:tcPr>
            <w:tcW w:w="7717" w:type="dxa"/>
            <w:tcBorders>
              <w:top w:val="nil"/>
              <w:left w:val="nil"/>
              <w:bottom w:val="nil"/>
              <w:right w:val="nil"/>
            </w:tcBorders>
          </w:tcPr>
          <w:p w:rsidR="004F2D44" w:rsidRPr="00862C5D" w:rsidRDefault="004F2D44" w:rsidP="00A4133B">
            <w:pPr>
              <w:pStyle w:val="CERBODY"/>
              <w:rPr>
                <w:szCs w:val="24"/>
                <w:lang w:val="en-IE"/>
              </w:rPr>
            </w:pPr>
            <w:r w:rsidRPr="00862C5D">
              <w:rPr>
                <w:lang w:val="en-IE"/>
              </w:rPr>
              <w:t>Imbalance Settlement Period</w:t>
            </w:r>
          </w:p>
        </w:tc>
      </w:tr>
      <w:tr w:rsidR="004F2D44" w:rsidRPr="00862C5D" w:rsidTr="00A4133B">
        <w:trPr>
          <w:cantSplit/>
        </w:trPr>
        <w:tc>
          <w:tcPr>
            <w:tcW w:w="7717" w:type="dxa"/>
            <w:tcBorders>
              <w:top w:val="nil"/>
              <w:left w:val="nil"/>
              <w:bottom w:val="nil"/>
              <w:right w:val="nil"/>
            </w:tcBorders>
          </w:tcPr>
          <w:p w:rsidR="004F2D44" w:rsidRPr="00862C5D" w:rsidRDefault="004F2D44" w:rsidP="00A4133B">
            <w:pPr>
              <w:pStyle w:val="CERBODY"/>
              <w:rPr>
                <w:szCs w:val="24"/>
                <w:lang w:val="en-IE"/>
              </w:rPr>
            </w:pPr>
            <w:r w:rsidRPr="00862C5D">
              <w:rPr>
                <w:lang w:val="en-IE"/>
              </w:rPr>
              <w:t xml:space="preserve">Combined Loss Adjustment Factor, </w:t>
            </w:r>
            <w:proofErr w:type="spellStart"/>
            <w:r w:rsidRPr="00862C5D">
              <w:rPr>
                <w:lang w:val="en-IE"/>
              </w:rPr>
              <w:t>FCLAF</w:t>
            </w:r>
            <w:r w:rsidRPr="00862C5D">
              <w:rPr>
                <w:vertAlign w:val="subscript"/>
                <w:lang w:val="en-IE"/>
              </w:rPr>
              <w:t>uγ</w:t>
            </w:r>
            <w:proofErr w:type="spellEnd"/>
          </w:p>
        </w:tc>
      </w:tr>
      <w:tr w:rsidR="004F2D44" w:rsidRPr="00862C5D" w:rsidTr="00A4133B">
        <w:trPr>
          <w:cantSplit/>
        </w:trPr>
        <w:tc>
          <w:tcPr>
            <w:tcW w:w="7717" w:type="dxa"/>
            <w:tcBorders>
              <w:top w:val="nil"/>
              <w:bottom w:val="single" w:sz="12" w:space="0" w:color="808080"/>
            </w:tcBorders>
          </w:tcPr>
          <w:p w:rsidR="004F2D44" w:rsidRPr="00862C5D" w:rsidRDefault="004F2D44" w:rsidP="00A4133B">
            <w:pPr>
              <w:pStyle w:val="CERBODY"/>
              <w:rPr>
                <w:sz w:val="4"/>
                <w:szCs w:val="4"/>
                <w:lang w:val="en-IE"/>
              </w:rPr>
            </w:pPr>
          </w:p>
        </w:tc>
      </w:tr>
    </w:tbl>
    <w:p w:rsidR="004F2D44" w:rsidRPr="00862C5D" w:rsidRDefault="004F2D44" w:rsidP="004F2D44">
      <w:pPr>
        <w:pStyle w:val="CERBODY"/>
        <w:rPr>
          <w:lang w:val="en-IE" w:eastAsia="en-GB"/>
        </w:rPr>
      </w:pPr>
    </w:p>
    <w:p w:rsidR="004F2D44" w:rsidRPr="00862C5D" w:rsidRDefault="004F2D44" w:rsidP="005A4AB2">
      <w:pPr>
        <w:pStyle w:val="CERBODY"/>
        <w:keepNext/>
        <w:rPr>
          <w:b/>
          <w:lang w:val="en-IE"/>
        </w:rPr>
      </w:pPr>
      <w:bookmarkStart w:id="235" w:name="_Ref459998756"/>
      <w:r w:rsidRPr="00862C5D">
        <w:rPr>
          <w:b/>
          <w:lang w:val="en-IE"/>
        </w:rPr>
        <w:t xml:space="preserve">Table </w:t>
      </w:r>
      <w:r w:rsidR="00E179D6" w:rsidRPr="00862C5D">
        <w:rPr>
          <w:b/>
          <w:lang w:val="en-IE"/>
        </w:rPr>
        <w:fldChar w:fldCharType="begin"/>
      </w:r>
      <w:r w:rsidRPr="00862C5D">
        <w:rPr>
          <w:b/>
          <w:lang w:val="en-IE"/>
        </w:rPr>
        <w:instrText xml:space="preserve"> SEQ Table \* ARABIC </w:instrText>
      </w:r>
      <w:r w:rsidR="00E179D6" w:rsidRPr="00862C5D">
        <w:rPr>
          <w:b/>
          <w:lang w:val="en-IE"/>
        </w:rPr>
        <w:fldChar w:fldCharType="separate"/>
      </w:r>
      <w:r w:rsidR="002E3252">
        <w:rPr>
          <w:b/>
          <w:noProof/>
          <w:lang w:val="en-IE"/>
        </w:rPr>
        <w:t>3</w:t>
      </w:r>
      <w:r w:rsidR="00E179D6" w:rsidRPr="00862C5D">
        <w:rPr>
          <w:b/>
          <w:lang w:val="en-IE"/>
        </w:rPr>
        <w:fldChar w:fldCharType="end"/>
      </w:r>
      <w:bookmarkEnd w:id="235"/>
      <w:r w:rsidRPr="00862C5D">
        <w:rPr>
          <w:b/>
          <w:lang w:val="en-IE"/>
        </w:rPr>
        <w:t xml:space="preserve"> – System Parameters Data Transaction Submission Protocol</w:t>
      </w:r>
    </w:p>
    <w:tbl>
      <w:tblPr>
        <w:tblW w:w="7717" w:type="dxa"/>
        <w:tblInd w:w="851" w:type="dxa"/>
        <w:tblBorders>
          <w:top w:val="single" w:sz="12" w:space="0" w:color="808080"/>
          <w:left w:val="nil"/>
          <w:bottom w:val="single" w:sz="12" w:space="0" w:color="808080"/>
          <w:right w:val="nil"/>
          <w:insideH w:val="nil"/>
          <w:insideV w:val="nil"/>
        </w:tblBorders>
        <w:tblLook w:val="00A0"/>
      </w:tblPr>
      <w:tblGrid>
        <w:gridCol w:w="3757"/>
        <w:gridCol w:w="3960"/>
      </w:tblGrid>
      <w:tr w:rsidR="004F2D44" w:rsidRPr="00862C5D" w:rsidTr="00A4133B">
        <w:tc>
          <w:tcPr>
            <w:tcW w:w="3757" w:type="dxa"/>
            <w:tcBorders>
              <w:top w:val="single" w:sz="4" w:space="0" w:color="808080"/>
              <w:left w:val="nil"/>
              <w:bottom w:val="nil"/>
              <w:right w:val="nil"/>
            </w:tcBorders>
          </w:tcPr>
          <w:p w:rsidR="004F2D44" w:rsidRPr="00862C5D" w:rsidRDefault="004F2D44" w:rsidP="00A4133B">
            <w:pPr>
              <w:pStyle w:val="CERBODY"/>
              <w:rPr>
                <w:szCs w:val="24"/>
                <w:lang w:val="en-IE"/>
              </w:rPr>
            </w:pPr>
            <w:r w:rsidRPr="00862C5D">
              <w:rPr>
                <w:lang w:val="en-IE"/>
              </w:rPr>
              <w:t>Sender</w:t>
            </w:r>
          </w:p>
        </w:tc>
        <w:tc>
          <w:tcPr>
            <w:tcW w:w="3960" w:type="dxa"/>
            <w:tcBorders>
              <w:top w:val="single" w:sz="4" w:space="0" w:color="808080"/>
              <w:left w:val="nil"/>
              <w:bottom w:val="nil"/>
              <w:right w:val="nil"/>
            </w:tcBorders>
          </w:tcPr>
          <w:p w:rsidR="004F2D44" w:rsidRPr="00862C5D" w:rsidRDefault="004F2D44" w:rsidP="00A4133B">
            <w:pPr>
              <w:pStyle w:val="CERBODY"/>
              <w:rPr>
                <w:szCs w:val="24"/>
                <w:lang w:val="en-IE"/>
              </w:rPr>
            </w:pPr>
            <w:r w:rsidRPr="00862C5D">
              <w:rPr>
                <w:lang w:val="en-IE"/>
              </w:rPr>
              <w:t>System Operators</w:t>
            </w:r>
          </w:p>
        </w:tc>
      </w:tr>
      <w:tr w:rsidR="004F2D44" w:rsidRPr="00862C5D" w:rsidTr="00A4133B">
        <w:tc>
          <w:tcPr>
            <w:tcW w:w="3757" w:type="dxa"/>
            <w:tcBorders>
              <w:top w:val="nil"/>
              <w:left w:val="nil"/>
              <w:bottom w:val="nil"/>
              <w:right w:val="nil"/>
            </w:tcBorders>
          </w:tcPr>
          <w:p w:rsidR="004F2D44" w:rsidRPr="00862C5D" w:rsidRDefault="004F2D44" w:rsidP="00A4133B">
            <w:pPr>
              <w:pStyle w:val="CERBODY"/>
              <w:rPr>
                <w:szCs w:val="24"/>
                <w:lang w:val="en-IE"/>
              </w:rPr>
            </w:pPr>
            <w:r w:rsidRPr="00862C5D">
              <w:rPr>
                <w:lang w:val="en-IE"/>
              </w:rPr>
              <w:t>Recipient</w:t>
            </w:r>
          </w:p>
        </w:tc>
        <w:tc>
          <w:tcPr>
            <w:tcW w:w="3960" w:type="dxa"/>
            <w:tcBorders>
              <w:top w:val="nil"/>
              <w:left w:val="nil"/>
              <w:bottom w:val="nil"/>
              <w:right w:val="nil"/>
            </w:tcBorders>
          </w:tcPr>
          <w:p w:rsidR="004F2D44" w:rsidRPr="00862C5D" w:rsidRDefault="004F2D44" w:rsidP="00A4133B">
            <w:pPr>
              <w:pStyle w:val="CERBODY"/>
              <w:rPr>
                <w:szCs w:val="24"/>
                <w:lang w:val="en-IE"/>
              </w:rPr>
            </w:pPr>
            <w:r w:rsidRPr="00862C5D">
              <w:rPr>
                <w:lang w:val="en-IE"/>
              </w:rPr>
              <w:t>Market Operator</w:t>
            </w:r>
          </w:p>
        </w:tc>
      </w:tr>
      <w:tr w:rsidR="004F2D44" w:rsidRPr="00862C5D" w:rsidTr="00A4133B">
        <w:tc>
          <w:tcPr>
            <w:tcW w:w="3757" w:type="dxa"/>
            <w:tcBorders>
              <w:top w:val="nil"/>
              <w:left w:val="nil"/>
              <w:bottom w:val="nil"/>
              <w:right w:val="nil"/>
            </w:tcBorders>
          </w:tcPr>
          <w:p w:rsidR="004F2D44" w:rsidRPr="00862C5D" w:rsidRDefault="004F2D44" w:rsidP="00A4133B">
            <w:pPr>
              <w:pStyle w:val="CERBODY"/>
              <w:rPr>
                <w:szCs w:val="24"/>
                <w:lang w:val="en-IE"/>
              </w:rPr>
            </w:pPr>
            <w:r w:rsidRPr="00862C5D">
              <w:rPr>
                <w:lang w:val="en-IE"/>
              </w:rPr>
              <w:t>Number of Data Transactions</w:t>
            </w:r>
          </w:p>
        </w:tc>
        <w:tc>
          <w:tcPr>
            <w:tcW w:w="3960" w:type="dxa"/>
            <w:tcBorders>
              <w:top w:val="nil"/>
              <w:left w:val="nil"/>
              <w:bottom w:val="nil"/>
              <w:right w:val="nil"/>
            </w:tcBorders>
          </w:tcPr>
          <w:p w:rsidR="004F2D44" w:rsidRPr="00862C5D" w:rsidRDefault="004F2D44" w:rsidP="00AF4B01">
            <w:pPr>
              <w:pStyle w:val="CERBODY"/>
              <w:rPr>
                <w:rFonts w:cs="Arial"/>
                <w:szCs w:val="24"/>
                <w:lang w:val="en-IE"/>
              </w:rPr>
            </w:pPr>
            <w:r w:rsidRPr="00862C5D">
              <w:rPr>
                <w:rFonts w:cs="Arial"/>
                <w:lang w:val="en-IE"/>
              </w:rPr>
              <w:t>One, containing data for each Generator Unit for each Imbalance Settlement Period in the Tariff Year.</w:t>
            </w:r>
          </w:p>
        </w:tc>
      </w:tr>
      <w:tr w:rsidR="004F2D44" w:rsidRPr="00862C5D" w:rsidTr="00A4133B">
        <w:tc>
          <w:tcPr>
            <w:tcW w:w="3757" w:type="dxa"/>
            <w:tcBorders>
              <w:top w:val="nil"/>
              <w:left w:val="nil"/>
              <w:bottom w:val="nil"/>
              <w:right w:val="nil"/>
            </w:tcBorders>
          </w:tcPr>
          <w:p w:rsidR="004F2D44" w:rsidRPr="00862C5D" w:rsidRDefault="004F2D44" w:rsidP="00A4133B">
            <w:pPr>
              <w:pStyle w:val="CERBODY"/>
              <w:rPr>
                <w:szCs w:val="24"/>
                <w:lang w:val="en-IE"/>
              </w:rPr>
            </w:pPr>
            <w:r w:rsidRPr="00862C5D">
              <w:rPr>
                <w:lang w:val="en-IE"/>
              </w:rPr>
              <w:lastRenderedPageBreak/>
              <w:t>Frequency of Data Transactions</w:t>
            </w:r>
          </w:p>
        </w:tc>
        <w:tc>
          <w:tcPr>
            <w:tcW w:w="3960" w:type="dxa"/>
            <w:tcBorders>
              <w:top w:val="nil"/>
              <w:left w:val="nil"/>
              <w:bottom w:val="nil"/>
              <w:right w:val="nil"/>
            </w:tcBorders>
          </w:tcPr>
          <w:p w:rsidR="004F2D44" w:rsidRPr="00862C5D" w:rsidRDefault="004F2D44" w:rsidP="00A4133B">
            <w:pPr>
              <w:pStyle w:val="CERBODY"/>
              <w:rPr>
                <w:rFonts w:cs="Arial"/>
                <w:szCs w:val="24"/>
                <w:lang w:val="en-IE"/>
              </w:rPr>
            </w:pPr>
            <w:r w:rsidRPr="00862C5D">
              <w:rPr>
                <w:rFonts w:cs="Arial"/>
                <w:lang w:val="en-IE"/>
              </w:rPr>
              <w:t>Annually</w:t>
            </w:r>
          </w:p>
        </w:tc>
      </w:tr>
      <w:tr w:rsidR="004F2D44" w:rsidRPr="00862C5D" w:rsidTr="00A4133B">
        <w:tc>
          <w:tcPr>
            <w:tcW w:w="3757" w:type="dxa"/>
            <w:tcBorders>
              <w:top w:val="nil"/>
              <w:left w:val="nil"/>
              <w:bottom w:val="nil"/>
              <w:right w:val="nil"/>
            </w:tcBorders>
          </w:tcPr>
          <w:p w:rsidR="004F2D44" w:rsidRPr="00862C5D" w:rsidRDefault="004F2D44" w:rsidP="00A4133B">
            <w:pPr>
              <w:pStyle w:val="CERBODY"/>
              <w:rPr>
                <w:szCs w:val="24"/>
                <w:lang w:val="en-IE"/>
              </w:rPr>
            </w:pPr>
            <w:r w:rsidRPr="00862C5D">
              <w:rPr>
                <w:lang w:val="en-IE"/>
              </w:rPr>
              <w:t>First Submission time</w:t>
            </w:r>
          </w:p>
        </w:tc>
        <w:tc>
          <w:tcPr>
            <w:tcW w:w="3960" w:type="dxa"/>
            <w:tcBorders>
              <w:top w:val="nil"/>
              <w:left w:val="nil"/>
              <w:bottom w:val="nil"/>
              <w:right w:val="nil"/>
            </w:tcBorders>
          </w:tcPr>
          <w:p w:rsidR="004F2D44" w:rsidRPr="00862C5D" w:rsidRDefault="004F2D44" w:rsidP="00A4133B">
            <w:pPr>
              <w:pStyle w:val="CERBODY"/>
              <w:rPr>
                <w:szCs w:val="24"/>
                <w:lang w:val="en-IE"/>
              </w:rPr>
            </w:pPr>
            <w:r w:rsidRPr="00862C5D">
              <w:rPr>
                <w:lang w:val="en-IE"/>
              </w:rPr>
              <w:t>As available</w:t>
            </w:r>
          </w:p>
        </w:tc>
      </w:tr>
      <w:tr w:rsidR="004F2D44" w:rsidRPr="00862C5D" w:rsidTr="00A4133B">
        <w:tc>
          <w:tcPr>
            <w:tcW w:w="3757" w:type="dxa"/>
            <w:tcBorders>
              <w:top w:val="nil"/>
              <w:left w:val="nil"/>
              <w:bottom w:val="nil"/>
              <w:right w:val="nil"/>
            </w:tcBorders>
          </w:tcPr>
          <w:p w:rsidR="004F2D44" w:rsidRPr="00862C5D" w:rsidRDefault="004F2D44" w:rsidP="00A4133B">
            <w:pPr>
              <w:pStyle w:val="CERBODY"/>
              <w:rPr>
                <w:szCs w:val="24"/>
                <w:lang w:val="en-IE"/>
              </w:rPr>
            </w:pPr>
            <w:r w:rsidRPr="00862C5D">
              <w:rPr>
                <w:lang w:val="en-IE"/>
              </w:rPr>
              <w:t>Last Submission time</w:t>
            </w:r>
          </w:p>
        </w:tc>
        <w:tc>
          <w:tcPr>
            <w:tcW w:w="3960" w:type="dxa"/>
            <w:tcBorders>
              <w:top w:val="nil"/>
              <w:left w:val="nil"/>
              <w:bottom w:val="nil"/>
              <w:right w:val="nil"/>
            </w:tcBorders>
          </w:tcPr>
          <w:p w:rsidR="004F2D44" w:rsidRPr="00862C5D" w:rsidRDefault="004F2D44" w:rsidP="00A4133B">
            <w:pPr>
              <w:pStyle w:val="CERBODY"/>
              <w:rPr>
                <w:szCs w:val="24"/>
                <w:lang w:val="en-IE"/>
              </w:rPr>
            </w:pPr>
            <w:r w:rsidRPr="00862C5D">
              <w:rPr>
                <w:lang w:val="en-IE"/>
              </w:rPr>
              <w:t>At least two months prior to the start of each Tariff Year</w:t>
            </w:r>
            <w:r w:rsidRPr="00862C5D">
              <w:rPr>
                <w:rFonts w:cs="Arial"/>
                <w:lang w:val="en-IE"/>
              </w:rPr>
              <w:t>, or within five Working Days of its receipt from the Regulatory Authorities, whichever is later</w:t>
            </w:r>
            <w:r w:rsidRPr="00862C5D">
              <w:rPr>
                <w:lang w:val="en-IE"/>
              </w:rPr>
              <w:t xml:space="preserve">, or prior to the registration of a new Generator Unit. </w:t>
            </w:r>
          </w:p>
          <w:p w:rsidR="004F2D44" w:rsidRPr="00862C5D" w:rsidRDefault="004F2D44" w:rsidP="00A4133B">
            <w:pPr>
              <w:pStyle w:val="CERBODY"/>
              <w:rPr>
                <w:szCs w:val="24"/>
                <w:lang w:val="en-IE"/>
              </w:rPr>
            </w:pPr>
            <w:r w:rsidRPr="00862C5D">
              <w:rPr>
                <w:lang w:val="en-IE"/>
              </w:rPr>
              <w:t>As required to resolve a Data or Settlement Query where the Data records in the Data Transaction are discovered to be in error.</w:t>
            </w:r>
          </w:p>
        </w:tc>
      </w:tr>
      <w:tr w:rsidR="004F2D44" w:rsidRPr="00862C5D" w:rsidTr="00A4133B">
        <w:tc>
          <w:tcPr>
            <w:tcW w:w="3757" w:type="dxa"/>
            <w:tcBorders>
              <w:top w:val="nil"/>
              <w:left w:val="nil"/>
              <w:bottom w:val="nil"/>
              <w:right w:val="nil"/>
            </w:tcBorders>
          </w:tcPr>
          <w:p w:rsidR="004F2D44" w:rsidRPr="00862C5D" w:rsidRDefault="004F2D44" w:rsidP="00A4133B">
            <w:pPr>
              <w:pStyle w:val="CERBODY"/>
              <w:rPr>
                <w:szCs w:val="24"/>
                <w:lang w:val="en-IE"/>
              </w:rPr>
            </w:pPr>
            <w:r w:rsidRPr="00862C5D">
              <w:rPr>
                <w:lang w:val="en-IE"/>
              </w:rPr>
              <w:t xml:space="preserve">Permitted frequency of resubmission </w:t>
            </w:r>
            <w:r w:rsidRPr="00862C5D">
              <w:rPr>
                <w:rFonts w:cs="Arial"/>
                <w:lang w:val="en-IE"/>
              </w:rPr>
              <w:t>prior to last submission time</w:t>
            </w:r>
          </w:p>
        </w:tc>
        <w:tc>
          <w:tcPr>
            <w:tcW w:w="3960" w:type="dxa"/>
            <w:tcBorders>
              <w:top w:val="nil"/>
              <w:left w:val="nil"/>
              <w:bottom w:val="nil"/>
              <w:right w:val="nil"/>
            </w:tcBorders>
          </w:tcPr>
          <w:p w:rsidR="004F2D44" w:rsidRPr="00862C5D" w:rsidRDefault="004F2D44" w:rsidP="00A4133B">
            <w:pPr>
              <w:pStyle w:val="CERBODY"/>
              <w:rPr>
                <w:szCs w:val="24"/>
                <w:lang w:val="en-IE"/>
              </w:rPr>
            </w:pPr>
            <w:r w:rsidRPr="00862C5D">
              <w:rPr>
                <w:lang w:val="en-IE"/>
              </w:rPr>
              <w:t>Unlimited</w:t>
            </w:r>
          </w:p>
        </w:tc>
      </w:tr>
      <w:tr w:rsidR="004F2D44" w:rsidRPr="00862C5D" w:rsidTr="00A4133B">
        <w:tc>
          <w:tcPr>
            <w:tcW w:w="3757" w:type="dxa"/>
            <w:tcBorders>
              <w:top w:val="nil"/>
              <w:left w:val="nil"/>
              <w:bottom w:val="nil"/>
              <w:right w:val="nil"/>
            </w:tcBorders>
          </w:tcPr>
          <w:p w:rsidR="004F2D44" w:rsidRPr="00862C5D" w:rsidRDefault="004F2D44" w:rsidP="00A4133B">
            <w:pPr>
              <w:pStyle w:val="CERBODY"/>
              <w:rPr>
                <w:szCs w:val="24"/>
                <w:lang w:val="en-IE"/>
              </w:rPr>
            </w:pPr>
            <w:r w:rsidRPr="00862C5D">
              <w:rPr>
                <w:lang w:val="en-IE"/>
              </w:rPr>
              <w:t>Required resubmission subsequent to last submission time</w:t>
            </w:r>
            <w:r w:rsidRPr="00862C5D">
              <w:rPr>
                <w:lang w:val="en-IE"/>
              </w:rPr>
              <w:tab/>
            </w:r>
          </w:p>
        </w:tc>
        <w:tc>
          <w:tcPr>
            <w:tcW w:w="3960" w:type="dxa"/>
            <w:tcBorders>
              <w:top w:val="nil"/>
              <w:left w:val="nil"/>
              <w:bottom w:val="nil"/>
              <w:right w:val="nil"/>
            </w:tcBorders>
          </w:tcPr>
          <w:p w:rsidR="004F2D44" w:rsidRPr="00862C5D" w:rsidRDefault="004F2D44" w:rsidP="00A4133B">
            <w:pPr>
              <w:pStyle w:val="CERBODY"/>
              <w:rPr>
                <w:szCs w:val="24"/>
                <w:lang w:val="en-IE"/>
              </w:rPr>
            </w:pPr>
            <w:r w:rsidRPr="00862C5D">
              <w:rPr>
                <w:lang w:val="en-IE"/>
              </w:rPr>
              <w:t>Resubmission will occur within 10 Working Days of notification to the System Operator of an upheld Settlement Query or Dispute if the error has High Materiality or if the last Timetabled Settlement Rerun had occurred.</w:t>
            </w:r>
          </w:p>
          <w:p w:rsidR="004F2D44" w:rsidRPr="00862C5D" w:rsidRDefault="004F2D44" w:rsidP="00A4133B">
            <w:pPr>
              <w:pStyle w:val="CERBODY"/>
              <w:rPr>
                <w:szCs w:val="24"/>
                <w:lang w:val="en-IE"/>
              </w:rPr>
            </w:pPr>
            <w:r w:rsidRPr="00862C5D">
              <w:rPr>
                <w:lang w:val="en-IE"/>
              </w:rPr>
              <w:t>If the error has Low Materiality resubmission will occur by the deadline for data provision for Timetabled Settlement Rerun as specified in the Settlement Calendar.</w:t>
            </w:r>
          </w:p>
        </w:tc>
      </w:tr>
      <w:tr w:rsidR="004F2D44" w:rsidRPr="00862C5D" w:rsidTr="00A4133B">
        <w:tc>
          <w:tcPr>
            <w:tcW w:w="3757" w:type="dxa"/>
            <w:tcBorders>
              <w:top w:val="nil"/>
              <w:left w:val="nil"/>
              <w:bottom w:val="nil"/>
              <w:right w:val="nil"/>
            </w:tcBorders>
          </w:tcPr>
          <w:p w:rsidR="004F2D44" w:rsidRPr="00862C5D" w:rsidRDefault="004F2D44" w:rsidP="00A4133B">
            <w:pPr>
              <w:pStyle w:val="CERBODY"/>
              <w:rPr>
                <w:szCs w:val="24"/>
                <w:lang w:val="en-IE"/>
              </w:rPr>
            </w:pPr>
            <w:r w:rsidRPr="00862C5D">
              <w:rPr>
                <w:lang w:val="en-IE"/>
              </w:rPr>
              <w:t>Valid Communication Channels</w:t>
            </w:r>
          </w:p>
        </w:tc>
        <w:tc>
          <w:tcPr>
            <w:tcW w:w="3960" w:type="dxa"/>
            <w:tcBorders>
              <w:top w:val="nil"/>
              <w:left w:val="nil"/>
              <w:bottom w:val="nil"/>
              <w:right w:val="nil"/>
            </w:tcBorders>
          </w:tcPr>
          <w:p w:rsidR="004F2D44" w:rsidRPr="00862C5D" w:rsidRDefault="004F2D44" w:rsidP="00A4133B">
            <w:pPr>
              <w:pStyle w:val="CERBODY"/>
              <w:rPr>
                <w:szCs w:val="24"/>
                <w:lang w:val="en-IE"/>
              </w:rPr>
            </w:pPr>
            <w:r w:rsidRPr="00862C5D">
              <w:rPr>
                <w:lang w:val="en-IE"/>
              </w:rPr>
              <w:t>Type 3 (computer to computer)</w:t>
            </w:r>
          </w:p>
        </w:tc>
      </w:tr>
      <w:tr w:rsidR="004F2D44" w:rsidRPr="00862C5D" w:rsidTr="00A4133B">
        <w:tc>
          <w:tcPr>
            <w:tcW w:w="3757" w:type="dxa"/>
            <w:tcBorders>
              <w:top w:val="nil"/>
              <w:left w:val="nil"/>
              <w:bottom w:val="single" w:sz="12" w:space="0" w:color="808080"/>
              <w:right w:val="nil"/>
            </w:tcBorders>
          </w:tcPr>
          <w:p w:rsidR="004F2D44" w:rsidRPr="00862C5D" w:rsidRDefault="004F2D44" w:rsidP="00A4133B">
            <w:pPr>
              <w:pStyle w:val="CERBODY"/>
              <w:rPr>
                <w:szCs w:val="24"/>
                <w:lang w:val="en-IE"/>
              </w:rPr>
            </w:pPr>
            <w:r w:rsidRPr="00862C5D">
              <w:rPr>
                <w:lang w:val="en-IE"/>
              </w:rPr>
              <w:t xml:space="preserve">Process for data validation </w:t>
            </w:r>
          </w:p>
        </w:tc>
        <w:tc>
          <w:tcPr>
            <w:tcW w:w="3960" w:type="dxa"/>
            <w:tcBorders>
              <w:top w:val="nil"/>
              <w:left w:val="nil"/>
              <w:bottom w:val="single" w:sz="12" w:space="0" w:color="808080"/>
              <w:right w:val="nil"/>
            </w:tcBorders>
          </w:tcPr>
          <w:p w:rsidR="004F2D44" w:rsidRPr="00862C5D" w:rsidRDefault="004F2D44" w:rsidP="00A4133B">
            <w:pPr>
              <w:pStyle w:val="CERBODY"/>
              <w:rPr>
                <w:szCs w:val="24"/>
                <w:lang w:val="en-IE"/>
              </w:rPr>
            </w:pPr>
            <w:r w:rsidRPr="00862C5D">
              <w:rPr>
                <w:lang w:val="en-IE"/>
              </w:rPr>
              <w:t>None</w:t>
            </w:r>
          </w:p>
        </w:tc>
      </w:tr>
    </w:tbl>
    <w:p w:rsidR="004F2D44" w:rsidRPr="00862C5D" w:rsidRDefault="004F2D44" w:rsidP="004F2D44">
      <w:pPr>
        <w:pStyle w:val="CERBODY"/>
        <w:rPr>
          <w:lang w:val="en-IE" w:eastAsia="en-GB"/>
        </w:rPr>
      </w:pPr>
    </w:p>
    <w:p w:rsidR="004F2D44" w:rsidRPr="00862C5D" w:rsidRDefault="004F2D44" w:rsidP="000843A7">
      <w:pPr>
        <w:pStyle w:val="CERAPPENDIXLEVEL4"/>
        <w:rPr>
          <w:lang w:val="en-IE"/>
        </w:rPr>
      </w:pPr>
      <w:r w:rsidRPr="00862C5D">
        <w:rPr>
          <w:lang w:val="en-IE"/>
        </w:rPr>
        <w:t xml:space="preserve">The Data Records for the Loss Adjustment Factors Data Transaction are described in </w:t>
      </w:r>
      <w:fldSimple w:instr=" REF _Ref459998774 \h  \* MERGEFORMAT ">
        <w:r w:rsidR="002E3252" w:rsidRPr="002E3252">
          <w:rPr>
            <w:lang w:val="en-IE"/>
          </w:rPr>
          <w:t>Table 4</w:t>
        </w:r>
      </w:fldSimple>
      <w:r w:rsidRPr="00862C5D">
        <w:rPr>
          <w:lang w:val="en-IE"/>
        </w:rPr>
        <w:t xml:space="preserve"> and the Submission Protocol in </w:t>
      </w:r>
      <w:fldSimple w:instr=" REF _Ref459998785 \h  \* MERGEFORMAT ">
        <w:r w:rsidR="002E3252" w:rsidRPr="002E3252">
          <w:rPr>
            <w:lang w:val="en-IE"/>
          </w:rPr>
          <w:t>Table 5</w:t>
        </w:r>
      </w:fldSimple>
      <w:r w:rsidRPr="00862C5D">
        <w:rPr>
          <w:lang w:val="en-IE"/>
        </w:rPr>
        <w:t>.</w:t>
      </w:r>
    </w:p>
    <w:p w:rsidR="004F2D44" w:rsidRPr="00862C5D" w:rsidRDefault="004F2D44" w:rsidP="004F2D44">
      <w:pPr>
        <w:pStyle w:val="CERBODY"/>
        <w:rPr>
          <w:b/>
          <w:lang w:val="en-IE"/>
        </w:rPr>
      </w:pPr>
      <w:bookmarkStart w:id="236" w:name="_Ref459998774"/>
      <w:r w:rsidRPr="00862C5D">
        <w:rPr>
          <w:b/>
          <w:lang w:val="en-IE"/>
        </w:rPr>
        <w:t xml:space="preserve">Table </w:t>
      </w:r>
      <w:r w:rsidR="00E179D6" w:rsidRPr="00862C5D">
        <w:rPr>
          <w:b/>
          <w:lang w:val="en-IE"/>
        </w:rPr>
        <w:fldChar w:fldCharType="begin"/>
      </w:r>
      <w:r w:rsidRPr="00862C5D">
        <w:rPr>
          <w:b/>
          <w:lang w:val="en-IE"/>
        </w:rPr>
        <w:instrText xml:space="preserve"> SEQ Table \* ARABIC </w:instrText>
      </w:r>
      <w:r w:rsidR="00E179D6" w:rsidRPr="00862C5D">
        <w:rPr>
          <w:b/>
          <w:lang w:val="en-IE"/>
        </w:rPr>
        <w:fldChar w:fldCharType="separate"/>
      </w:r>
      <w:r w:rsidR="002E3252">
        <w:rPr>
          <w:b/>
          <w:noProof/>
          <w:lang w:val="en-IE"/>
        </w:rPr>
        <w:t>4</w:t>
      </w:r>
      <w:r w:rsidR="00E179D6" w:rsidRPr="00862C5D">
        <w:rPr>
          <w:b/>
          <w:lang w:val="en-IE"/>
        </w:rPr>
        <w:fldChar w:fldCharType="end"/>
      </w:r>
      <w:bookmarkEnd w:id="236"/>
      <w:r w:rsidRPr="00862C5D">
        <w:rPr>
          <w:b/>
          <w:lang w:val="en-IE"/>
        </w:rPr>
        <w:t xml:space="preserve"> – Loss Adjustment Factors Data Transaction Data Records</w:t>
      </w:r>
    </w:p>
    <w:tbl>
      <w:tblPr>
        <w:tblW w:w="7717" w:type="dxa"/>
        <w:tblInd w:w="828" w:type="dxa"/>
        <w:tblBorders>
          <w:top w:val="single" w:sz="12" w:space="0" w:color="808080"/>
          <w:bottom w:val="single" w:sz="12" w:space="0" w:color="808080"/>
          <w:insideH w:val="nil"/>
          <w:insideV w:val="nil"/>
        </w:tblBorders>
        <w:tblLook w:val="00A0"/>
      </w:tblPr>
      <w:tblGrid>
        <w:gridCol w:w="7717"/>
      </w:tblGrid>
      <w:tr w:rsidR="004F2D44" w:rsidRPr="00862C5D" w:rsidTr="00A4133B">
        <w:trPr>
          <w:cantSplit/>
        </w:trPr>
        <w:tc>
          <w:tcPr>
            <w:tcW w:w="7717" w:type="dxa"/>
            <w:tcBorders>
              <w:top w:val="single" w:sz="4" w:space="0" w:color="808080"/>
              <w:left w:val="nil"/>
              <w:bottom w:val="nil"/>
              <w:right w:val="nil"/>
            </w:tcBorders>
          </w:tcPr>
          <w:p w:rsidR="004F2D44" w:rsidRPr="00862C5D" w:rsidRDefault="004F2D44" w:rsidP="00A4133B">
            <w:pPr>
              <w:pStyle w:val="CERBODY"/>
              <w:rPr>
                <w:szCs w:val="24"/>
                <w:lang w:val="en-IE"/>
              </w:rPr>
            </w:pPr>
            <w:r w:rsidRPr="00862C5D">
              <w:rPr>
                <w:lang w:val="en-IE"/>
              </w:rPr>
              <w:t>Participant Name</w:t>
            </w:r>
          </w:p>
        </w:tc>
      </w:tr>
      <w:tr w:rsidR="004F2D44" w:rsidRPr="00862C5D" w:rsidTr="00A4133B">
        <w:trPr>
          <w:cantSplit/>
        </w:trPr>
        <w:tc>
          <w:tcPr>
            <w:tcW w:w="7717" w:type="dxa"/>
            <w:tcBorders>
              <w:top w:val="nil"/>
              <w:left w:val="nil"/>
              <w:bottom w:val="nil"/>
              <w:right w:val="nil"/>
            </w:tcBorders>
          </w:tcPr>
          <w:p w:rsidR="004F2D44" w:rsidRPr="00862C5D" w:rsidRDefault="004F2D44" w:rsidP="00A4133B">
            <w:pPr>
              <w:pStyle w:val="CERBODY"/>
              <w:rPr>
                <w:szCs w:val="24"/>
                <w:lang w:val="en-IE"/>
              </w:rPr>
            </w:pPr>
            <w:r w:rsidRPr="00862C5D">
              <w:rPr>
                <w:lang w:val="en-IE"/>
              </w:rPr>
              <w:t>Unit ID</w:t>
            </w:r>
          </w:p>
        </w:tc>
      </w:tr>
      <w:tr w:rsidR="004F2D44" w:rsidRPr="00862C5D" w:rsidTr="00A4133B">
        <w:trPr>
          <w:cantSplit/>
        </w:trPr>
        <w:tc>
          <w:tcPr>
            <w:tcW w:w="7717" w:type="dxa"/>
            <w:tcBorders>
              <w:top w:val="nil"/>
              <w:left w:val="nil"/>
              <w:bottom w:val="nil"/>
              <w:right w:val="nil"/>
            </w:tcBorders>
          </w:tcPr>
          <w:p w:rsidR="004F2D44" w:rsidRPr="00862C5D" w:rsidRDefault="004F2D44" w:rsidP="00A4133B">
            <w:pPr>
              <w:pStyle w:val="CERBODY"/>
              <w:rPr>
                <w:szCs w:val="24"/>
                <w:lang w:val="en-IE"/>
              </w:rPr>
            </w:pPr>
            <w:r w:rsidRPr="00862C5D">
              <w:rPr>
                <w:lang w:val="en-IE"/>
              </w:rPr>
              <w:t>Trading Day</w:t>
            </w:r>
          </w:p>
        </w:tc>
      </w:tr>
      <w:tr w:rsidR="004F2D44" w:rsidRPr="00862C5D" w:rsidTr="00A4133B">
        <w:trPr>
          <w:cantSplit/>
        </w:trPr>
        <w:tc>
          <w:tcPr>
            <w:tcW w:w="7717" w:type="dxa"/>
            <w:tcBorders>
              <w:top w:val="nil"/>
              <w:left w:val="nil"/>
              <w:bottom w:val="nil"/>
              <w:right w:val="nil"/>
            </w:tcBorders>
          </w:tcPr>
          <w:p w:rsidR="004F2D44" w:rsidRPr="00862C5D" w:rsidRDefault="004F2D44" w:rsidP="00A4133B">
            <w:pPr>
              <w:pStyle w:val="CERBODY"/>
              <w:rPr>
                <w:szCs w:val="24"/>
                <w:lang w:val="en-IE"/>
              </w:rPr>
            </w:pPr>
            <w:r w:rsidRPr="00862C5D">
              <w:rPr>
                <w:lang w:val="en-IE"/>
              </w:rPr>
              <w:t>Imbalance Settlement Period</w:t>
            </w:r>
          </w:p>
        </w:tc>
      </w:tr>
      <w:tr w:rsidR="004F2D44" w:rsidRPr="00862C5D" w:rsidTr="00A4133B">
        <w:trPr>
          <w:cantSplit/>
        </w:trPr>
        <w:tc>
          <w:tcPr>
            <w:tcW w:w="7717" w:type="dxa"/>
            <w:tcBorders>
              <w:top w:val="nil"/>
              <w:left w:val="nil"/>
              <w:bottom w:val="nil"/>
              <w:right w:val="nil"/>
            </w:tcBorders>
          </w:tcPr>
          <w:p w:rsidR="004F2D44" w:rsidRPr="00862C5D" w:rsidRDefault="004F2D44" w:rsidP="00A4133B">
            <w:pPr>
              <w:pStyle w:val="CERBODY"/>
              <w:rPr>
                <w:szCs w:val="24"/>
                <w:lang w:val="en-IE"/>
              </w:rPr>
            </w:pPr>
            <w:r w:rsidRPr="00862C5D">
              <w:rPr>
                <w:lang w:val="en-IE"/>
              </w:rPr>
              <w:t xml:space="preserve">Transmission Loss Adjustment Factor, </w:t>
            </w:r>
            <w:proofErr w:type="spellStart"/>
            <w:r w:rsidRPr="00862C5D">
              <w:rPr>
                <w:lang w:val="en-IE"/>
              </w:rPr>
              <w:t>FTLAF</w:t>
            </w:r>
            <w:r w:rsidRPr="00862C5D">
              <w:rPr>
                <w:vertAlign w:val="subscript"/>
                <w:lang w:val="en-IE"/>
              </w:rPr>
              <w:t>uγ</w:t>
            </w:r>
            <w:proofErr w:type="spellEnd"/>
          </w:p>
        </w:tc>
      </w:tr>
      <w:tr w:rsidR="004F2D44" w:rsidRPr="00862C5D" w:rsidTr="00A4133B">
        <w:trPr>
          <w:cantSplit/>
        </w:trPr>
        <w:tc>
          <w:tcPr>
            <w:tcW w:w="7717" w:type="dxa"/>
            <w:tcBorders>
              <w:top w:val="nil"/>
              <w:left w:val="nil"/>
              <w:bottom w:val="single" w:sz="4" w:space="0" w:color="808080"/>
              <w:right w:val="nil"/>
            </w:tcBorders>
          </w:tcPr>
          <w:p w:rsidR="004F2D44" w:rsidRPr="00862C5D" w:rsidRDefault="004F2D44" w:rsidP="00A4133B">
            <w:pPr>
              <w:pStyle w:val="CERBODY"/>
              <w:rPr>
                <w:szCs w:val="24"/>
                <w:lang w:val="en-IE"/>
              </w:rPr>
            </w:pPr>
            <w:r w:rsidRPr="00862C5D">
              <w:rPr>
                <w:lang w:val="en-IE"/>
              </w:rPr>
              <w:t xml:space="preserve">Distribution Loss Adjustment Factor, </w:t>
            </w:r>
            <w:proofErr w:type="spellStart"/>
            <w:r w:rsidRPr="00862C5D">
              <w:rPr>
                <w:lang w:val="en-IE"/>
              </w:rPr>
              <w:t>FDLAF</w:t>
            </w:r>
            <w:r w:rsidRPr="00862C5D">
              <w:rPr>
                <w:vertAlign w:val="subscript"/>
                <w:lang w:val="en-IE"/>
              </w:rPr>
              <w:t>uγ</w:t>
            </w:r>
            <w:proofErr w:type="spellEnd"/>
          </w:p>
        </w:tc>
      </w:tr>
    </w:tbl>
    <w:p w:rsidR="004F2D44" w:rsidRPr="00862C5D" w:rsidRDefault="004F2D44" w:rsidP="004F2D44">
      <w:pPr>
        <w:pStyle w:val="CERBODY"/>
        <w:rPr>
          <w:lang w:val="en-IE"/>
        </w:rPr>
      </w:pPr>
    </w:p>
    <w:p w:rsidR="004F2D44" w:rsidRPr="00862C5D" w:rsidRDefault="004F2D44" w:rsidP="004F2D44">
      <w:pPr>
        <w:pStyle w:val="CERBODY"/>
        <w:rPr>
          <w:b/>
          <w:lang w:val="en-IE"/>
        </w:rPr>
      </w:pPr>
      <w:bookmarkStart w:id="237" w:name="_Ref459998785"/>
      <w:r w:rsidRPr="00862C5D">
        <w:rPr>
          <w:b/>
          <w:lang w:val="en-IE"/>
        </w:rPr>
        <w:t xml:space="preserve">Table </w:t>
      </w:r>
      <w:r w:rsidR="00E179D6" w:rsidRPr="00862C5D">
        <w:rPr>
          <w:b/>
          <w:lang w:val="en-IE"/>
        </w:rPr>
        <w:fldChar w:fldCharType="begin"/>
      </w:r>
      <w:r w:rsidRPr="00862C5D">
        <w:rPr>
          <w:b/>
          <w:lang w:val="en-IE"/>
        </w:rPr>
        <w:instrText xml:space="preserve"> SEQ Table \* ARABIC </w:instrText>
      </w:r>
      <w:r w:rsidR="00E179D6" w:rsidRPr="00862C5D">
        <w:rPr>
          <w:b/>
          <w:lang w:val="en-IE"/>
        </w:rPr>
        <w:fldChar w:fldCharType="separate"/>
      </w:r>
      <w:r w:rsidR="002E3252">
        <w:rPr>
          <w:b/>
          <w:noProof/>
          <w:lang w:val="en-IE"/>
        </w:rPr>
        <w:t>5</w:t>
      </w:r>
      <w:r w:rsidR="00E179D6" w:rsidRPr="00862C5D">
        <w:rPr>
          <w:b/>
          <w:lang w:val="en-IE"/>
        </w:rPr>
        <w:fldChar w:fldCharType="end"/>
      </w:r>
      <w:bookmarkEnd w:id="237"/>
      <w:r w:rsidRPr="00862C5D">
        <w:rPr>
          <w:b/>
          <w:lang w:val="en-IE"/>
        </w:rPr>
        <w:t xml:space="preserve"> – Loss Adjustment Factors Data Transaction Submission Protocol</w:t>
      </w:r>
    </w:p>
    <w:tbl>
      <w:tblPr>
        <w:tblW w:w="7717" w:type="dxa"/>
        <w:tblInd w:w="828" w:type="dxa"/>
        <w:tblBorders>
          <w:top w:val="single" w:sz="12" w:space="0" w:color="808080"/>
          <w:bottom w:val="single" w:sz="12" w:space="0" w:color="808080"/>
          <w:insideH w:val="nil"/>
          <w:insideV w:val="nil"/>
        </w:tblBorders>
        <w:tblLook w:val="00A0"/>
      </w:tblPr>
      <w:tblGrid>
        <w:gridCol w:w="3757"/>
        <w:gridCol w:w="3960"/>
      </w:tblGrid>
      <w:tr w:rsidR="004F2D44" w:rsidRPr="00862C5D" w:rsidTr="00A4133B">
        <w:tc>
          <w:tcPr>
            <w:tcW w:w="3757" w:type="dxa"/>
            <w:tcBorders>
              <w:top w:val="single" w:sz="4" w:space="0" w:color="auto"/>
              <w:left w:val="nil"/>
              <w:bottom w:val="nil"/>
              <w:right w:val="nil"/>
            </w:tcBorders>
          </w:tcPr>
          <w:p w:rsidR="004F2D44" w:rsidRPr="00862C5D" w:rsidRDefault="004F2D44" w:rsidP="00A4133B">
            <w:pPr>
              <w:pStyle w:val="CERBODY"/>
              <w:rPr>
                <w:szCs w:val="24"/>
                <w:lang w:val="en-IE"/>
              </w:rPr>
            </w:pPr>
            <w:r w:rsidRPr="00862C5D">
              <w:rPr>
                <w:lang w:val="en-IE"/>
              </w:rPr>
              <w:t>Sender</w:t>
            </w:r>
          </w:p>
        </w:tc>
        <w:tc>
          <w:tcPr>
            <w:tcW w:w="3960" w:type="dxa"/>
            <w:tcBorders>
              <w:top w:val="single" w:sz="4" w:space="0" w:color="auto"/>
              <w:left w:val="nil"/>
              <w:bottom w:val="nil"/>
              <w:right w:val="nil"/>
            </w:tcBorders>
          </w:tcPr>
          <w:p w:rsidR="004F2D44" w:rsidRPr="00862C5D" w:rsidRDefault="004F2D44" w:rsidP="00A4133B">
            <w:pPr>
              <w:pStyle w:val="CERBODY"/>
              <w:rPr>
                <w:szCs w:val="24"/>
                <w:lang w:val="en-IE"/>
              </w:rPr>
            </w:pPr>
            <w:r w:rsidRPr="00862C5D">
              <w:rPr>
                <w:lang w:val="en-IE"/>
              </w:rPr>
              <w:t>System Operators</w:t>
            </w:r>
          </w:p>
        </w:tc>
      </w:tr>
      <w:tr w:rsidR="004F2D44" w:rsidRPr="00862C5D" w:rsidTr="00A4133B">
        <w:tc>
          <w:tcPr>
            <w:tcW w:w="3757" w:type="dxa"/>
            <w:tcBorders>
              <w:top w:val="nil"/>
              <w:left w:val="nil"/>
              <w:bottom w:val="nil"/>
              <w:right w:val="nil"/>
            </w:tcBorders>
          </w:tcPr>
          <w:p w:rsidR="004F2D44" w:rsidRPr="00862C5D" w:rsidRDefault="004F2D44" w:rsidP="00A4133B">
            <w:pPr>
              <w:pStyle w:val="CERBODY"/>
              <w:rPr>
                <w:szCs w:val="24"/>
                <w:lang w:val="en-IE"/>
              </w:rPr>
            </w:pPr>
            <w:r w:rsidRPr="00862C5D">
              <w:rPr>
                <w:lang w:val="en-IE"/>
              </w:rPr>
              <w:t>Recipient</w:t>
            </w:r>
          </w:p>
        </w:tc>
        <w:tc>
          <w:tcPr>
            <w:tcW w:w="3960" w:type="dxa"/>
            <w:tcBorders>
              <w:top w:val="nil"/>
              <w:left w:val="nil"/>
              <w:bottom w:val="nil"/>
              <w:right w:val="nil"/>
            </w:tcBorders>
          </w:tcPr>
          <w:p w:rsidR="004F2D44" w:rsidRPr="00862C5D" w:rsidRDefault="004F2D44" w:rsidP="00A4133B">
            <w:pPr>
              <w:pStyle w:val="CERBODY"/>
              <w:rPr>
                <w:szCs w:val="24"/>
                <w:lang w:val="en-IE"/>
              </w:rPr>
            </w:pPr>
            <w:r w:rsidRPr="00862C5D">
              <w:rPr>
                <w:lang w:val="en-IE"/>
              </w:rPr>
              <w:t>Market Operator</w:t>
            </w:r>
          </w:p>
        </w:tc>
      </w:tr>
      <w:tr w:rsidR="004F2D44" w:rsidRPr="00862C5D" w:rsidTr="00A4133B">
        <w:tc>
          <w:tcPr>
            <w:tcW w:w="3757" w:type="dxa"/>
            <w:tcBorders>
              <w:top w:val="nil"/>
              <w:left w:val="nil"/>
              <w:bottom w:val="nil"/>
              <w:right w:val="nil"/>
            </w:tcBorders>
          </w:tcPr>
          <w:p w:rsidR="004F2D44" w:rsidRPr="00862C5D" w:rsidRDefault="004F2D44" w:rsidP="00A4133B">
            <w:pPr>
              <w:pStyle w:val="CERBODY"/>
              <w:rPr>
                <w:szCs w:val="24"/>
                <w:lang w:val="en-IE"/>
              </w:rPr>
            </w:pPr>
            <w:r w:rsidRPr="00862C5D">
              <w:rPr>
                <w:lang w:val="en-IE"/>
              </w:rPr>
              <w:t>Number of Data Transactions</w:t>
            </w:r>
          </w:p>
        </w:tc>
        <w:tc>
          <w:tcPr>
            <w:tcW w:w="3960" w:type="dxa"/>
            <w:tcBorders>
              <w:top w:val="nil"/>
              <w:left w:val="nil"/>
              <w:bottom w:val="nil"/>
              <w:right w:val="nil"/>
            </w:tcBorders>
          </w:tcPr>
          <w:p w:rsidR="004F2D44" w:rsidRPr="00862C5D" w:rsidRDefault="004F2D44" w:rsidP="00E36D6E">
            <w:pPr>
              <w:pStyle w:val="CERBODY"/>
              <w:rPr>
                <w:szCs w:val="24"/>
                <w:lang w:val="en-IE"/>
              </w:rPr>
            </w:pPr>
            <w:r w:rsidRPr="00862C5D">
              <w:rPr>
                <w:lang w:val="en-IE"/>
              </w:rPr>
              <w:t xml:space="preserve">One containing data for each Generator Unit that is not </w:t>
            </w:r>
            <w:r w:rsidR="00E36D6E" w:rsidRPr="00862C5D">
              <w:rPr>
                <w:lang w:val="en-IE"/>
              </w:rPr>
              <w:t xml:space="preserve">a </w:t>
            </w:r>
            <w:r w:rsidRPr="00862C5D">
              <w:rPr>
                <w:lang w:val="en-IE"/>
              </w:rPr>
              <w:t>Demand Side Unit</w:t>
            </w:r>
          </w:p>
        </w:tc>
      </w:tr>
      <w:tr w:rsidR="004F2D44" w:rsidRPr="00862C5D" w:rsidTr="00A4133B">
        <w:tc>
          <w:tcPr>
            <w:tcW w:w="3757" w:type="dxa"/>
            <w:tcBorders>
              <w:top w:val="nil"/>
              <w:left w:val="nil"/>
              <w:bottom w:val="nil"/>
              <w:right w:val="nil"/>
            </w:tcBorders>
          </w:tcPr>
          <w:p w:rsidR="004F2D44" w:rsidRPr="00862C5D" w:rsidRDefault="004F2D44" w:rsidP="00A4133B">
            <w:pPr>
              <w:pStyle w:val="CERBODY"/>
              <w:rPr>
                <w:szCs w:val="24"/>
                <w:lang w:val="en-IE"/>
              </w:rPr>
            </w:pPr>
            <w:r w:rsidRPr="00862C5D">
              <w:rPr>
                <w:lang w:val="en-IE"/>
              </w:rPr>
              <w:t>First Submission time</w:t>
            </w:r>
          </w:p>
        </w:tc>
        <w:tc>
          <w:tcPr>
            <w:tcW w:w="3960" w:type="dxa"/>
            <w:tcBorders>
              <w:top w:val="nil"/>
              <w:left w:val="nil"/>
              <w:bottom w:val="nil"/>
              <w:right w:val="nil"/>
            </w:tcBorders>
          </w:tcPr>
          <w:p w:rsidR="004F2D44" w:rsidRPr="00862C5D" w:rsidRDefault="004F2D44" w:rsidP="00A4133B">
            <w:pPr>
              <w:pStyle w:val="CERBODY"/>
              <w:rPr>
                <w:szCs w:val="24"/>
                <w:lang w:val="en-IE"/>
              </w:rPr>
            </w:pPr>
            <w:r w:rsidRPr="00862C5D">
              <w:rPr>
                <w:lang w:val="en-IE"/>
              </w:rPr>
              <w:t>As available</w:t>
            </w:r>
          </w:p>
        </w:tc>
      </w:tr>
      <w:tr w:rsidR="004F2D44" w:rsidRPr="00862C5D" w:rsidTr="00A4133B">
        <w:tc>
          <w:tcPr>
            <w:tcW w:w="3757" w:type="dxa"/>
            <w:tcBorders>
              <w:top w:val="nil"/>
              <w:left w:val="nil"/>
              <w:bottom w:val="nil"/>
              <w:right w:val="nil"/>
            </w:tcBorders>
          </w:tcPr>
          <w:p w:rsidR="004F2D44" w:rsidRPr="00862C5D" w:rsidRDefault="004F2D44" w:rsidP="00A4133B">
            <w:pPr>
              <w:pStyle w:val="CERBODY"/>
              <w:rPr>
                <w:szCs w:val="24"/>
                <w:lang w:val="en-IE"/>
              </w:rPr>
            </w:pPr>
            <w:r w:rsidRPr="00862C5D">
              <w:rPr>
                <w:lang w:val="en-IE"/>
              </w:rPr>
              <w:t>Last Submission time</w:t>
            </w:r>
          </w:p>
        </w:tc>
        <w:tc>
          <w:tcPr>
            <w:tcW w:w="3960" w:type="dxa"/>
            <w:tcBorders>
              <w:top w:val="nil"/>
              <w:left w:val="nil"/>
              <w:bottom w:val="nil"/>
              <w:right w:val="nil"/>
            </w:tcBorders>
          </w:tcPr>
          <w:p w:rsidR="004F2D44" w:rsidRPr="00862C5D" w:rsidRDefault="004F2D44" w:rsidP="00A4133B">
            <w:pPr>
              <w:pStyle w:val="CERBODY"/>
              <w:rPr>
                <w:szCs w:val="24"/>
                <w:lang w:val="en-IE"/>
              </w:rPr>
            </w:pPr>
            <w:r w:rsidRPr="00862C5D">
              <w:rPr>
                <w:lang w:val="en-IE"/>
              </w:rPr>
              <w:t>At least two months prior to the start of each Tariff Year</w:t>
            </w:r>
            <w:r w:rsidRPr="00862C5D">
              <w:rPr>
                <w:rFonts w:cs="Arial"/>
                <w:lang w:val="en-IE"/>
              </w:rPr>
              <w:t>, or within five Working Days of its receipt from the Regulatory Authorities, whichever is later</w:t>
            </w:r>
            <w:r w:rsidRPr="00862C5D">
              <w:rPr>
                <w:lang w:val="en-IE"/>
              </w:rPr>
              <w:t>, or prior to the registration of a new Generator Unit.</w:t>
            </w:r>
          </w:p>
          <w:p w:rsidR="004F2D44" w:rsidRPr="00862C5D" w:rsidRDefault="004F2D44" w:rsidP="00A4133B">
            <w:pPr>
              <w:pStyle w:val="CERBODY"/>
              <w:rPr>
                <w:szCs w:val="24"/>
                <w:lang w:val="en-IE"/>
              </w:rPr>
            </w:pPr>
            <w:r w:rsidRPr="00862C5D">
              <w:rPr>
                <w:lang w:val="en-IE"/>
              </w:rPr>
              <w:t xml:space="preserve">As required to resolve a Settlement Query or a Dispute where the Data Records in the Data Transaction are discovered to be in error. </w:t>
            </w:r>
          </w:p>
        </w:tc>
      </w:tr>
      <w:tr w:rsidR="004F2D44" w:rsidRPr="00862C5D" w:rsidTr="00A4133B">
        <w:tc>
          <w:tcPr>
            <w:tcW w:w="3757" w:type="dxa"/>
            <w:tcBorders>
              <w:top w:val="nil"/>
              <w:left w:val="nil"/>
              <w:bottom w:val="nil"/>
              <w:right w:val="nil"/>
            </w:tcBorders>
          </w:tcPr>
          <w:p w:rsidR="004F2D44" w:rsidRPr="00862C5D" w:rsidRDefault="004F2D44" w:rsidP="00A4133B">
            <w:pPr>
              <w:pStyle w:val="CERBODY"/>
              <w:rPr>
                <w:szCs w:val="24"/>
                <w:lang w:val="en-IE"/>
              </w:rPr>
            </w:pPr>
            <w:r w:rsidRPr="00862C5D">
              <w:rPr>
                <w:lang w:val="en-IE"/>
              </w:rPr>
              <w:t>Permitted frequency of resubmission</w:t>
            </w:r>
          </w:p>
        </w:tc>
        <w:tc>
          <w:tcPr>
            <w:tcW w:w="3960" w:type="dxa"/>
            <w:tcBorders>
              <w:top w:val="nil"/>
              <w:left w:val="nil"/>
              <w:bottom w:val="nil"/>
              <w:right w:val="nil"/>
            </w:tcBorders>
          </w:tcPr>
          <w:p w:rsidR="004F2D44" w:rsidRPr="00862C5D" w:rsidRDefault="004F2D44" w:rsidP="00A4133B">
            <w:pPr>
              <w:pStyle w:val="CERBODY"/>
              <w:rPr>
                <w:szCs w:val="24"/>
                <w:lang w:val="en-IE"/>
              </w:rPr>
            </w:pPr>
            <w:r w:rsidRPr="00862C5D">
              <w:rPr>
                <w:lang w:val="en-IE"/>
              </w:rPr>
              <w:t>Unlimited</w:t>
            </w:r>
          </w:p>
        </w:tc>
      </w:tr>
      <w:tr w:rsidR="004F2D44" w:rsidRPr="00862C5D" w:rsidTr="00A4133B">
        <w:tc>
          <w:tcPr>
            <w:tcW w:w="3757" w:type="dxa"/>
            <w:tcBorders>
              <w:top w:val="nil"/>
              <w:left w:val="nil"/>
              <w:bottom w:val="nil"/>
              <w:right w:val="nil"/>
            </w:tcBorders>
          </w:tcPr>
          <w:p w:rsidR="004F2D44" w:rsidRPr="00862C5D" w:rsidRDefault="004F2D44" w:rsidP="00A4133B">
            <w:pPr>
              <w:pStyle w:val="CERBODY"/>
              <w:rPr>
                <w:szCs w:val="24"/>
                <w:lang w:val="en-IE"/>
              </w:rPr>
            </w:pPr>
            <w:r w:rsidRPr="00862C5D">
              <w:rPr>
                <w:lang w:val="en-IE"/>
              </w:rPr>
              <w:t>Valid Communication Channels</w:t>
            </w:r>
          </w:p>
        </w:tc>
        <w:tc>
          <w:tcPr>
            <w:tcW w:w="3960" w:type="dxa"/>
            <w:tcBorders>
              <w:top w:val="nil"/>
              <w:left w:val="nil"/>
              <w:bottom w:val="nil"/>
              <w:right w:val="nil"/>
            </w:tcBorders>
          </w:tcPr>
          <w:p w:rsidR="004F2D44" w:rsidRPr="00862C5D" w:rsidRDefault="004F2D44" w:rsidP="00A4133B">
            <w:pPr>
              <w:pStyle w:val="CERBODY"/>
              <w:rPr>
                <w:szCs w:val="24"/>
                <w:lang w:val="en-IE"/>
              </w:rPr>
            </w:pPr>
            <w:r w:rsidRPr="00862C5D">
              <w:rPr>
                <w:lang w:val="en-IE"/>
              </w:rPr>
              <w:t>Type 1 (manual), to be provided in electronic format</w:t>
            </w:r>
          </w:p>
        </w:tc>
      </w:tr>
      <w:tr w:rsidR="004F2D44" w:rsidRPr="00862C5D" w:rsidTr="00A4133B">
        <w:tc>
          <w:tcPr>
            <w:tcW w:w="3757" w:type="dxa"/>
            <w:tcBorders>
              <w:top w:val="nil"/>
              <w:left w:val="nil"/>
              <w:bottom w:val="single" w:sz="12" w:space="0" w:color="808080"/>
              <w:right w:val="nil"/>
            </w:tcBorders>
          </w:tcPr>
          <w:p w:rsidR="004F2D44" w:rsidRPr="00862C5D" w:rsidRDefault="004F2D44" w:rsidP="00A4133B">
            <w:pPr>
              <w:pStyle w:val="CERBODY"/>
              <w:rPr>
                <w:szCs w:val="24"/>
                <w:lang w:val="en-IE"/>
              </w:rPr>
            </w:pPr>
            <w:r w:rsidRPr="00862C5D">
              <w:rPr>
                <w:lang w:val="en-IE"/>
              </w:rPr>
              <w:t xml:space="preserve">Process for data validation </w:t>
            </w:r>
          </w:p>
        </w:tc>
        <w:tc>
          <w:tcPr>
            <w:tcW w:w="3960" w:type="dxa"/>
            <w:tcBorders>
              <w:top w:val="nil"/>
              <w:left w:val="nil"/>
              <w:bottom w:val="single" w:sz="12" w:space="0" w:color="808080"/>
              <w:right w:val="nil"/>
            </w:tcBorders>
          </w:tcPr>
          <w:p w:rsidR="004F2D44" w:rsidRPr="00862C5D" w:rsidRDefault="004F2D44" w:rsidP="00A4133B">
            <w:pPr>
              <w:pStyle w:val="CERBODY"/>
              <w:rPr>
                <w:szCs w:val="24"/>
                <w:lang w:val="en-IE"/>
              </w:rPr>
            </w:pPr>
            <w:r w:rsidRPr="00862C5D">
              <w:rPr>
                <w:lang w:val="en-IE"/>
              </w:rPr>
              <w:t>None</w:t>
            </w:r>
          </w:p>
        </w:tc>
      </w:tr>
    </w:tbl>
    <w:p w:rsidR="004F2D44" w:rsidRPr="00862C5D" w:rsidRDefault="004F2D44" w:rsidP="004F2D44">
      <w:pPr>
        <w:pStyle w:val="CERBODY"/>
        <w:rPr>
          <w:lang w:val="en-IE"/>
        </w:rPr>
      </w:pPr>
    </w:p>
    <w:p w:rsidR="004F2D44" w:rsidRPr="00862C5D" w:rsidRDefault="004F2D44" w:rsidP="003B4AF7">
      <w:pPr>
        <w:pStyle w:val="CERAPPENDIXLEVEL3"/>
        <w:rPr>
          <w:lang w:val="en-IE"/>
        </w:rPr>
      </w:pPr>
      <w:bookmarkStart w:id="238" w:name="_Toc159867278"/>
      <w:bookmarkStart w:id="239" w:name="_Toc160172784"/>
      <w:bookmarkStart w:id="240" w:name="_Toc168385382"/>
      <w:bookmarkStart w:id="241" w:name="_Toc477458057"/>
      <w:r w:rsidRPr="00862C5D">
        <w:rPr>
          <w:lang w:val="en-IE"/>
        </w:rPr>
        <w:t>Generator Unit Technical Characteristics Data Transaction</w:t>
      </w:r>
      <w:bookmarkEnd w:id="238"/>
      <w:bookmarkEnd w:id="239"/>
      <w:bookmarkEnd w:id="240"/>
      <w:bookmarkEnd w:id="241"/>
    </w:p>
    <w:p w:rsidR="004F2D44" w:rsidRPr="00862C5D" w:rsidRDefault="004F2D44" w:rsidP="005A4AB2">
      <w:pPr>
        <w:pStyle w:val="ListParagraph"/>
        <w:numPr>
          <w:ilvl w:val="3"/>
          <w:numId w:val="43"/>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4F2D44" w:rsidRPr="00862C5D" w:rsidRDefault="004F2D44" w:rsidP="005A4AB2">
      <w:pPr>
        <w:pStyle w:val="ListParagraph"/>
        <w:numPr>
          <w:ilvl w:val="3"/>
          <w:numId w:val="43"/>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4F2D44" w:rsidRPr="00862C5D" w:rsidRDefault="004F2D44" w:rsidP="005A4AB2">
      <w:pPr>
        <w:pStyle w:val="ListParagraph"/>
        <w:numPr>
          <w:ilvl w:val="3"/>
          <w:numId w:val="43"/>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4F2D44" w:rsidRPr="00862C5D" w:rsidRDefault="004F2D44" w:rsidP="005A4AB2">
      <w:pPr>
        <w:pStyle w:val="ListParagraph"/>
        <w:numPr>
          <w:ilvl w:val="3"/>
          <w:numId w:val="43"/>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4F2D44" w:rsidRPr="00862C5D" w:rsidRDefault="004F2D44" w:rsidP="005A4AB2">
      <w:pPr>
        <w:pStyle w:val="ListParagraph"/>
        <w:numPr>
          <w:ilvl w:val="3"/>
          <w:numId w:val="43"/>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4F2D44" w:rsidRPr="00862C5D" w:rsidRDefault="004F2D44" w:rsidP="005A4AB2">
      <w:pPr>
        <w:pStyle w:val="ListParagraph"/>
        <w:numPr>
          <w:ilvl w:val="3"/>
          <w:numId w:val="43"/>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4F2D44" w:rsidRPr="00862C5D" w:rsidRDefault="004F2D44" w:rsidP="005A4AB2">
      <w:pPr>
        <w:pStyle w:val="ListParagraph"/>
        <w:numPr>
          <w:ilvl w:val="3"/>
          <w:numId w:val="43"/>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4F2D44" w:rsidRPr="00862C5D" w:rsidRDefault="004F2D44" w:rsidP="005A4AB2">
      <w:pPr>
        <w:pStyle w:val="ListParagraph"/>
        <w:numPr>
          <w:ilvl w:val="3"/>
          <w:numId w:val="43"/>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4F2D44" w:rsidRPr="00862C5D" w:rsidRDefault="004F2D44" w:rsidP="005A4AB2">
      <w:pPr>
        <w:pStyle w:val="ListParagraph"/>
        <w:numPr>
          <w:ilvl w:val="3"/>
          <w:numId w:val="43"/>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4F2D44" w:rsidRPr="00862C5D" w:rsidRDefault="004F2D44" w:rsidP="005A4AB2">
      <w:pPr>
        <w:pStyle w:val="ListParagraph"/>
        <w:numPr>
          <w:ilvl w:val="3"/>
          <w:numId w:val="43"/>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4F2D44" w:rsidRPr="00862C5D" w:rsidRDefault="004F2D44" w:rsidP="003B4AF7">
      <w:pPr>
        <w:pStyle w:val="CERAPPENDIXLEVEL4"/>
        <w:rPr>
          <w:lang w:val="en-IE"/>
        </w:rPr>
      </w:pPr>
      <w:r w:rsidRPr="00862C5D">
        <w:rPr>
          <w:lang w:val="en-IE"/>
        </w:rPr>
        <w:t xml:space="preserve">The Data Records for the Generator Unit Technical Characteristics Data Transaction are described in </w:t>
      </w:r>
      <w:fldSimple w:instr=" REF _Ref459998797 \h  \* MERGEFORMAT ">
        <w:r w:rsidR="002E3252" w:rsidRPr="002E3252">
          <w:rPr>
            <w:lang w:val="en-IE"/>
          </w:rPr>
          <w:t>Table 6</w:t>
        </w:r>
      </w:fldSimple>
      <w:r w:rsidRPr="00862C5D">
        <w:rPr>
          <w:lang w:val="en-IE"/>
        </w:rPr>
        <w:t xml:space="preserve"> and the Submission Protocol in </w:t>
      </w:r>
      <w:fldSimple w:instr=" REF _Ref459998805 \h  \* MERGEFORMAT ">
        <w:r w:rsidR="002E3252" w:rsidRPr="002E3252">
          <w:rPr>
            <w:lang w:val="en-IE"/>
          </w:rPr>
          <w:t>Table 7</w:t>
        </w:r>
      </w:fldSimple>
      <w:r w:rsidRPr="00862C5D">
        <w:rPr>
          <w:lang w:val="en-IE"/>
        </w:rPr>
        <w:t>.</w:t>
      </w:r>
    </w:p>
    <w:p w:rsidR="004F2D44" w:rsidRPr="00862C5D" w:rsidRDefault="004F2D44" w:rsidP="004F2D44">
      <w:pPr>
        <w:pStyle w:val="CERBODY"/>
        <w:rPr>
          <w:b/>
          <w:lang w:val="en-IE"/>
        </w:rPr>
      </w:pPr>
      <w:bookmarkStart w:id="242" w:name="_Ref459998797"/>
      <w:r w:rsidRPr="00862C5D">
        <w:rPr>
          <w:b/>
          <w:lang w:val="en-IE"/>
        </w:rPr>
        <w:t xml:space="preserve">Table </w:t>
      </w:r>
      <w:r w:rsidR="00E179D6" w:rsidRPr="00862C5D">
        <w:rPr>
          <w:b/>
          <w:lang w:val="en-IE"/>
        </w:rPr>
        <w:fldChar w:fldCharType="begin"/>
      </w:r>
      <w:r w:rsidRPr="00862C5D">
        <w:rPr>
          <w:b/>
          <w:lang w:val="en-IE"/>
        </w:rPr>
        <w:instrText xml:space="preserve"> SEQ Table \* ARABIC </w:instrText>
      </w:r>
      <w:r w:rsidR="00E179D6" w:rsidRPr="00862C5D">
        <w:rPr>
          <w:b/>
          <w:lang w:val="en-IE"/>
        </w:rPr>
        <w:fldChar w:fldCharType="separate"/>
      </w:r>
      <w:r w:rsidR="002E3252">
        <w:rPr>
          <w:b/>
          <w:noProof/>
          <w:lang w:val="en-IE"/>
        </w:rPr>
        <w:t>6</w:t>
      </w:r>
      <w:r w:rsidR="00E179D6" w:rsidRPr="00862C5D">
        <w:rPr>
          <w:b/>
          <w:lang w:val="en-IE"/>
        </w:rPr>
        <w:fldChar w:fldCharType="end"/>
      </w:r>
      <w:bookmarkEnd w:id="242"/>
      <w:r w:rsidRPr="00862C5D">
        <w:rPr>
          <w:b/>
          <w:lang w:val="en-IE"/>
        </w:rPr>
        <w:t xml:space="preserve"> – Generator Unit Technical Characteristics Data Transaction Data Records</w:t>
      </w:r>
    </w:p>
    <w:tbl>
      <w:tblPr>
        <w:tblW w:w="7717" w:type="dxa"/>
        <w:tblInd w:w="851" w:type="dxa"/>
        <w:tblBorders>
          <w:top w:val="single" w:sz="12" w:space="0" w:color="808080"/>
          <w:left w:val="nil"/>
          <w:bottom w:val="single" w:sz="12" w:space="0" w:color="808080"/>
          <w:right w:val="nil"/>
          <w:insideH w:val="nil"/>
          <w:insideV w:val="nil"/>
        </w:tblBorders>
        <w:tblLook w:val="00A0"/>
      </w:tblPr>
      <w:tblGrid>
        <w:gridCol w:w="7717"/>
      </w:tblGrid>
      <w:tr w:rsidR="004F2D44" w:rsidRPr="00862C5D" w:rsidTr="00A4133B">
        <w:trPr>
          <w:cantSplit/>
        </w:trPr>
        <w:tc>
          <w:tcPr>
            <w:tcW w:w="7717" w:type="dxa"/>
            <w:tcBorders>
              <w:top w:val="single" w:sz="4" w:space="0" w:color="808080"/>
              <w:left w:val="nil"/>
              <w:bottom w:val="nil"/>
              <w:right w:val="nil"/>
            </w:tcBorders>
          </w:tcPr>
          <w:p w:rsidR="004F2D44" w:rsidRPr="00862C5D" w:rsidRDefault="004F2D44" w:rsidP="00A4133B">
            <w:pPr>
              <w:pStyle w:val="CERBODY"/>
              <w:rPr>
                <w:szCs w:val="24"/>
                <w:lang w:val="en-IE"/>
              </w:rPr>
            </w:pPr>
            <w:r w:rsidRPr="00862C5D">
              <w:rPr>
                <w:lang w:val="en-IE"/>
              </w:rPr>
              <w:t xml:space="preserve">Trading Day </w:t>
            </w:r>
          </w:p>
        </w:tc>
      </w:tr>
      <w:tr w:rsidR="004F2D44" w:rsidRPr="00862C5D" w:rsidTr="00A4133B">
        <w:trPr>
          <w:cantSplit/>
        </w:trPr>
        <w:tc>
          <w:tcPr>
            <w:tcW w:w="7717" w:type="dxa"/>
            <w:tcBorders>
              <w:top w:val="nil"/>
            </w:tcBorders>
          </w:tcPr>
          <w:p w:rsidR="004F2D44" w:rsidRPr="00862C5D" w:rsidRDefault="004F2D44" w:rsidP="00A4133B">
            <w:pPr>
              <w:pStyle w:val="CERBODY"/>
              <w:rPr>
                <w:szCs w:val="24"/>
                <w:lang w:val="en-IE"/>
              </w:rPr>
            </w:pPr>
            <w:r w:rsidRPr="00862C5D">
              <w:rPr>
                <w:lang w:val="en-IE"/>
              </w:rPr>
              <w:t>Participant Name</w:t>
            </w:r>
          </w:p>
        </w:tc>
      </w:tr>
      <w:tr w:rsidR="004F2D44" w:rsidRPr="00862C5D" w:rsidTr="00A4133B">
        <w:trPr>
          <w:cantSplit/>
        </w:trPr>
        <w:tc>
          <w:tcPr>
            <w:tcW w:w="7717" w:type="dxa"/>
            <w:tcBorders>
              <w:top w:val="nil"/>
            </w:tcBorders>
          </w:tcPr>
          <w:p w:rsidR="004F2D44" w:rsidRPr="00862C5D" w:rsidRDefault="004F2D44" w:rsidP="00A4133B">
            <w:pPr>
              <w:pStyle w:val="CERBODY"/>
              <w:rPr>
                <w:szCs w:val="24"/>
                <w:lang w:val="en-IE"/>
              </w:rPr>
            </w:pPr>
            <w:r w:rsidRPr="00862C5D">
              <w:rPr>
                <w:lang w:val="en-IE"/>
              </w:rPr>
              <w:t>Unit ID</w:t>
            </w:r>
          </w:p>
        </w:tc>
      </w:tr>
      <w:tr w:rsidR="004F2D44" w:rsidRPr="00862C5D" w:rsidTr="00A4133B">
        <w:trPr>
          <w:cantSplit/>
        </w:trPr>
        <w:tc>
          <w:tcPr>
            <w:tcW w:w="7717" w:type="dxa"/>
            <w:tcBorders>
              <w:top w:val="nil"/>
            </w:tcBorders>
          </w:tcPr>
          <w:p w:rsidR="004F2D44" w:rsidRPr="00862C5D" w:rsidRDefault="004F2D44" w:rsidP="00A4133B">
            <w:pPr>
              <w:pStyle w:val="CERBODY"/>
              <w:rPr>
                <w:szCs w:val="24"/>
                <w:lang w:val="en-IE"/>
              </w:rPr>
            </w:pPr>
            <w:r w:rsidRPr="00862C5D">
              <w:rPr>
                <w:lang w:val="en-IE"/>
              </w:rPr>
              <w:t>Effective Time</w:t>
            </w:r>
          </w:p>
        </w:tc>
      </w:tr>
      <w:tr w:rsidR="004F2D44" w:rsidRPr="00862C5D" w:rsidTr="00A4133B">
        <w:trPr>
          <w:cantSplit/>
        </w:trPr>
        <w:tc>
          <w:tcPr>
            <w:tcW w:w="7717" w:type="dxa"/>
            <w:tcBorders>
              <w:top w:val="nil"/>
            </w:tcBorders>
          </w:tcPr>
          <w:p w:rsidR="004F2D44" w:rsidRPr="00862C5D" w:rsidRDefault="004F2D44" w:rsidP="00A4133B">
            <w:pPr>
              <w:pStyle w:val="CERBODY"/>
              <w:rPr>
                <w:szCs w:val="24"/>
                <w:lang w:val="en-IE"/>
              </w:rPr>
            </w:pPr>
            <w:r w:rsidRPr="00862C5D">
              <w:rPr>
                <w:lang w:val="en-IE"/>
              </w:rPr>
              <w:t>Issue Time</w:t>
            </w:r>
          </w:p>
        </w:tc>
      </w:tr>
      <w:tr w:rsidR="004F2D44" w:rsidRPr="00862C5D" w:rsidTr="00A4133B">
        <w:trPr>
          <w:cantSplit/>
        </w:trPr>
        <w:tc>
          <w:tcPr>
            <w:tcW w:w="7717" w:type="dxa"/>
            <w:tcBorders>
              <w:top w:val="nil"/>
            </w:tcBorders>
          </w:tcPr>
          <w:p w:rsidR="004F2D44" w:rsidRPr="00862C5D" w:rsidRDefault="004F2D44" w:rsidP="00A4133B">
            <w:pPr>
              <w:pStyle w:val="CERBODY"/>
              <w:rPr>
                <w:szCs w:val="24"/>
                <w:lang w:val="en-IE"/>
              </w:rPr>
            </w:pPr>
            <w:r w:rsidRPr="00862C5D">
              <w:rPr>
                <w:lang w:val="en-IE"/>
              </w:rPr>
              <w:t>Outturn Availability (Primary Fuel Type Outturn Availability for Dual Rated Generator Units)</w:t>
            </w:r>
          </w:p>
        </w:tc>
      </w:tr>
      <w:tr w:rsidR="004F2D44" w:rsidRPr="00862C5D" w:rsidTr="00A4133B">
        <w:trPr>
          <w:cantSplit/>
        </w:trPr>
        <w:tc>
          <w:tcPr>
            <w:tcW w:w="7717" w:type="dxa"/>
            <w:tcBorders>
              <w:top w:val="nil"/>
            </w:tcBorders>
          </w:tcPr>
          <w:p w:rsidR="004F2D44" w:rsidRPr="00862C5D" w:rsidRDefault="004F2D44" w:rsidP="00A4133B">
            <w:pPr>
              <w:pStyle w:val="CERBODY"/>
              <w:rPr>
                <w:szCs w:val="24"/>
                <w:lang w:val="en-IE"/>
              </w:rPr>
            </w:pPr>
            <w:r w:rsidRPr="00862C5D">
              <w:rPr>
                <w:lang w:val="en-IE"/>
              </w:rPr>
              <w:t>Secondary Fuel Type Outturn Availability</w:t>
            </w:r>
          </w:p>
        </w:tc>
      </w:tr>
      <w:tr w:rsidR="004F2D44" w:rsidRPr="00862C5D" w:rsidTr="00A4133B">
        <w:trPr>
          <w:cantSplit/>
        </w:trPr>
        <w:tc>
          <w:tcPr>
            <w:tcW w:w="7717" w:type="dxa"/>
            <w:tcBorders>
              <w:top w:val="nil"/>
            </w:tcBorders>
          </w:tcPr>
          <w:p w:rsidR="004F2D44" w:rsidRPr="00862C5D" w:rsidRDefault="004F2D44" w:rsidP="00A4133B">
            <w:pPr>
              <w:pStyle w:val="CERBODY"/>
              <w:rPr>
                <w:szCs w:val="24"/>
                <w:lang w:val="en-IE"/>
              </w:rPr>
            </w:pPr>
            <w:r w:rsidRPr="00862C5D">
              <w:rPr>
                <w:lang w:val="en-IE"/>
              </w:rPr>
              <w:lastRenderedPageBreak/>
              <w:t>Rating Flag</w:t>
            </w:r>
          </w:p>
        </w:tc>
      </w:tr>
      <w:tr w:rsidR="004F2D44" w:rsidRPr="00862C5D" w:rsidTr="00A4133B">
        <w:trPr>
          <w:cantSplit/>
        </w:trPr>
        <w:tc>
          <w:tcPr>
            <w:tcW w:w="7717" w:type="dxa"/>
          </w:tcPr>
          <w:p w:rsidR="004F2D44" w:rsidRPr="00862C5D" w:rsidRDefault="004F2D44" w:rsidP="00A4133B">
            <w:pPr>
              <w:pStyle w:val="CERBODY"/>
              <w:rPr>
                <w:szCs w:val="24"/>
                <w:lang w:val="en-IE"/>
              </w:rPr>
            </w:pPr>
            <w:r w:rsidRPr="00862C5D">
              <w:rPr>
                <w:lang w:val="en-IE"/>
              </w:rPr>
              <w:t>Outturn Minimum Stable Generation</w:t>
            </w:r>
          </w:p>
        </w:tc>
      </w:tr>
      <w:tr w:rsidR="004F2D44" w:rsidRPr="00862C5D" w:rsidTr="00A4133B">
        <w:trPr>
          <w:cantSplit/>
        </w:trPr>
        <w:tc>
          <w:tcPr>
            <w:tcW w:w="7717" w:type="dxa"/>
          </w:tcPr>
          <w:p w:rsidR="004F2D44" w:rsidRPr="00862C5D" w:rsidRDefault="004F2D44" w:rsidP="00A4133B">
            <w:pPr>
              <w:pStyle w:val="CERBODY"/>
              <w:rPr>
                <w:szCs w:val="24"/>
                <w:lang w:val="en-IE"/>
              </w:rPr>
            </w:pPr>
            <w:r w:rsidRPr="00862C5D">
              <w:rPr>
                <w:lang w:val="en-IE"/>
              </w:rPr>
              <w:t>Outturn Minimum Output</w:t>
            </w:r>
          </w:p>
        </w:tc>
      </w:tr>
    </w:tbl>
    <w:p w:rsidR="004F2D44" w:rsidRPr="00862C5D" w:rsidRDefault="004F2D44" w:rsidP="004F2D44">
      <w:pPr>
        <w:pStyle w:val="CERBODY"/>
        <w:rPr>
          <w:lang w:val="en-IE" w:eastAsia="en-GB"/>
        </w:rPr>
      </w:pPr>
    </w:p>
    <w:p w:rsidR="004F2D44" w:rsidRPr="00862C5D" w:rsidRDefault="004F2D44" w:rsidP="004F2D44">
      <w:pPr>
        <w:pStyle w:val="CERBODY"/>
        <w:rPr>
          <w:b/>
          <w:lang w:val="en-IE"/>
        </w:rPr>
      </w:pPr>
      <w:bookmarkStart w:id="243" w:name="_Ref459998805"/>
      <w:r w:rsidRPr="00862C5D">
        <w:rPr>
          <w:b/>
          <w:lang w:val="en-IE"/>
        </w:rPr>
        <w:t xml:space="preserve">Table </w:t>
      </w:r>
      <w:r w:rsidR="00E179D6" w:rsidRPr="00862C5D">
        <w:rPr>
          <w:b/>
          <w:lang w:val="en-IE"/>
        </w:rPr>
        <w:fldChar w:fldCharType="begin"/>
      </w:r>
      <w:r w:rsidRPr="00862C5D">
        <w:rPr>
          <w:b/>
          <w:lang w:val="en-IE"/>
        </w:rPr>
        <w:instrText xml:space="preserve"> SEQ Table \* ARABIC </w:instrText>
      </w:r>
      <w:r w:rsidR="00E179D6" w:rsidRPr="00862C5D">
        <w:rPr>
          <w:b/>
          <w:lang w:val="en-IE"/>
        </w:rPr>
        <w:fldChar w:fldCharType="separate"/>
      </w:r>
      <w:r w:rsidR="002E3252">
        <w:rPr>
          <w:b/>
          <w:noProof/>
          <w:lang w:val="en-IE"/>
        </w:rPr>
        <w:t>7</w:t>
      </w:r>
      <w:r w:rsidR="00E179D6" w:rsidRPr="00862C5D">
        <w:rPr>
          <w:b/>
          <w:lang w:val="en-IE"/>
        </w:rPr>
        <w:fldChar w:fldCharType="end"/>
      </w:r>
      <w:bookmarkEnd w:id="243"/>
      <w:r w:rsidRPr="00862C5D">
        <w:rPr>
          <w:b/>
          <w:lang w:val="en-IE"/>
        </w:rPr>
        <w:t xml:space="preserve"> – Generator Unit Technical Characteristics Data Transaction Submission Protocol</w:t>
      </w:r>
    </w:p>
    <w:tbl>
      <w:tblPr>
        <w:tblW w:w="7717" w:type="dxa"/>
        <w:tblInd w:w="851" w:type="dxa"/>
        <w:tblBorders>
          <w:top w:val="single" w:sz="12" w:space="0" w:color="808080"/>
          <w:left w:val="nil"/>
          <w:bottom w:val="single" w:sz="12" w:space="0" w:color="808080"/>
          <w:right w:val="nil"/>
          <w:insideH w:val="nil"/>
          <w:insideV w:val="nil"/>
        </w:tblBorders>
        <w:tblLook w:val="00A0"/>
      </w:tblPr>
      <w:tblGrid>
        <w:gridCol w:w="3757"/>
        <w:gridCol w:w="3960"/>
      </w:tblGrid>
      <w:tr w:rsidR="004F2D44" w:rsidRPr="00862C5D" w:rsidTr="00A4133B">
        <w:tc>
          <w:tcPr>
            <w:tcW w:w="3757" w:type="dxa"/>
            <w:tcBorders>
              <w:top w:val="single" w:sz="4" w:space="0" w:color="auto"/>
            </w:tcBorders>
          </w:tcPr>
          <w:p w:rsidR="004F2D44" w:rsidRPr="00862C5D" w:rsidRDefault="004F2D44" w:rsidP="00A4133B">
            <w:pPr>
              <w:pStyle w:val="CERBODY"/>
              <w:rPr>
                <w:szCs w:val="24"/>
                <w:lang w:val="en-IE"/>
              </w:rPr>
            </w:pPr>
            <w:r w:rsidRPr="00862C5D">
              <w:rPr>
                <w:lang w:val="en-IE"/>
              </w:rPr>
              <w:t>Sender</w:t>
            </w:r>
          </w:p>
        </w:tc>
        <w:tc>
          <w:tcPr>
            <w:tcW w:w="3960" w:type="dxa"/>
            <w:tcBorders>
              <w:top w:val="single" w:sz="4" w:space="0" w:color="auto"/>
            </w:tcBorders>
          </w:tcPr>
          <w:p w:rsidR="004F2D44" w:rsidRPr="00862C5D" w:rsidRDefault="004F2D44" w:rsidP="00A4133B">
            <w:pPr>
              <w:pStyle w:val="CERBODY"/>
              <w:rPr>
                <w:szCs w:val="24"/>
                <w:lang w:val="en-IE"/>
              </w:rPr>
            </w:pPr>
            <w:r w:rsidRPr="00862C5D">
              <w:rPr>
                <w:lang w:val="en-IE"/>
              </w:rPr>
              <w:t>System Operators</w:t>
            </w:r>
          </w:p>
        </w:tc>
      </w:tr>
      <w:tr w:rsidR="004F2D44" w:rsidRPr="00862C5D" w:rsidTr="00A4133B">
        <w:tc>
          <w:tcPr>
            <w:tcW w:w="3757" w:type="dxa"/>
          </w:tcPr>
          <w:p w:rsidR="004F2D44" w:rsidRPr="00862C5D" w:rsidRDefault="004F2D44" w:rsidP="00A4133B">
            <w:pPr>
              <w:pStyle w:val="CERBODY"/>
              <w:rPr>
                <w:szCs w:val="24"/>
                <w:lang w:val="en-IE"/>
              </w:rPr>
            </w:pPr>
            <w:r w:rsidRPr="00862C5D">
              <w:rPr>
                <w:lang w:val="en-IE"/>
              </w:rPr>
              <w:t>Recipient</w:t>
            </w:r>
          </w:p>
        </w:tc>
        <w:tc>
          <w:tcPr>
            <w:tcW w:w="3960" w:type="dxa"/>
          </w:tcPr>
          <w:p w:rsidR="004F2D44" w:rsidRPr="00862C5D" w:rsidRDefault="004F2D44" w:rsidP="00A4133B">
            <w:pPr>
              <w:pStyle w:val="CERBODY"/>
              <w:rPr>
                <w:szCs w:val="24"/>
                <w:lang w:val="en-IE"/>
              </w:rPr>
            </w:pPr>
            <w:r w:rsidRPr="00862C5D">
              <w:rPr>
                <w:lang w:val="en-IE"/>
              </w:rPr>
              <w:t>Market Operator</w:t>
            </w:r>
          </w:p>
        </w:tc>
      </w:tr>
      <w:tr w:rsidR="004F2D44" w:rsidRPr="00862C5D" w:rsidTr="00A4133B">
        <w:tc>
          <w:tcPr>
            <w:tcW w:w="3757" w:type="dxa"/>
          </w:tcPr>
          <w:p w:rsidR="004F2D44" w:rsidRPr="00862C5D" w:rsidRDefault="004F2D44" w:rsidP="00A4133B">
            <w:pPr>
              <w:pStyle w:val="CERBODY"/>
              <w:rPr>
                <w:szCs w:val="24"/>
                <w:lang w:val="en-IE"/>
              </w:rPr>
            </w:pPr>
            <w:r w:rsidRPr="00862C5D">
              <w:rPr>
                <w:lang w:val="en-IE"/>
              </w:rPr>
              <w:t>Number of Data Transactions</w:t>
            </w:r>
          </w:p>
        </w:tc>
        <w:tc>
          <w:tcPr>
            <w:tcW w:w="3960" w:type="dxa"/>
          </w:tcPr>
          <w:p w:rsidR="004F2D44" w:rsidRPr="00862C5D" w:rsidRDefault="004F2D44" w:rsidP="00862C5D">
            <w:pPr>
              <w:pStyle w:val="CERBODY"/>
              <w:rPr>
                <w:rFonts w:cs="Arial"/>
                <w:szCs w:val="24"/>
                <w:lang w:val="en-IE"/>
              </w:rPr>
            </w:pPr>
            <w:r w:rsidRPr="00862C5D">
              <w:rPr>
                <w:rFonts w:cs="Arial"/>
                <w:lang w:val="en-IE"/>
              </w:rPr>
              <w:t xml:space="preserve">One </w:t>
            </w:r>
            <w:r w:rsidRPr="00862C5D">
              <w:rPr>
                <w:lang w:val="en-IE"/>
              </w:rPr>
              <w:t>containing spot data for each change in Outturn Availability (Primary Fuel Type Outturn Availability for Dual Rated Generator Units), Secondary Fuel Type Outturn Availability, Rating Flag, Outturn Minimum Stable Generation or Outturn Minimum Output</w:t>
            </w:r>
            <w:r w:rsidRPr="00862C5D">
              <w:rPr>
                <w:rFonts w:cs="Arial"/>
                <w:lang w:val="en-IE"/>
              </w:rPr>
              <w:t xml:space="preserve"> per Generator Unit (excluding Interconnector Error Units and Interconnector Residual Capacity Units) during the day</w:t>
            </w:r>
          </w:p>
        </w:tc>
      </w:tr>
      <w:tr w:rsidR="004F2D44" w:rsidRPr="00862C5D" w:rsidTr="00A4133B">
        <w:tc>
          <w:tcPr>
            <w:tcW w:w="3757" w:type="dxa"/>
          </w:tcPr>
          <w:p w:rsidR="004F2D44" w:rsidRPr="00862C5D" w:rsidRDefault="004F2D44" w:rsidP="00A4133B">
            <w:pPr>
              <w:pStyle w:val="CERBODY"/>
              <w:rPr>
                <w:szCs w:val="24"/>
                <w:lang w:val="en-IE"/>
              </w:rPr>
            </w:pPr>
            <w:r w:rsidRPr="00862C5D">
              <w:rPr>
                <w:lang w:val="en-IE"/>
              </w:rPr>
              <w:t>Frequency of Data Transactions</w:t>
            </w:r>
          </w:p>
        </w:tc>
        <w:tc>
          <w:tcPr>
            <w:tcW w:w="3960" w:type="dxa"/>
          </w:tcPr>
          <w:p w:rsidR="004F2D44" w:rsidRPr="00862C5D" w:rsidRDefault="004F2D44" w:rsidP="00A4133B">
            <w:pPr>
              <w:pStyle w:val="CERBODY"/>
              <w:rPr>
                <w:szCs w:val="24"/>
                <w:lang w:val="en-IE"/>
              </w:rPr>
            </w:pPr>
            <w:r w:rsidRPr="00862C5D">
              <w:rPr>
                <w:lang w:val="en-IE"/>
              </w:rPr>
              <w:t>Daily</w:t>
            </w:r>
          </w:p>
        </w:tc>
      </w:tr>
      <w:tr w:rsidR="004F2D44" w:rsidRPr="00862C5D" w:rsidTr="00A4133B">
        <w:tc>
          <w:tcPr>
            <w:tcW w:w="3757" w:type="dxa"/>
          </w:tcPr>
          <w:p w:rsidR="004F2D44" w:rsidRPr="00862C5D" w:rsidRDefault="004F2D44" w:rsidP="00A4133B">
            <w:pPr>
              <w:pStyle w:val="CERBODY"/>
              <w:rPr>
                <w:szCs w:val="24"/>
                <w:lang w:val="en-IE"/>
              </w:rPr>
            </w:pPr>
            <w:r w:rsidRPr="00862C5D">
              <w:rPr>
                <w:lang w:val="en-IE"/>
              </w:rPr>
              <w:t>First Submission time</w:t>
            </w:r>
          </w:p>
        </w:tc>
        <w:tc>
          <w:tcPr>
            <w:tcW w:w="3960" w:type="dxa"/>
          </w:tcPr>
          <w:p w:rsidR="004F2D44" w:rsidRPr="00862C5D" w:rsidRDefault="004F2D44" w:rsidP="00A4133B">
            <w:pPr>
              <w:pStyle w:val="CERBODY"/>
              <w:rPr>
                <w:szCs w:val="24"/>
                <w:lang w:val="en-IE"/>
              </w:rPr>
            </w:pPr>
            <w:r w:rsidRPr="00862C5D">
              <w:rPr>
                <w:lang w:val="en-IE"/>
              </w:rPr>
              <w:t>After end of Imbalance Pricing Period</w:t>
            </w:r>
          </w:p>
        </w:tc>
      </w:tr>
      <w:tr w:rsidR="004F2D44" w:rsidRPr="00862C5D" w:rsidTr="00A4133B">
        <w:tc>
          <w:tcPr>
            <w:tcW w:w="3757" w:type="dxa"/>
          </w:tcPr>
          <w:p w:rsidR="004F2D44" w:rsidRPr="00862C5D" w:rsidRDefault="004F2D44" w:rsidP="00A4133B">
            <w:pPr>
              <w:pStyle w:val="CERBODY"/>
              <w:rPr>
                <w:szCs w:val="24"/>
                <w:lang w:val="en-IE"/>
              </w:rPr>
            </w:pPr>
            <w:r w:rsidRPr="00862C5D">
              <w:rPr>
                <w:lang w:val="en-IE"/>
              </w:rPr>
              <w:t>Last Submission time</w:t>
            </w:r>
          </w:p>
        </w:tc>
        <w:tc>
          <w:tcPr>
            <w:tcW w:w="3960" w:type="dxa"/>
          </w:tcPr>
          <w:p w:rsidR="004F2D44" w:rsidRPr="00862C5D" w:rsidRDefault="004F2D44" w:rsidP="00A4133B">
            <w:pPr>
              <w:pStyle w:val="CERBODY"/>
              <w:rPr>
                <w:szCs w:val="24"/>
                <w:lang w:val="en-IE"/>
              </w:rPr>
            </w:pPr>
            <w:r w:rsidRPr="00862C5D">
              <w:rPr>
                <w:lang w:val="en-IE"/>
              </w:rPr>
              <w:t>Prior to Imbalance Price Calculation. As required to resolve a Settlement Query or a Dispute where the Data Records in the Transaction are discovered to be in error.</w:t>
            </w:r>
          </w:p>
        </w:tc>
      </w:tr>
      <w:tr w:rsidR="004F2D44" w:rsidRPr="00862C5D" w:rsidTr="00A4133B">
        <w:tc>
          <w:tcPr>
            <w:tcW w:w="3757" w:type="dxa"/>
          </w:tcPr>
          <w:p w:rsidR="004F2D44" w:rsidRPr="00862C5D" w:rsidRDefault="004F2D44" w:rsidP="00A4133B">
            <w:pPr>
              <w:pStyle w:val="CERBODY"/>
              <w:rPr>
                <w:szCs w:val="24"/>
                <w:lang w:val="en-IE"/>
              </w:rPr>
            </w:pPr>
            <w:r w:rsidRPr="00862C5D">
              <w:rPr>
                <w:lang w:val="en-IE"/>
              </w:rPr>
              <w:t xml:space="preserve">Permitted frequency of resubmission </w:t>
            </w:r>
            <w:r w:rsidRPr="00862C5D">
              <w:rPr>
                <w:rFonts w:cs="Arial"/>
                <w:lang w:val="en-IE"/>
              </w:rPr>
              <w:t>prior to last submission time</w:t>
            </w:r>
          </w:p>
        </w:tc>
        <w:tc>
          <w:tcPr>
            <w:tcW w:w="3960" w:type="dxa"/>
          </w:tcPr>
          <w:p w:rsidR="004F2D44" w:rsidRPr="00862C5D" w:rsidRDefault="004F2D44" w:rsidP="00A4133B">
            <w:pPr>
              <w:pStyle w:val="CERBODY"/>
              <w:rPr>
                <w:szCs w:val="24"/>
                <w:lang w:val="en-IE"/>
              </w:rPr>
            </w:pPr>
            <w:r w:rsidRPr="00862C5D">
              <w:rPr>
                <w:rFonts w:cs="Arial"/>
                <w:lang w:val="en-IE"/>
              </w:rPr>
              <w:t>Unlimited</w:t>
            </w:r>
          </w:p>
        </w:tc>
      </w:tr>
      <w:tr w:rsidR="004F2D44" w:rsidRPr="00862C5D" w:rsidTr="00A4133B">
        <w:tc>
          <w:tcPr>
            <w:tcW w:w="3757" w:type="dxa"/>
          </w:tcPr>
          <w:p w:rsidR="004F2D44" w:rsidRPr="00862C5D" w:rsidRDefault="004F2D44" w:rsidP="00A4133B">
            <w:pPr>
              <w:pStyle w:val="CERBODY"/>
              <w:rPr>
                <w:lang w:val="en-IE"/>
              </w:rPr>
            </w:pPr>
            <w:r w:rsidRPr="00862C5D">
              <w:rPr>
                <w:lang w:val="en-IE"/>
              </w:rPr>
              <w:t>Valid Communication Channels</w:t>
            </w:r>
          </w:p>
        </w:tc>
        <w:tc>
          <w:tcPr>
            <w:tcW w:w="3960" w:type="dxa"/>
          </w:tcPr>
          <w:p w:rsidR="004F2D44" w:rsidRPr="00862C5D" w:rsidRDefault="004F2D44" w:rsidP="00A4133B">
            <w:pPr>
              <w:pStyle w:val="CERBODY"/>
              <w:rPr>
                <w:lang w:val="en-IE"/>
              </w:rPr>
            </w:pPr>
            <w:r w:rsidRPr="00862C5D">
              <w:rPr>
                <w:lang w:val="en-IE"/>
              </w:rPr>
              <w:t>Type 3 (computer to computer)</w:t>
            </w:r>
          </w:p>
        </w:tc>
      </w:tr>
      <w:tr w:rsidR="004F2D44" w:rsidRPr="00862C5D" w:rsidTr="00A4133B">
        <w:tc>
          <w:tcPr>
            <w:tcW w:w="3757" w:type="dxa"/>
          </w:tcPr>
          <w:p w:rsidR="004F2D44" w:rsidRPr="00862C5D" w:rsidRDefault="004F2D44" w:rsidP="00A4133B">
            <w:pPr>
              <w:pStyle w:val="CERBODY"/>
              <w:rPr>
                <w:lang w:val="en-IE"/>
              </w:rPr>
            </w:pPr>
            <w:r w:rsidRPr="00862C5D">
              <w:rPr>
                <w:lang w:val="en-IE"/>
              </w:rPr>
              <w:t xml:space="preserve">Process for data validation </w:t>
            </w:r>
          </w:p>
        </w:tc>
        <w:tc>
          <w:tcPr>
            <w:tcW w:w="3960" w:type="dxa"/>
          </w:tcPr>
          <w:p w:rsidR="004F2D44" w:rsidRPr="00862C5D" w:rsidRDefault="004F2D44" w:rsidP="00A4133B">
            <w:pPr>
              <w:pStyle w:val="CERBODY"/>
              <w:rPr>
                <w:lang w:val="en-IE"/>
              </w:rPr>
            </w:pPr>
            <w:r w:rsidRPr="00862C5D">
              <w:rPr>
                <w:lang w:val="en-IE"/>
              </w:rPr>
              <w:t>None</w:t>
            </w:r>
          </w:p>
        </w:tc>
      </w:tr>
    </w:tbl>
    <w:p w:rsidR="004F2D44" w:rsidRPr="00862C5D" w:rsidRDefault="004F2D44" w:rsidP="004F2D44">
      <w:pPr>
        <w:pStyle w:val="CERBODY"/>
        <w:rPr>
          <w:lang w:val="en-IE"/>
        </w:rPr>
      </w:pPr>
      <w:bookmarkStart w:id="244" w:name="_Toc168385383"/>
    </w:p>
    <w:p w:rsidR="00815C54" w:rsidRPr="00862C5D" w:rsidRDefault="00B529CD" w:rsidP="003B4AF7">
      <w:pPr>
        <w:pStyle w:val="CERAPPENDIXLEVEL3"/>
        <w:rPr>
          <w:lang w:val="en-IE"/>
        </w:rPr>
      </w:pPr>
      <w:bookmarkStart w:id="245" w:name="_Toc477458058"/>
      <w:r w:rsidRPr="00862C5D">
        <w:rPr>
          <w:lang w:val="en-IE"/>
        </w:rPr>
        <w:t>Short Term Reserve</w:t>
      </w:r>
      <w:r w:rsidR="000C06AC" w:rsidRPr="00862C5D">
        <w:rPr>
          <w:lang w:val="en-IE"/>
        </w:rPr>
        <w:t xml:space="preserve"> </w:t>
      </w:r>
      <w:r w:rsidR="00815C54" w:rsidRPr="00862C5D">
        <w:rPr>
          <w:lang w:val="en-IE"/>
        </w:rPr>
        <w:t>Data Transaction</w:t>
      </w:r>
      <w:bookmarkEnd w:id="245"/>
    </w:p>
    <w:p w:rsidR="00815C54" w:rsidRPr="00862C5D" w:rsidRDefault="00815C54" w:rsidP="00815C54">
      <w:pPr>
        <w:pStyle w:val="ListParagraph"/>
        <w:numPr>
          <w:ilvl w:val="3"/>
          <w:numId w:val="43"/>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815C54" w:rsidRPr="00862C5D" w:rsidRDefault="00815C54" w:rsidP="00815C54">
      <w:pPr>
        <w:pStyle w:val="ListParagraph"/>
        <w:numPr>
          <w:ilvl w:val="3"/>
          <w:numId w:val="43"/>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815C54" w:rsidRPr="00862C5D" w:rsidRDefault="00815C54" w:rsidP="00815C54">
      <w:pPr>
        <w:pStyle w:val="ListParagraph"/>
        <w:numPr>
          <w:ilvl w:val="3"/>
          <w:numId w:val="43"/>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815C54" w:rsidRPr="00862C5D" w:rsidRDefault="00815C54" w:rsidP="00815C54">
      <w:pPr>
        <w:pStyle w:val="ListParagraph"/>
        <w:numPr>
          <w:ilvl w:val="3"/>
          <w:numId w:val="43"/>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815C54" w:rsidRPr="00862C5D" w:rsidRDefault="00815C54" w:rsidP="00815C54">
      <w:pPr>
        <w:pStyle w:val="ListParagraph"/>
        <w:numPr>
          <w:ilvl w:val="3"/>
          <w:numId w:val="43"/>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815C54" w:rsidRPr="00862C5D" w:rsidRDefault="00815C54" w:rsidP="00815C54">
      <w:pPr>
        <w:pStyle w:val="ListParagraph"/>
        <w:numPr>
          <w:ilvl w:val="3"/>
          <w:numId w:val="43"/>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815C54" w:rsidRPr="00862C5D" w:rsidRDefault="00815C54" w:rsidP="00815C54">
      <w:pPr>
        <w:pStyle w:val="ListParagraph"/>
        <w:numPr>
          <w:ilvl w:val="3"/>
          <w:numId w:val="43"/>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815C54" w:rsidRPr="00862C5D" w:rsidRDefault="00815C54" w:rsidP="00815C54">
      <w:pPr>
        <w:pStyle w:val="ListParagraph"/>
        <w:numPr>
          <w:ilvl w:val="3"/>
          <w:numId w:val="43"/>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815C54" w:rsidRPr="00862C5D" w:rsidRDefault="00815C54" w:rsidP="00815C54">
      <w:pPr>
        <w:pStyle w:val="ListParagraph"/>
        <w:numPr>
          <w:ilvl w:val="3"/>
          <w:numId w:val="43"/>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815C54" w:rsidRPr="00862C5D" w:rsidRDefault="00815C54" w:rsidP="00815C54">
      <w:pPr>
        <w:pStyle w:val="ListParagraph"/>
        <w:numPr>
          <w:ilvl w:val="3"/>
          <w:numId w:val="43"/>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815C54" w:rsidRPr="00862C5D" w:rsidRDefault="00815C54" w:rsidP="00815C54">
      <w:pPr>
        <w:pStyle w:val="ListParagraph"/>
        <w:numPr>
          <w:ilvl w:val="3"/>
          <w:numId w:val="43"/>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815C54" w:rsidRPr="00862C5D" w:rsidRDefault="00815C54" w:rsidP="003B4AF7">
      <w:pPr>
        <w:pStyle w:val="CERAPPENDIXLEVEL4"/>
        <w:rPr>
          <w:lang w:val="en-IE"/>
        </w:rPr>
      </w:pPr>
      <w:r w:rsidRPr="00862C5D">
        <w:rPr>
          <w:lang w:val="en-IE"/>
        </w:rPr>
        <w:t xml:space="preserve">The Data Records for the </w:t>
      </w:r>
      <w:r w:rsidR="00B529CD" w:rsidRPr="00862C5D">
        <w:rPr>
          <w:lang w:val="en-IE"/>
        </w:rPr>
        <w:t xml:space="preserve">Short Term </w:t>
      </w:r>
      <w:r w:rsidR="000C06AC" w:rsidRPr="00862C5D">
        <w:rPr>
          <w:lang w:val="en-IE"/>
        </w:rPr>
        <w:t xml:space="preserve">Reserve </w:t>
      </w:r>
      <w:r w:rsidRPr="00862C5D">
        <w:rPr>
          <w:lang w:val="en-IE"/>
        </w:rPr>
        <w:t xml:space="preserve">Data Transaction are described in </w:t>
      </w:r>
      <w:fldSimple w:instr=" REF _Ref477445487 \h  \* MERGEFORMAT ">
        <w:r w:rsidR="002E3252" w:rsidRPr="002E3252">
          <w:rPr>
            <w:lang w:val="en-IE"/>
          </w:rPr>
          <w:t xml:space="preserve">Table </w:t>
        </w:r>
        <w:r w:rsidR="002E3252" w:rsidRPr="002E3252">
          <w:rPr>
            <w:noProof/>
            <w:lang w:val="en-IE"/>
          </w:rPr>
          <w:t>8</w:t>
        </w:r>
      </w:fldSimple>
      <w:r w:rsidR="00676B55" w:rsidRPr="00862C5D">
        <w:rPr>
          <w:lang w:val="en-IE"/>
        </w:rPr>
        <w:t xml:space="preserve"> </w:t>
      </w:r>
      <w:r w:rsidRPr="00862C5D">
        <w:rPr>
          <w:lang w:val="en-IE"/>
        </w:rPr>
        <w:t xml:space="preserve">and the Submission Protocol in </w:t>
      </w:r>
      <w:fldSimple w:instr=" REF _Ref459998824 \h  \* MERGEFORMAT ">
        <w:r w:rsidR="002E3252" w:rsidRPr="002E3252">
          <w:rPr>
            <w:lang w:val="en-IE"/>
          </w:rPr>
          <w:t>Table 13</w:t>
        </w:r>
      </w:fldSimple>
      <w:r w:rsidRPr="00862C5D">
        <w:rPr>
          <w:lang w:val="en-IE"/>
        </w:rPr>
        <w:t>.</w:t>
      </w:r>
    </w:p>
    <w:p w:rsidR="00815C54" w:rsidRPr="00862C5D" w:rsidRDefault="00815C54" w:rsidP="00815C54">
      <w:pPr>
        <w:pStyle w:val="CERBODY"/>
        <w:rPr>
          <w:b/>
          <w:lang w:val="en-IE"/>
        </w:rPr>
      </w:pPr>
      <w:bookmarkStart w:id="246" w:name="_Ref477445487"/>
      <w:r w:rsidRPr="00862C5D">
        <w:rPr>
          <w:b/>
          <w:lang w:val="en-IE"/>
        </w:rPr>
        <w:t xml:space="preserve">Table </w:t>
      </w:r>
      <w:r w:rsidR="00E179D6" w:rsidRPr="00862C5D">
        <w:rPr>
          <w:b/>
          <w:lang w:val="en-IE"/>
        </w:rPr>
        <w:fldChar w:fldCharType="begin"/>
      </w:r>
      <w:r w:rsidRPr="00862C5D">
        <w:rPr>
          <w:b/>
          <w:lang w:val="en-IE"/>
        </w:rPr>
        <w:instrText xml:space="preserve"> SEQ Table \* ARABIC </w:instrText>
      </w:r>
      <w:r w:rsidR="00E179D6" w:rsidRPr="00862C5D">
        <w:rPr>
          <w:b/>
          <w:lang w:val="en-IE"/>
        </w:rPr>
        <w:fldChar w:fldCharType="separate"/>
      </w:r>
      <w:r w:rsidR="002E3252">
        <w:rPr>
          <w:b/>
          <w:noProof/>
          <w:lang w:val="en-IE"/>
        </w:rPr>
        <w:t>8</w:t>
      </w:r>
      <w:r w:rsidR="00E179D6" w:rsidRPr="00862C5D">
        <w:rPr>
          <w:b/>
          <w:lang w:val="en-IE"/>
        </w:rPr>
        <w:fldChar w:fldCharType="end"/>
      </w:r>
      <w:bookmarkEnd w:id="246"/>
      <w:r w:rsidRPr="00862C5D">
        <w:rPr>
          <w:b/>
          <w:lang w:val="en-IE"/>
        </w:rPr>
        <w:t xml:space="preserve"> – </w:t>
      </w:r>
      <w:r w:rsidR="00B529CD" w:rsidRPr="00862C5D">
        <w:rPr>
          <w:b/>
          <w:lang w:val="en-IE"/>
        </w:rPr>
        <w:t>Short Term Reserve</w:t>
      </w:r>
      <w:r w:rsidR="000C06AC" w:rsidRPr="00862C5D">
        <w:rPr>
          <w:b/>
          <w:lang w:val="en-IE"/>
        </w:rPr>
        <w:t xml:space="preserve"> </w:t>
      </w:r>
      <w:r w:rsidRPr="00862C5D">
        <w:rPr>
          <w:b/>
          <w:lang w:val="en-IE"/>
        </w:rPr>
        <w:t>Data Transaction Data Records</w:t>
      </w:r>
    </w:p>
    <w:tbl>
      <w:tblPr>
        <w:tblW w:w="7717" w:type="dxa"/>
        <w:tblInd w:w="851" w:type="dxa"/>
        <w:tblBorders>
          <w:top w:val="single" w:sz="12" w:space="0" w:color="808080"/>
          <w:left w:val="nil"/>
          <w:bottom w:val="single" w:sz="12" w:space="0" w:color="808080"/>
          <w:right w:val="nil"/>
          <w:insideH w:val="nil"/>
          <w:insideV w:val="nil"/>
        </w:tblBorders>
        <w:tblLook w:val="00A0"/>
      </w:tblPr>
      <w:tblGrid>
        <w:gridCol w:w="7717"/>
      </w:tblGrid>
      <w:tr w:rsidR="00815C54" w:rsidRPr="00862C5D" w:rsidTr="000C06AC">
        <w:trPr>
          <w:cantSplit/>
        </w:trPr>
        <w:tc>
          <w:tcPr>
            <w:tcW w:w="7717" w:type="dxa"/>
            <w:tcBorders>
              <w:top w:val="nil"/>
              <w:left w:val="nil"/>
              <w:bottom w:val="nil"/>
              <w:right w:val="nil"/>
            </w:tcBorders>
          </w:tcPr>
          <w:p w:rsidR="00815C54" w:rsidRPr="00862C5D" w:rsidRDefault="00815C54" w:rsidP="000C06AC">
            <w:pPr>
              <w:pStyle w:val="CERBODY"/>
              <w:rPr>
                <w:szCs w:val="24"/>
                <w:lang w:val="en-IE"/>
              </w:rPr>
            </w:pPr>
            <w:r w:rsidRPr="00862C5D">
              <w:rPr>
                <w:lang w:val="en-IE"/>
              </w:rPr>
              <w:t>Trading Day</w:t>
            </w:r>
          </w:p>
        </w:tc>
      </w:tr>
      <w:tr w:rsidR="00815C54" w:rsidRPr="00862C5D" w:rsidTr="000C06AC">
        <w:trPr>
          <w:cantSplit/>
        </w:trPr>
        <w:tc>
          <w:tcPr>
            <w:tcW w:w="7717" w:type="dxa"/>
            <w:tcBorders>
              <w:top w:val="nil"/>
            </w:tcBorders>
          </w:tcPr>
          <w:p w:rsidR="00815C54" w:rsidRPr="00862C5D" w:rsidRDefault="00815C54" w:rsidP="000C06AC">
            <w:pPr>
              <w:pStyle w:val="CERBODY"/>
              <w:rPr>
                <w:lang w:val="en-IE"/>
              </w:rPr>
            </w:pPr>
            <w:r w:rsidRPr="00862C5D">
              <w:rPr>
                <w:lang w:val="en-IE"/>
              </w:rPr>
              <w:lastRenderedPageBreak/>
              <w:t xml:space="preserve">Imbalance Pricing Period </w:t>
            </w:r>
          </w:p>
        </w:tc>
      </w:tr>
      <w:tr w:rsidR="00815C54" w:rsidRPr="00862C5D" w:rsidTr="000C06AC">
        <w:trPr>
          <w:cantSplit/>
        </w:trPr>
        <w:tc>
          <w:tcPr>
            <w:tcW w:w="7717" w:type="dxa"/>
            <w:tcBorders>
              <w:top w:val="nil"/>
            </w:tcBorders>
          </w:tcPr>
          <w:p w:rsidR="00815C54" w:rsidRPr="00862C5D" w:rsidRDefault="00215718" w:rsidP="00215718">
            <w:pPr>
              <w:pStyle w:val="CERBODY"/>
              <w:rPr>
                <w:lang w:val="en-IE"/>
              </w:rPr>
            </w:pPr>
            <w:r w:rsidRPr="00862C5D">
              <w:rPr>
                <w:lang w:val="en-IE"/>
              </w:rPr>
              <w:t>Short Term Reserve Quantity (</w:t>
            </w:r>
            <w:proofErr w:type="spellStart"/>
            <w:r w:rsidRPr="00862C5D">
              <w:rPr>
                <w:lang w:val="en-IE"/>
              </w:rPr>
              <w:t>qSTR</w:t>
            </w:r>
            <w:r w:rsidRPr="00862C5D">
              <w:rPr>
                <w:vertAlign w:val="subscript"/>
                <w:lang w:val="en-IE"/>
              </w:rPr>
              <w:t>φ</w:t>
            </w:r>
            <w:proofErr w:type="spellEnd"/>
            <w:r w:rsidRPr="00862C5D">
              <w:rPr>
                <w:lang w:val="en-IE"/>
              </w:rPr>
              <w:t>)</w:t>
            </w:r>
          </w:p>
          <w:p w:rsidR="00215718" w:rsidRPr="00862C5D" w:rsidRDefault="00215718" w:rsidP="000C06AC">
            <w:pPr>
              <w:pStyle w:val="CERBODY"/>
              <w:rPr>
                <w:szCs w:val="24"/>
                <w:lang w:val="en-IE"/>
              </w:rPr>
            </w:pPr>
            <w:r w:rsidRPr="00862C5D">
              <w:rPr>
                <w:lang w:val="en-IE"/>
              </w:rPr>
              <w:t>Operating Reserve Requirement Quantity (</w:t>
            </w:r>
            <w:proofErr w:type="spellStart"/>
            <w:r w:rsidRPr="00862C5D">
              <w:rPr>
                <w:lang w:val="en-IE"/>
              </w:rPr>
              <w:t>qOR</w:t>
            </w:r>
            <w:r w:rsidR="000C06AC" w:rsidRPr="00862C5D">
              <w:rPr>
                <w:lang w:val="en-IE"/>
              </w:rPr>
              <w:t>R</w:t>
            </w:r>
            <w:r w:rsidRPr="00862C5D">
              <w:rPr>
                <w:vertAlign w:val="subscript"/>
                <w:lang w:val="en-IE"/>
              </w:rPr>
              <w:t>φ</w:t>
            </w:r>
            <w:proofErr w:type="spellEnd"/>
            <w:r w:rsidRPr="00862C5D">
              <w:rPr>
                <w:lang w:val="en-IE"/>
              </w:rPr>
              <w:t>)</w:t>
            </w:r>
          </w:p>
        </w:tc>
      </w:tr>
    </w:tbl>
    <w:p w:rsidR="00815C54" w:rsidRPr="00862C5D" w:rsidRDefault="00815C54" w:rsidP="00815C54">
      <w:pPr>
        <w:pStyle w:val="CERBODY"/>
        <w:rPr>
          <w:lang w:val="en-IE" w:eastAsia="en-GB"/>
        </w:rPr>
      </w:pPr>
    </w:p>
    <w:p w:rsidR="00815C54" w:rsidRPr="00862C5D" w:rsidRDefault="00815C54" w:rsidP="00815C54">
      <w:pPr>
        <w:pStyle w:val="CERBODY"/>
        <w:rPr>
          <w:b/>
          <w:lang w:val="en-IE"/>
        </w:rPr>
      </w:pPr>
      <w:bookmarkStart w:id="247" w:name="_Ref477445499"/>
      <w:r w:rsidRPr="00862C5D">
        <w:rPr>
          <w:b/>
          <w:lang w:val="en-IE"/>
        </w:rPr>
        <w:t xml:space="preserve">Table </w:t>
      </w:r>
      <w:r w:rsidR="00E179D6" w:rsidRPr="00862C5D">
        <w:rPr>
          <w:b/>
          <w:lang w:val="en-IE"/>
        </w:rPr>
        <w:fldChar w:fldCharType="begin"/>
      </w:r>
      <w:r w:rsidRPr="00862C5D">
        <w:rPr>
          <w:b/>
          <w:lang w:val="en-IE"/>
        </w:rPr>
        <w:instrText xml:space="preserve"> SEQ Table \* ARABIC </w:instrText>
      </w:r>
      <w:r w:rsidR="00E179D6" w:rsidRPr="00862C5D">
        <w:rPr>
          <w:b/>
          <w:lang w:val="en-IE"/>
        </w:rPr>
        <w:fldChar w:fldCharType="separate"/>
      </w:r>
      <w:r w:rsidR="002E3252">
        <w:rPr>
          <w:b/>
          <w:noProof/>
          <w:lang w:val="en-IE"/>
        </w:rPr>
        <w:t>9</w:t>
      </w:r>
      <w:r w:rsidR="00E179D6" w:rsidRPr="00862C5D">
        <w:rPr>
          <w:b/>
          <w:lang w:val="en-IE"/>
        </w:rPr>
        <w:fldChar w:fldCharType="end"/>
      </w:r>
      <w:bookmarkEnd w:id="247"/>
      <w:r w:rsidRPr="00862C5D">
        <w:rPr>
          <w:b/>
          <w:lang w:val="en-IE"/>
        </w:rPr>
        <w:t xml:space="preserve"> – </w:t>
      </w:r>
      <w:r w:rsidR="00B529CD" w:rsidRPr="00862C5D">
        <w:rPr>
          <w:b/>
          <w:lang w:val="en-IE"/>
        </w:rPr>
        <w:t xml:space="preserve">Short Term </w:t>
      </w:r>
      <w:r w:rsidR="00215718" w:rsidRPr="00862C5D">
        <w:rPr>
          <w:b/>
          <w:lang w:val="en-IE"/>
        </w:rPr>
        <w:t xml:space="preserve">Reserve </w:t>
      </w:r>
      <w:r w:rsidRPr="00862C5D">
        <w:rPr>
          <w:b/>
          <w:lang w:val="en-IE"/>
        </w:rPr>
        <w:t>Data Transaction Submission Protocol</w:t>
      </w:r>
    </w:p>
    <w:tbl>
      <w:tblPr>
        <w:tblW w:w="7717" w:type="dxa"/>
        <w:tblInd w:w="851" w:type="dxa"/>
        <w:tblBorders>
          <w:top w:val="single" w:sz="12" w:space="0" w:color="808080"/>
          <w:left w:val="nil"/>
          <w:bottom w:val="single" w:sz="12" w:space="0" w:color="808080"/>
          <w:right w:val="nil"/>
          <w:insideH w:val="nil"/>
          <w:insideV w:val="nil"/>
        </w:tblBorders>
        <w:tblLook w:val="00A0"/>
      </w:tblPr>
      <w:tblGrid>
        <w:gridCol w:w="3757"/>
        <w:gridCol w:w="3960"/>
      </w:tblGrid>
      <w:tr w:rsidR="00815C54" w:rsidRPr="00862C5D" w:rsidTr="000C06AC">
        <w:tc>
          <w:tcPr>
            <w:tcW w:w="3757" w:type="dxa"/>
            <w:tcBorders>
              <w:top w:val="single" w:sz="4" w:space="0" w:color="auto"/>
            </w:tcBorders>
          </w:tcPr>
          <w:p w:rsidR="00815C54" w:rsidRPr="00862C5D" w:rsidRDefault="00815C54" w:rsidP="000C06AC">
            <w:pPr>
              <w:pStyle w:val="CERBODY"/>
              <w:rPr>
                <w:szCs w:val="24"/>
                <w:lang w:val="en-IE"/>
              </w:rPr>
            </w:pPr>
            <w:r w:rsidRPr="00862C5D">
              <w:rPr>
                <w:lang w:val="en-IE"/>
              </w:rPr>
              <w:t>Sender</w:t>
            </w:r>
          </w:p>
        </w:tc>
        <w:tc>
          <w:tcPr>
            <w:tcW w:w="3960" w:type="dxa"/>
            <w:tcBorders>
              <w:top w:val="single" w:sz="4" w:space="0" w:color="auto"/>
            </w:tcBorders>
          </w:tcPr>
          <w:p w:rsidR="00815C54" w:rsidRPr="00862C5D" w:rsidRDefault="00815C54" w:rsidP="000C06AC">
            <w:pPr>
              <w:pStyle w:val="CERBODY"/>
              <w:rPr>
                <w:szCs w:val="24"/>
                <w:lang w:val="en-IE"/>
              </w:rPr>
            </w:pPr>
            <w:r w:rsidRPr="00862C5D">
              <w:rPr>
                <w:lang w:val="en-IE"/>
              </w:rPr>
              <w:t>System Operator</w:t>
            </w:r>
            <w:r w:rsidR="00B529CD" w:rsidRPr="00862C5D">
              <w:rPr>
                <w:lang w:val="en-IE"/>
              </w:rPr>
              <w:t>s</w:t>
            </w:r>
          </w:p>
        </w:tc>
      </w:tr>
      <w:tr w:rsidR="00815C54" w:rsidRPr="00862C5D" w:rsidTr="000C06AC">
        <w:tc>
          <w:tcPr>
            <w:tcW w:w="3757" w:type="dxa"/>
          </w:tcPr>
          <w:p w:rsidR="00815C54" w:rsidRPr="00862C5D" w:rsidRDefault="00815C54" w:rsidP="000C06AC">
            <w:pPr>
              <w:pStyle w:val="CERBODY"/>
              <w:rPr>
                <w:szCs w:val="24"/>
                <w:lang w:val="en-IE"/>
              </w:rPr>
            </w:pPr>
            <w:r w:rsidRPr="00862C5D">
              <w:rPr>
                <w:lang w:val="en-IE"/>
              </w:rPr>
              <w:t>Recipient</w:t>
            </w:r>
          </w:p>
        </w:tc>
        <w:tc>
          <w:tcPr>
            <w:tcW w:w="3960" w:type="dxa"/>
          </w:tcPr>
          <w:p w:rsidR="00815C54" w:rsidRPr="00862C5D" w:rsidRDefault="00815C54" w:rsidP="000C06AC">
            <w:pPr>
              <w:pStyle w:val="CERBODY"/>
              <w:rPr>
                <w:szCs w:val="24"/>
                <w:lang w:val="en-IE"/>
              </w:rPr>
            </w:pPr>
            <w:r w:rsidRPr="00862C5D">
              <w:rPr>
                <w:lang w:val="en-IE"/>
              </w:rPr>
              <w:t>Market Operator</w:t>
            </w:r>
          </w:p>
        </w:tc>
      </w:tr>
      <w:tr w:rsidR="00815C54" w:rsidRPr="00862C5D" w:rsidTr="000C06AC">
        <w:tc>
          <w:tcPr>
            <w:tcW w:w="3757" w:type="dxa"/>
          </w:tcPr>
          <w:p w:rsidR="00815C54" w:rsidRPr="00862C5D" w:rsidRDefault="00815C54" w:rsidP="000C06AC">
            <w:pPr>
              <w:pStyle w:val="CERBODY"/>
              <w:rPr>
                <w:szCs w:val="24"/>
                <w:lang w:val="en-IE"/>
              </w:rPr>
            </w:pPr>
            <w:r w:rsidRPr="00862C5D">
              <w:rPr>
                <w:lang w:val="en-IE"/>
              </w:rPr>
              <w:t>Number of Data Transactions</w:t>
            </w:r>
          </w:p>
        </w:tc>
        <w:tc>
          <w:tcPr>
            <w:tcW w:w="3960" w:type="dxa"/>
          </w:tcPr>
          <w:p w:rsidR="00815C54" w:rsidRPr="00862C5D" w:rsidRDefault="00815C54" w:rsidP="006247D3">
            <w:pPr>
              <w:pStyle w:val="CERBODY"/>
              <w:rPr>
                <w:szCs w:val="24"/>
                <w:lang w:val="en-IE"/>
              </w:rPr>
            </w:pPr>
            <w:r w:rsidRPr="00862C5D">
              <w:rPr>
                <w:lang w:val="en-IE"/>
              </w:rPr>
              <w:t>One</w:t>
            </w:r>
            <w:r w:rsidR="00215718" w:rsidRPr="00862C5D">
              <w:rPr>
                <w:lang w:val="en-IE"/>
              </w:rPr>
              <w:t xml:space="preserve">, containing </w:t>
            </w:r>
            <w:r w:rsidR="000C06AC" w:rsidRPr="00862C5D">
              <w:rPr>
                <w:lang w:val="en-IE"/>
              </w:rPr>
              <w:t xml:space="preserve">a value for </w:t>
            </w:r>
            <w:r w:rsidR="00FE5515" w:rsidRPr="00862C5D">
              <w:rPr>
                <w:lang w:val="en-IE"/>
              </w:rPr>
              <w:t>Short Term Reserve Quantity (</w:t>
            </w:r>
            <w:proofErr w:type="spellStart"/>
            <w:r w:rsidR="00FE5515" w:rsidRPr="00862C5D">
              <w:rPr>
                <w:lang w:val="en-IE"/>
              </w:rPr>
              <w:t>qSTR</w:t>
            </w:r>
            <w:r w:rsidR="00FE5515" w:rsidRPr="00862C5D">
              <w:rPr>
                <w:vertAlign w:val="subscript"/>
                <w:lang w:val="en-IE"/>
              </w:rPr>
              <w:t>φ</w:t>
            </w:r>
            <w:proofErr w:type="spellEnd"/>
            <w:r w:rsidR="00FE5515" w:rsidRPr="00862C5D">
              <w:rPr>
                <w:lang w:val="en-IE"/>
              </w:rPr>
              <w:t>)</w:t>
            </w:r>
            <w:r w:rsidR="000C06AC" w:rsidRPr="00862C5D">
              <w:rPr>
                <w:lang w:val="en-IE"/>
              </w:rPr>
              <w:t xml:space="preserve"> and </w:t>
            </w:r>
            <w:r w:rsidR="00FE5515" w:rsidRPr="00862C5D">
              <w:rPr>
                <w:lang w:val="en-IE"/>
              </w:rPr>
              <w:t>Operating Reserve Requirement Quantity (</w:t>
            </w:r>
            <w:proofErr w:type="spellStart"/>
            <w:r w:rsidR="00FE5515" w:rsidRPr="00862C5D">
              <w:rPr>
                <w:lang w:val="en-IE"/>
              </w:rPr>
              <w:t>qORR</w:t>
            </w:r>
            <w:r w:rsidR="00FE5515" w:rsidRPr="00862C5D">
              <w:rPr>
                <w:vertAlign w:val="subscript"/>
                <w:lang w:val="en-IE"/>
              </w:rPr>
              <w:t>φ</w:t>
            </w:r>
            <w:proofErr w:type="spellEnd"/>
            <w:r w:rsidR="00FE5515" w:rsidRPr="00862C5D">
              <w:rPr>
                <w:lang w:val="en-IE"/>
              </w:rPr>
              <w:t>)</w:t>
            </w:r>
            <w:r w:rsidR="006247D3" w:rsidRPr="00862C5D">
              <w:rPr>
                <w:lang w:val="en-IE"/>
              </w:rPr>
              <w:t xml:space="preserve"> for the Imbalance Pricing Period</w:t>
            </w:r>
          </w:p>
        </w:tc>
      </w:tr>
      <w:tr w:rsidR="00FE5515" w:rsidRPr="00862C5D" w:rsidTr="000C06AC">
        <w:tc>
          <w:tcPr>
            <w:tcW w:w="3757" w:type="dxa"/>
          </w:tcPr>
          <w:p w:rsidR="00FE5515" w:rsidRPr="00862C5D" w:rsidRDefault="00FE5515" w:rsidP="000C06AC">
            <w:pPr>
              <w:pStyle w:val="CERBODY"/>
              <w:rPr>
                <w:lang w:val="en-IE"/>
              </w:rPr>
            </w:pPr>
            <w:r w:rsidRPr="00862C5D">
              <w:rPr>
                <w:lang w:val="en-IE"/>
              </w:rPr>
              <w:t>Frequency of Data Transactions</w:t>
            </w:r>
          </w:p>
        </w:tc>
        <w:tc>
          <w:tcPr>
            <w:tcW w:w="3960" w:type="dxa"/>
          </w:tcPr>
          <w:p w:rsidR="00FE5515" w:rsidRPr="00862C5D" w:rsidRDefault="00FE5515" w:rsidP="00FE5515">
            <w:pPr>
              <w:pStyle w:val="CERBODY"/>
              <w:rPr>
                <w:lang w:val="en-IE"/>
              </w:rPr>
            </w:pPr>
            <w:r w:rsidRPr="00862C5D">
              <w:rPr>
                <w:lang w:val="en-IE"/>
              </w:rPr>
              <w:t>One for every Imbalance Pricing Period</w:t>
            </w:r>
          </w:p>
        </w:tc>
      </w:tr>
      <w:tr w:rsidR="00815C54" w:rsidRPr="00862C5D" w:rsidTr="000C06AC">
        <w:tc>
          <w:tcPr>
            <w:tcW w:w="3757" w:type="dxa"/>
          </w:tcPr>
          <w:p w:rsidR="00815C54" w:rsidRPr="00862C5D" w:rsidRDefault="00815C54" w:rsidP="000C06AC">
            <w:pPr>
              <w:pStyle w:val="CERBODY"/>
              <w:rPr>
                <w:szCs w:val="24"/>
                <w:lang w:val="en-IE"/>
              </w:rPr>
            </w:pPr>
            <w:r w:rsidRPr="00862C5D">
              <w:rPr>
                <w:lang w:val="en-IE"/>
              </w:rPr>
              <w:t>First Submission time</w:t>
            </w:r>
          </w:p>
        </w:tc>
        <w:tc>
          <w:tcPr>
            <w:tcW w:w="3960" w:type="dxa"/>
          </w:tcPr>
          <w:p w:rsidR="00815C54" w:rsidRPr="00862C5D" w:rsidRDefault="00815C54" w:rsidP="00215718">
            <w:pPr>
              <w:pStyle w:val="CERBODY"/>
              <w:rPr>
                <w:szCs w:val="24"/>
                <w:lang w:val="en-IE"/>
              </w:rPr>
            </w:pPr>
            <w:r w:rsidRPr="00862C5D">
              <w:rPr>
                <w:lang w:val="en-IE"/>
              </w:rPr>
              <w:t>After end of Imbalance Pricing Period</w:t>
            </w:r>
          </w:p>
        </w:tc>
      </w:tr>
      <w:tr w:rsidR="00815C54" w:rsidRPr="00862C5D" w:rsidTr="000C06AC">
        <w:tc>
          <w:tcPr>
            <w:tcW w:w="3757" w:type="dxa"/>
          </w:tcPr>
          <w:p w:rsidR="00815C54" w:rsidRPr="00862C5D" w:rsidRDefault="00815C54" w:rsidP="000C06AC">
            <w:pPr>
              <w:pStyle w:val="CERBODY"/>
              <w:rPr>
                <w:szCs w:val="24"/>
                <w:lang w:val="en-IE"/>
              </w:rPr>
            </w:pPr>
            <w:r w:rsidRPr="00862C5D">
              <w:rPr>
                <w:lang w:val="en-IE"/>
              </w:rPr>
              <w:t>Last Submission time</w:t>
            </w:r>
          </w:p>
        </w:tc>
        <w:tc>
          <w:tcPr>
            <w:tcW w:w="3960" w:type="dxa"/>
          </w:tcPr>
          <w:p w:rsidR="00815C54" w:rsidRPr="00862C5D" w:rsidRDefault="00815C54" w:rsidP="000C06AC">
            <w:pPr>
              <w:pStyle w:val="CERBODY"/>
              <w:rPr>
                <w:szCs w:val="24"/>
                <w:lang w:val="en-IE"/>
              </w:rPr>
            </w:pPr>
            <w:r w:rsidRPr="00862C5D">
              <w:rPr>
                <w:lang w:val="en-IE"/>
              </w:rPr>
              <w:t>Prior to Imbalance Price Calculation.</w:t>
            </w:r>
          </w:p>
          <w:p w:rsidR="00815C54" w:rsidRPr="00862C5D" w:rsidRDefault="00815C54" w:rsidP="000C06AC">
            <w:pPr>
              <w:pStyle w:val="CERBODY"/>
              <w:rPr>
                <w:szCs w:val="24"/>
                <w:lang w:val="en-IE"/>
              </w:rPr>
            </w:pPr>
            <w:r w:rsidRPr="00862C5D">
              <w:rPr>
                <w:lang w:val="en-IE"/>
              </w:rPr>
              <w:t>As required to resolve a Settlement Query or a Dispute where the Data Records in the Transaction are discovered to be in error.</w:t>
            </w:r>
          </w:p>
        </w:tc>
      </w:tr>
      <w:tr w:rsidR="00815C54" w:rsidRPr="00862C5D" w:rsidTr="000C06AC">
        <w:tc>
          <w:tcPr>
            <w:tcW w:w="3757" w:type="dxa"/>
          </w:tcPr>
          <w:p w:rsidR="00815C54" w:rsidRPr="00862C5D" w:rsidRDefault="00815C54" w:rsidP="000C06AC">
            <w:pPr>
              <w:pStyle w:val="CERBODY"/>
              <w:rPr>
                <w:szCs w:val="24"/>
                <w:lang w:val="en-IE"/>
              </w:rPr>
            </w:pPr>
            <w:r w:rsidRPr="00862C5D">
              <w:rPr>
                <w:lang w:val="en-IE"/>
              </w:rPr>
              <w:t xml:space="preserve">Permitted frequency of resubmission </w:t>
            </w:r>
            <w:r w:rsidRPr="00862C5D">
              <w:rPr>
                <w:rFonts w:cs="Arial"/>
                <w:lang w:val="en-IE"/>
              </w:rPr>
              <w:t>prior to last submission time</w:t>
            </w:r>
          </w:p>
        </w:tc>
        <w:tc>
          <w:tcPr>
            <w:tcW w:w="3960" w:type="dxa"/>
          </w:tcPr>
          <w:p w:rsidR="00815C54" w:rsidRPr="00862C5D" w:rsidRDefault="00815C54" w:rsidP="000C06AC">
            <w:pPr>
              <w:pStyle w:val="CERBODY"/>
              <w:rPr>
                <w:szCs w:val="24"/>
                <w:lang w:val="en-IE"/>
              </w:rPr>
            </w:pPr>
            <w:r w:rsidRPr="00862C5D">
              <w:rPr>
                <w:lang w:val="en-IE"/>
              </w:rPr>
              <w:t>Unlimited</w:t>
            </w:r>
          </w:p>
        </w:tc>
      </w:tr>
      <w:tr w:rsidR="00815C54" w:rsidRPr="00862C5D" w:rsidTr="000C06AC">
        <w:tc>
          <w:tcPr>
            <w:tcW w:w="3757" w:type="dxa"/>
          </w:tcPr>
          <w:p w:rsidR="00815C54" w:rsidRPr="00862C5D" w:rsidRDefault="00815C54" w:rsidP="000C06AC">
            <w:pPr>
              <w:pStyle w:val="CERBODY"/>
              <w:rPr>
                <w:szCs w:val="24"/>
                <w:lang w:val="en-IE"/>
              </w:rPr>
            </w:pPr>
            <w:r w:rsidRPr="00862C5D">
              <w:rPr>
                <w:lang w:val="en-IE"/>
              </w:rPr>
              <w:t>Valid Communication Channels</w:t>
            </w:r>
          </w:p>
        </w:tc>
        <w:tc>
          <w:tcPr>
            <w:tcW w:w="3960" w:type="dxa"/>
          </w:tcPr>
          <w:p w:rsidR="00815C54" w:rsidRPr="00862C5D" w:rsidRDefault="00815C54" w:rsidP="00215718">
            <w:pPr>
              <w:pStyle w:val="CERBODY"/>
              <w:rPr>
                <w:szCs w:val="24"/>
                <w:lang w:val="en-IE"/>
              </w:rPr>
            </w:pPr>
            <w:r w:rsidRPr="00862C5D">
              <w:rPr>
                <w:lang w:val="en-IE"/>
              </w:rPr>
              <w:t xml:space="preserve">Type </w:t>
            </w:r>
            <w:r w:rsidR="00215718" w:rsidRPr="00862C5D">
              <w:rPr>
                <w:lang w:val="en-IE"/>
              </w:rPr>
              <w:t>3</w:t>
            </w:r>
            <w:r w:rsidRPr="00862C5D">
              <w:rPr>
                <w:lang w:val="en-IE"/>
              </w:rPr>
              <w:t xml:space="preserve"> (</w:t>
            </w:r>
            <w:r w:rsidR="00215718" w:rsidRPr="00862C5D">
              <w:rPr>
                <w:lang w:val="en-IE"/>
              </w:rPr>
              <w:t>computer to computer</w:t>
            </w:r>
            <w:r w:rsidRPr="00862C5D">
              <w:rPr>
                <w:lang w:val="en-IE"/>
              </w:rPr>
              <w:t xml:space="preserve">) </w:t>
            </w:r>
          </w:p>
        </w:tc>
      </w:tr>
      <w:tr w:rsidR="00815C54" w:rsidRPr="00862C5D" w:rsidTr="000C06AC">
        <w:tc>
          <w:tcPr>
            <w:tcW w:w="3757" w:type="dxa"/>
          </w:tcPr>
          <w:p w:rsidR="00815C54" w:rsidRPr="00862C5D" w:rsidRDefault="00815C54" w:rsidP="000C06AC">
            <w:pPr>
              <w:pStyle w:val="CERBODY"/>
              <w:rPr>
                <w:szCs w:val="24"/>
                <w:lang w:val="en-IE"/>
              </w:rPr>
            </w:pPr>
            <w:r w:rsidRPr="00862C5D">
              <w:rPr>
                <w:lang w:val="en-IE"/>
              </w:rPr>
              <w:t xml:space="preserve">Process for data validation </w:t>
            </w:r>
          </w:p>
        </w:tc>
        <w:tc>
          <w:tcPr>
            <w:tcW w:w="3960" w:type="dxa"/>
          </w:tcPr>
          <w:p w:rsidR="00815C54" w:rsidRPr="00862C5D" w:rsidRDefault="00815C54" w:rsidP="000C06AC">
            <w:pPr>
              <w:pStyle w:val="CERBODY"/>
              <w:rPr>
                <w:szCs w:val="24"/>
                <w:lang w:val="en-IE"/>
              </w:rPr>
            </w:pPr>
            <w:r w:rsidRPr="00862C5D">
              <w:rPr>
                <w:lang w:val="en-IE"/>
              </w:rPr>
              <w:t>None</w:t>
            </w:r>
          </w:p>
        </w:tc>
      </w:tr>
    </w:tbl>
    <w:p w:rsidR="00815C54" w:rsidRPr="00862C5D" w:rsidRDefault="00815C54" w:rsidP="00815C54">
      <w:pPr>
        <w:pStyle w:val="CERBODY"/>
        <w:rPr>
          <w:lang w:val="en-IE"/>
        </w:rPr>
      </w:pPr>
    </w:p>
    <w:p w:rsidR="00215718" w:rsidRPr="00862C5D" w:rsidRDefault="00B529CD" w:rsidP="003B4AF7">
      <w:pPr>
        <w:pStyle w:val="CERAPPENDIXLEVEL3"/>
        <w:rPr>
          <w:lang w:val="en-IE"/>
        </w:rPr>
      </w:pPr>
      <w:bookmarkStart w:id="248" w:name="_Toc477458059"/>
      <w:r w:rsidRPr="00862C5D">
        <w:rPr>
          <w:lang w:val="en-IE"/>
        </w:rPr>
        <w:t>System Operator</w:t>
      </w:r>
      <w:r w:rsidR="006247D3" w:rsidRPr="00862C5D">
        <w:rPr>
          <w:lang w:val="en-IE"/>
        </w:rPr>
        <w:t xml:space="preserve"> Flag</w:t>
      </w:r>
      <w:r w:rsidRPr="00862C5D">
        <w:rPr>
          <w:lang w:val="en-IE"/>
        </w:rPr>
        <w:t>s</w:t>
      </w:r>
      <w:r w:rsidR="00215718" w:rsidRPr="00862C5D">
        <w:rPr>
          <w:lang w:val="en-IE"/>
        </w:rPr>
        <w:t xml:space="preserve"> Data Transaction</w:t>
      </w:r>
      <w:bookmarkEnd w:id="248"/>
    </w:p>
    <w:p w:rsidR="00215718" w:rsidRPr="00862C5D" w:rsidRDefault="00215718" w:rsidP="00215718">
      <w:pPr>
        <w:pStyle w:val="ListParagraph"/>
        <w:numPr>
          <w:ilvl w:val="3"/>
          <w:numId w:val="43"/>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215718" w:rsidRPr="00862C5D" w:rsidRDefault="00215718" w:rsidP="00215718">
      <w:pPr>
        <w:pStyle w:val="ListParagraph"/>
        <w:numPr>
          <w:ilvl w:val="3"/>
          <w:numId w:val="43"/>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215718" w:rsidRPr="00862C5D" w:rsidRDefault="00215718" w:rsidP="00215718">
      <w:pPr>
        <w:pStyle w:val="ListParagraph"/>
        <w:numPr>
          <w:ilvl w:val="3"/>
          <w:numId w:val="43"/>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215718" w:rsidRPr="00862C5D" w:rsidRDefault="00215718" w:rsidP="00215718">
      <w:pPr>
        <w:pStyle w:val="ListParagraph"/>
        <w:numPr>
          <w:ilvl w:val="3"/>
          <w:numId w:val="43"/>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215718" w:rsidRPr="00862C5D" w:rsidRDefault="00215718" w:rsidP="00215718">
      <w:pPr>
        <w:pStyle w:val="ListParagraph"/>
        <w:numPr>
          <w:ilvl w:val="3"/>
          <w:numId w:val="43"/>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215718" w:rsidRPr="00862C5D" w:rsidRDefault="00215718" w:rsidP="00215718">
      <w:pPr>
        <w:pStyle w:val="ListParagraph"/>
        <w:numPr>
          <w:ilvl w:val="3"/>
          <w:numId w:val="43"/>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215718" w:rsidRPr="00862C5D" w:rsidRDefault="00215718" w:rsidP="00215718">
      <w:pPr>
        <w:pStyle w:val="ListParagraph"/>
        <w:numPr>
          <w:ilvl w:val="3"/>
          <w:numId w:val="43"/>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215718" w:rsidRPr="00862C5D" w:rsidRDefault="00215718" w:rsidP="00215718">
      <w:pPr>
        <w:pStyle w:val="ListParagraph"/>
        <w:numPr>
          <w:ilvl w:val="3"/>
          <w:numId w:val="43"/>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215718" w:rsidRPr="00862C5D" w:rsidRDefault="00215718" w:rsidP="00215718">
      <w:pPr>
        <w:pStyle w:val="ListParagraph"/>
        <w:numPr>
          <w:ilvl w:val="3"/>
          <w:numId w:val="43"/>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215718" w:rsidRPr="00862C5D" w:rsidRDefault="00215718" w:rsidP="00215718">
      <w:pPr>
        <w:pStyle w:val="ListParagraph"/>
        <w:numPr>
          <w:ilvl w:val="3"/>
          <w:numId w:val="43"/>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215718" w:rsidRPr="00862C5D" w:rsidRDefault="00215718" w:rsidP="003B4AF7">
      <w:pPr>
        <w:pStyle w:val="CERAPPENDIXLEVEL4"/>
        <w:rPr>
          <w:lang w:val="en-IE"/>
        </w:rPr>
      </w:pPr>
      <w:r w:rsidRPr="00862C5D">
        <w:rPr>
          <w:lang w:val="en-IE"/>
        </w:rPr>
        <w:t xml:space="preserve">The Data Records for the </w:t>
      </w:r>
      <w:r w:rsidR="00B529CD" w:rsidRPr="00862C5D">
        <w:rPr>
          <w:lang w:val="en-IE"/>
        </w:rPr>
        <w:t>System Operator Flags</w:t>
      </w:r>
      <w:r w:rsidRPr="00862C5D">
        <w:rPr>
          <w:lang w:val="en-IE"/>
        </w:rPr>
        <w:t xml:space="preserve"> Data Transaction are described in</w:t>
      </w:r>
      <w:r w:rsidR="00DB3EFA" w:rsidRPr="00862C5D">
        <w:rPr>
          <w:lang w:val="en-IE"/>
        </w:rPr>
        <w:t xml:space="preserve"> </w:t>
      </w:r>
      <w:fldSimple w:instr=" REF _Ref477252773 \h  \* MERGEFORMAT ">
        <w:r w:rsidR="002E3252" w:rsidRPr="002E3252">
          <w:rPr>
            <w:lang w:val="en-IE"/>
          </w:rPr>
          <w:t>Table 10</w:t>
        </w:r>
      </w:fldSimple>
      <w:r w:rsidR="006247D3" w:rsidRPr="00862C5D">
        <w:rPr>
          <w:lang w:val="en-IE"/>
        </w:rPr>
        <w:t xml:space="preserve"> </w:t>
      </w:r>
      <w:r w:rsidRPr="00862C5D">
        <w:rPr>
          <w:lang w:val="en-IE"/>
        </w:rPr>
        <w:t>and the Submission Protocol in</w:t>
      </w:r>
      <w:r w:rsidR="006247D3" w:rsidRPr="00862C5D">
        <w:rPr>
          <w:lang w:val="en-IE"/>
        </w:rPr>
        <w:t xml:space="preserve"> </w:t>
      </w:r>
      <w:fldSimple w:instr=" REF _Ref477252808 \h  \* MERGEFORMAT ">
        <w:r w:rsidR="002E3252" w:rsidRPr="002E3252">
          <w:rPr>
            <w:lang w:val="en-IE"/>
          </w:rPr>
          <w:t>Table 11</w:t>
        </w:r>
      </w:fldSimple>
      <w:r w:rsidRPr="00862C5D">
        <w:rPr>
          <w:lang w:val="en-IE"/>
        </w:rPr>
        <w:t>.</w:t>
      </w:r>
    </w:p>
    <w:p w:rsidR="00215718" w:rsidRPr="00862C5D" w:rsidRDefault="00215718" w:rsidP="00215718">
      <w:pPr>
        <w:pStyle w:val="CERBODY"/>
        <w:rPr>
          <w:b/>
          <w:lang w:val="en-IE"/>
        </w:rPr>
      </w:pPr>
      <w:bookmarkStart w:id="249" w:name="_Ref477252773"/>
      <w:r w:rsidRPr="00862C5D">
        <w:rPr>
          <w:b/>
          <w:lang w:val="en-IE"/>
        </w:rPr>
        <w:t xml:space="preserve">Table </w:t>
      </w:r>
      <w:r w:rsidR="00E179D6" w:rsidRPr="00862C5D">
        <w:rPr>
          <w:b/>
          <w:lang w:val="en-IE"/>
        </w:rPr>
        <w:fldChar w:fldCharType="begin"/>
      </w:r>
      <w:r w:rsidRPr="00862C5D">
        <w:rPr>
          <w:b/>
          <w:lang w:val="en-IE"/>
        </w:rPr>
        <w:instrText xml:space="preserve"> SEQ Table \* ARABIC </w:instrText>
      </w:r>
      <w:r w:rsidR="00E179D6" w:rsidRPr="00862C5D">
        <w:rPr>
          <w:b/>
          <w:lang w:val="en-IE"/>
        </w:rPr>
        <w:fldChar w:fldCharType="separate"/>
      </w:r>
      <w:r w:rsidR="002E3252">
        <w:rPr>
          <w:b/>
          <w:noProof/>
          <w:lang w:val="en-IE"/>
        </w:rPr>
        <w:t>10</w:t>
      </w:r>
      <w:r w:rsidR="00E179D6" w:rsidRPr="00862C5D">
        <w:rPr>
          <w:b/>
          <w:lang w:val="en-IE"/>
        </w:rPr>
        <w:fldChar w:fldCharType="end"/>
      </w:r>
      <w:bookmarkEnd w:id="249"/>
      <w:r w:rsidRPr="00862C5D">
        <w:rPr>
          <w:b/>
          <w:lang w:val="en-IE"/>
        </w:rPr>
        <w:t xml:space="preserve"> –</w:t>
      </w:r>
      <w:r w:rsidR="00B529CD" w:rsidRPr="00862C5D">
        <w:rPr>
          <w:b/>
          <w:lang w:val="en-IE"/>
        </w:rPr>
        <w:t>System Operator Flags</w:t>
      </w:r>
      <w:r w:rsidRPr="00862C5D">
        <w:rPr>
          <w:b/>
          <w:lang w:val="en-IE"/>
        </w:rPr>
        <w:t xml:space="preserve"> Data Transaction Data Records</w:t>
      </w:r>
    </w:p>
    <w:tbl>
      <w:tblPr>
        <w:tblW w:w="7717" w:type="dxa"/>
        <w:tblInd w:w="851" w:type="dxa"/>
        <w:tblBorders>
          <w:top w:val="single" w:sz="12" w:space="0" w:color="808080"/>
          <w:left w:val="nil"/>
          <w:bottom w:val="single" w:sz="12" w:space="0" w:color="808080"/>
          <w:right w:val="nil"/>
          <w:insideH w:val="nil"/>
          <w:insideV w:val="nil"/>
        </w:tblBorders>
        <w:tblLook w:val="00A0"/>
      </w:tblPr>
      <w:tblGrid>
        <w:gridCol w:w="7717"/>
      </w:tblGrid>
      <w:tr w:rsidR="00215718" w:rsidRPr="00862C5D" w:rsidTr="000C06AC">
        <w:trPr>
          <w:cantSplit/>
        </w:trPr>
        <w:tc>
          <w:tcPr>
            <w:tcW w:w="7717" w:type="dxa"/>
            <w:tcBorders>
              <w:top w:val="single" w:sz="4" w:space="0" w:color="808080"/>
              <w:left w:val="nil"/>
              <w:bottom w:val="nil"/>
              <w:right w:val="nil"/>
            </w:tcBorders>
          </w:tcPr>
          <w:p w:rsidR="00215718" w:rsidRPr="00862C5D" w:rsidRDefault="00215718" w:rsidP="000C06AC">
            <w:pPr>
              <w:pStyle w:val="CERBODY"/>
              <w:rPr>
                <w:szCs w:val="24"/>
                <w:lang w:val="en-IE"/>
              </w:rPr>
            </w:pPr>
            <w:r w:rsidRPr="00862C5D">
              <w:rPr>
                <w:lang w:val="en-IE"/>
              </w:rPr>
              <w:t xml:space="preserve">Trading Day </w:t>
            </w:r>
          </w:p>
        </w:tc>
      </w:tr>
      <w:tr w:rsidR="00215718" w:rsidRPr="00862C5D" w:rsidTr="000C06AC">
        <w:trPr>
          <w:cantSplit/>
        </w:trPr>
        <w:tc>
          <w:tcPr>
            <w:tcW w:w="7717" w:type="dxa"/>
            <w:tcBorders>
              <w:top w:val="nil"/>
            </w:tcBorders>
          </w:tcPr>
          <w:p w:rsidR="00215718" w:rsidRPr="00862C5D" w:rsidRDefault="00B529CD" w:rsidP="000C06AC">
            <w:pPr>
              <w:pStyle w:val="CERBODY"/>
              <w:rPr>
                <w:szCs w:val="24"/>
                <w:lang w:val="en-IE"/>
              </w:rPr>
            </w:pPr>
            <w:r w:rsidRPr="00862C5D">
              <w:rPr>
                <w:lang w:val="en-IE"/>
              </w:rPr>
              <w:t>Imbalance Pricing Period</w:t>
            </w:r>
          </w:p>
        </w:tc>
      </w:tr>
      <w:tr w:rsidR="00215718" w:rsidRPr="00862C5D" w:rsidTr="000C06AC">
        <w:trPr>
          <w:cantSplit/>
        </w:trPr>
        <w:tc>
          <w:tcPr>
            <w:tcW w:w="7717" w:type="dxa"/>
            <w:tcBorders>
              <w:top w:val="nil"/>
            </w:tcBorders>
          </w:tcPr>
          <w:p w:rsidR="00215718" w:rsidRPr="00862C5D" w:rsidRDefault="00B529CD" w:rsidP="00FE5515">
            <w:pPr>
              <w:pStyle w:val="CERBODY"/>
              <w:rPr>
                <w:szCs w:val="24"/>
                <w:lang w:val="en-IE"/>
              </w:rPr>
            </w:pPr>
            <w:r w:rsidRPr="00862C5D">
              <w:rPr>
                <w:lang w:val="en-IE"/>
              </w:rPr>
              <w:t>Participant Name</w:t>
            </w:r>
          </w:p>
        </w:tc>
      </w:tr>
      <w:tr w:rsidR="00B529CD" w:rsidRPr="00862C5D" w:rsidTr="000C06AC">
        <w:trPr>
          <w:cantSplit/>
        </w:trPr>
        <w:tc>
          <w:tcPr>
            <w:tcW w:w="7717" w:type="dxa"/>
            <w:tcBorders>
              <w:top w:val="nil"/>
            </w:tcBorders>
          </w:tcPr>
          <w:p w:rsidR="00B529CD" w:rsidRPr="00862C5D" w:rsidRDefault="00B529CD" w:rsidP="00FE5515">
            <w:pPr>
              <w:pStyle w:val="CERBODY"/>
              <w:rPr>
                <w:szCs w:val="24"/>
                <w:lang w:val="en-IE"/>
              </w:rPr>
            </w:pPr>
            <w:r w:rsidRPr="00862C5D">
              <w:rPr>
                <w:lang w:val="en-IE"/>
              </w:rPr>
              <w:t>Unit ID</w:t>
            </w:r>
          </w:p>
        </w:tc>
      </w:tr>
      <w:tr w:rsidR="00215718" w:rsidRPr="00862C5D" w:rsidTr="000C06AC">
        <w:trPr>
          <w:cantSplit/>
        </w:trPr>
        <w:tc>
          <w:tcPr>
            <w:tcW w:w="7717" w:type="dxa"/>
          </w:tcPr>
          <w:p w:rsidR="00095315" w:rsidRPr="00862C5D" w:rsidRDefault="00B529CD" w:rsidP="00FE5515">
            <w:pPr>
              <w:pStyle w:val="CERBODY"/>
              <w:rPr>
                <w:szCs w:val="24"/>
                <w:lang w:val="en-IE"/>
              </w:rPr>
            </w:pPr>
            <w:r w:rsidRPr="00862C5D">
              <w:rPr>
                <w:lang w:val="en-IE"/>
              </w:rPr>
              <w:lastRenderedPageBreak/>
              <w:t>System Operator Flag</w:t>
            </w:r>
            <w:r w:rsidR="00095315" w:rsidRPr="00862C5D">
              <w:rPr>
                <w:lang w:val="en-IE"/>
              </w:rPr>
              <w:t xml:space="preserve"> (</w:t>
            </w:r>
            <w:proofErr w:type="spellStart"/>
            <w:r w:rsidR="00095315" w:rsidRPr="00862C5D">
              <w:rPr>
                <w:lang w:val="en-IE"/>
              </w:rPr>
              <w:t>FSO</w:t>
            </w:r>
            <w:r w:rsidR="00095315" w:rsidRPr="00862C5D">
              <w:rPr>
                <w:vertAlign w:val="subscript"/>
                <w:lang w:val="en-IE"/>
              </w:rPr>
              <w:t>uφ</w:t>
            </w:r>
            <w:proofErr w:type="spellEnd"/>
            <w:r w:rsidR="00095315" w:rsidRPr="00862C5D">
              <w:rPr>
                <w:lang w:val="en-IE"/>
              </w:rPr>
              <w:t>)</w:t>
            </w:r>
          </w:p>
        </w:tc>
      </w:tr>
      <w:tr w:rsidR="00095315" w:rsidRPr="00862C5D" w:rsidTr="000C06AC">
        <w:trPr>
          <w:cantSplit/>
        </w:trPr>
        <w:tc>
          <w:tcPr>
            <w:tcW w:w="7717" w:type="dxa"/>
          </w:tcPr>
          <w:p w:rsidR="00095315" w:rsidRPr="00862C5D" w:rsidRDefault="00095315" w:rsidP="00FE5515">
            <w:pPr>
              <w:pStyle w:val="CERBODY"/>
              <w:rPr>
                <w:lang w:val="en-IE"/>
              </w:rPr>
            </w:pPr>
            <w:r w:rsidRPr="00862C5D">
              <w:rPr>
                <w:lang w:val="en-IE"/>
              </w:rPr>
              <w:t>Non-Marginal Flag (</w:t>
            </w:r>
            <w:proofErr w:type="spellStart"/>
            <w:r w:rsidRPr="00862C5D">
              <w:rPr>
                <w:lang w:val="en-IE"/>
              </w:rPr>
              <w:t>FNM</w:t>
            </w:r>
            <w:r w:rsidRPr="00862C5D">
              <w:rPr>
                <w:vertAlign w:val="subscript"/>
                <w:lang w:val="en-IE"/>
              </w:rPr>
              <w:t>uφ</w:t>
            </w:r>
            <w:proofErr w:type="spellEnd"/>
            <w:r w:rsidRPr="00862C5D">
              <w:rPr>
                <w:lang w:val="en-IE"/>
              </w:rPr>
              <w:t>)</w:t>
            </w:r>
          </w:p>
        </w:tc>
      </w:tr>
      <w:tr w:rsidR="00215718" w:rsidRPr="00862C5D" w:rsidTr="000C06AC">
        <w:trPr>
          <w:cantSplit/>
        </w:trPr>
        <w:tc>
          <w:tcPr>
            <w:tcW w:w="7717" w:type="dxa"/>
          </w:tcPr>
          <w:p w:rsidR="00215718" w:rsidRPr="00862C5D" w:rsidRDefault="00095315" w:rsidP="000C06AC">
            <w:pPr>
              <w:pStyle w:val="CERBODY"/>
              <w:rPr>
                <w:szCs w:val="24"/>
                <w:lang w:val="en-IE"/>
              </w:rPr>
            </w:pPr>
            <w:r w:rsidRPr="00862C5D">
              <w:rPr>
                <w:lang w:val="en-IE"/>
              </w:rPr>
              <w:t>System Service Flag (</w:t>
            </w:r>
            <w:proofErr w:type="spellStart"/>
            <w:r w:rsidRPr="00862C5D">
              <w:rPr>
                <w:lang w:val="en-IE"/>
              </w:rPr>
              <w:t>FSS</w:t>
            </w:r>
            <w:r w:rsidRPr="00862C5D">
              <w:rPr>
                <w:vertAlign w:val="subscript"/>
                <w:lang w:val="en-IE"/>
              </w:rPr>
              <w:t>uφ</w:t>
            </w:r>
            <w:proofErr w:type="spellEnd"/>
            <w:r w:rsidRPr="00862C5D">
              <w:rPr>
                <w:lang w:val="en-IE"/>
              </w:rPr>
              <w:t>)</w:t>
            </w:r>
          </w:p>
        </w:tc>
      </w:tr>
    </w:tbl>
    <w:p w:rsidR="00215718" w:rsidRPr="00862C5D" w:rsidRDefault="00215718" w:rsidP="00215718">
      <w:pPr>
        <w:pStyle w:val="CERBODY"/>
        <w:rPr>
          <w:lang w:val="en-IE" w:eastAsia="en-GB"/>
        </w:rPr>
      </w:pPr>
    </w:p>
    <w:p w:rsidR="00215718" w:rsidRPr="00862C5D" w:rsidRDefault="00215718" w:rsidP="00215718">
      <w:pPr>
        <w:pStyle w:val="CERBODY"/>
        <w:rPr>
          <w:b/>
          <w:lang w:val="en-IE"/>
        </w:rPr>
      </w:pPr>
      <w:bookmarkStart w:id="250" w:name="_Ref477252808"/>
      <w:r w:rsidRPr="00862C5D">
        <w:rPr>
          <w:b/>
          <w:lang w:val="en-IE"/>
        </w:rPr>
        <w:t xml:space="preserve">Table </w:t>
      </w:r>
      <w:r w:rsidR="00E179D6" w:rsidRPr="00862C5D">
        <w:rPr>
          <w:b/>
          <w:lang w:val="en-IE"/>
        </w:rPr>
        <w:fldChar w:fldCharType="begin"/>
      </w:r>
      <w:r w:rsidRPr="00862C5D">
        <w:rPr>
          <w:b/>
          <w:lang w:val="en-IE"/>
        </w:rPr>
        <w:instrText xml:space="preserve"> SEQ Table \* ARABIC </w:instrText>
      </w:r>
      <w:r w:rsidR="00E179D6" w:rsidRPr="00862C5D">
        <w:rPr>
          <w:b/>
          <w:lang w:val="en-IE"/>
        </w:rPr>
        <w:fldChar w:fldCharType="separate"/>
      </w:r>
      <w:r w:rsidR="002E3252">
        <w:rPr>
          <w:b/>
          <w:noProof/>
          <w:lang w:val="en-IE"/>
        </w:rPr>
        <w:t>11</w:t>
      </w:r>
      <w:r w:rsidR="00E179D6" w:rsidRPr="00862C5D">
        <w:rPr>
          <w:b/>
          <w:lang w:val="en-IE"/>
        </w:rPr>
        <w:fldChar w:fldCharType="end"/>
      </w:r>
      <w:bookmarkEnd w:id="250"/>
      <w:r w:rsidRPr="00862C5D">
        <w:rPr>
          <w:b/>
          <w:lang w:val="en-IE"/>
        </w:rPr>
        <w:t xml:space="preserve"> – </w:t>
      </w:r>
      <w:r w:rsidR="00095315" w:rsidRPr="00862C5D">
        <w:rPr>
          <w:b/>
          <w:lang w:val="en-IE"/>
        </w:rPr>
        <w:t>System Operator Flags</w:t>
      </w:r>
      <w:r w:rsidRPr="00862C5D">
        <w:rPr>
          <w:b/>
          <w:lang w:val="en-IE"/>
        </w:rPr>
        <w:t xml:space="preserve"> Data Transaction Submission Protocol</w:t>
      </w:r>
    </w:p>
    <w:tbl>
      <w:tblPr>
        <w:tblW w:w="7717" w:type="dxa"/>
        <w:tblInd w:w="851" w:type="dxa"/>
        <w:tblBorders>
          <w:top w:val="single" w:sz="12" w:space="0" w:color="808080"/>
          <w:left w:val="nil"/>
          <w:bottom w:val="single" w:sz="12" w:space="0" w:color="808080"/>
          <w:right w:val="nil"/>
          <w:insideH w:val="nil"/>
          <w:insideV w:val="nil"/>
        </w:tblBorders>
        <w:tblLook w:val="00A0"/>
      </w:tblPr>
      <w:tblGrid>
        <w:gridCol w:w="3757"/>
        <w:gridCol w:w="3960"/>
      </w:tblGrid>
      <w:tr w:rsidR="00215718" w:rsidRPr="00862C5D" w:rsidTr="000C06AC">
        <w:tc>
          <w:tcPr>
            <w:tcW w:w="3757" w:type="dxa"/>
            <w:tcBorders>
              <w:top w:val="single" w:sz="4" w:space="0" w:color="auto"/>
            </w:tcBorders>
          </w:tcPr>
          <w:p w:rsidR="00215718" w:rsidRPr="00862C5D" w:rsidRDefault="00215718" w:rsidP="000C06AC">
            <w:pPr>
              <w:pStyle w:val="CERBODY"/>
              <w:rPr>
                <w:szCs w:val="24"/>
                <w:lang w:val="en-IE"/>
              </w:rPr>
            </w:pPr>
            <w:r w:rsidRPr="00862C5D">
              <w:rPr>
                <w:lang w:val="en-IE"/>
              </w:rPr>
              <w:t>Sender</w:t>
            </w:r>
          </w:p>
        </w:tc>
        <w:tc>
          <w:tcPr>
            <w:tcW w:w="3960" w:type="dxa"/>
            <w:tcBorders>
              <w:top w:val="single" w:sz="4" w:space="0" w:color="auto"/>
            </w:tcBorders>
          </w:tcPr>
          <w:p w:rsidR="00215718" w:rsidRPr="00862C5D" w:rsidRDefault="00215718" w:rsidP="000C06AC">
            <w:pPr>
              <w:pStyle w:val="CERBODY"/>
              <w:rPr>
                <w:szCs w:val="24"/>
                <w:lang w:val="en-IE"/>
              </w:rPr>
            </w:pPr>
            <w:r w:rsidRPr="00862C5D">
              <w:rPr>
                <w:lang w:val="en-IE"/>
              </w:rPr>
              <w:t>System Operators</w:t>
            </w:r>
          </w:p>
        </w:tc>
      </w:tr>
      <w:tr w:rsidR="00215718" w:rsidRPr="00862C5D" w:rsidTr="000C06AC">
        <w:tc>
          <w:tcPr>
            <w:tcW w:w="3757" w:type="dxa"/>
          </w:tcPr>
          <w:p w:rsidR="00215718" w:rsidRPr="00862C5D" w:rsidRDefault="00215718" w:rsidP="000C06AC">
            <w:pPr>
              <w:pStyle w:val="CERBODY"/>
              <w:rPr>
                <w:szCs w:val="24"/>
                <w:lang w:val="en-IE"/>
              </w:rPr>
            </w:pPr>
            <w:r w:rsidRPr="00862C5D">
              <w:rPr>
                <w:lang w:val="en-IE"/>
              </w:rPr>
              <w:t>Recipient</w:t>
            </w:r>
          </w:p>
        </w:tc>
        <w:tc>
          <w:tcPr>
            <w:tcW w:w="3960" w:type="dxa"/>
          </w:tcPr>
          <w:p w:rsidR="00215718" w:rsidRPr="00862C5D" w:rsidRDefault="00215718" w:rsidP="000C06AC">
            <w:pPr>
              <w:pStyle w:val="CERBODY"/>
              <w:rPr>
                <w:szCs w:val="24"/>
                <w:lang w:val="en-IE"/>
              </w:rPr>
            </w:pPr>
            <w:r w:rsidRPr="00862C5D">
              <w:rPr>
                <w:lang w:val="en-IE"/>
              </w:rPr>
              <w:t>Market Operator</w:t>
            </w:r>
          </w:p>
        </w:tc>
      </w:tr>
      <w:tr w:rsidR="00215718" w:rsidRPr="00862C5D" w:rsidTr="000C06AC">
        <w:tc>
          <w:tcPr>
            <w:tcW w:w="3757" w:type="dxa"/>
          </w:tcPr>
          <w:p w:rsidR="00215718" w:rsidRPr="00862C5D" w:rsidRDefault="00215718" w:rsidP="000C06AC">
            <w:pPr>
              <w:pStyle w:val="CERBODY"/>
              <w:rPr>
                <w:szCs w:val="24"/>
                <w:lang w:val="en-IE"/>
              </w:rPr>
            </w:pPr>
            <w:r w:rsidRPr="00862C5D">
              <w:rPr>
                <w:lang w:val="en-IE"/>
              </w:rPr>
              <w:t>Number of Data Transactions</w:t>
            </w:r>
          </w:p>
        </w:tc>
        <w:tc>
          <w:tcPr>
            <w:tcW w:w="3960" w:type="dxa"/>
          </w:tcPr>
          <w:p w:rsidR="00215718" w:rsidRPr="00862C5D" w:rsidRDefault="00215718" w:rsidP="00FE5515">
            <w:pPr>
              <w:pStyle w:val="CERBODY"/>
              <w:rPr>
                <w:rFonts w:cs="Arial"/>
                <w:szCs w:val="24"/>
                <w:lang w:val="en-IE"/>
              </w:rPr>
            </w:pPr>
            <w:r w:rsidRPr="00862C5D">
              <w:rPr>
                <w:rFonts w:cs="Arial"/>
                <w:lang w:val="en-IE"/>
              </w:rPr>
              <w:t>One</w:t>
            </w:r>
            <w:r w:rsidR="00095315" w:rsidRPr="00862C5D">
              <w:rPr>
                <w:rFonts w:cs="Arial"/>
                <w:lang w:val="en-IE"/>
              </w:rPr>
              <w:t xml:space="preserve">, </w:t>
            </w:r>
            <w:r w:rsidRPr="00862C5D">
              <w:rPr>
                <w:lang w:val="en-IE"/>
              </w:rPr>
              <w:t xml:space="preserve">containing </w:t>
            </w:r>
            <w:r w:rsidR="00FE5515" w:rsidRPr="00862C5D">
              <w:rPr>
                <w:lang w:val="en-IE"/>
              </w:rPr>
              <w:t xml:space="preserve">a </w:t>
            </w:r>
            <w:r w:rsidR="00095315" w:rsidRPr="00862C5D">
              <w:rPr>
                <w:lang w:val="en-IE"/>
              </w:rPr>
              <w:t>System Operator Flag (</w:t>
            </w:r>
            <w:proofErr w:type="spellStart"/>
            <w:r w:rsidR="00095315" w:rsidRPr="00862C5D">
              <w:rPr>
                <w:lang w:val="en-IE"/>
              </w:rPr>
              <w:t>FSO</w:t>
            </w:r>
            <w:r w:rsidR="00095315" w:rsidRPr="00862C5D">
              <w:rPr>
                <w:vertAlign w:val="subscript"/>
                <w:lang w:val="en-IE"/>
              </w:rPr>
              <w:t>uφ</w:t>
            </w:r>
            <w:proofErr w:type="spellEnd"/>
            <w:r w:rsidR="00095315" w:rsidRPr="00862C5D">
              <w:rPr>
                <w:lang w:val="en-IE"/>
              </w:rPr>
              <w:t xml:space="preserve">), </w:t>
            </w:r>
            <w:r w:rsidR="00FE5515" w:rsidRPr="00862C5D">
              <w:rPr>
                <w:lang w:val="en-IE"/>
              </w:rPr>
              <w:t xml:space="preserve">a </w:t>
            </w:r>
            <w:r w:rsidR="00095315" w:rsidRPr="00862C5D">
              <w:rPr>
                <w:lang w:val="en-IE"/>
              </w:rPr>
              <w:t>Non-Marginal Flag (</w:t>
            </w:r>
            <w:proofErr w:type="spellStart"/>
            <w:r w:rsidR="00095315" w:rsidRPr="00862C5D">
              <w:rPr>
                <w:lang w:val="en-IE"/>
              </w:rPr>
              <w:t>FNM</w:t>
            </w:r>
            <w:r w:rsidR="00095315" w:rsidRPr="00862C5D">
              <w:rPr>
                <w:vertAlign w:val="subscript"/>
                <w:lang w:val="en-IE"/>
              </w:rPr>
              <w:t>uφ</w:t>
            </w:r>
            <w:proofErr w:type="spellEnd"/>
            <w:r w:rsidR="00095315" w:rsidRPr="00862C5D">
              <w:rPr>
                <w:lang w:val="en-IE"/>
              </w:rPr>
              <w:t xml:space="preserve">) and </w:t>
            </w:r>
            <w:r w:rsidR="00FE5515" w:rsidRPr="00862C5D">
              <w:rPr>
                <w:lang w:val="en-IE"/>
              </w:rPr>
              <w:t xml:space="preserve">a </w:t>
            </w:r>
            <w:r w:rsidR="00095315" w:rsidRPr="00862C5D">
              <w:rPr>
                <w:lang w:val="en-IE"/>
              </w:rPr>
              <w:t>System Service Flag (</w:t>
            </w:r>
            <w:proofErr w:type="spellStart"/>
            <w:r w:rsidR="00095315" w:rsidRPr="00862C5D">
              <w:rPr>
                <w:lang w:val="en-IE"/>
              </w:rPr>
              <w:t>FSS</w:t>
            </w:r>
            <w:r w:rsidR="00095315" w:rsidRPr="00862C5D">
              <w:rPr>
                <w:vertAlign w:val="subscript"/>
                <w:lang w:val="en-IE"/>
              </w:rPr>
              <w:t>uφ</w:t>
            </w:r>
            <w:proofErr w:type="spellEnd"/>
            <w:r w:rsidR="00095315" w:rsidRPr="00862C5D">
              <w:rPr>
                <w:lang w:val="en-IE"/>
              </w:rPr>
              <w:t>) for each Generator Unit for the Imbalance Pricing Period.</w:t>
            </w:r>
          </w:p>
        </w:tc>
      </w:tr>
      <w:tr w:rsidR="00215718" w:rsidRPr="00862C5D" w:rsidTr="000C06AC">
        <w:tc>
          <w:tcPr>
            <w:tcW w:w="3757" w:type="dxa"/>
          </w:tcPr>
          <w:p w:rsidR="00215718" w:rsidRPr="00862C5D" w:rsidRDefault="00215718" w:rsidP="000C06AC">
            <w:pPr>
              <w:pStyle w:val="CERBODY"/>
              <w:rPr>
                <w:szCs w:val="24"/>
                <w:lang w:val="en-IE"/>
              </w:rPr>
            </w:pPr>
            <w:r w:rsidRPr="00862C5D">
              <w:rPr>
                <w:lang w:val="en-IE"/>
              </w:rPr>
              <w:t>Frequency of Data Transactions</w:t>
            </w:r>
          </w:p>
        </w:tc>
        <w:tc>
          <w:tcPr>
            <w:tcW w:w="3960" w:type="dxa"/>
          </w:tcPr>
          <w:p w:rsidR="00215718" w:rsidRPr="00862C5D" w:rsidRDefault="00FE5515" w:rsidP="000C06AC">
            <w:pPr>
              <w:pStyle w:val="CERBODY"/>
              <w:rPr>
                <w:szCs w:val="24"/>
                <w:lang w:val="en-IE"/>
              </w:rPr>
            </w:pPr>
            <w:r w:rsidRPr="00862C5D">
              <w:rPr>
                <w:lang w:val="en-IE"/>
              </w:rPr>
              <w:t xml:space="preserve"> Imbalance Pricing Period</w:t>
            </w:r>
          </w:p>
        </w:tc>
      </w:tr>
      <w:tr w:rsidR="00215718" w:rsidRPr="00862C5D" w:rsidTr="000C06AC">
        <w:tc>
          <w:tcPr>
            <w:tcW w:w="3757" w:type="dxa"/>
          </w:tcPr>
          <w:p w:rsidR="00215718" w:rsidRPr="00862C5D" w:rsidRDefault="00215718" w:rsidP="000C06AC">
            <w:pPr>
              <w:pStyle w:val="CERBODY"/>
              <w:rPr>
                <w:szCs w:val="24"/>
                <w:lang w:val="en-IE"/>
              </w:rPr>
            </w:pPr>
            <w:r w:rsidRPr="00862C5D">
              <w:rPr>
                <w:lang w:val="en-IE"/>
              </w:rPr>
              <w:t>First Submission time</w:t>
            </w:r>
          </w:p>
        </w:tc>
        <w:tc>
          <w:tcPr>
            <w:tcW w:w="3960" w:type="dxa"/>
          </w:tcPr>
          <w:p w:rsidR="00215718" w:rsidRPr="00862C5D" w:rsidRDefault="00215718" w:rsidP="000C06AC">
            <w:pPr>
              <w:pStyle w:val="CERBODY"/>
              <w:rPr>
                <w:szCs w:val="24"/>
                <w:lang w:val="en-IE"/>
              </w:rPr>
            </w:pPr>
            <w:r w:rsidRPr="00862C5D">
              <w:rPr>
                <w:lang w:val="en-IE"/>
              </w:rPr>
              <w:t>After end of Imbalance Pricing Period</w:t>
            </w:r>
          </w:p>
        </w:tc>
      </w:tr>
      <w:tr w:rsidR="00215718" w:rsidRPr="00862C5D" w:rsidTr="000C06AC">
        <w:tc>
          <w:tcPr>
            <w:tcW w:w="3757" w:type="dxa"/>
          </w:tcPr>
          <w:p w:rsidR="00215718" w:rsidRPr="00862C5D" w:rsidRDefault="00215718" w:rsidP="000C06AC">
            <w:pPr>
              <w:pStyle w:val="CERBODY"/>
              <w:rPr>
                <w:szCs w:val="24"/>
                <w:lang w:val="en-IE"/>
              </w:rPr>
            </w:pPr>
            <w:r w:rsidRPr="00862C5D">
              <w:rPr>
                <w:lang w:val="en-IE"/>
              </w:rPr>
              <w:t>Last Submission time</w:t>
            </w:r>
          </w:p>
        </w:tc>
        <w:tc>
          <w:tcPr>
            <w:tcW w:w="3960" w:type="dxa"/>
          </w:tcPr>
          <w:p w:rsidR="00215718" w:rsidRPr="00862C5D" w:rsidRDefault="00215718" w:rsidP="000C06AC">
            <w:pPr>
              <w:pStyle w:val="CERBODY"/>
              <w:rPr>
                <w:szCs w:val="24"/>
                <w:lang w:val="en-IE"/>
              </w:rPr>
            </w:pPr>
            <w:r w:rsidRPr="00862C5D">
              <w:rPr>
                <w:lang w:val="en-IE"/>
              </w:rPr>
              <w:t>Prior to Imbalance Price Calculation. As required to resolve a Settlement Query or a Dispute where the Data Records in the Transaction are discovered to be in error.</w:t>
            </w:r>
          </w:p>
        </w:tc>
      </w:tr>
      <w:tr w:rsidR="00215718" w:rsidRPr="00862C5D" w:rsidTr="000C06AC">
        <w:tc>
          <w:tcPr>
            <w:tcW w:w="3757" w:type="dxa"/>
          </w:tcPr>
          <w:p w:rsidR="00215718" w:rsidRPr="00862C5D" w:rsidRDefault="00215718" w:rsidP="000C06AC">
            <w:pPr>
              <w:pStyle w:val="CERBODY"/>
              <w:rPr>
                <w:szCs w:val="24"/>
                <w:lang w:val="en-IE"/>
              </w:rPr>
            </w:pPr>
            <w:r w:rsidRPr="00862C5D">
              <w:rPr>
                <w:lang w:val="en-IE"/>
              </w:rPr>
              <w:t xml:space="preserve">Permitted frequency of resubmission </w:t>
            </w:r>
            <w:r w:rsidRPr="00862C5D">
              <w:rPr>
                <w:rFonts w:cs="Arial"/>
                <w:lang w:val="en-IE"/>
              </w:rPr>
              <w:t>prior to last submission time</w:t>
            </w:r>
          </w:p>
        </w:tc>
        <w:tc>
          <w:tcPr>
            <w:tcW w:w="3960" w:type="dxa"/>
          </w:tcPr>
          <w:p w:rsidR="00215718" w:rsidRPr="00862C5D" w:rsidRDefault="00215718" w:rsidP="000C06AC">
            <w:pPr>
              <w:pStyle w:val="CERBODY"/>
              <w:rPr>
                <w:szCs w:val="24"/>
                <w:lang w:val="en-IE"/>
              </w:rPr>
            </w:pPr>
            <w:r w:rsidRPr="00862C5D">
              <w:rPr>
                <w:rFonts w:cs="Arial"/>
                <w:lang w:val="en-IE"/>
              </w:rPr>
              <w:t>Unlimited</w:t>
            </w:r>
          </w:p>
        </w:tc>
      </w:tr>
      <w:tr w:rsidR="00215718" w:rsidRPr="00862C5D" w:rsidTr="000C06AC">
        <w:tc>
          <w:tcPr>
            <w:tcW w:w="3757" w:type="dxa"/>
          </w:tcPr>
          <w:p w:rsidR="00215718" w:rsidRPr="00862C5D" w:rsidRDefault="00215718" w:rsidP="000C06AC">
            <w:pPr>
              <w:pStyle w:val="CERBODY"/>
              <w:rPr>
                <w:lang w:val="en-IE"/>
              </w:rPr>
            </w:pPr>
            <w:r w:rsidRPr="00862C5D">
              <w:rPr>
                <w:lang w:val="en-IE"/>
              </w:rPr>
              <w:t>Valid Communication Channels</w:t>
            </w:r>
          </w:p>
        </w:tc>
        <w:tc>
          <w:tcPr>
            <w:tcW w:w="3960" w:type="dxa"/>
          </w:tcPr>
          <w:p w:rsidR="00215718" w:rsidRPr="00862C5D" w:rsidRDefault="00215718" w:rsidP="000C06AC">
            <w:pPr>
              <w:pStyle w:val="CERBODY"/>
              <w:rPr>
                <w:lang w:val="en-IE"/>
              </w:rPr>
            </w:pPr>
            <w:r w:rsidRPr="00862C5D">
              <w:rPr>
                <w:lang w:val="en-IE"/>
              </w:rPr>
              <w:t>Type 3 (computer to computer)</w:t>
            </w:r>
          </w:p>
        </w:tc>
      </w:tr>
      <w:tr w:rsidR="00215718" w:rsidRPr="00862C5D" w:rsidTr="000C06AC">
        <w:tc>
          <w:tcPr>
            <w:tcW w:w="3757" w:type="dxa"/>
          </w:tcPr>
          <w:p w:rsidR="00215718" w:rsidRPr="00862C5D" w:rsidRDefault="00215718" w:rsidP="000C06AC">
            <w:pPr>
              <w:pStyle w:val="CERBODY"/>
              <w:rPr>
                <w:lang w:val="en-IE"/>
              </w:rPr>
            </w:pPr>
            <w:r w:rsidRPr="00862C5D">
              <w:rPr>
                <w:lang w:val="en-IE"/>
              </w:rPr>
              <w:t xml:space="preserve">Process for data validation </w:t>
            </w:r>
          </w:p>
        </w:tc>
        <w:tc>
          <w:tcPr>
            <w:tcW w:w="3960" w:type="dxa"/>
          </w:tcPr>
          <w:p w:rsidR="00215718" w:rsidRPr="00862C5D" w:rsidRDefault="00215718" w:rsidP="000C06AC">
            <w:pPr>
              <w:pStyle w:val="CERBODY"/>
              <w:rPr>
                <w:lang w:val="en-IE"/>
              </w:rPr>
            </w:pPr>
            <w:r w:rsidRPr="00862C5D">
              <w:rPr>
                <w:lang w:val="en-IE"/>
              </w:rPr>
              <w:t>None</w:t>
            </w:r>
          </w:p>
        </w:tc>
      </w:tr>
    </w:tbl>
    <w:p w:rsidR="00215718" w:rsidRPr="00862C5D" w:rsidRDefault="00215718" w:rsidP="00215718">
      <w:pPr>
        <w:pStyle w:val="CERBODY"/>
        <w:rPr>
          <w:lang w:val="en-IE"/>
        </w:rPr>
      </w:pPr>
    </w:p>
    <w:p w:rsidR="004F2D44" w:rsidRPr="00862C5D" w:rsidRDefault="004F2D44" w:rsidP="00327219">
      <w:pPr>
        <w:pStyle w:val="CERAPPENDIXLEVEL3"/>
        <w:numPr>
          <w:ilvl w:val="2"/>
          <w:numId w:val="43"/>
        </w:numPr>
        <w:rPr>
          <w:lang w:val="en-IE"/>
        </w:rPr>
      </w:pPr>
      <w:bookmarkStart w:id="251" w:name="_Toc477458060"/>
      <w:r w:rsidRPr="00862C5D">
        <w:rPr>
          <w:lang w:val="en-IE"/>
        </w:rPr>
        <w:t>Demand Control Data Transaction</w:t>
      </w:r>
      <w:bookmarkEnd w:id="244"/>
      <w:bookmarkEnd w:id="251"/>
    </w:p>
    <w:p w:rsidR="004F2D44" w:rsidRPr="00862C5D" w:rsidRDefault="004F2D44" w:rsidP="005A4AB2">
      <w:pPr>
        <w:pStyle w:val="ListParagraph"/>
        <w:numPr>
          <w:ilvl w:val="3"/>
          <w:numId w:val="43"/>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4F2D44" w:rsidRPr="00862C5D" w:rsidRDefault="004F2D44" w:rsidP="005A4AB2">
      <w:pPr>
        <w:pStyle w:val="ListParagraph"/>
        <w:numPr>
          <w:ilvl w:val="3"/>
          <w:numId w:val="43"/>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4F2D44" w:rsidRPr="00862C5D" w:rsidRDefault="004F2D44" w:rsidP="005A4AB2">
      <w:pPr>
        <w:pStyle w:val="ListParagraph"/>
        <w:numPr>
          <w:ilvl w:val="3"/>
          <w:numId w:val="43"/>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4F2D44" w:rsidRPr="00862C5D" w:rsidRDefault="004F2D44" w:rsidP="005A4AB2">
      <w:pPr>
        <w:pStyle w:val="ListParagraph"/>
        <w:numPr>
          <w:ilvl w:val="3"/>
          <w:numId w:val="43"/>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4F2D44" w:rsidRPr="00862C5D" w:rsidRDefault="004F2D44" w:rsidP="005A4AB2">
      <w:pPr>
        <w:pStyle w:val="ListParagraph"/>
        <w:numPr>
          <w:ilvl w:val="3"/>
          <w:numId w:val="43"/>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4F2D44" w:rsidRPr="00862C5D" w:rsidRDefault="004F2D44" w:rsidP="005A4AB2">
      <w:pPr>
        <w:pStyle w:val="ListParagraph"/>
        <w:numPr>
          <w:ilvl w:val="3"/>
          <w:numId w:val="43"/>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4F2D44" w:rsidRPr="00862C5D" w:rsidRDefault="004F2D44" w:rsidP="005A4AB2">
      <w:pPr>
        <w:pStyle w:val="ListParagraph"/>
        <w:numPr>
          <w:ilvl w:val="3"/>
          <w:numId w:val="43"/>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4F2D44" w:rsidRPr="00862C5D" w:rsidRDefault="004F2D44" w:rsidP="005A4AB2">
      <w:pPr>
        <w:pStyle w:val="ListParagraph"/>
        <w:numPr>
          <w:ilvl w:val="3"/>
          <w:numId w:val="43"/>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4F2D44" w:rsidRPr="00862C5D" w:rsidRDefault="004F2D44" w:rsidP="005A4AB2">
      <w:pPr>
        <w:pStyle w:val="ListParagraph"/>
        <w:numPr>
          <w:ilvl w:val="3"/>
          <w:numId w:val="43"/>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4F2D44" w:rsidRPr="00862C5D" w:rsidRDefault="004F2D44" w:rsidP="005A4AB2">
      <w:pPr>
        <w:pStyle w:val="ListParagraph"/>
        <w:numPr>
          <w:ilvl w:val="3"/>
          <w:numId w:val="43"/>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4F2D44" w:rsidRPr="00862C5D" w:rsidRDefault="004F2D44" w:rsidP="005A4AB2">
      <w:pPr>
        <w:pStyle w:val="ListParagraph"/>
        <w:numPr>
          <w:ilvl w:val="3"/>
          <w:numId w:val="43"/>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4F2D44" w:rsidRPr="00862C5D" w:rsidRDefault="004F2D44" w:rsidP="003B4AF7">
      <w:pPr>
        <w:pStyle w:val="CERAPPENDIXLEVEL4"/>
        <w:rPr>
          <w:lang w:val="en-IE"/>
        </w:rPr>
      </w:pPr>
      <w:r w:rsidRPr="00862C5D">
        <w:rPr>
          <w:lang w:val="en-IE"/>
        </w:rPr>
        <w:t xml:space="preserve">The Data Records for the Demand Control Data Transaction are described in </w:t>
      </w:r>
      <w:fldSimple w:instr=" REF _Ref459998816 \h  \* MERGEFORMAT ">
        <w:r w:rsidR="002E3252" w:rsidRPr="002E3252">
          <w:rPr>
            <w:lang w:val="en-IE"/>
          </w:rPr>
          <w:t>Table 12</w:t>
        </w:r>
      </w:fldSimple>
      <w:r w:rsidRPr="00862C5D">
        <w:rPr>
          <w:lang w:val="en-IE"/>
        </w:rPr>
        <w:t xml:space="preserve"> and the Submission Protocol in </w:t>
      </w:r>
      <w:fldSimple w:instr=" REF _Ref459998824 \h  \* MERGEFORMAT ">
        <w:r w:rsidR="002E3252" w:rsidRPr="002E3252">
          <w:rPr>
            <w:lang w:val="en-IE"/>
          </w:rPr>
          <w:t>Table 13</w:t>
        </w:r>
      </w:fldSimple>
      <w:r w:rsidRPr="00862C5D">
        <w:rPr>
          <w:lang w:val="en-IE"/>
        </w:rPr>
        <w:t>.</w:t>
      </w:r>
    </w:p>
    <w:p w:rsidR="004F2D44" w:rsidRPr="00862C5D" w:rsidRDefault="004F2D44" w:rsidP="004F2D44">
      <w:pPr>
        <w:pStyle w:val="CERBODY"/>
        <w:rPr>
          <w:b/>
          <w:lang w:val="en-IE"/>
        </w:rPr>
      </w:pPr>
      <w:bookmarkStart w:id="252" w:name="_Ref459998816"/>
      <w:r w:rsidRPr="00862C5D">
        <w:rPr>
          <w:b/>
          <w:lang w:val="en-IE"/>
        </w:rPr>
        <w:t xml:space="preserve">Table </w:t>
      </w:r>
      <w:r w:rsidR="00E179D6" w:rsidRPr="00862C5D">
        <w:rPr>
          <w:b/>
          <w:lang w:val="en-IE"/>
        </w:rPr>
        <w:fldChar w:fldCharType="begin"/>
      </w:r>
      <w:r w:rsidRPr="00862C5D">
        <w:rPr>
          <w:b/>
          <w:lang w:val="en-IE"/>
        </w:rPr>
        <w:instrText xml:space="preserve"> SEQ Table \* ARABIC </w:instrText>
      </w:r>
      <w:r w:rsidR="00E179D6" w:rsidRPr="00862C5D">
        <w:rPr>
          <w:b/>
          <w:lang w:val="en-IE"/>
        </w:rPr>
        <w:fldChar w:fldCharType="separate"/>
      </w:r>
      <w:r w:rsidR="002E3252">
        <w:rPr>
          <w:b/>
          <w:noProof/>
          <w:lang w:val="en-IE"/>
        </w:rPr>
        <w:t>12</w:t>
      </w:r>
      <w:r w:rsidR="00E179D6" w:rsidRPr="00862C5D">
        <w:rPr>
          <w:b/>
          <w:lang w:val="en-IE"/>
        </w:rPr>
        <w:fldChar w:fldCharType="end"/>
      </w:r>
      <w:bookmarkEnd w:id="252"/>
      <w:r w:rsidRPr="00862C5D">
        <w:rPr>
          <w:b/>
          <w:lang w:val="en-IE"/>
        </w:rPr>
        <w:t xml:space="preserve"> – Demand Control Data Transaction Data Records</w:t>
      </w:r>
    </w:p>
    <w:tbl>
      <w:tblPr>
        <w:tblW w:w="7717" w:type="dxa"/>
        <w:tblInd w:w="851" w:type="dxa"/>
        <w:tblBorders>
          <w:top w:val="single" w:sz="12" w:space="0" w:color="808080"/>
          <w:left w:val="nil"/>
          <w:bottom w:val="single" w:sz="12" w:space="0" w:color="808080"/>
          <w:right w:val="nil"/>
          <w:insideH w:val="nil"/>
          <w:insideV w:val="nil"/>
        </w:tblBorders>
        <w:tblLook w:val="00A0"/>
      </w:tblPr>
      <w:tblGrid>
        <w:gridCol w:w="7717"/>
      </w:tblGrid>
      <w:tr w:rsidR="004F2D44" w:rsidRPr="00862C5D" w:rsidTr="00A4133B">
        <w:trPr>
          <w:cantSplit/>
        </w:trPr>
        <w:tc>
          <w:tcPr>
            <w:tcW w:w="7717" w:type="dxa"/>
            <w:tcBorders>
              <w:top w:val="single" w:sz="4" w:space="0" w:color="808080"/>
              <w:left w:val="nil"/>
              <w:bottom w:val="nil"/>
              <w:right w:val="nil"/>
            </w:tcBorders>
          </w:tcPr>
          <w:p w:rsidR="004F2D44" w:rsidRPr="00862C5D" w:rsidRDefault="004F2D44" w:rsidP="00A4133B">
            <w:pPr>
              <w:pStyle w:val="CERBODY"/>
              <w:rPr>
                <w:lang w:val="en-IE"/>
              </w:rPr>
            </w:pPr>
            <w:r w:rsidRPr="00862C5D">
              <w:rPr>
                <w:lang w:val="en-IE"/>
              </w:rPr>
              <w:t>Jurisdiction</w:t>
            </w:r>
          </w:p>
        </w:tc>
      </w:tr>
      <w:tr w:rsidR="004F2D44" w:rsidRPr="00862C5D" w:rsidTr="00A4133B">
        <w:trPr>
          <w:cantSplit/>
        </w:trPr>
        <w:tc>
          <w:tcPr>
            <w:tcW w:w="7717" w:type="dxa"/>
            <w:tcBorders>
              <w:top w:val="nil"/>
              <w:left w:val="nil"/>
              <w:bottom w:val="nil"/>
              <w:right w:val="nil"/>
            </w:tcBorders>
          </w:tcPr>
          <w:p w:rsidR="004F2D44" w:rsidRPr="00862C5D" w:rsidRDefault="004F2D44" w:rsidP="00A4133B">
            <w:pPr>
              <w:pStyle w:val="CERBODY"/>
              <w:rPr>
                <w:szCs w:val="24"/>
                <w:lang w:val="en-IE"/>
              </w:rPr>
            </w:pPr>
            <w:r w:rsidRPr="00862C5D">
              <w:rPr>
                <w:lang w:val="en-IE"/>
              </w:rPr>
              <w:t>Trading Day</w:t>
            </w:r>
          </w:p>
        </w:tc>
      </w:tr>
      <w:tr w:rsidR="004F2D44" w:rsidRPr="00862C5D" w:rsidTr="00A4133B">
        <w:trPr>
          <w:cantSplit/>
        </w:trPr>
        <w:tc>
          <w:tcPr>
            <w:tcW w:w="7717" w:type="dxa"/>
            <w:tcBorders>
              <w:top w:val="nil"/>
            </w:tcBorders>
          </w:tcPr>
          <w:p w:rsidR="004F2D44" w:rsidRPr="00862C5D" w:rsidRDefault="004F2D44" w:rsidP="00A4133B">
            <w:pPr>
              <w:pStyle w:val="CERBODY"/>
              <w:rPr>
                <w:lang w:val="en-IE"/>
              </w:rPr>
            </w:pPr>
            <w:r w:rsidRPr="00862C5D">
              <w:rPr>
                <w:lang w:val="en-IE"/>
              </w:rPr>
              <w:t xml:space="preserve">Imbalance Pricing Period </w:t>
            </w:r>
          </w:p>
        </w:tc>
      </w:tr>
      <w:tr w:rsidR="004F2D44" w:rsidRPr="00862C5D" w:rsidTr="00A4133B">
        <w:trPr>
          <w:cantSplit/>
        </w:trPr>
        <w:tc>
          <w:tcPr>
            <w:tcW w:w="7717" w:type="dxa"/>
            <w:tcBorders>
              <w:top w:val="nil"/>
            </w:tcBorders>
          </w:tcPr>
          <w:p w:rsidR="004F2D44" w:rsidRPr="00862C5D" w:rsidRDefault="004F2D44" w:rsidP="00A4133B">
            <w:pPr>
              <w:pStyle w:val="CERBODY"/>
              <w:rPr>
                <w:szCs w:val="24"/>
                <w:lang w:val="en-IE"/>
              </w:rPr>
            </w:pPr>
            <w:r w:rsidRPr="00862C5D">
              <w:rPr>
                <w:lang w:val="en-IE"/>
              </w:rPr>
              <w:t>Quantity of any reduction in demand (</w:t>
            </w:r>
            <w:proofErr w:type="spellStart"/>
            <w:r w:rsidRPr="00862C5D">
              <w:rPr>
                <w:lang w:val="en-IE"/>
              </w:rPr>
              <w:t>QDC</w:t>
            </w:r>
            <w:r w:rsidRPr="00862C5D">
              <w:rPr>
                <w:vertAlign w:val="subscript"/>
                <w:lang w:val="en-IE"/>
              </w:rPr>
              <w:t>φ</w:t>
            </w:r>
            <w:proofErr w:type="spellEnd"/>
            <w:r w:rsidRPr="00862C5D">
              <w:rPr>
                <w:lang w:val="en-IE"/>
              </w:rPr>
              <w:t>) as a consequence of Demand Control, i.e. load shedding</w:t>
            </w:r>
          </w:p>
        </w:tc>
      </w:tr>
    </w:tbl>
    <w:p w:rsidR="004F2D44" w:rsidRPr="00862C5D" w:rsidRDefault="004F2D44" w:rsidP="004F2D44">
      <w:pPr>
        <w:pStyle w:val="CERBODY"/>
        <w:rPr>
          <w:lang w:val="en-IE" w:eastAsia="en-GB"/>
        </w:rPr>
      </w:pPr>
    </w:p>
    <w:p w:rsidR="004F2D44" w:rsidRPr="00862C5D" w:rsidRDefault="004F2D44" w:rsidP="004F2D44">
      <w:pPr>
        <w:pStyle w:val="CERBODY"/>
        <w:rPr>
          <w:b/>
          <w:lang w:val="en-IE"/>
        </w:rPr>
      </w:pPr>
      <w:bookmarkStart w:id="253" w:name="_Ref459998824"/>
      <w:r w:rsidRPr="00862C5D">
        <w:rPr>
          <w:b/>
          <w:lang w:val="en-IE"/>
        </w:rPr>
        <w:t xml:space="preserve">Table </w:t>
      </w:r>
      <w:r w:rsidR="00E179D6" w:rsidRPr="00862C5D">
        <w:rPr>
          <w:b/>
          <w:lang w:val="en-IE"/>
        </w:rPr>
        <w:fldChar w:fldCharType="begin"/>
      </w:r>
      <w:r w:rsidRPr="00862C5D">
        <w:rPr>
          <w:b/>
          <w:lang w:val="en-IE"/>
        </w:rPr>
        <w:instrText xml:space="preserve"> SEQ Table \* ARABIC </w:instrText>
      </w:r>
      <w:r w:rsidR="00E179D6" w:rsidRPr="00862C5D">
        <w:rPr>
          <w:b/>
          <w:lang w:val="en-IE"/>
        </w:rPr>
        <w:fldChar w:fldCharType="separate"/>
      </w:r>
      <w:r w:rsidR="002E3252">
        <w:rPr>
          <w:b/>
          <w:noProof/>
          <w:lang w:val="en-IE"/>
        </w:rPr>
        <w:t>13</w:t>
      </w:r>
      <w:r w:rsidR="00E179D6" w:rsidRPr="00862C5D">
        <w:rPr>
          <w:b/>
          <w:lang w:val="en-IE"/>
        </w:rPr>
        <w:fldChar w:fldCharType="end"/>
      </w:r>
      <w:bookmarkEnd w:id="253"/>
      <w:r w:rsidRPr="00862C5D">
        <w:rPr>
          <w:b/>
          <w:lang w:val="en-IE"/>
        </w:rPr>
        <w:t xml:space="preserve"> – Demand Control Data Transaction Submission Protocol</w:t>
      </w:r>
    </w:p>
    <w:tbl>
      <w:tblPr>
        <w:tblW w:w="7717" w:type="dxa"/>
        <w:tblInd w:w="851" w:type="dxa"/>
        <w:tblBorders>
          <w:top w:val="single" w:sz="12" w:space="0" w:color="808080"/>
          <w:left w:val="nil"/>
          <w:bottom w:val="single" w:sz="12" w:space="0" w:color="808080"/>
          <w:right w:val="nil"/>
          <w:insideH w:val="nil"/>
          <w:insideV w:val="nil"/>
        </w:tblBorders>
        <w:tblLook w:val="00A0"/>
      </w:tblPr>
      <w:tblGrid>
        <w:gridCol w:w="3757"/>
        <w:gridCol w:w="3960"/>
      </w:tblGrid>
      <w:tr w:rsidR="004F2D44" w:rsidRPr="00862C5D" w:rsidTr="00A4133B">
        <w:tc>
          <w:tcPr>
            <w:tcW w:w="3757" w:type="dxa"/>
            <w:tcBorders>
              <w:top w:val="single" w:sz="4" w:space="0" w:color="auto"/>
            </w:tcBorders>
          </w:tcPr>
          <w:p w:rsidR="004F2D44" w:rsidRPr="00862C5D" w:rsidRDefault="004F2D44" w:rsidP="00A4133B">
            <w:pPr>
              <w:pStyle w:val="CERBODY"/>
              <w:rPr>
                <w:szCs w:val="24"/>
                <w:lang w:val="en-IE"/>
              </w:rPr>
            </w:pPr>
            <w:r w:rsidRPr="00862C5D">
              <w:rPr>
                <w:lang w:val="en-IE"/>
              </w:rPr>
              <w:t>Sender</w:t>
            </w:r>
          </w:p>
        </w:tc>
        <w:tc>
          <w:tcPr>
            <w:tcW w:w="3960" w:type="dxa"/>
            <w:tcBorders>
              <w:top w:val="single" w:sz="4" w:space="0" w:color="auto"/>
            </w:tcBorders>
          </w:tcPr>
          <w:p w:rsidR="004F2D44" w:rsidRPr="00862C5D" w:rsidRDefault="004F2D44" w:rsidP="00A4133B">
            <w:pPr>
              <w:pStyle w:val="CERBODY"/>
              <w:rPr>
                <w:szCs w:val="24"/>
                <w:lang w:val="en-IE"/>
              </w:rPr>
            </w:pPr>
            <w:r w:rsidRPr="00862C5D">
              <w:rPr>
                <w:lang w:val="en-IE"/>
              </w:rPr>
              <w:t>System Operator</w:t>
            </w:r>
          </w:p>
        </w:tc>
      </w:tr>
      <w:tr w:rsidR="004F2D44" w:rsidRPr="00862C5D" w:rsidTr="00A4133B">
        <w:tc>
          <w:tcPr>
            <w:tcW w:w="3757" w:type="dxa"/>
          </w:tcPr>
          <w:p w:rsidR="004F2D44" w:rsidRPr="00862C5D" w:rsidRDefault="004F2D44" w:rsidP="00A4133B">
            <w:pPr>
              <w:pStyle w:val="CERBODY"/>
              <w:rPr>
                <w:szCs w:val="24"/>
                <w:lang w:val="en-IE"/>
              </w:rPr>
            </w:pPr>
            <w:r w:rsidRPr="00862C5D">
              <w:rPr>
                <w:lang w:val="en-IE"/>
              </w:rPr>
              <w:t>Recipient</w:t>
            </w:r>
          </w:p>
        </w:tc>
        <w:tc>
          <w:tcPr>
            <w:tcW w:w="3960" w:type="dxa"/>
          </w:tcPr>
          <w:p w:rsidR="004F2D44" w:rsidRPr="00862C5D" w:rsidRDefault="004F2D44" w:rsidP="00A4133B">
            <w:pPr>
              <w:pStyle w:val="CERBODY"/>
              <w:rPr>
                <w:szCs w:val="24"/>
                <w:lang w:val="en-IE"/>
              </w:rPr>
            </w:pPr>
            <w:r w:rsidRPr="00862C5D">
              <w:rPr>
                <w:lang w:val="en-IE"/>
              </w:rPr>
              <w:t>Market Operator</w:t>
            </w:r>
          </w:p>
        </w:tc>
      </w:tr>
      <w:tr w:rsidR="004F2D44" w:rsidRPr="00862C5D" w:rsidTr="00A4133B">
        <w:tc>
          <w:tcPr>
            <w:tcW w:w="3757" w:type="dxa"/>
          </w:tcPr>
          <w:p w:rsidR="004F2D44" w:rsidRPr="00862C5D" w:rsidRDefault="004F2D44" w:rsidP="00A4133B">
            <w:pPr>
              <w:pStyle w:val="CERBODY"/>
              <w:rPr>
                <w:szCs w:val="24"/>
                <w:lang w:val="en-IE"/>
              </w:rPr>
            </w:pPr>
            <w:r w:rsidRPr="00862C5D">
              <w:rPr>
                <w:lang w:val="en-IE"/>
              </w:rPr>
              <w:t>Number of Data Transactions</w:t>
            </w:r>
          </w:p>
        </w:tc>
        <w:tc>
          <w:tcPr>
            <w:tcW w:w="3960" w:type="dxa"/>
          </w:tcPr>
          <w:p w:rsidR="004F2D44" w:rsidRPr="00862C5D" w:rsidRDefault="004F2D44" w:rsidP="009E3A16">
            <w:pPr>
              <w:pStyle w:val="CERBODY"/>
              <w:rPr>
                <w:szCs w:val="24"/>
                <w:lang w:val="en-IE"/>
              </w:rPr>
            </w:pPr>
            <w:r w:rsidRPr="00862C5D">
              <w:rPr>
                <w:lang w:val="en-IE"/>
              </w:rPr>
              <w:t>One, only submitted when non-zero, containing data for each Imbalance Pricing Period in the Trading Day</w:t>
            </w:r>
          </w:p>
        </w:tc>
      </w:tr>
      <w:tr w:rsidR="004F2D44" w:rsidRPr="00862C5D" w:rsidTr="00A4133B">
        <w:tc>
          <w:tcPr>
            <w:tcW w:w="3757" w:type="dxa"/>
          </w:tcPr>
          <w:p w:rsidR="004F2D44" w:rsidRPr="00862C5D" w:rsidRDefault="004F2D44" w:rsidP="00A4133B">
            <w:pPr>
              <w:pStyle w:val="CERBODY"/>
              <w:rPr>
                <w:szCs w:val="24"/>
                <w:lang w:val="en-IE"/>
              </w:rPr>
            </w:pPr>
            <w:r w:rsidRPr="00862C5D">
              <w:rPr>
                <w:lang w:val="en-IE"/>
              </w:rPr>
              <w:t>First Submission time</w:t>
            </w:r>
          </w:p>
        </w:tc>
        <w:tc>
          <w:tcPr>
            <w:tcW w:w="3960" w:type="dxa"/>
          </w:tcPr>
          <w:p w:rsidR="004F2D44" w:rsidRPr="00862C5D" w:rsidRDefault="004F2D44" w:rsidP="009E3A16">
            <w:pPr>
              <w:pStyle w:val="CERBODY"/>
              <w:rPr>
                <w:szCs w:val="24"/>
                <w:lang w:val="en-IE"/>
              </w:rPr>
            </w:pPr>
            <w:r w:rsidRPr="00862C5D">
              <w:rPr>
                <w:lang w:val="en-IE"/>
              </w:rPr>
              <w:t>After end of Imbalance Pricing Period</w:t>
            </w:r>
          </w:p>
        </w:tc>
      </w:tr>
      <w:tr w:rsidR="004F2D44" w:rsidRPr="00862C5D" w:rsidTr="00A4133B">
        <w:tc>
          <w:tcPr>
            <w:tcW w:w="3757" w:type="dxa"/>
          </w:tcPr>
          <w:p w:rsidR="004F2D44" w:rsidRPr="00862C5D" w:rsidRDefault="004F2D44" w:rsidP="00A4133B">
            <w:pPr>
              <w:pStyle w:val="CERBODY"/>
              <w:rPr>
                <w:szCs w:val="24"/>
                <w:lang w:val="en-IE"/>
              </w:rPr>
            </w:pPr>
            <w:r w:rsidRPr="00862C5D">
              <w:rPr>
                <w:lang w:val="en-IE"/>
              </w:rPr>
              <w:t>Last Submission time</w:t>
            </w:r>
          </w:p>
        </w:tc>
        <w:tc>
          <w:tcPr>
            <w:tcW w:w="3960" w:type="dxa"/>
          </w:tcPr>
          <w:p w:rsidR="004F2D44" w:rsidRPr="00862C5D" w:rsidRDefault="004F2D44" w:rsidP="00A4133B">
            <w:pPr>
              <w:pStyle w:val="CERBODY"/>
              <w:rPr>
                <w:szCs w:val="24"/>
                <w:lang w:val="en-IE"/>
              </w:rPr>
            </w:pPr>
            <w:r w:rsidRPr="00862C5D">
              <w:rPr>
                <w:lang w:val="en-IE"/>
              </w:rPr>
              <w:t>Prior to Imbalance Price Calculation. .</w:t>
            </w:r>
          </w:p>
          <w:p w:rsidR="004F2D44" w:rsidRPr="00862C5D" w:rsidRDefault="004F2D44" w:rsidP="00A4133B">
            <w:pPr>
              <w:pStyle w:val="CERBODY"/>
              <w:rPr>
                <w:szCs w:val="24"/>
                <w:lang w:val="en-IE"/>
              </w:rPr>
            </w:pPr>
            <w:r w:rsidRPr="00862C5D">
              <w:rPr>
                <w:lang w:val="en-IE"/>
              </w:rPr>
              <w:t>As required to resolve a Settlement Query or a Dispute where the Data Records in the Transaction are discovered to be in error.</w:t>
            </w:r>
          </w:p>
        </w:tc>
      </w:tr>
      <w:tr w:rsidR="004F2D44" w:rsidRPr="00862C5D" w:rsidTr="00A4133B">
        <w:tc>
          <w:tcPr>
            <w:tcW w:w="3757" w:type="dxa"/>
          </w:tcPr>
          <w:p w:rsidR="004F2D44" w:rsidRPr="00862C5D" w:rsidRDefault="004F2D44" w:rsidP="00A4133B">
            <w:pPr>
              <w:pStyle w:val="CERBODY"/>
              <w:rPr>
                <w:szCs w:val="24"/>
                <w:lang w:val="en-IE"/>
              </w:rPr>
            </w:pPr>
            <w:r w:rsidRPr="00862C5D">
              <w:rPr>
                <w:lang w:val="en-IE"/>
              </w:rPr>
              <w:t xml:space="preserve">Permitted frequency of resubmission </w:t>
            </w:r>
            <w:r w:rsidRPr="00862C5D">
              <w:rPr>
                <w:rFonts w:cs="Arial"/>
                <w:lang w:val="en-IE"/>
              </w:rPr>
              <w:t>prior to last submission time</w:t>
            </w:r>
          </w:p>
        </w:tc>
        <w:tc>
          <w:tcPr>
            <w:tcW w:w="3960" w:type="dxa"/>
          </w:tcPr>
          <w:p w:rsidR="004F2D44" w:rsidRPr="00862C5D" w:rsidRDefault="004F2D44" w:rsidP="00A4133B">
            <w:pPr>
              <w:pStyle w:val="CERBODY"/>
              <w:rPr>
                <w:szCs w:val="24"/>
                <w:lang w:val="en-IE"/>
              </w:rPr>
            </w:pPr>
            <w:r w:rsidRPr="00862C5D">
              <w:rPr>
                <w:lang w:val="en-IE"/>
              </w:rPr>
              <w:t>Unlimited</w:t>
            </w:r>
          </w:p>
        </w:tc>
      </w:tr>
      <w:tr w:rsidR="004F2D44" w:rsidRPr="00862C5D" w:rsidTr="00A4133B">
        <w:tc>
          <w:tcPr>
            <w:tcW w:w="3757" w:type="dxa"/>
          </w:tcPr>
          <w:p w:rsidR="004F2D44" w:rsidRPr="00862C5D" w:rsidRDefault="004F2D44" w:rsidP="00A4133B">
            <w:pPr>
              <w:pStyle w:val="CERBODY"/>
              <w:rPr>
                <w:szCs w:val="24"/>
                <w:lang w:val="en-IE"/>
              </w:rPr>
            </w:pPr>
            <w:r w:rsidRPr="00862C5D">
              <w:rPr>
                <w:lang w:val="en-IE"/>
              </w:rPr>
              <w:t>Valid Communication Channels</w:t>
            </w:r>
          </w:p>
        </w:tc>
        <w:tc>
          <w:tcPr>
            <w:tcW w:w="3960" w:type="dxa"/>
          </w:tcPr>
          <w:p w:rsidR="004F2D44" w:rsidRPr="00862C5D" w:rsidRDefault="004F2D44" w:rsidP="00A4133B">
            <w:pPr>
              <w:pStyle w:val="CERBODY"/>
              <w:rPr>
                <w:szCs w:val="24"/>
                <w:lang w:val="en-IE"/>
              </w:rPr>
            </w:pPr>
            <w:r w:rsidRPr="00862C5D">
              <w:rPr>
                <w:lang w:val="en-IE"/>
              </w:rPr>
              <w:t xml:space="preserve">Type 1 (manual) </w:t>
            </w:r>
          </w:p>
        </w:tc>
      </w:tr>
      <w:tr w:rsidR="004F2D44" w:rsidRPr="00862C5D" w:rsidTr="00A4133B">
        <w:tc>
          <w:tcPr>
            <w:tcW w:w="3757" w:type="dxa"/>
          </w:tcPr>
          <w:p w:rsidR="004F2D44" w:rsidRPr="00862C5D" w:rsidRDefault="004F2D44" w:rsidP="00A4133B">
            <w:pPr>
              <w:pStyle w:val="CERBODY"/>
              <w:rPr>
                <w:szCs w:val="24"/>
                <w:lang w:val="en-IE"/>
              </w:rPr>
            </w:pPr>
            <w:r w:rsidRPr="00862C5D">
              <w:rPr>
                <w:lang w:val="en-IE"/>
              </w:rPr>
              <w:t xml:space="preserve">Process for data validation </w:t>
            </w:r>
          </w:p>
        </w:tc>
        <w:tc>
          <w:tcPr>
            <w:tcW w:w="3960" w:type="dxa"/>
          </w:tcPr>
          <w:p w:rsidR="004F2D44" w:rsidRPr="00862C5D" w:rsidRDefault="004F2D44" w:rsidP="00A4133B">
            <w:pPr>
              <w:pStyle w:val="CERBODY"/>
              <w:rPr>
                <w:szCs w:val="24"/>
                <w:lang w:val="en-IE"/>
              </w:rPr>
            </w:pPr>
            <w:r w:rsidRPr="00862C5D">
              <w:rPr>
                <w:lang w:val="en-IE"/>
              </w:rPr>
              <w:t>None</w:t>
            </w:r>
          </w:p>
        </w:tc>
      </w:tr>
    </w:tbl>
    <w:p w:rsidR="004F2D44" w:rsidRPr="00862C5D" w:rsidRDefault="004F2D44" w:rsidP="004F2D44">
      <w:pPr>
        <w:pStyle w:val="CERBODY"/>
        <w:rPr>
          <w:lang w:val="en-IE"/>
        </w:rPr>
      </w:pPr>
      <w:bookmarkStart w:id="254" w:name="_Toc159867279"/>
      <w:bookmarkStart w:id="255" w:name="_Toc160172785"/>
      <w:bookmarkStart w:id="256" w:name="_Toc168385384"/>
    </w:p>
    <w:p w:rsidR="004F2D44" w:rsidRPr="00862C5D" w:rsidRDefault="004F2D44" w:rsidP="003B4AF7">
      <w:pPr>
        <w:pStyle w:val="CERAPPENDIXLEVEL3"/>
        <w:rPr>
          <w:lang w:val="en-IE"/>
        </w:rPr>
      </w:pPr>
      <w:bookmarkStart w:id="257" w:name="_Toc477458061"/>
      <w:r w:rsidRPr="00862C5D">
        <w:rPr>
          <w:lang w:val="en-IE"/>
        </w:rPr>
        <w:t>System Characteristics Data Transaction</w:t>
      </w:r>
      <w:bookmarkEnd w:id="254"/>
      <w:bookmarkEnd w:id="255"/>
      <w:bookmarkEnd w:id="256"/>
      <w:bookmarkEnd w:id="257"/>
    </w:p>
    <w:p w:rsidR="004F2D44" w:rsidRPr="00862C5D" w:rsidRDefault="004F2D44" w:rsidP="005A4AB2">
      <w:pPr>
        <w:pStyle w:val="ListParagraph"/>
        <w:numPr>
          <w:ilvl w:val="3"/>
          <w:numId w:val="43"/>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4F2D44" w:rsidRPr="00862C5D" w:rsidRDefault="004F2D44" w:rsidP="005A4AB2">
      <w:pPr>
        <w:pStyle w:val="ListParagraph"/>
        <w:numPr>
          <w:ilvl w:val="3"/>
          <w:numId w:val="43"/>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4F2D44" w:rsidRPr="00862C5D" w:rsidRDefault="004F2D44" w:rsidP="005A4AB2">
      <w:pPr>
        <w:pStyle w:val="ListParagraph"/>
        <w:numPr>
          <w:ilvl w:val="3"/>
          <w:numId w:val="43"/>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4F2D44" w:rsidRPr="00862C5D" w:rsidRDefault="004F2D44" w:rsidP="005A4AB2">
      <w:pPr>
        <w:pStyle w:val="ListParagraph"/>
        <w:numPr>
          <w:ilvl w:val="3"/>
          <w:numId w:val="43"/>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4F2D44" w:rsidRPr="00862C5D" w:rsidRDefault="004F2D44" w:rsidP="005A4AB2">
      <w:pPr>
        <w:pStyle w:val="ListParagraph"/>
        <w:numPr>
          <w:ilvl w:val="3"/>
          <w:numId w:val="43"/>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4F2D44" w:rsidRPr="00862C5D" w:rsidRDefault="004F2D44" w:rsidP="005A4AB2">
      <w:pPr>
        <w:pStyle w:val="ListParagraph"/>
        <w:numPr>
          <w:ilvl w:val="3"/>
          <w:numId w:val="43"/>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4F2D44" w:rsidRPr="00862C5D" w:rsidRDefault="004F2D44" w:rsidP="005A4AB2">
      <w:pPr>
        <w:pStyle w:val="ListParagraph"/>
        <w:numPr>
          <w:ilvl w:val="3"/>
          <w:numId w:val="43"/>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4F2D44" w:rsidRPr="00862C5D" w:rsidRDefault="004F2D44" w:rsidP="005A4AB2">
      <w:pPr>
        <w:pStyle w:val="ListParagraph"/>
        <w:numPr>
          <w:ilvl w:val="3"/>
          <w:numId w:val="43"/>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4F2D44" w:rsidRPr="00862C5D" w:rsidRDefault="004F2D44" w:rsidP="005A4AB2">
      <w:pPr>
        <w:pStyle w:val="ListParagraph"/>
        <w:numPr>
          <w:ilvl w:val="3"/>
          <w:numId w:val="43"/>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4F2D44" w:rsidRPr="00862C5D" w:rsidRDefault="004F2D44" w:rsidP="005A4AB2">
      <w:pPr>
        <w:pStyle w:val="ListParagraph"/>
        <w:numPr>
          <w:ilvl w:val="3"/>
          <w:numId w:val="43"/>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4F2D44" w:rsidRPr="00862C5D" w:rsidRDefault="004F2D44" w:rsidP="005A4AB2">
      <w:pPr>
        <w:pStyle w:val="ListParagraph"/>
        <w:numPr>
          <w:ilvl w:val="3"/>
          <w:numId w:val="43"/>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4F2D44" w:rsidRPr="00862C5D" w:rsidRDefault="004F2D44" w:rsidP="005A4AB2">
      <w:pPr>
        <w:pStyle w:val="ListParagraph"/>
        <w:numPr>
          <w:ilvl w:val="3"/>
          <w:numId w:val="43"/>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4F2D44" w:rsidRPr="00862C5D" w:rsidRDefault="004F2D44" w:rsidP="003B4AF7">
      <w:pPr>
        <w:pStyle w:val="CERAPPENDIXLEVEL4"/>
        <w:rPr>
          <w:lang w:val="en-IE"/>
        </w:rPr>
      </w:pPr>
      <w:r w:rsidRPr="00862C5D">
        <w:rPr>
          <w:lang w:val="en-IE"/>
        </w:rPr>
        <w:t xml:space="preserve">The Data Records for the System Characteristics Data Transaction are described in </w:t>
      </w:r>
      <w:fldSimple w:instr=" REF _Ref459998837 \h  \* MERGEFORMAT ">
        <w:r w:rsidR="002E3252" w:rsidRPr="002E3252">
          <w:rPr>
            <w:lang w:val="en-IE"/>
          </w:rPr>
          <w:t>Table 14</w:t>
        </w:r>
      </w:fldSimple>
      <w:r w:rsidRPr="00862C5D">
        <w:rPr>
          <w:lang w:val="en-IE"/>
        </w:rPr>
        <w:t xml:space="preserve"> and the Submission Protocol in </w:t>
      </w:r>
      <w:fldSimple w:instr=" REF _Ref459998843 \h  \* MERGEFORMAT ">
        <w:r w:rsidR="002E3252" w:rsidRPr="002E3252">
          <w:rPr>
            <w:lang w:val="en-IE"/>
          </w:rPr>
          <w:t>Table 15</w:t>
        </w:r>
      </w:fldSimple>
      <w:r w:rsidRPr="00862C5D">
        <w:rPr>
          <w:lang w:val="en-IE"/>
        </w:rPr>
        <w:t xml:space="preserve">. </w:t>
      </w:r>
    </w:p>
    <w:p w:rsidR="004F2D44" w:rsidRPr="00862C5D" w:rsidRDefault="004F2D44" w:rsidP="004F2D44">
      <w:pPr>
        <w:pStyle w:val="CERBODY"/>
        <w:rPr>
          <w:b/>
          <w:lang w:val="en-IE"/>
        </w:rPr>
      </w:pPr>
      <w:bookmarkStart w:id="258" w:name="_Ref459998837"/>
      <w:r w:rsidRPr="00862C5D">
        <w:rPr>
          <w:b/>
          <w:lang w:val="en-IE"/>
        </w:rPr>
        <w:t xml:space="preserve">Table </w:t>
      </w:r>
      <w:r w:rsidR="00E179D6" w:rsidRPr="00862C5D">
        <w:rPr>
          <w:b/>
          <w:lang w:val="en-IE"/>
        </w:rPr>
        <w:fldChar w:fldCharType="begin"/>
      </w:r>
      <w:r w:rsidRPr="00862C5D">
        <w:rPr>
          <w:b/>
          <w:lang w:val="en-IE"/>
        </w:rPr>
        <w:instrText xml:space="preserve"> SEQ Table \* ARABIC </w:instrText>
      </w:r>
      <w:r w:rsidR="00E179D6" w:rsidRPr="00862C5D">
        <w:rPr>
          <w:b/>
          <w:lang w:val="en-IE"/>
        </w:rPr>
        <w:fldChar w:fldCharType="separate"/>
      </w:r>
      <w:r w:rsidR="002E3252">
        <w:rPr>
          <w:b/>
          <w:noProof/>
          <w:lang w:val="en-IE"/>
        </w:rPr>
        <w:t>14</w:t>
      </w:r>
      <w:r w:rsidR="00E179D6" w:rsidRPr="00862C5D">
        <w:rPr>
          <w:b/>
          <w:lang w:val="en-IE"/>
        </w:rPr>
        <w:fldChar w:fldCharType="end"/>
      </w:r>
      <w:bookmarkEnd w:id="258"/>
      <w:r w:rsidRPr="00862C5D">
        <w:rPr>
          <w:b/>
          <w:lang w:val="en-IE"/>
        </w:rPr>
        <w:t xml:space="preserve"> – System Characteristics Data Transaction Data Records</w:t>
      </w:r>
    </w:p>
    <w:tbl>
      <w:tblPr>
        <w:tblW w:w="7717" w:type="dxa"/>
        <w:tblInd w:w="851" w:type="dxa"/>
        <w:tblBorders>
          <w:top w:val="single" w:sz="12" w:space="0" w:color="808080"/>
          <w:left w:val="nil"/>
          <w:bottom w:val="single" w:sz="12" w:space="0" w:color="808080"/>
          <w:right w:val="nil"/>
          <w:insideH w:val="nil"/>
          <w:insideV w:val="nil"/>
        </w:tblBorders>
        <w:tblLook w:val="00A0"/>
      </w:tblPr>
      <w:tblGrid>
        <w:gridCol w:w="7717"/>
      </w:tblGrid>
      <w:tr w:rsidR="004F2D44" w:rsidRPr="00862C5D" w:rsidTr="00A4133B">
        <w:trPr>
          <w:cantSplit/>
        </w:trPr>
        <w:tc>
          <w:tcPr>
            <w:tcW w:w="7717" w:type="dxa"/>
            <w:tcBorders>
              <w:top w:val="single" w:sz="4" w:space="0" w:color="808080"/>
              <w:left w:val="nil"/>
              <w:bottom w:val="nil"/>
              <w:right w:val="nil"/>
            </w:tcBorders>
          </w:tcPr>
          <w:p w:rsidR="004F2D44" w:rsidRPr="00862C5D" w:rsidRDefault="004F2D44" w:rsidP="00A4133B">
            <w:pPr>
              <w:pStyle w:val="CERBODY"/>
              <w:rPr>
                <w:szCs w:val="24"/>
                <w:lang w:val="en-IE"/>
              </w:rPr>
            </w:pPr>
            <w:r w:rsidRPr="00862C5D">
              <w:rPr>
                <w:lang w:val="en-IE"/>
              </w:rPr>
              <w:t>System Operator</w:t>
            </w:r>
          </w:p>
        </w:tc>
      </w:tr>
      <w:tr w:rsidR="004F2D44" w:rsidRPr="00862C5D" w:rsidTr="00A4133B">
        <w:trPr>
          <w:cantSplit/>
        </w:trPr>
        <w:tc>
          <w:tcPr>
            <w:tcW w:w="7717" w:type="dxa"/>
            <w:tcBorders>
              <w:top w:val="nil"/>
              <w:left w:val="nil"/>
              <w:bottom w:val="nil"/>
              <w:right w:val="nil"/>
            </w:tcBorders>
          </w:tcPr>
          <w:p w:rsidR="004F2D44" w:rsidRPr="00862C5D" w:rsidRDefault="004F2D44" w:rsidP="00A4133B">
            <w:pPr>
              <w:pStyle w:val="CERBODY"/>
              <w:rPr>
                <w:szCs w:val="24"/>
                <w:lang w:val="en-IE"/>
              </w:rPr>
            </w:pPr>
            <w:r w:rsidRPr="00862C5D">
              <w:rPr>
                <w:lang w:val="en-IE"/>
              </w:rPr>
              <w:t>Trading Day</w:t>
            </w:r>
          </w:p>
        </w:tc>
      </w:tr>
      <w:tr w:rsidR="004F2D44" w:rsidRPr="00862C5D" w:rsidTr="00A4133B">
        <w:trPr>
          <w:cantSplit/>
        </w:trPr>
        <w:tc>
          <w:tcPr>
            <w:tcW w:w="7717" w:type="dxa"/>
            <w:tcBorders>
              <w:top w:val="nil"/>
              <w:left w:val="nil"/>
              <w:bottom w:val="nil"/>
              <w:right w:val="nil"/>
            </w:tcBorders>
          </w:tcPr>
          <w:p w:rsidR="004F2D44" w:rsidRPr="00862C5D" w:rsidRDefault="004F2D44" w:rsidP="00A4133B">
            <w:pPr>
              <w:pStyle w:val="CERBODY"/>
              <w:rPr>
                <w:szCs w:val="24"/>
                <w:lang w:val="en-IE"/>
              </w:rPr>
            </w:pPr>
            <w:r w:rsidRPr="00862C5D">
              <w:rPr>
                <w:lang w:val="en-IE"/>
              </w:rPr>
              <w:t>Imbalance Settlement Period</w:t>
            </w:r>
          </w:p>
        </w:tc>
      </w:tr>
      <w:tr w:rsidR="004F2D44" w:rsidRPr="00862C5D" w:rsidTr="00A4133B">
        <w:trPr>
          <w:cantSplit/>
        </w:trPr>
        <w:tc>
          <w:tcPr>
            <w:tcW w:w="7717" w:type="dxa"/>
            <w:tcBorders>
              <w:top w:val="nil"/>
              <w:left w:val="nil"/>
              <w:bottom w:val="nil"/>
              <w:right w:val="nil"/>
            </w:tcBorders>
          </w:tcPr>
          <w:p w:rsidR="004F2D44" w:rsidRPr="00862C5D" w:rsidRDefault="004F2D44" w:rsidP="00A4133B">
            <w:pPr>
              <w:pStyle w:val="CERBODY"/>
              <w:rPr>
                <w:szCs w:val="24"/>
                <w:lang w:val="en-IE"/>
              </w:rPr>
            </w:pPr>
            <w:r w:rsidRPr="00862C5D">
              <w:rPr>
                <w:lang w:val="en-IE"/>
              </w:rPr>
              <w:t xml:space="preserve">Average System Frequency, </w:t>
            </w:r>
            <w:proofErr w:type="spellStart"/>
            <w:r w:rsidRPr="00862C5D">
              <w:rPr>
                <w:lang w:val="en-IE"/>
              </w:rPr>
              <w:t>FRQAVG</w:t>
            </w:r>
            <w:r w:rsidRPr="00862C5D">
              <w:rPr>
                <w:rFonts w:cs="Arial"/>
                <w:bCs/>
                <w:vertAlign w:val="subscript"/>
                <w:lang w:val="en-IE"/>
              </w:rPr>
              <w:t>γ</w:t>
            </w:r>
            <w:proofErr w:type="spellEnd"/>
          </w:p>
        </w:tc>
      </w:tr>
      <w:tr w:rsidR="004F2D44" w:rsidRPr="00862C5D" w:rsidTr="00A4133B">
        <w:trPr>
          <w:cantSplit/>
        </w:trPr>
        <w:tc>
          <w:tcPr>
            <w:tcW w:w="7717" w:type="dxa"/>
            <w:tcBorders>
              <w:top w:val="nil"/>
            </w:tcBorders>
          </w:tcPr>
          <w:p w:rsidR="004F2D44" w:rsidRPr="00862C5D" w:rsidRDefault="004F2D44" w:rsidP="00A4133B">
            <w:pPr>
              <w:pStyle w:val="CERBODY"/>
              <w:rPr>
                <w:szCs w:val="24"/>
                <w:lang w:val="en-IE"/>
              </w:rPr>
            </w:pPr>
            <w:r w:rsidRPr="00862C5D">
              <w:rPr>
                <w:lang w:val="en-IE"/>
              </w:rPr>
              <w:t xml:space="preserve">Nominal System Frequency, </w:t>
            </w:r>
            <w:proofErr w:type="spellStart"/>
            <w:r w:rsidRPr="00862C5D">
              <w:rPr>
                <w:lang w:val="en-IE"/>
              </w:rPr>
              <w:t>FRQNOR</w:t>
            </w:r>
            <w:r w:rsidRPr="00862C5D">
              <w:rPr>
                <w:rFonts w:cs="Arial"/>
                <w:bCs/>
                <w:vertAlign w:val="subscript"/>
                <w:lang w:val="en-IE"/>
              </w:rPr>
              <w:t>γ</w:t>
            </w:r>
            <w:proofErr w:type="spellEnd"/>
          </w:p>
        </w:tc>
      </w:tr>
    </w:tbl>
    <w:p w:rsidR="004F2D44" w:rsidRPr="00862C5D" w:rsidRDefault="004F2D44" w:rsidP="004F2D44">
      <w:pPr>
        <w:pStyle w:val="CERBODY"/>
        <w:rPr>
          <w:lang w:val="en-IE"/>
        </w:rPr>
      </w:pPr>
    </w:p>
    <w:p w:rsidR="004F2D44" w:rsidRPr="00862C5D" w:rsidRDefault="004F2D44" w:rsidP="004F2D44">
      <w:pPr>
        <w:pStyle w:val="CERBODY"/>
        <w:rPr>
          <w:b/>
          <w:lang w:val="en-IE"/>
        </w:rPr>
      </w:pPr>
      <w:bookmarkStart w:id="259" w:name="_Ref459998843"/>
      <w:r w:rsidRPr="00862C5D">
        <w:rPr>
          <w:b/>
          <w:lang w:val="en-IE"/>
        </w:rPr>
        <w:t xml:space="preserve">Table </w:t>
      </w:r>
      <w:r w:rsidR="00E179D6" w:rsidRPr="00862C5D">
        <w:rPr>
          <w:b/>
          <w:lang w:val="en-IE"/>
        </w:rPr>
        <w:fldChar w:fldCharType="begin"/>
      </w:r>
      <w:r w:rsidRPr="00862C5D">
        <w:rPr>
          <w:b/>
          <w:lang w:val="en-IE"/>
        </w:rPr>
        <w:instrText xml:space="preserve"> SEQ Table \* ARABIC </w:instrText>
      </w:r>
      <w:r w:rsidR="00E179D6" w:rsidRPr="00862C5D">
        <w:rPr>
          <w:b/>
          <w:lang w:val="en-IE"/>
        </w:rPr>
        <w:fldChar w:fldCharType="separate"/>
      </w:r>
      <w:r w:rsidR="002E3252">
        <w:rPr>
          <w:b/>
          <w:noProof/>
          <w:lang w:val="en-IE"/>
        </w:rPr>
        <w:t>15</w:t>
      </w:r>
      <w:r w:rsidR="00E179D6" w:rsidRPr="00862C5D">
        <w:rPr>
          <w:b/>
          <w:lang w:val="en-IE"/>
        </w:rPr>
        <w:fldChar w:fldCharType="end"/>
      </w:r>
      <w:bookmarkEnd w:id="259"/>
      <w:r w:rsidRPr="00862C5D">
        <w:rPr>
          <w:b/>
          <w:lang w:val="en-IE"/>
        </w:rPr>
        <w:t xml:space="preserve"> – System Characteristics Data Transaction Submission Protocol</w:t>
      </w:r>
    </w:p>
    <w:tbl>
      <w:tblPr>
        <w:tblW w:w="7717" w:type="dxa"/>
        <w:tblInd w:w="851" w:type="dxa"/>
        <w:tblBorders>
          <w:top w:val="single" w:sz="12" w:space="0" w:color="808080"/>
          <w:left w:val="nil"/>
          <w:bottom w:val="single" w:sz="12" w:space="0" w:color="808080"/>
          <w:right w:val="nil"/>
          <w:insideH w:val="nil"/>
          <w:insideV w:val="nil"/>
        </w:tblBorders>
        <w:tblLook w:val="00A0"/>
      </w:tblPr>
      <w:tblGrid>
        <w:gridCol w:w="3757"/>
        <w:gridCol w:w="3960"/>
      </w:tblGrid>
      <w:tr w:rsidR="004F2D44" w:rsidRPr="00862C5D" w:rsidTr="00A4133B">
        <w:tc>
          <w:tcPr>
            <w:tcW w:w="3757" w:type="dxa"/>
            <w:tcBorders>
              <w:top w:val="single" w:sz="4" w:space="0" w:color="auto"/>
            </w:tcBorders>
          </w:tcPr>
          <w:p w:rsidR="004F2D44" w:rsidRPr="00862C5D" w:rsidRDefault="004F2D44" w:rsidP="00A4133B">
            <w:pPr>
              <w:pStyle w:val="CERBODY"/>
              <w:rPr>
                <w:szCs w:val="24"/>
                <w:lang w:val="en-IE"/>
              </w:rPr>
            </w:pPr>
            <w:r w:rsidRPr="00862C5D">
              <w:rPr>
                <w:lang w:val="en-IE"/>
              </w:rPr>
              <w:t>Sender</w:t>
            </w:r>
          </w:p>
        </w:tc>
        <w:tc>
          <w:tcPr>
            <w:tcW w:w="3960" w:type="dxa"/>
            <w:tcBorders>
              <w:top w:val="single" w:sz="4" w:space="0" w:color="auto"/>
            </w:tcBorders>
          </w:tcPr>
          <w:p w:rsidR="004F2D44" w:rsidRPr="00862C5D" w:rsidRDefault="004F2D44" w:rsidP="00A4133B">
            <w:pPr>
              <w:pStyle w:val="CERBODY"/>
              <w:rPr>
                <w:szCs w:val="24"/>
                <w:lang w:val="en-IE"/>
              </w:rPr>
            </w:pPr>
            <w:r w:rsidRPr="00862C5D">
              <w:rPr>
                <w:rFonts w:cs="Arial"/>
                <w:lang w:val="en-IE"/>
              </w:rPr>
              <w:t>Relevant</w:t>
            </w:r>
            <w:r w:rsidRPr="00862C5D">
              <w:rPr>
                <w:rFonts w:ascii="Times New Roman" w:hAnsi="Times New Roman"/>
                <w:lang w:val="en-IE"/>
              </w:rPr>
              <w:t xml:space="preserve"> </w:t>
            </w:r>
            <w:r w:rsidRPr="00862C5D">
              <w:rPr>
                <w:lang w:val="en-IE"/>
              </w:rPr>
              <w:t>System Operator(s)</w:t>
            </w:r>
          </w:p>
        </w:tc>
      </w:tr>
      <w:tr w:rsidR="004F2D44" w:rsidRPr="00862C5D" w:rsidTr="00A4133B">
        <w:tc>
          <w:tcPr>
            <w:tcW w:w="3757" w:type="dxa"/>
          </w:tcPr>
          <w:p w:rsidR="004F2D44" w:rsidRPr="00862C5D" w:rsidRDefault="004F2D44" w:rsidP="00A4133B">
            <w:pPr>
              <w:pStyle w:val="CERBODY"/>
              <w:rPr>
                <w:szCs w:val="24"/>
                <w:lang w:val="en-IE"/>
              </w:rPr>
            </w:pPr>
            <w:r w:rsidRPr="00862C5D">
              <w:rPr>
                <w:lang w:val="en-IE"/>
              </w:rPr>
              <w:t>Recipient</w:t>
            </w:r>
          </w:p>
        </w:tc>
        <w:tc>
          <w:tcPr>
            <w:tcW w:w="3960" w:type="dxa"/>
          </w:tcPr>
          <w:p w:rsidR="004F2D44" w:rsidRPr="00862C5D" w:rsidRDefault="004F2D44" w:rsidP="00A4133B">
            <w:pPr>
              <w:pStyle w:val="CERBODY"/>
              <w:rPr>
                <w:szCs w:val="24"/>
                <w:lang w:val="en-IE"/>
              </w:rPr>
            </w:pPr>
            <w:r w:rsidRPr="00862C5D">
              <w:rPr>
                <w:lang w:val="en-IE"/>
              </w:rPr>
              <w:t>Market Operator</w:t>
            </w:r>
          </w:p>
        </w:tc>
      </w:tr>
      <w:tr w:rsidR="004F2D44" w:rsidRPr="00862C5D" w:rsidTr="00A4133B">
        <w:tc>
          <w:tcPr>
            <w:tcW w:w="3757" w:type="dxa"/>
          </w:tcPr>
          <w:p w:rsidR="004F2D44" w:rsidRPr="00862C5D" w:rsidRDefault="004F2D44" w:rsidP="00A4133B">
            <w:pPr>
              <w:pStyle w:val="CERBODY"/>
              <w:rPr>
                <w:szCs w:val="24"/>
                <w:lang w:val="en-IE"/>
              </w:rPr>
            </w:pPr>
            <w:r w:rsidRPr="00862C5D">
              <w:rPr>
                <w:lang w:val="en-IE"/>
              </w:rPr>
              <w:t>Number of Data Transactions</w:t>
            </w:r>
          </w:p>
        </w:tc>
        <w:tc>
          <w:tcPr>
            <w:tcW w:w="3960" w:type="dxa"/>
          </w:tcPr>
          <w:p w:rsidR="004F2D44" w:rsidRPr="00862C5D" w:rsidRDefault="004F2D44" w:rsidP="00A4133B">
            <w:pPr>
              <w:pStyle w:val="CERBODY"/>
              <w:rPr>
                <w:szCs w:val="24"/>
                <w:lang w:val="en-IE"/>
              </w:rPr>
            </w:pPr>
            <w:r w:rsidRPr="00862C5D">
              <w:rPr>
                <w:rFonts w:cs="Arial"/>
                <w:lang w:val="en-IE"/>
              </w:rPr>
              <w:t xml:space="preserve">One containing data for each </w:t>
            </w:r>
            <w:r w:rsidRPr="00862C5D">
              <w:rPr>
                <w:lang w:val="en-IE"/>
              </w:rPr>
              <w:t xml:space="preserve">Imbalance Settlement Period in the </w:t>
            </w:r>
            <w:r w:rsidRPr="00862C5D">
              <w:rPr>
                <w:lang w:val="en-IE"/>
              </w:rPr>
              <w:lastRenderedPageBreak/>
              <w:t xml:space="preserve">relevant Trading Day. </w:t>
            </w:r>
          </w:p>
        </w:tc>
      </w:tr>
      <w:tr w:rsidR="004F2D44" w:rsidRPr="00862C5D" w:rsidTr="00A4133B">
        <w:tc>
          <w:tcPr>
            <w:tcW w:w="3757" w:type="dxa"/>
          </w:tcPr>
          <w:p w:rsidR="004F2D44" w:rsidRPr="00862C5D" w:rsidRDefault="004F2D44" w:rsidP="00A4133B">
            <w:pPr>
              <w:pStyle w:val="CERBODY"/>
              <w:rPr>
                <w:szCs w:val="24"/>
                <w:lang w:val="en-IE"/>
              </w:rPr>
            </w:pPr>
            <w:r w:rsidRPr="00862C5D">
              <w:rPr>
                <w:lang w:val="en-IE"/>
              </w:rPr>
              <w:lastRenderedPageBreak/>
              <w:t>Frequency of Data Transactions</w:t>
            </w:r>
          </w:p>
        </w:tc>
        <w:tc>
          <w:tcPr>
            <w:tcW w:w="3960" w:type="dxa"/>
          </w:tcPr>
          <w:p w:rsidR="004F2D44" w:rsidRPr="00862C5D" w:rsidRDefault="004F2D44" w:rsidP="00A4133B">
            <w:pPr>
              <w:pStyle w:val="CERBODY"/>
              <w:rPr>
                <w:szCs w:val="24"/>
                <w:lang w:val="en-IE"/>
              </w:rPr>
            </w:pPr>
            <w:r w:rsidRPr="00862C5D">
              <w:rPr>
                <w:lang w:val="en-IE"/>
              </w:rPr>
              <w:t>Daily</w:t>
            </w:r>
          </w:p>
        </w:tc>
      </w:tr>
      <w:tr w:rsidR="004F2D44" w:rsidRPr="00862C5D" w:rsidTr="00A4133B">
        <w:tc>
          <w:tcPr>
            <w:tcW w:w="3757" w:type="dxa"/>
          </w:tcPr>
          <w:p w:rsidR="004F2D44" w:rsidRPr="00862C5D" w:rsidRDefault="004F2D44" w:rsidP="00A4133B">
            <w:pPr>
              <w:pStyle w:val="CERBODY"/>
              <w:rPr>
                <w:szCs w:val="24"/>
                <w:lang w:val="en-IE"/>
              </w:rPr>
            </w:pPr>
            <w:r w:rsidRPr="00862C5D">
              <w:rPr>
                <w:lang w:val="en-IE"/>
              </w:rPr>
              <w:t>First Submission time</w:t>
            </w:r>
          </w:p>
        </w:tc>
        <w:tc>
          <w:tcPr>
            <w:tcW w:w="3960" w:type="dxa"/>
          </w:tcPr>
          <w:p w:rsidR="004F2D44" w:rsidRPr="00862C5D" w:rsidRDefault="004F2D44" w:rsidP="00A4133B">
            <w:pPr>
              <w:pStyle w:val="CERBODY"/>
              <w:rPr>
                <w:szCs w:val="24"/>
                <w:lang w:val="en-IE"/>
              </w:rPr>
            </w:pPr>
            <w:r w:rsidRPr="00862C5D">
              <w:rPr>
                <w:lang w:val="en-IE"/>
              </w:rPr>
              <w:t>After end of Trading Day</w:t>
            </w:r>
          </w:p>
        </w:tc>
      </w:tr>
      <w:tr w:rsidR="004F2D44" w:rsidRPr="00862C5D" w:rsidTr="00A4133B">
        <w:tc>
          <w:tcPr>
            <w:tcW w:w="3757" w:type="dxa"/>
          </w:tcPr>
          <w:p w:rsidR="004F2D44" w:rsidRPr="00862C5D" w:rsidRDefault="004F2D44" w:rsidP="00A4133B">
            <w:pPr>
              <w:pStyle w:val="CERBODY"/>
              <w:rPr>
                <w:szCs w:val="24"/>
                <w:lang w:val="en-IE"/>
              </w:rPr>
            </w:pPr>
            <w:r w:rsidRPr="00862C5D">
              <w:rPr>
                <w:lang w:val="en-IE"/>
              </w:rPr>
              <w:t>Last Submission time</w:t>
            </w:r>
          </w:p>
        </w:tc>
        <w:tc>
          <w:tcPr>
            <w:tcW w:w="3960" w:type="dxa"/>
          </w:tcPr>
          <w:p w:rsidR="004F2D44" w:rsidRPr="00862C5D" w:rsidRDefault="004F2D44" w:rsidP="00A4133B">
            <w:pPr>
              <w:pStyle w:val="CERBODY"/>
              <w:rPr>
                <w:szCs w:val="24"/>
                <w:lang w:val="en-IE"/>
              </w:rPr>
            </w:pPr>
            <w:r w:rsidRPr="00862C5D">
              <w:rPr>
                <w:lang w:val="en-IE"/>
              </w:rPr>
              <w:t xml:space="preserve">Prior to Imbalance Settlement Calculation </w:t>
            </w:r>
          </w:p>
        </w:tc>
      </w:tr>
      <w:tr w:rsidR="004F2D44" w:rsidRPr="00862C5D" w:rsidTr="00A4133B">
        <w:tc>
          <w:tcPr>
            <w:tcW w:w="3757" w:type="dxa"/>
          </w:tcPr>
          <w:p w:rsidR="004F2D44" w:rsidRPr="00862C5D" w:rsidRDefault="004F2D44" w:rsidP="00A4133B">
            <w:pPr>
              <w:pStyle w:val="CERBODY"/>
              <w:rPr>
                <w:szCs w:val="24"/>
                <w:lang w:val="en-IE"/>
              </w:rPr>
            </w:pPr>
            <w:r w:rsidRPr="00862C5D">
              <w:rPr>
                <w:lang w:val="en-IE"/>
              </w:rPr>
              <w:t xml:space="preserve">Permitted frequency of resubmission </w:t>
            </w:r>
            <w:r w:rsidRPr="00862C5D">
              <w:rPr>
                <w:rFonts w:cs="Arial"/>
                <w:lang w:val="en-IE"/>
              </w:rPr>
              <w:t>prior to last submission time</w:t>
            </w:r>
          </w:p>
        </w:tc>
        <w:tc>
          <w:tcPr>
            <w:tcW w:w="3960" w:type="dxa"/>
          </w:tcPr>
          <w:p w:rsidR="004F2D44" w:rsidRPr="00862C5D" w:rsidRDefault="004F2D44" w:rsidP="00A4133B">
            <w:pPr>
              <w:pStyle w:val="CERBODY"/>
              <w:rPr>
                <w:szCs w:val="24"/>
                <w:lang w:val="en-IE"/>
              </w:rPr>
            </w:pPr>
            <w:r w:rsidRPr="00862C5D">
              <w:rPr>
                <w:lang w:val="en-IE"/>
              </w:rPr>
              <w:t>Unlimited</w:t>
            </w:r>
          </w:p>
        </w:tc>
      </w:tr>
      <w:tr w:rsidR="004F2D44" w:rsidRPr="00862C5D" w:rsidTr="00A4133B">
        <w:tc>
          <w:tcPr>
            <w:tcW w:w="3757" w:type="dxa"/>
          </w:tcPr>
          <w:p w:rsidR="004F2D44" w:rsidRPr="00862C5D" w:rsidRDefault="004F2D44" w:rsidP="00A4133B">
            <w:pPr>
              <w:pStyle w:val="CERBODY"/>
              <w:rPr>
                <w:szCs w:val="24"/>
                <w:lang w:val="en-IE"/>
              </w:rPr>
            </w:pPr>
            <w:r w:rsidRPr="00862C5D">
              <w:rPr>
                <w:lang w:val="en-IE"/>
              </w:rPr>
              <w:t>Required resubmission subsequent to last submission time</w:t>
            </w:r>
          </w:p>
        </w:tc>
        <w:tc>
          <w:tcPr>
            <w:tcW w:w="3960" w:type="dxa"/>
          </w:tcPr>
          <w:p w:rsidR="004F2D44" w:rsidRPr="00862C5D" w:rsidRDefault="004F2D44" w:rsidP="00A4133B">
            <w:pPr>
              <w:pStyle w:val="CERBODY"/>
              <w:rPr>
                <w:szCs w:val="24"/>
                <w:lang w:val="en-IE"/>
              </w:rPr>
            </w:pPr>
            <w:r w:rsidRPr="00862C5D">
              <w:rPr>
                <w:lang w:val="en-IE"/>
              </w:rPr>
              <w:t>None</w:t>
            </w:r>
          </w:p>
        </w:tc>
      </w:tr>
      <w:tr w:rsidR="004F2D44" w:rsidRPr="00862C5D" w:rsidTr="00A4133B">
        <w:tc>
          <w:tcPr>
            <w:tcW w:w="3757" w:type="dxa"/>
          </w:tcPr>
          <w:p w:rsidR="004F2D44" w:rsidRPr="00862C5D" w:rsidRDefault="004F2D44" w:rsidP="00A4133B">
            <w:pPr>
              <w:pStyle w:val="CERBODY"/>
              <w:rPr>
                <w:szCs w:val="24"/>
                <w:lang w:val="en-IE"/>
              </w:rPr>
            </w:pPr>
            <w:r w:rsidRPr="00862C5D">
              <w:rPr>
                <w:lang w:val="en-IE"/>
              </w:rPr>
              <w:t>Valid Communication Channels</w:t>
            </w:r>
          </w:p>
        </w:tc>
        <w:tc>
          <w:tcPr>
            <w:tcW w:w="3960" w:type="dxa"/>
          </w:tcPr>
          <w:p w:rsidR="004F2D44" w:rsidRPr="00862C5D" w:rsidRDefault="004F2D44" w:rsidP="00A4133B">
            <w:pPr>
              <w:pStyle w:val="CERBODY"/>
              <w:rPr>
                <w:szCs w:val="24"/>
                <w:lang w:val="en-IE"/>
              </w:rPr>
            </w:pPr>
            <w:r w:rsidRPr="00862C5D">
              <w:rPr>
                <w:lang w:val="en-IE"/>
              </w:rPr>
              <w:t xml:space="preserve">Type 3 (computer to computer) </w:t>
            </w:r>
          </w:p>
        </w:tc>
      </w:tr>
      <w:tr w:rsidR="004F2D44" w:rsidRPr="00862C5D" w:rsidTr="00A4133B">
        <w:tc>
          <w:tcPr>
            <w:tcW w:w="3757" w:type="dxa"/>
          </w:tcPr>
          <w:p w:rsidR="004F2D44" w:rsidRPr="00862C5D" w:rsidRDefault="004F2D44" w:rsidP="00A4133B">
            <w:pPr>
              <w:pStyle w:val="CERBODY"/>
              <w:rPr>
                <w:szCs w:val="24"/>
                <w:lang w:val="en-IE"/>
              </w:rPr>
            </w:pPr>
            <w:r w:rsidRPr="00862C5D">
              <w:rPr>
                <w:lang w:val="en-IE"/>
              </w:rPr>
              <w:t xml:space="preserve">Process for data validation </w:t>
            </w:r>
          </w:p>
        </w:tc>
        <w:tc>
          <w:tcPr>
            <w:tcW w:w="3960" w:type="dxa"/>
          </w:tcPr>
          <w:p w:rsidR="004F2D44" w:rsidRPr="00862C5D" w:rsidRDefault="004F2D44" w:rsidP="00A4133B">
            <w:pPr>
              <w:pStyle w:val="CERBODY"/>
              <w:rPr>
                <w:szCs w:val="24"/>
                <w:lang w:val="en-IE"/>
              </w:rPr>
            </w:pPr>
            <w:r w:rsidRPr="00862C5D">
              <w:rPr>
                <w:lang w:val="en-IE"/>
              </w:rPr>
              <w:t>None</w:t>
            </w:r>
          </w:p>
        </w:tc>
      </w:tr>
    </w:tbl>
    <w:p w:rsidR="004F2D44" w:rsidRPr="00862C5D" w:rsidRDefault="004F2D44" w:rsidP="005C432E">
      <w:pPr>
        <w:pStyle w:val="CERBODY"/>
        <w:rPr>
          <w:lang w:val="en-IE"/>
        </w:rPr>
      </w:pPr>
      <w:bookmarkStart w:id="260" w:name="_Toc159867281"/>
      <w:bookmarkStart w:id="261" w:name="_Toc160172787"/>
      <w:bookmarkStart w:id="262" w:name="_Toc168385388"/>
    </w:p>
    <w:p w:rsidR="004F2D44" w:rsidRPr="00862C5D" w:rsidRDefault="004F2D44" w:rsidP="003B4AF7">
      <w:pPr>
        <w:pStyle w:val="CERAPPENDIXLEVEL3"/>
        <w:rPr>
          <w:lang w:val="en-IE"/>
        </w:rPr>
      </w:pPr>
      <w:bookmarkStart w:id="263" w:name="_Toc477458062"/>
      <w:r w:rsidRPr="00862C5D">
        <w:rPr>
          <w:lang w:val="en-IE"/>
        </w:rPr>
        <w:t>Dispatch Instruction Data Transaction</w:t>
      </w:r>
      <w:bookmarkEnd w:id="260"/>
      <w:bookmarkEnd w:id="261"/>
      <w:bookmarkEnd w:id="262"/>
      <w:bookmarkEnd w:id="263"/>
    </w:p>
    <w:p w:rsidR="004F2D44" w:rsidRPr="00862C5D" w:rsidRDefault="004F2D44" w:rsidP="003B4AF7">
      <w:pPr>
        <w:pStyle w:val="CERAPPENDIXLEVEL4"/>
        <w:rPr>
          <w:lang w:val="en-IE"/>
        </w:rPr>
      </w:pPr>
      <w:r w:rsidRPr="00862C5D">
        <w:rPr>
          <w:lang w:val="en-IE"/>
        </w:rPr>
        <w:t xml:space="preserve">The Data Records for the Dispatch Instruction Data Transaction are described in </w:t>
      </w:r>
      <w:fldSimple w:instr=" REF _Ref459998908 \h  \* MERGEFORMAT ">
        <w:r w:rsidR="002E3252" w:rsidRPr="002E3252">
          <w:rPr>
            <w:lang w:val="en-IE"/>
          </w:rPr>
          <w:t>Table 16</w:t>
        </w:r>
      </w:fldSimple>
      <w:r w:rsidRPr="00862C5D">
        <w:rPr>
          <w:lang w:val="en-IE"/>
        </w:rPr>
        <w:t xml:space="preserve"> and the Submission Protocol in </w:t>
      </w:r>
      <w:fldSimple w:instr=" REF _Ref459998915 \h  \* MERGEFORMAT ">
        <w:r w:rsidR="002E3252" w:rsidRPr="002E3252">
          <w:rPr>
            <w:lang w:val="en-IE"/>
          </w:rPr>
          <w:t>Table 17</w:t>
        </w:r>
      </w:fldSimple>
      <w:r w:rsidRPr="00862C5D">
        <w:rPr>
          <w:lang w:val="en-IE"/>
        </w:rPr>
        <w:t>.</w:t>
      </w:r>
    </w:p>
    <w:p w:rsidR="004F2D44" w:rsidRPr="00862C5D" w:rsidRDefault="004F2D44" w:rsidP="004F2D44">
      <w:pPr>
        <w:pStyle w:val="CERBODY"/>
        <w:rPr>
          <w:b/>
          <w:lang w:val="en-IE"/>
        </w:rPr>
      </w:pPr>
      <w:bookmarkStart w:id="264" w:name="_Ref459998908"/>
      <w:r w:rsidRPr="00862C5D">
        <w:rPr>
          <w:b/>
          <w:lang w:val="en-IE"/>
        </w:rPr>
        <w:t xml:space="preserve">Table </w:t>
      </w:r>
      <w:r w:rsidR="00E179D6" w:rsidRPr="00862C5D">
        <w:rPr>
          <w:b/>
          <w:lang w:val="en-IE"/>
        </w:rPr>
        <w:fldChar w:fldCharType="begin"/>
      </w:r>
      <w:r w:rsidRPr="00862C5D">
        <w:rPr>
          <w:b/>
          <w:lang w:val="en-IE"/>
        </w:rPr>
        <w:instrText xml:space="preserve"> SEQ Table \* ARABIC </w:instrText>
      </w:r>
      <w:r w:rsidR="00E179D6" w:rsidRPr="00862C5D">
        <w:rPr>
          <w:b/>
          <w:lang w:val="en-IE"/>
        </w:rPr>
        <w:fldChar w:fldCharType="separate"/>
      </w:r>
      <w:r w:rsidR="002E3252">
        <w:rPr>
          <w:b/>
          <w:noProof/>
          <w:lang w:val="en-IE"/>
        </w:rPr>
        <w:t>16</w:t>
      </w:r>
      <w:r w:rsidR="00E179D6" w:rsidRPr="00862C5D">
        <w:rPr>
          <w:b/>
          <w:lang w:val="en-IE"/>
        </w:rPr>
        <w:fldChar w:fldCharType="end"/>
      </w:r>
      <w:bookmarkEnd w:id="264"/>
      <w:r w:rsidRPr="00862C5D">
        <w:rPr>
          <w:b/>
          <w:lang w:val="en-IE"/>
        </w:rPr>
        <w:t xml:space="preserve"> – Dispatch Instruction Data Transaction Data Records</w:t>
      </w:r>
    </w:p>
    <w:tbl>
      <w:tblPr>
        <w:tblW w:w="7717" w:type="dxa"/>
        <w:tblInd w:w="851" w:type="dxa"/>
        <w:tblBorders>
          <w:top w:val="single" w:sz="12" w:space="0" w:color="808080"/>
          <w:left w:val="nil"/>
          <w:bottom w:val="single" w:sz="12" w:space="0" w:color="808080"/>
          <w:right w:val="nil"/>
          <w:insideH w:val="nil"/>
          <w:insideV w:val="nil"/>
        </w:tblBorders>
        <w:tblLook w:val="00A0"/>
      </w:tblPr>
      <w:tblGrid>
        <w:gridCol w:w="7717"/>
      </w:tblGrid>
      <w:tr w:rsidR="004F2D44" w:rsidRPr="00862C5D" w:rsidTr="00A4133B">
        <w:trPr>
          <w:cantSplit/>
          <w:tblHeader/>
        </w:trPr>
        <w:tc>
          <w:tcPr>
            <w:tcW w:w="7717" w:type="dxa"/>
            <w:tcBorders>
              <w:top w:val="single" w:sz="4" w:space="0" w:color="808080"/>
              <w:left w:val="nil"/>
              <w:bottom w:val="nil"/>
              <w:right w:val="nil"/>
            </w:tcBorders>
          </w:tcPr>
          <w:p w:rsidR="004F2D44" w:rsidRPr="00862C5D" w:rsidRDefault="004F2D44" w:rsidP="00A4133B">
            <w:pPr>
              <w:pStyle w:val="CERBODY"/>
              <w:rPr>
                <w:szCs w:val="24"/>
                <w:lang w:val="en-IE"/>
              </w:rPr>
            </w:pPr>
            <w:r w:rsidRPr="00862C5D">
              <w:rPr>
                <w:lang w:val="en-IE"/>
              </w:rPr>
              <w:t>Participant Name</w:t>
            </w:r>
          </w:p>
        </w:tc>
      </w:tr>
      <w:tr w:rsidR="004F2D44" w:rsidRPr="00862C5D" w:rsidTr="00A4133B">
        <w:trPr>
          <w:cantSplit/>
          <w:tblHeader/>
        </w:trPr>
        <w:tc>
          <w:tcPr>
            <w:tcW w:w="7717" w:type="dxa"/>
            <w:tcBorders>
              <w:top w:val="nil"/>
              <w:left w:val="nil"/>
              <w:bottom w:val="nil"/>
              <w:right w:val="nil"/>
            </w:tcBorders>
          </w:tcPr>
          <w:p w:rsidR="004F2D44" w:rsidRPr="00862C5D" w:rsidRDefault="004F2D44" w:rsidP="00A4133B">
            <w:pPr>
              <w:pStyle w:val="CERBODY"/>
              <w:rPr>
                <w:szCs w:val="24"/>
                <w:lang w:val="en-IE"/>
              </w:rPr>
            </w:pPr>
            <w:r w:rsidRPr="00862C5D">
              <w:rPr>
                <w:lang w:val="en-IE"/>
              </w:rPr>
              <w:t>Participant ID</w:t>
            </w:r>
          </w:p>
        </w:tc>
      </w:tr>
      <w:tr w:rsidR="004F2D44" w:rsidRPr="00862C5D" w:rsidTr="00A4133B">
        <w:trPr>
          <w:cantSplit/>
        </w:trPr>
        <w:tc>
          <w:tcPr>
            <w:tcW w:w="7717" w:type="dxa"/>
            <w:tcBorders>
              <w:top w:val="nil"/>
            </w:tcBorders>
          </w:tcPr>
          <w:p w:rsidR="004F2D44" w:rsidRPr="00862C5D" w:rsidRDefault="004F2D44" w:rsidP="00A4133B">
            <w:pPr>
              <w:pStyle w:val="CERBODY"/>
              <w:rPr>
                <w:szCs w:val="24"/>
                <w:lang w:val="en-IE"/>
              </w:rPr>
            </w:pPr>
            <w:r w:rsidRPr="00862C5D">
              <w:rPr>
                <w:lang w:val="en-IE"/>
              </w:rPr>
              <w:t>Unit ID</w:t>
            </w:r>
          </w:p>
        </w:tc>
      </w:tr>
      <w:tr w:rsidR="004F2D44" w:rsidRPr="00862C5D" w:rsidTr="00A4133B">
        <w:trPr>
          <w:cantSplit/>
        </w:trPr>
        <w:tc>
          <w:tcPr>
            <w:tcW w:w="7717" w:type="dxa"/>
          </w:tcPr>
          <w:p w:rsidR="004F2D44" w:rsidRPr="00862C5D" w:rsidRDefault="004F2D44" w:rsidP="00A4133B">
            <w:pPr>
              <w:pStyle w:val="CERBODY"/>
              <w:rPr>
                <w:szCs w:val="24"/>
                <w:lang w:val="en-IE"/>
              </w:rPr>
            </w:pPr>
            <w:r w:rsidRPr="00862C5D">
              <w:rPr>
                <w:lang w:val="en-IE"/>
              </w:rPr>
              <w:t>Instruction Timestamp</w:t>
            </w:r>
          </w:p>
        </w:tc>
      </w:tr>
      <w:tr w:rsidR="004F2D44" w:rsidRPr="00862C5D" w:rsidTr="00A4133B">
        <w:trPr>
          <w:cantSplit/>
        </w:trPr>
        <w:tc>
          <w:tcPr>
            <w:tcW w:w="7717" w:type="dxa"/>
          </w:tcPr>
          <w:p w:rsidR="004F2D44" w:rsidRPr="00862C5D" w:rsidRDefault="004F2D44" w:rsidP="00A4133B">
            <w:pPr>
              <w:pStyle w:val="CERBODY"/>
              <w:rPr>
                <w:b/>
                <w:szCs w:val="24"/>
                <w:lang w:val="en-IE"/>
              </w:rPr>
            </w:pPr>
            <w:r w:rsidRPr="00862C5D">
              <w:rPr>
                <w:lang w:val="en-IE"/>
              </w:rPr>
              <w:t>Instruction Issue Time</w:t>
            </w:r>
          </w:p>
        </w:tc>
      </w:tr>
      <w:tr w:rsidR="002F3EE8" w:rsidRPr="00862C5D" w:rsidTr="00A4133B">
        <w:trPr>
          <w:cantSplit/>
        </w:trPr>
        <w:tc>
          <w:tcPr>
            <w:tcW w:w="7717" w:type="dxa"/>
          </w:tcPr>
          <w:p w:rsidR="002F3EE8" w:rsidRPr="00862C5D" w:rsidRDefault="00B73AAF" w:rsidP="00A4133B">
            <w:pPr>
              <w:pStyle w:val="CERBODY"/>
              <w:rPr>
                <w:lang w:val="en-IE"/>
              </w:rPr>
            </w:pPr>
            <w:r w:rsidRPr="00862C5D">
              <w:rPr>
                <w:lang w:val="en-IE"/>
              </w:rPr>
              <w:t xml:space="preserve">Instruction </w:t>
            </w:r>
            <w:r w:rsidR="002F3EE8" w:rsidRPr="00862C5D">
              <w:rPr>
                <w:lang w:val="en-IE"/>
              </w:rPr>
              <w:t>Effective Time</w:t>
            </w:r>
          </w:p>
        </w:tc>
      </w:tr>
      <w:tr w:rsidR="002F3EE8" w:rsidRPr="00862C5D" w:rsidTr="00A4133B">
        <w:trPr>
          <w:cantSplit/>
        </w:trPr>
        <w:tc>
          <w:tcPr>
            <w:tcW w:w="7717" w:type="dxa"/>
          </w:tcPr>
          <w:p w:rsidR="002F3EE8" w:rsidRPr="00862C5D" w:rsidRDefault="00B73AAF" w:rsidP="00A4133B">
            <w:pPr>
              <w:pStyle w:val="CERBODY"/>
              <w:rPr>
                <w:lang w:val="en-IE"/>
              </w:rPr>
            </w:pPr>
            <w:r w:rsidRPr="00862C5D">
              <w:rPr>
                <w:lang w:val="en-IE"/>
              </w:rPr>
              <w:t xml:space="preserve">Instruction </w:t>
            </w:r>
            <w:r w:rsidR="002F3EE8" w:rsidRPr="00862C5D">
              <w:rPr>
                <w:lang w:val="en-IE"/>
              </w:rPr>
              <w:t>Effective Until Time</w:t>
            </w:r>
          </w:p>
        </w:tc>
      </w:tr>
      <w:tr w:rsidR="004F2D44" w:rsidRPr="00862C5D" w:rsidTr="00A4133B">
        <w:trPr>
          <w:cantSplit/>
        </w:trPr>
        <w:tc>
          <w:tcPr>
            <w:tcW w:w="7717" w:type="dxa"/>
          </w:tcPr>
          <w:p w:rsidR="004F2D44" w:rsidRPr="00862C5D" w:rsidRDefault="004F2D44" w:rsidP="00A4133B">
            <w:pPr>
              <w:pStyle w:val="CERBODY"/>
              <w:rPr>
                <w:b/>
                <w:szCs w:val="24"/>
                <w:lang w:val="en-IE"/>
              </w:rPr>
            </w:pPr>
            <w:r w:rsidRPr="00862C5D">
              <w:rPr>
                <w:lang w:val="en-IE"/>
              </w:rPr>
              <w:t>Instruction Code</w:t>
            </w:r>
          </w:p>
        </w:tc>
      </w:tr>
      <w:tr w:rsidR="004F2D44" w:rsidRPr="00862C5D" w:rsidTr="00A4133B">
        <w:trPr>
          <w:cantSplit/>
        </w:trPr>
        <w:tc>
          <w:tcPr>
            <w:tcW w:w="7717" w:type="dxa"/>
          </w:tcPr>
          <w:p w:rsidR="004F2D44" w:rsidRPr="00862C5D" w:rsidRDefault="004F2D44" w:rsidP="00A4133B">
            <w:pPr>
              <w:pStyle w:val="CERBODY"/>
              <w:rPr>
                <w:b/>
                <w:szCs w:val="24"/>
                <w:lang w:val="en-IE"/>
              </w:rPr>
            </w:pPr>
            <w:r w:rsidRPr="00862C5D">
              <w:rPr>
                <w:lang w:val="en-IE"/>
              </w:rPr>
              <w:t>Instruction Combination Code</w:t>
            </w:r>
          </w:p>
        </w:tc>
      </w:tr>
      <w:tr w:rsidR="004F2D44" w:rsidRPr="00862C5D" w:rsidTr="00A4133B">
        <w:trPr>
          <w:cantSplit/>
        </w:trPr>
        <w:tc>
          <w:tcPr>
            <w:tcW w:w="7717" w:type="dxa"/>
          </w:tcPr>
          <w:p w:rsidR="004F2D44" w:rsidRPr="00862C5D" w:rsidRDefault="00835DBA" w:rsidP="00A4133B">
            <w:pPr>
              <w:pStyle w:val="CERBODY"/>
              <w:rPr>
                <w:b/>
                <w:szCs w:val="24"/>
                <w:lang w:val="en-IE"/>
              </w:rPr>
            </w:pPr>
            <w:r w:rsidRPr="00862C5D">
              <w:rPr>
                <w:lang w:val="en-IE"/>
              </w:rPr>
              <w:t xml:space="preserve">Dispatch </w:t>
            </w:r>
            <w:r w:rsidR="004F2D44" w:rsidRPr="00862C5D">
              <w:rPr>
                <w:lang w:val="en-IE"/>
              </w:rPr>
              <w:t>Ramp Up Rate</w:t>
            </w:r>
          </w:p>
        </w:tc>
      </w:tr>
      <w:tr w:rsidR="004F2D44" w:rsidRPr="00862C5D" w:rsidTr="00A4133B">
        <w:trPr>
          <w:cantSplit/>
        </w:trPr>
        <w:tc>
          <w:tcPr>
            <w:tcW w:w="7717" w:type="dxa"/>
          </w:tcPr>
          <w:p w:rsidR="004F2D44" w:rsidRPr="00862C5D" w:rsidRDefault="00835DBA" w:rsidP="00A4133B">
            <w:pPr>
              <w:pStyle w:val="CERBODY"/>
              <w:rPr>
                <w:b/>
                <w:szCs w:val="24"/>
                <w:lang w:val="en-IE"/>
              </w:rPr>
            </w:pPr>
            <w:r w:rsidRPr="00862C5D">
              <w:rPr>
                <w:lang w:val="en-IE"/>
              </w:rPr>
              <w:t xml:space="preserve">Dispatch </w:t>
            </w:r>
            <w:r w:rsidR="004F2D44" w:rsidRPr="00862C5D">
              <w:rPr>
                <w:lang w:val="en-IE"/>
              </w:rPr>
              <w:t>Ramp Down Rate</w:t>
            </w:r>
          </w:p>
        </w:tc>
      </w:tr>
      <w:tr w:rsidR="004F2D44" w:rsidRPr="00862C5D" w:rsidTr="00A4133B">
        <w:trPr>
          <w:cantSplit/>
        </w:trPr>
        <w:tc>
          <w:tcPr>
            <w:tcW w:w="7717" w:type="dxa"/>
          </w:tcPr>
          <w:p w:rsidR="004F2D44" w:rsidRPr="00862C5D" w:rsidRDefault="004F2D44" w:rsidP="00A4133B">
            <w:pPr>
              <w:pStyle w:val="CERBODY"/>
              <w:rPr>
                <w:b/>
                <w:szCs w:val="24"/>
                <w:lang w:val="en-IE"/>
              </w:rPr>
            </w:pPr>
            <w:r w:rsidRPr="00862C5D">
              <w:rPr>
                <w:lang w:val="en-IE"/>
              </w:rPr>
              <w:t>Dispatch Instruction MW</w:t>
            </w:r>
          </w:p>
        </w:tc>
      </w:tr>
    </w:tbl>
    <w:p w:rsidR="004F2D44" w:rsidRPr="00862C5D" w:rsidRDefault="004F2D44" w:rsidP="004F2D44">
      <w:pPr>
        <w:pStyle w:val="CERBODY"/>
        <w:rPr>
          <w:lang w:val="en-IE"/>
        </w:rPr>
      </w:pPr>
    </w:p>
    <w:p w:rsidR="004F2D44" w:rsidRPr="00862C5D" w:rsidRDefault="004F2D44" w:rsidP="004F2D44">
      <w:pPr>
        <w:pStyle w:val="CERBODY"/>
        <w:rPr>
          <w:b/>
          <w:lang w:val="en-IE"/>
        </w:rPr>
      </w:pPr>
      <w:bookmarkStart w:id="265" w:name="_Ref459998915"/>
      <w:r w:rsidRPr="00862C5D">
        <w:rPr>
          <w:b/>
          <w:lang w:val="en-IE"/>
        </w:rPr>
        <w:t xml:space="preserve">Table </w:t>
      </w:r>
      <w:r w:rsidR="00E179D6" w:rsidRPr="00862C5D">
        <w:rPr>
          <w:b/>
          <w:lang w:val="en-IE"/>
        </w:rPr>
        <w:fldChar w:fldCharType="begin"/>
      </w:r>
      <w:r w:rsidRPr="00862C5D">
        <w:rPr>
          <w:b/>
          <w:lang w:val="en-IE"/>
        </w:rPr>
        <w:instrText xml:space="preserve"> SEQ Table \* ARABIC </w:instrText>
      </w:r>
      <w:r w:rsidR="00E179D6" w:rsidRPr="00862C5D">
        <w:rPr>
          <w:b/>
          <w:lang w:val="en-IE"/>
        </w:rPr>
        <w:fldChar w:fldCharType="separate"/>
      </w:r>
      <w:r w:rsidR="002E3252">
        <w:rPr>
          <w:b/>
          <w:noProof/>
          <w:lang w:val="en-IE"/>
        </w:rPr>
        <w:t>17</w:t>
      </w:r>
      <w:r w:rsidR="00E179D6" w:rsidRPr="00862C5D">
        <w:rPr>
          <w:b/>
          <w:lang w:val="en-IE"/>
        </w:rPr>
        <w:fldChar w:fldCharType="end"/>
      </w:r>
      <w:bookmarkEnd w:id="265"/>
      <w:r w:rsidRPr="00862C5D">
        <w:rPr>
          <w:b/>
          <w:lang w:val="en-IE"/>
        </w:rPr>
        <w:t xml:space="preserve"> – Dispatch Instruction Data Transaction Submission Protocol</w:t>
      </w:r>
    </w:p>
    <w:tbl>
      <w:tblPr>
        <w:tblW w:w="7717" w:type="dxa"/>
        <w:tblInd w:w="851" w:type="dxa"/>
        <w:tblBorders>
          <w:top w:val="single" w:sz="12" w:space="0" w:color="808080"/>
          <w:left w:val="nil"/>
          <w:bottom w:val="single" w:sz="12" w:space="0" w:color="808080"/>
          <w:right w:val="nil"/>
          <w:insideH w:val="nil"/>
          <w:insideV w:val="nil"/>
        </w:tblBorders>
        <w:tblLook w:val="00A0"/>
      </w:tblPr>
      <w:tblGrid>
        <w:gridCol w:w="3757"/>
        <w:gridCol w:w="3960"/>
      </w:tblGrid>
      <w:tr w:rsidR="004F2D44" w:rsidRPr="00862C5D" w:rsidTr="00A4133B">
        <w:tc>
          <w:tcPr>
            <w:tcW w:w="3757" w:type="dxa"/>
            <w:tcBorders>
              <w:top w:val="single" w:sz="4" w:space="0" w:color="auto"/>
            </w:tcBorders>
          </w:tcPr>
          <w:p w:rsidR="004F2D44" w:rsidRPr="00862C5D" w:rsidRDefault="004F2D44" w:rsidP="00A4133B">
            <w:pPr>
              <w:pStyle w:val="CERBODY"/>
              <w:rPr>
                <w:szCs w:val="24"/>
                <w:lang w:val="en-IE"/>
              </w:rPr>
            </w:pPr>
            <w:r w:rsidRPr="00862C5D">
              <w:rPr>
                <w:lang w:val="en-IE"/>
              </w:rPr>
              <w:lastRenderedPageBreak/>
              <w:t>Sender</w:t>
            </w:r>
          </w:p>
        </w:tc>
        <w:tc>
          <w:tcPr>
            <w:tcW w:w="3960" w:type="dxa"/>
            <w:tcBorders>
              <w:top w:val="single" w:sz="4" w:space="0" w:color="auto"/>
            </w:tcBorders>
          </w:tcPr>
          <w:p w:rsidR="004F2D44" w:rsidRPr="00862C5D" w:rsidRDefault="004F2D44" w:rsidP="00A4133B">
            <w:pPr>
              <w:pStyle w:val="CERBODY"/>
              <w:rPr>
                <w:szCs w:val="24"/>
                <w:lang w:val="en-IE"/>
              </w:rPr>
            </w:pPr>
            <w:r w:rsidRPr="00862C5D">
              <w:rPr>
                <w:lang w:val="en-IE"/>
              </w:rPr>
              <w:t>System Operator(s)</w:t>
            </w:r>
          </w:p>
        </w:tc>
      </w:tr>
      <w:tr w:rsidR="004F2D44" w:rsidRPr="00862C5D" w:rsidTr="00A4133B">
        <w:tc>
          <w:tcPr>
            <w:tcW w:w="3757" w:type="dxa"/>
          </w:tcPr>
          <w:p w:rsidR="004F2D44" w:rsidRPr="00862C5D" w:rsidRDefault="004F2D44" w:rsidP="00A4133B">
            <w:pPr>
              <w:pStyle w:val="CERBODY"/>
              <w:rPr>
                <w:szCs w:val="24"/>
                <w:lang w:val="en-IE"/>
              </w:rPr>
            </w:pPr>
            <w:r w:rsidRPr="00862C5D">
              <w:rPr>
                <w:lang w:val="en-IE"/>
              </w:rPr>
              <w:t>Recipient</w:t>
            </w:r>
          </w:p>
        </w:tc>
        <w:tc>
          <w:tcPr>
            <w:tcW w:w="3960" w:type="dxa"/>
          </w:tcPr>
          <w:p w:rsidR="004F2D44" w:rsidRPr="00862C5D" w:rsidRDefault="004F2D44" w:rsidP="00A4133B">
            <w:pPr>
              <w:pStyle w:val="CERBODY"/>
              <w:rPr>
                <w:szCs w:val="24"/>
                <w:lang w:val="en-IE"/>
              </w:rPr>
            </w:pPr>
            <w:r w:rsidRPr="00862C5D">
              <w:rPr>
                <w:lang w:val="en-IE"/>
              </w:rPr>
              <w:t>Market Operator</w:t>
            </w:r>
          </w:p>
        </w:tc>
      </w:tr>
      <w:tr w:rsidR="004F2D44" w:rsidRPr="00862C5D" w:rsidTr="00A4133B">
        <w:tc>
          <w:tcPr>
            <w:tcW w:w="3757" w:type="dxa"/>
          </w:tcPr>
          <w:p w:rsidR="004F2D44" w:rsidRPr="00862C5D" w:rsidRDefault="004F2D44" w:rsidP="00A4133B">
            <w:pPr>
              <w:pStyle w:val="CERBODY"/>
              <w:rPr>
                <w:szCs w:val="24"/>
                <w:lang w:val="en-IE"/>
              </w:rPr>
            </w:pPr>
            <w:r w:rsidRPr="00862C5D">
              <w:rPr>
                <w:lang w:val="en-IE"/>
              </w:rPr>
              <w:t>Number of Data Transactions</w:t>
            </w:r>
          </w:p>
        </w:tc>
        <w:tc>
          <w:tcPr>
            <w:tcW w:w="3960" w:type="dxa"/>
          </w:tcPr>
          <w:p w:rsidR="004F2D44" w:rsidRPr="00862C5D" w:rsidRDefault="004F2D44" w:rsidP="00A4133B">
            <w:pPr>
              <w:pStyle w:val="CERBODY"/>
              <w:rPr>
                <w:rFonts w:cs="Arial"/>
                <w:szCs w:val="24"/>
                <w:lang w:val="en-IE"/>
              </w:rPr>
            </w:pPr>
            <w:r w:rsidRPr="00862C5D">
              <w:rPr>
                <w:rFonts w:cs="Arial"/>
                <w:lang w:val="en-IE"/>
              </w:rPr>
              <w:t>One, per Dispatch Instruction per Generator Unit and Interconnector during the relevant Imbalance Pricing Period</w:t>
            </w:r>
          </w:p>
        </w:tc>
      </w:tr>
      <w:tr w:rsidR="004F2D44" w:rsidRPr="00862C5D" w:rsidTr="00A4133B">
        <w:tc>
          <w:tcPr>
            <w:tcW w:w="3757" w:type="dxa"/>
          </w:tcPr>
          <w:p w:rsidR="004F2D44" w:rsidRPr="00862C5D" w:rsidRDefault="004F2D44" w:rsidP="00A4133B">
            <w:pPr>
              <w:pStyle w:val="CERBODY"/>
              <w:rPr>
                <w:szCs w:val="24"/>
                <w:lang w:val="en-IE"/>
              </w:rPr>
            </w:pPr>
            <w:r w:rsidRPr="00862C5D">
              <w:rPr>
                <w:lang w:val="en-IE"/>
              </w:rPr>
              <w:t>Frequency of Data Transactions</w:t>
            </w:r>
          </w:p>
        </w:tc>
        <w:tc>
          <w:tcPr>
            <w:tcW w:w="3960" w:type="dxa"/>
          </w:tcPr>
          <w:p w:rsidR="004F2D44" w:rsidRPr="00862C5D" w:rsidRDefault="004F2D44" w:rsidP="00A4133B">
            <w:pPr>
              <w:pStyle w:val="CERBODY"/>
              <w:rPr>
                <w:szCs w:val="24"/>
                <w:lang w:val="en-IE"/>
              </w:rPr>
            </w:pPr>
            <w:r w:rsidRPr="00862C5D">
              <w:rPr>
                <w:lang w:val="en-IE"/>
              </w:rPr>
              <w:t>Every Imbalance Pricing Period</w:t>
            </w:r>
          </w:p>
        </w:tc>
      </w:tr>
      <w:tr w:rsidR="004F2D44" w:rsidRPr="00862C5D" w:rsidTr="00A4133B">
        <w:tc>
          <w:tcPr>
            <w:tcW w:w="3757" w:type="dxa"/>
          </w:tcPr>
          <w:p w:rsidR="004F2D44" w:rsidRPr="00862C5D" w:rsidRDefault="004F2D44" w:rsidP="00A4133B">
            <w:pPr>
              <w:pStyle w:val="CERBODY"/>
              <w:rPr>
                <w:szCs w:val="24"/>
                <w:lang w:val="en-IE"/>
              </w:rPr>
            </w:pPr>
            <w:r w:rsidRPr="00862C5D">
              <w:rPr>
                <w:lang w:val="en-IE"/>
              </w:rPr>
              <w:t>First Submission time</w:t>
            </w:r>
          </w:p>
        </w:tc>
        <w:tc>
          <w:tcPr>
            <w:tcW w:w="3960" w:type="dxa"/>
          </w:tcPr>
          <w:p w:rsidR="004F2D44" w:rsidRPr="00862C5D" w:rsidRDefault="004F2D44" w:rsidP="00A4133B">
            <w:pPr>
              <w:pStyle w:val="CERBODY"/>
              <w:rPr>
                <w:szCs w:val="24"/>
                <w:lang w:val="en-IE"/>
              </w:rPr>
            </w:pPr>
            <w:r w:rsidRPr="00862C5D">
              <w:rPr>
                <w:lang w:val="en-IE"/>
              </w:rPr>
              <w:t>After end of Imbalance Pricing Period</w:t>
            </w:r>
          </w:p>
        </w:tc>
      </w:tr>
      <w:tr w:rsidR="004F2D44" w:rsidRPr="00862C5D" w:rsidTr="00A4133B">
        <w:tc>
          <w:tcPr>
            <w:tcW w:w="3757" w:type="dxa"/>
          </w:tcPr>
          <w:p w:rsidR="004F2D44" w:rsidRPr="00862C5D" w:rsidRDefault="004F2D44" w:rsidP="00A4133B">
            <w:pPr>
              <w:pStyle w:val="CERBODY"/>
              <w:rPr>
                <w:szCs w:val="24"/>
                <w:lang w:val="en-IE"/>
              </w:rPr>
            </w:pPr>
            <w:r w:rsidRPr="00862C5D">
              <w:rPr>
                <w:lang w:val="en-IE"/>
              </w:rPr>
              <w:t>Last Submission time</w:t>
            </w:r>
          </w:p>
        </w:tc>
        <w:tc>
          <w:tcPr>
            <w:tcW w:w="3960" w:type="dxa"/>
          </w:tcPr>
          <w:p w:rsidR="004F2D44" w:rsidRPr="00862C5D" w:rsidRDefault="004F2D44" w:rsidP="00A4133B">
            <w:pPr>
              <w:pStyle w:val="CERBODY"/>
              <w:rPr>
                <w:szCs w:val="24"/>
                <w:lang w:val="en-IE"/>
              </w:rPr>
            </w:pPr>
            <w:r w:rsidRPr="00862C5D">
              <w:rPr>
                <w:lang w:val="en-IE"/>
              </w:rPr>
              <w:t>Prior to Imbalance Pricing Calculation.</w:t>
            </w:r>
          </w:p>
          <w:p w:rsidR="004F2D44" w:rsidRPr="00862C5D" w:rsidRDefault="004F2D44" w:rsidP="00A4133B">
            <w:pPr>
              <w:pStyle w:val="CERBODY"/>
              <w:rPr>
                <w:szCs w:val="24"/>
                <w:lang w:val="en-IE"/>
              </w:rPr>
            </w:pPr>
            <w:r w:rsidRPr="00862C5D">
              <w:rPr>
                <w:lang w:val="en-IE"/>
              </w:rPr>
              <w:t>As required to resolve a Dispute or Settlement Query where the Data Records in the Transaction are discovered to be in error</w:t>
            </w:r>
          </w:p>
        </w:tc>
      </w:tr>
      <w:tr w:rsidR="004F2D44" w:rsidRPr="00862C5D" w:rsidTr="00A4133B">
        <w:tc>
          <w:tcPr>
            <w:tcW w:w="3757" w:type="dxa"/>
          </w:tcPr>
          <w:p w:rsidR="004F2D44" w:rsidRPr="00862C5D" w:rsidRDefault="004F2D44" w:rsidP="00A4133B">
            <w:pPr>
              <w:pStyle w:val="CERBODY"/>
              <w:rPr>
                <w:szCs w:val="24"/>
                <w:lang w:val="en-IE"/>
              </w:rPr>
            </w:pPr>
            <w:r w:rsidRPr="00862C5D">
              <w:rPr>
                <w:lang w:val="en-IE"/>
              </w:rPr>
              <w:t>Permitted frequency of resubmission prior to last submission time</w:t>
            </w:r>
          </w:p>
        </w:tc>
        <w:tc>
          <w:tcPr>
            <w:tcW w:w="3960" w:type="dxa"/>
          </w:tcPr>
          <w:p w:rsidR="004F2D44" w:rsidRPr="00862C5D" w:rsidRDefault="004F2D44" w:rsidP="00A4133B">
            <w:pPr>
              <w:pStyle w:val="CERBODY"/>
              <w:rPr>
                <w:szCs w:val="24"/>
                <w:lang w:val="en-IE"/>
              </w:rPr>
            </w:pPr>
            <w:r w:rsidRPr="00862C5D">
              <w:rPr>
                <w:lang w:val="en-IE"/>
              </w:rPr>
              <w:t>Unlimited</w:t>
            </w:r>
          </w:p>
        </w:tc>
      </w:tr>
      <w:tr w:rsidR="004F2D44" w:rsidRPr="00862C5D" w:rsidTr="00A4133B">
        <w:tc>
          <w:tcPr>
            <w:tcW w:w="3757" w:type="dxa"/>
          </w:tcPr>
          <w:p w:rsidR="004F2D44" w:rsidRPr="00862C5D" w:rsidRDefault="004F2D44" w:rsidP="00A4133B">
            <w:pPr>
              <w:pStyle w:val="CERBODY"/>
              <w:rPr>
                <w:szCs w:val="24"/>
                <w:lang w:val="en-IE"/>
              </w:rPr>
            </w:pPr>
            <w:r w:rsidRPr="00862C5D">
              <w:rPr>
                <w:lang w:val="en-IE"/>
              </w:rPr>
              <w:t>Required resubmission subsequent to last submission time</w:t>
            </w:r>
          </w:p>
        </w:tc>
        <w:tc>
          <w:tcPr>
            <w:tcW w:w="3960" w:type="dxa"/>
          </w:tcPr>
          <w:p w:rsidR="004F2D44" w:rsidRPr="00862C5D" w:rsidRDefault="004F2D44" w:rsidP="00A4133B">
            <w:pPr>
              <w:pStyle w:val="CERBODY"/>
              <w:rPr>
                <w:szCs w:val="24"/>
                <w:lang w:val="en-IE"/>
              </w:rPr>
            </w:pPr>
            <w:r w:rsidRPr="00862C5D">
              <w:rPr>
                <w:lang w:val="en-IE"/>
              </w:rPr>
              <w:t>For Settlement Purposes anytime prior to Imbalance Settlement Calculation and within 10 Working Days of notification to the System Operator of an upheld Dispute or Settlement Query if the error has High Materiality, or if the last Timetabled Settlement Rerun has occurred</w:t>
            </w:r>
          </w:p>
          <w:p w:rsidR="004F2D44" w:rsidRPr="00862C5D" w:rsidRDefault="004F2D44" w:rsidP="00A4133B">
            <w:pPr>
              <w:pStyle w:val="CERBODY"/>
              <w:rPr>
                <w:szCs w:val="24"/>
                <w:lang w:val="en-IE"/>
              </w:rPr>
            </w:pPr>
            <w:r w:rsidRPr="00862C5D">
              <w:rPr>
                <w:lang w:val="en-IE"/>
              </w:rPr>
              <w:t>If the error has Low Materiality resubmission will occur by the deadline for data provision for Timetabled Settlement Rerun as specified in the Settlement Calendar</w:t>
            </w:r>
          </w:p>
        </w:tc>
      </w:tr>
      <w:tr w:rsidR="004F2D44" w:rsidRPr="00862C5D" w:rsidTr="00A4133B">
        <w:tc>
          <w:tcPr>
            <w:tcW w:w="3757" w:type="dxa"/>
          </w:tcPr>
          <w:p w:rsidR="004F2D44" w:rsidRPr="00862C5D" w:rsidRDefault="004F2D44" w:rsidP="00A4133B">
            <w:pPr>
              <w:pStyle w:val="CERBODY"/>
              <w:rPr>
                <w:szCs w:val="24"/>
                <w:lang w:val="en-IE"/>
              </w:rPr>
            </w:pPr>
            <w:r w:rsidRPr="00862C5D">
              <w:rPr>
                <w:lang w:val="en-IE"/>
              </w:rPr>
              <w:t>Valid Communication Channels</w:t>
            </w:r>
          </w:p>
        </w:tc>
        <w:tc>
          <w:tcPr>
            <w:tcW w:w="3960" w:type="dxa"/>
          </w:tcPr>
          <w:p w:rsidR="004F2D44" w:rsidRPr="00862C5D" w:rsidRDefault="004F2D44" w:rsidP="00A4133B">
            <w:pPr>
              <w:pStyle w:val="CERBODY"/>
              <w:rPr>
                <w:szCs w:val="24"/>
                <w:lang w:val="en-IE"/>
              </w:rPr>
            </w:pPr>
            <w:r w:rsidRPr="00862C5D">
              <w:rPr>
                <w:lang w:val="en-IE"/>
              </w:rPr>
              <w:t xml:space="preserve">Type 3 (computer to computer) </w:t>
            </w:r>
          </w:p>
        </w:tc>
      </w:tr>
      <w:tr w:rsidR="004F2D44" w:rsidRPr="00862C5D" w:rsidTr="00A4133B">
        <w:tc>
          <w:tcPr>
            <w:tcW w:w="3757" w:type="dxa"/>
          </w:tcPr>
          <w:p w:rsidR="004F2D44" w:rsidRPr="00862C5D" w:rsidRDefault="004F2D44" w:rsidP="00A4133B">
            <w:pPr>
              <w:pStyle w:val="CERBODY"/>
              <w:rPr>
                <w:szCs w:val="24"/>
                <w:lang w:val="en-IE"/>
              </w:rPr>
            </w:pPr>
            <w:r w:rsidRPr="00862C5D">
              <w:rPr>
                <w:lang w:val="en-IE"/>
              </w:rPr>
              <w:t xml:space="preserve">Process for data validation </w:t>
            </w:r>
          </w:p>
        </w:tc>
        <w:tc>
          <w:tcPr>
            <w:tcW w:w="3960" w:type="dxa"/>
          </w:tcPr>
          <w:p w:rsidR="004F2D44" w:rsidRPr="00862C5D" w:rsidRDefault="004F2D44" w:rsidP="00A4133B">
            <w:pPr>
              <w:pStyle w:val="CERBODY"/>
              <w:rPr>
                <w:szCs w:val="24"/>
                <w:lang w:val="en-IE"/>
              </w:rPr>
            </w:pPr>
            <w:r w:rsidRPr="00862C5D">
              <w:rPr>
                <w:lang w:val="en-IE"/>
              </w:rPr>
              <w:t>None</w:t>
            </w:r>
          </w:p>
        </w:tc>
      </w:tr>
    </w:tbl>
    <w:p w:rsidR="004F2D44" w:rsidRPr="00862C5D" w:rsidRDefault="004F2D44" w:rsidP="004F2D44">
      <w:pPr>
        <w:pStyle w:val="CERBODY"/>
        <w:rPr>
          <w:rFonts w:cs="Arial"/>
          <w:lang w:val="en-IE"/>
        </w:rPr>
      </w:pPr>
    </w:p>
    <w:p w:rsidR="004F2D44" w:rsidRPr="00862C5D" w:rsidRDefault="004F2D44" w:rsidP="003B4AF7">
      <w:pPr>
        <w:pStyle w:val="CERAPPENDIXLEVEL3"/>
        <w:rPr>
          <w:lang w:val="en-IE"/>
        </w:rPr>
      </w:pPr>
      <w:bookmarkStart w:id="266" w:name="_Toc477458063"/>
      <w:r w:rsidRPr="00862C5D">
        <w:rPr>
          <w:lang w:val="en-IE"/>
        </w:rPr>
        <w:t>SO Interconnector Trade Data Transaction</w:t>
      </w:r>
      <w:bookmarkEnd w:id="266"/>
    </w:p>
    <w:p w:rsidR="004F2D44" w:rsidRPr="00862C5D" w:rsidRDefault="004F2D44" w:rsidP="003B4AF7">
      <w:pPr>
        <w:pStyle w:val="CERAPPENDIXLEVEL4"/>
        <w:rPr>
          <w:lang w:val="en-IE"/>
        </w:rPr>
      </w:pPr>
      <w:r w:rsidRPr="00862C5D">
        <w:rPr>
          <w:lang w:val="en-IE"/>
        </w:rPr>
        <w:t xml:space="preserve">The Data Records for the SO Interconnector Trade Data Transaction are described in </w:t>
      </w:r>
      <w:fldSimple w:instr=" REF _Ref459998926 \h  \* MERGEFORMAT ">
        <w:r w:rsidR="002E3252" w:rsidRPr="002E3252">
          <w:rPr>
            <w:lang w:val="en-IE"/>
          </w:rPr>
          <w:t>Table 18</w:t>
        </w:r>
      </w:fldSimple>
      <w:r w:rsidRPr="00862C5D">
        <w:rPr>
          <w:lang w:val="en-IE"/>
        </w:rPr>
        <w:t xml:space="preserve"> and the Submission Protocol in </w:t>
      </w:r>
      <w:fldSimple w:instr=" REF _Ref459998935 \h  \* MERGEFORMAT ">
        <w:r w:rsidR="002E3252" w:rsidRPr="002E3252">
          <w:rPr>
            <w:lang w:val="en-IE"/>
          </w:rPr>
          <w:t>Table 19</w:t>
        </w:r>
      </w:fldSimple>
      <w:r w:rsidRPr="00862C5D">
        <w:rPr>
          <w:lang w:val="en-IE"/>
        </w:rPr>
        <w:t>.</w:t>
      </w:r>
    </w:p>
    <w:p w:rsidR="004F2D44" w:rsidRPr="00862C5D" w:rsidRDefault="004F2D44" w:rsidP="004F2D44">
      <w:pPr>
        <w:pStyle w:val="CERBODY"/>
        <w:rPr>
          <w:b/>
          <w:lang w:val="en-IE"/>
        </w:rPr>
      </w:pPr>
      <w:bookmarkStart w:id="267" w:name="_Ref459998926"/>
      <w:r w:rsidRPr="00862C5D">
        <w:rPr>
          <w:b/>
          <w:lang w:val="en-IE"/>
        </w:rPr>
        <w:t xml:space="preserve">Table </w:t>
      </w:r>
      <w:r w:rsidR="00E179D6" w:rsidRPr="00862C5D">
        <w:rPr>
          <w:b/>
          <w:lang w:val="en-IE"/>
        </w:rPr>
        <w:fldChar w:fldCharType="begin"/>
      </w:r>
      <w:r w:rsidRPr="00862C5D">
        <w:rPr>
          <w:b/>
          <w:lang w:val="en-IE"/>
        </w:rPr>
        <w:instrText xml:space="preserve"> SEQ Table \* ARABIC </w:instrText>
      </w:r>
      <w:r w:rsidR="00E179D6" w:rsidRPr="00862C5D">
        <w:rPr>
          <w:b/>
          <w:lang w:val="en-IE"/>
        </w:rPr>
        <w:fldChar w:fldCharType="separate"/>
      </w:r>
      <w:r w:rsidR="002E3252">
        <w:rPr>
          <w:b/>
          <w:noProof/>
          <w:lang w:val="en-IE"/>
        </w:rPr>
        <w:t>18</w:t>
      </w:r>
      <w:r w:rsidR="00E179D6" w:rsidRPr="00862C5D">
        <w:rPr>
          <w:b/>
          <w:lang w:val="en-IE"/>
        </w:rPr>
        <w:fldChar w:fldCharType="end"/>
      </w:r>
      <w:bookmarkEnd w:id="267"/>
      <w:r w:rsidRPr="00862C5D">
        <w:rPr>
          <w:b/>
          <w:lang w:val="en-IE"/>
        </w:rPr>
        <w:t xml:space="preserve"> – SO Interconnector Trade Data Transaction Data Records</w:t>
      </w:r>
    </w:p>
    <w:tbl>
      <w:tblPr>
        <w:tblW w:w="7717" w:type="dxa"/>
        <w:tblInd w:w="851" w:type="dxa"/>
        <w:tblBorders>
          <w:top w:val="single" w:sz="12" w:space="0" w:color="808080"/>
          <w:left w:val="nil"/>
          <w:bottom w:val="single" w:sz="12" w:space="0" w:color="808080"/>
          <w:right w:val="nil"/>
          <w:insideH w:val="nil"/>
          <w:insideV w:val="nil"/>
        </w:tblBorders>
        <w:tblLayout w:type="fixed"/>
        <w:tblLook w:val="00A0"/>
      </w:tblPr>
      <w:tblGrid>
        <w:gridCol w:w="7717"/>
      </w:tblGrid>
      <w:tr w:rsidR="004F2D44" w:rsidRPr="00862C5D" w:rsidTr="00A4133B">
        <w:trPr>
          <w:cantSplit/>
        </w:trPr>
        <w:tc>
          <w:tcPr>
            <w:tcW w:w="7717" w:type="dxa"/>
          </w:tcPr>
          <w:p w:rsidR="004F2D44" w:rsidRPr="00862C5D" w:rsidRDefault="004F2D44" w:rsidP="00A4133B">
            <w:pPr>
              <w:pStyle w:val="CERBODY"/>
              <w:rPr>
                <w:szCs w:val="24"/>
                <w:lang w:val="en-IE"/>
              </w:rPr>
            </w:pPr>
            <w:r w:rsidRPr="00862C5D">
              <w:rPr>
                <w:lang w:val="en-IE"/>
              </w:rPr>
              <w:t>Interconnector</w:t>
            </w:r>
          </w:p>
        </w:tc>
      </w:tr>
      <w:tr w:rsidR="004F2D44" w:rsidRPr="00862C5D" w:rsidTr="00A4133B">
        <w:trPr>
          <w:cantSplit/>
        </w:trPr>
        <w:tc>
          <w:tcPr>
            <w:tcW w:w="7717" w:type="dxa"/>
          </w:tcPr>
          <w:p w:rsidR="004F2D44" w:rsidRPr="00862C5D" w:rsidRDefault="004F2D44" w:rsidP="00A4133B">
            <w:pPr>
              <w:pStyle w:val="CERBODY"/>
              <w:rPr>
                <w:szCs w:val="24"/>
                <w:lang w:val="en-IE"/>
              </w:rPr>
            </w:pPr>
            <w:r w:rsidRPr="00862C5D">
              <w:rPr>
                <w:lang w:val="en-IE"/>
              </w:rPr>
              <w:t>Trading Day</w:t>
            </w:r>
          </w:p>
        </w:tc>
      </w:tr>
      <w:tr w:rsidR="004F2D44" w:rsidRPr="00862C5D" w:rsidTr="00A4133B">
        <w:trPr>
          <w:cantSplit/>
        </w:trPr>
        <w:tc>
          <w:tcPr>
            <w:tcW w:w="7717" w:type="dxa"/>
          </w:tcPr>
          <w:p w:rsidR="004F2D44" w:rsidRPr="00862C5D" w:rsidRDefault="004F2D44" w:rsidP="00A4133B">
            <w:pPr>
              <w:pStyle w:val="CERBODY"/>
              <w:rPr>
                <w:szCs w:val="24"/>
                <w:lang w:val="en-IE"/>
              </w:rPr>
            </w:pPr>
            <w:r w:rsidRPr="00862C5D">
              <w:rPr>
                <w:lang w:val="en-IE"/>
              </w:rPr>
              <w:lastRenderedPageBreak/>
              <w:t>Imbalance Pricing Period/Imbalance Settlement Period</w:t>
            </w:r>
          </w:p>
        </w:tc>
      </w:tr>
      <w:tr w:rsidR="004F2D44" w:rsidRPr="00862C5D" w:rsidTr="00A4133B">
        <w:trPr>
          <w:cantSplit/>
        </w:trPr>
        <w:tc>
          <w:tcPr>
            <w:tcW w:w="7717" w:type="dxa"/>
          </w:tcPr>
          <w:p w:rsidR="004F2D44" w:rsidRPr="00862C5D" w:rsidRDefault="004F2D44" w:rsidP="00A4133B">
            <w:pPr>
              <w:pStyle w:val="CERBODY"/>
              <w:rPr>
                <w:szCs w:val="24"/>
                <w:lang w:val="en-IE"/>
              </w:rPr>
            </w:pPr>
            <w:r w:rsidRPr="00862C5D">
              <w:rPr>
                <w:lang w:val="en-IE"/>
              </w:rPr>
              <w:t>Interconnector Bid Offer Price (</w:t>
            </w:r>
            <w:proofErr w:type="spellStart"/>
            <w:r w:rsidRPr="00862C5D">
              <w:rPr>
                <w:lang w:val="en-IE"/>
              </w:rPr>
              <w:t>PBO</w:t>
            </w:r>
            <w:r w:rsidRPr="00862C5D">
              <w:rPr>
                <w:vertAlign w:val="subscript"/>
                <w:lang w:val="en-IE"/>
              </w:rPr>
              <w:t>uoih</w:t>
            </w:r>
            <w:proofErr w:type="spellEnd"/>
            <w:r w:rsidRPr="00862C5D">
              <w:rPr>
                <w:lang w:val="en-IE"/>
              </w:rPr>
              <w:t xml:space="preserve">) </w:t>
            </w:r>
          </w:p>
        </w:tc>
      </w:tr>
      <w:tr w:rsidR="004F2D44" w:rsidRPr="00862C5D" w:rsidTr="00A4133B">
        <w:trPr>
          <w:cantSplit/>
        </w:trPr>
        <w:tc>
          <w:tcPr>
            <w:tcW w:w="7717" w:type="dxa"/>
          </w:tcPr>
          <w:p w:rsidR="004F2D44" w:rsidRPr="00862C5D" w:rsidRDefault="004F2D44" w:rsidP="00A4133B">
            <w:pPr>
              <w:pStyle w:val="CERBODY"/>
              <w:rPr>
                <w:szCs w:val="24"/>
                <w:lang w:val="en-IE"/>
              </w:rPr>
            </w:pPr>
            <w:r w:rsidRPr="00862C5D">
              <w:rPr>
                <w:lang w:val="en-IE"/>
              </w:rPr>
              <w:t>Interconnector Accepted Offer Quantity, (</w:t>
            </w:r>
            <w:proofErr w:type="spellStart"/>
            <w:r w:rsidRPr="00862C5D">
              <w:rPr>
                <w:lang w:val="en-IE"/>
              </w:rPr>
              <w:t>QAO</w:t>
            </w:r>
            <w:r w:rsidRPr="00862C5D">
              <w:rPr>
                <w:vertAlign w:val="subscript"/>
                <w:lang w:val="en-IE"/>
              </w:rPr>
              <w:t>uoih</w:t>
            </w:r>
            <w:proofErr w:type="spellEnd"/>
            <w:r w:rsidRPr="00862C5D">
              <w:rPr>
                <w:lang w:val="en-IE"/>
              </w:rPr>
              <w:t xml:space="preserve">) </w:t>
            </w:r>
          </w:p>
        </w:tc>
      </w:tr>
      <w:tr w:rsidR="004F2D44" w:rsidRPr="00862C5D" w:rsidTr="00A4133B">
        <w:trPr>
          <w:cantSplit/>
        </w:trPr>
        <w:tc>
          <w:tcPr>
            <w:tcW w:w="7717" w:type="dxa"/>
            <w:tcBorders>
              <w:bottom w:val="single" w:sz="4" w:space="0" w:color="auto"/>
            </w:tcBorders>
          </w:tcPr>
          <w:p w:rsidR="004F2D44" w:rsidRPr="00862C5D" w:rsidRDefault="004F2D44" w:rsidP="00A4133B">
            <w:pPr>
              <w:pStyle w:val="CERBODY"/>
              <w:rPr>
                <w:szCs w:val="24"/>
                <w:lang w:val="en-IE"/>
              </w:rPr>
            </w:pPr>
            <w:r w:rsidRPr="00862C5D">
              <w:rPr>
                <w:lang w:val="en-IE"/>
              </w:rPr>
              <w:t>Interconnector Accepted Bid Quantity, (</w:t>
            </w:r>
            <w:proofErr w:type="spellStart"/>
            <w:r w:rsidRPr="00862C5D">
              <w:rPr>
                <w:lang w:val="en-IE"/>
              </w:rPr>
              <w:t>QAB</w:t>
            </w:r>
            <w:r w:rsidRPr="00862C5D">
              <w:rPr>
                <w:vertAlign w:val="subscript"/>
                <w:lang w:val="en-IE"/>
              </w:rPr>
              <w:t>uoih</w:t>
            </w:r>
            <w:proofErr w:type="spellEnd"/>
            <w:r w:rsidRPr="00862C5D">
              <w:rPr>
                <w:lang w:val="en-IE"/>
              </w:rPr>
              <w:t>)</w:t>
            </w:r>
          </w:p>
        </w:tc>
      </w:tr>
    </w:tbl>
    <w:p w:rsidR="004F2D44" w:rsidRPr="00862C5D" w:rsidRDefault="004F2D44" w:rsidP="004F2D44">
      <w:pPr>
        <w:pStyle w:val="CERBODY"/>
        <w:rPr>
          <w:lang w:val="en-IE"/>
        </w:rPr>
      </w:pPr>
    </w:p>
    <w:p w:rsidR="004F2D44" w:rsidRPr="00862C5D" w:rsidRDefault="004F2D44" w:rsidP="004F2D44">
      <w:pPr>
        <w:pStyle w:val="CERBODY"/>
        <w:rPr>
          <w:b/>
          <w:lang w:val="en-IE"/>
        </w:rPr>
      </w:pPr>
      <w:bookmarkStart w:id="268" w:name="_Ref459998935"/>
      <w:r w:rsidRPr="00862C5D">
        <w:rPr>
          <w:b/>
          <w:lang w:val="en-IE"/>
        </w:rPr>
        <w:t xml:space="preserve">Table </w:t>
      </w:r>
      <w:r w:rsidR="00E179D6" w:rsidRPr="00862C5D">
        <w:rPr>
          <w:b/>
          <w:lang w:val="en-IE"/>
        </w:rPr>
        <w:fldChar w:fldCharType="begin"/>
      </w:r>
      <w:r w:rsidRPr="00862C5D">
        <w:rPr>
          <w:b/>
          <w:lang w:val="en-IE"/>
        </w:rPr>
        <w:instrText xml:space="preserve"> SEQ Table \* ARABIC </w:instrText>
      </w:r>
      <w:r w:rsidR="00E179D6" w:rsidRPr="00862C5D">
        <w:rPr>
          <w:b/>
          <w:lang w:val="en-IE"/>
        </w:rPr>
        <w:fldChar w:fldCharType="separate"/>
      </w:r>
      <w:r w:rsidR="002E3252">
        <w:rPr>
          <w:b/>
          <w:noProof/>
          <w:lang w:val="en-IE"/>
        </w:rPr>
        <w:t>19</w:t>
      </w:r>
      <w:r w:rsidR="00E179D6" w:rsidRPr="00862C5D">
        <w:rPr>
          <w:b/>
          <w:lang w:val="en-IE"/>
        </w:rPr>
        <w:fldChar w:fldCharType="end"/>
      </w:r>
      <w:bookmarkEnd w:id="268"/>
      <w:r w:rsidRPr="00862C5D">
        <w:rPr>
          <w:b/>
          <w:lang w:val="en-IE"/>
        </w:rPr>
        <w:t xml:space="preserve"> – SO Interconnector Trade Data Transaction Submission Protocol</w:t>
      </w:r>
    </w:p>
    <w:tbl>
      <w:tblPr>
        <w:tblW w:w="7717" w:type="dxa"/>
        <w:tblInd w:w="851" w:type="dxa"/>
        <w:tblBorders>
          <w:top w:val="single" w:sz="12" w:space="0" w:color="808080"/>
          <w:left w:val="nil"/>
          <w:bottom w:val="single" w:sz="12" w:space="0" w:color="808080"/>
          <w:right w:val="nil"/>
          <w:insideH w:val="nil"/>
          <w:insideV w:val="nil"/>
        </w:tblBorders>
        <w:tblLayout w:type="fixed"/>
        <w:tblLook w:val="00A0"/>
      </w:tblPr>
      <w:tblGrid>
        <w:gridCol w:w="3757"/>
        <w:gridCol w:w="3960"/>
      </w:tblGrid>
      <w:tr w:rsidR="004F2D44" w:rsidRPr="00862C5D" w:rsidTr="00A4133B">
        <w:tc>
          <w:tcPr>
            <w:tcW w:w="3757" w:type="dxa"/>
            <w:tcBorders>
              <w:top w:val="single" w:sz="4" w:space="0" w:color="auto"/>
            </w:tcBorders>
          </w:tcPr>
          <w:p w:rsidR="004F2D44" w:rsidRPr="00862C5D" w:rsidRDefault="004F2D44" w:rsidP="00A4133B">
            <w:pPr>
              <w:pStyle w:val="CERBODY"/>
              <w:rPr>
                <w:szCs w:val="24"/>
                <w:lang w:val="en-IE"/>
              </w:rPr>
            </w:pPr>
            <w:r w:rsidRPr="00862C5D">
              <w:rPr>
                <w:lang w:val="en-IE"/>
              </w:rPr>
              <w:t>Sender</w:t>
            </w:r>
          </w:p>
        </w:tc>
        <w:tc>
          <w:tcPr>
            <w:tcW w:w="3960" w:type="dxa"/>
            <w:tcBorders>
              <w:top w:val="single" w:sz="4" w:space="0" w:color="auto"/>
            </w:tcBorders>
          </w:tcPr>
          <w:p w:rsidR="004F2D44" w:rsidRPr="00862C5D" w:rsidRDefault="004F2D44" w:rsidP="00A4133B">
            <w:pPr>
              <w:pStyle w:val="CERBODY"/>
              <w:rPr>
                <w:szCs w:val="24"/>
                <w:lang w:val="en-IE"/>
              </w:rPr>
            </w:pPr>
            <w:r w:rsidRPr="00862C5D">
              <w:rPr>
                <w:lang w:val="en-IE"/>
              </w:rPr>
              <w:t>Relevant System Operator(s)</w:t>
            </w:r>
          </w:p>
        </w:tc>
      </w:tr>
      <w:tr w:rsidR="004F2D44" w:rsidRPr="00862C5D" w:rsidTr="00A4133B">
        <w:tc>
          <w:tcPr>
            <w:tcW w:w="3757" w:type="dxa"/>
            <w:tcBorders>
              <w:bottom w:val="nil"/>
            </w:tcBorders>
          </w:tcPr>
          <w:p w:rsidR="004F2D44" w:rsidRPr="00862C5D" w:rsidRDefault="004F2D44" w:rsidP="00A4133B">
            <w:pPr>
              <w:pStyle w:val="CERBODY"/>
              <w:rPr>
                <w:szCs w:val="24"/>
                <w:lang w:val="en-IE"/>
              </w:rPr>
            </w:pPr>
            <w:r w:rsidRPr="00862C5D">
              <w:rPr>
                <w:lang w:val="en-IE"/>
              </w:rPr>
              <w:t>Recipient</w:t>
            </w:r>
          </w:p>
        </w:tc>
        <w:tc>
          <w:tcPr>
            <w:tcW w:w="3960" w:type="dxa"/>
            <w:tcBorders>
              <w:bottom w:val="nil"/>
            </w:tcBorders>
          </w:tcPr>
          <w:p w:rsidR="004F2D44" w:rsidRPr="00862C5D" w:rsidRDefault="004F2D44" w:rsidP="00A4133B">
            <w:pPr>
              <w:pStyle w:val="CERBODY"/>
              <w:rPr>
                <w:szCs w:val="24"/>
                <w:lang w:val="en-IE"/>
              </w:rPr>
            </w:pPr>
            <w:r w:rsidRPr="00862C5D">
              <w:rPr>
                <w:lang w:val="en-IE"/>
              </w:rPr>
              <w:t>Market Operator</w:t>
            </w:r>
          </w:p>
        </w:tc>
      </w:tr>
      <w:tr w:rsidR="004F2D44" w:rsidRPr="00862C5D" w:rsidTr="00A4133B">
        <w:tc>
          <w:tcPr>
            <w:tcW w:w="3757" w:type="dxa"/>
            <w:tcBorders>
              <w:top w:val="nil"/>
              <w:left w:val="nil"/>
              <w:bottom w:val="nil"/>
              <w:right w:val="nil"/>
            </w:tcBorders>
          </w:tcPr>
          <w:p w:rsidR="004F2D44" w:rsidRPr="00862C5D" w:rsidRDefault="004F2D44" w:rsidP="00A4133B">
            <w:pPr>
              <w:pStyle w:val="CERBODY"/>
              <w:rPr>
                <w:szCs w:val="24"/>
                <w:lang w:val="en-IE"/>
              </w:rPr>
            </w:pPr>
            <w:r w:rsidRPr="00862C5D">
              <w:rPr>
                <w:lang w:val="en-IE"/>
              </w:rPr>
              <w:t>Number of Data Transactions</w:t>
            </w:r>
          </w:p>
        </w:tc>
        <w:tc>
          <w:tcPr>
            <w:tcW w:w="3960" w:type="dxa"/>
            <w:tcBorders>
              <w:top w:val="nil"/>
              <w:left w:val="nil"/>
              <w:bottom w:val="nil"/>
              <w:right w:val="nil"/>
            </w:tcBorders>
          </w:tcPr>
          <w:p w:rsidR="004F2D44" w:rsidRPr="00862C5D" w:rsidRDefault="004F2D44" w:rsidP="00A4133B">
            <w:pPr>
              <w:pStyle w:val="CERBODY"/>
              <w:rPr>
                <w:szCs w:val="24"/>
                <w:lang w:val="en-IE"/>
              </w:rPr>
            </w:pPr>
            <w:r w:rsidRPr="00862C5D">
              <w:rPr>
                <w:lang w:val="en-IE"/>
              </w:rPr>
              <w:t>One, containing data for the relevant Interconnector, for each Imbalance Pricing Period/Imbalance Settlement Period as appropriate for the Trading Day.</w:t>
            </w:r>
          </w:p>
        </w:tc>
      </w:tr>
      <w:tr w:rsidR="004F2D44" w:rsidRPr="00862C5D" w:rsidTr="00A4133B">
        <w:tc>
          <w:tcPr>
            <w:tcW w:w="3757" w:type="dxa"/>
            <w:tcBorders>
              <w:top w:val="nil"/>
            </w:tcBorders>
          </w:tcPr>
          <w:p w:rsidR="004F2D44" w:rsidRPr="00862C5D" w:rsidRDefault="004F2D44" w:rsidP="00A4133B">
            <w:pPr>
              <w:pStyle w:val="CERBODY"/>
              <w:rPr>
                <w:szCs w:val="24"/>
                <w:lang w:val="en-IE"/>
              </w:rPr>
            </w:pPr>
            <w:r w:rsidRPr="00862C5D">
              <w:rPr>
                <w:lang w:val="en-IE"/>
              </w:rPr>
              <w:t>Frequency of Data Transactions</w:t>
            </w:r>
          </w:p>
        </w:tc>
        <w:tc>
          <w:tcPr>
            <w:tcW w:w="3960" w:type="dxa"/>
            <w:tcBorders>
              <w:top w:val="nil"/>
            </w:tcBorders>
          </w:tcPr>
          <w:p w:rsidR="004F2D44" w:rsidRPr="00862C5D" w:rsidRDefault="004F2D44" w:rsidP="00A4133B">
            <w:pPr>
              <w:pStyle w:val="CERBODY"/>
              <w:rPr>
                <w:szCs w:val="24"/>
                <w:lang w:val="en-IE"/>
              </w:rPr>
            </w:pPr>
            <w:r w:rsidRPr="00862C5D">
              <w:rPr>
                <w:lang w:val="en-IE"/>
              </w:rPr>
              <w:t>Imbalance Pricing Period/Imbalance Settlement Period</w:t>
            </w:r>
          </w:p>
        </w:tc>
      </w:tr>
      <w:tr w:rsidR="004F2D44" w:rsidRPr="00862C5D" w:rsidTr="00A4133B">
        <w:tc>
          <w:tcPr>
            <w:tcW w:w="3757" w:type="dxa"/>
          </w:tcPr>
          <w:p w:rsidR="004F2D44" w:rsidRPr="00862C5D" w:rsidRDefault="004F2D44" w:rsidP="00A4133B">
            <w:pPr>
              <w:pStyle w:val="CERBODY"/>
              <w:rPr>
                <w:szCs w:val="24"/>
                <w:lang w:val="en-IE"/>
              </w:rPr>
            </w:pPr>
            <w:r w:rsidRPr="00862C5D">
              <w:rPr>
                <w:lang w:val="en-IE"/>
              </w:rPr>
              <w:t>First Submission time</w:t>
            </w:r>
          </w:p>
        </w:tc>
        <w:tc>
          <w:tcPr>
            <w:tcW w:w="3960" w:type="dxa"/>
          </w:tcPr>
          <w:p w:rsidR="004F2D44" w:rsidRPr="00862C5D" w:rsidRDefault="004F2D44" w:rsidP="00A4133B">
            <w:pPr>
              <w:pStyle w:val="CERBODY"/>
              <w:rPr>
                <w:szCs w:val="24"/>
                <w:lang w:val="en-IE"/>
              </w:rPr>
            </w:pPr>
            <w:r w:rsidRPr="00862C5D">
              <w:rPr>
                <w:lang w:val="en-IE"/>
              </w:rPr>
              <w:t>After end of Imbalance Pricing Period</w:t>
            </w:r>
          </w:p>
        </w:tc>
      </w:tr>
      <w:tr w:rsidR="004F2D44" w:rsidRPr="00862C5D" w:rsidTr="00A4133B">
        <w:tc>
          <w:tcPr>
            <w:tcW w:w="3757" w:type="dxa"/>
          </w:tcPr>
          <w:p w:rsidR="004F2D44" w:rsidRPr="00862C5D" w:rsidRDefault="004F2D44" w:rsidP="00A4133B">
            <w:pPr>
              <w:pStyle w:val="CERBODY"/>
              <w:rPr>
                <w:szCs w:val="24"/>
                <w:lang w:val="en-IE"/>
              </w:rPr>
            </w:pPr>
            <w:r w:rsidRPr="00862C5D">
              <w:rPr>
                <w:lang w:val="en-IE"/>
              </w:rPr>
              <w:t>Last Submission time</w:t>
            </w:r>
          </w:p>
        </w:tc>
        <w:tc>
          <w:tcPr>
            <w:tcW w:w="3960" w:type="dxa"/>
          </w:tcPr>
          <w:p w:rsidR="004F2D44" w:rsidRPr="00862C5D" w:rsidRDefault="004F2D44" w:rsidP="00A4133B">
            <w:pPr>
              <w:pStyle w:val="CERBODY"/>
              <w:rPr>
                <w:szCs w:val="24"/>
                <w:lang w:val="en-IE"/>
              </w:rPr>
            </w:pPr>
            <w:r w:rsidRPr="00862C5D">
              <w:rPr>
                <w:lang w:val="en-IE"/>
              </w:rPr>
              <w:t xml:space="preserve">Prior to Imbalance Price Calculation. </w:t>
            </w:r>
          </w:p>
          <w:p w:rsidR="004F2D44" w:rsidRPr="00862C5D" w:rsidRDefault="004F2D44" w:rsidP="00A4133B">
            <w:pPr>
              <w:pStyle w:val="CERBODY"/>
              <w:rPr>
                <w:szCs w:val="24"/>
                <w:lang w:val="en-IE"/>
              </w:rPr>
            </w:pPr>
            <w:r w:rsidRPr="00862C5D">
              <w:rPr>
                <w:lang w:val="en-IE"/>
              </w:rPr>
              <w:t xml:space="preserve">As required to resolve a Settlement Query or a Dispute where the Data Records in the Transaction are discovered to be in error </w:t>
            </w:r>
          </w:p>
        </w:tc>
      </w:tr>
      <w:tr w:rsidR="004F2D44" w:rsidRPr="00862C5D" w:rsidTr="00A4133B">
        <w:tc>
          <w:tcPr>
            <w:tcW w:w="3757" w:type="dxa"/>
          </w:tcPr>
          <w:p w:rsidR="004F2D44" w:rsidRPr="00862C5D" w:rsidRDefault="004F2D44" w:rsidP="00A4133B">
            <w:pPr>
              <w:pStyle w:val="CERBODY"/>
              <w:rPr>
                <w:szCs w:val="24"/>
                <w:lang w:val="en-IE"/>
              </w:rPr>
            </w:pPr>
            <w:r w:rsidRPr="00862C5D">
              <w:rPr>
                <w:lang w:val="en-IE"/>
              </w:rPr>
              <w:t>Permitted frequency of resubmission prior to last submission time</w:t>
            </w:r>
          </w:p>
        </w:tc>
        <w:tc>
          <w:tcPr>
            <w:tcW w:w="3960" w:type="dxa"/>
          </w:tcPr>
          <w:p w:rsidR="004F2D44" w:rsidRPr="00862C5D" w:rsidRDefault="004F2D44" w:rsidP="00A4133B">
            <w:pPr>
              <w:pStyle w:val="CERBODY"/>
              <w:rPr>
                <w:szCs w:val="24"/>
                <w:lang w:val="en-IE"/>
              </w:rPr>
            </w:pPr>
            <w:r w:rsidRPr="00862C5D">
              <w:rPr>
                <w:lang w:val="en-IE"/>
              </w:rPr>
              <w:t>Unlimited</w:t>
            </w:r>
          </w:p>
        </w:tc>
      </w:tr>
      <w:tr w:rsidR="004F2D44" w:rsidRPr="00862C5D" w:rsidTr="00A4133B">
        <w:tc>
          <w:tcPr>
            <w:tcW w:w="3757" w:type="dxa"/>
          </w:tcPr>
          <w:p w:rsidR="004F2D44" w:rsidRPr="00862C5D" w:rsidRDefault="004F2D44" w:rsidP="00A4133B">
            <w:pPr>
              <w:pStyle w:val="CERBODY"/>
              <w:rPr>
                <w:szCs w:val="24"/>
                <w:lang w:val="en-IE"/>
              </w:rPr>
            </w:pPr>
            <w:r w:rsidRPr="00862C5D">
              <w:rPr>
                <w:lang w:val="en-IE"/>
              </w:rPr>
              <w:t>Required resubmission subsequent to last submission time</w:t>
            </w:r>
          </w:p>
        </w:tc>
        <w:tc>
          <w:tcPr>
            <w:tcW w:w="3960" w:type="dxa"/>
          </w:tcPr>
          <w:p w:rsidR="004F2D44" w:rsidRPr="00862C5D" w:rsidRDefault="004F2D44" w:rsidP="00A4133B">
            <w:pPr>
              <w:pStyle w:val="CERBODY"/>
              <w:rPr>
                <w:szCs w:val="24"/>
                <w:lang w:val="en-IE"/>
              </w:rPr>
            </w:pPr>
            <w:r w:rsidRPr="00862C5D">
              <w:rPr>
                <w:lang w:val="en-IE"/>
              </w:rPr>
              <w:t>Prior to Imbalance Settlement Calculation and within 10 Working Days of notification to the System Operator of an upheld Settlement Query or Dispute if the error has High Materiality, or if the last Timetabled Settlement Rerun has occurred.</w:t>
            </w:r>
          </w:p>
          <w:p w:rsidR="004F2D44" w:rsidRPr="00862C5D" w:rsidRDefault="004F2D44" w:rsidP="00A4133B">
            <w:pPr>
              <w:pStyle w:val="CERBODY"/>
              <w:rPr>
                <w:szCs w:val="24"/>
                <w:lang w:val="en-IE"/>
              </w:rPr>
            </w:pPr>
            <w:r w:rsidRPr="00862C5D">
              <w:rPr>
                <w:lang w:val="en-IE"/>
              </w:rPr>
              <w:t>If the error has Low Materiality resubmission will occur by the deadline for data provision for Timetabled Settlement Rerun as specified in the Settlement Calendar.</w:t>
            </w:r>
            <w:r w:rsidRPr="00862C5D" w:rsidDel="00302494">
              <w:rPr>
                <w:lang w:val="en-IE"/>
              </w:rPr>
              <w:t xml:space="preserve"> </w:t>
            </w:r>
          </w:p>
        </w:tc>
      </w:tr>
      <w:tr w:rsidR="004F2D44" w:rsidRPr="00862C5D" w:rsidTr="00A4133B">
        <w:tc>
          <w:tcPr>
            <w:tcW w:w="3757" w:type="dxa"/>
          </w:tcPr>
          <w:p w:rsidR="004F2D44" w:rsidRPr="00862C5D" w:rsidRDefault="004F2D44" w:rsidP="00A4133B">
            <w:pPr>
              <w:pStyle w:val="CERBODY"/>
              <w:rPr>
                <w:szCs w:val="24"/>
                <w:lang w:val="en-IE"/>
              </w:rPr>
            </w:pPr>
            <w:r w:rsidRPr="00862C5D">
              <w:rPr>
                <w:lang w:val="en-IE"/>
              </w:rPr>
              <w:t>Valid Communication Channels</w:t>
            </w:r>
          </w:p>
        </w:tc>
        <w:tc>
          <w:tcPr>
            <w:tcW w:w="3960" w:type="dxa"/>
          </w:tcPr>
          <w:p w:rsidR="004F2D44" w:rsidRPr="00862C5D" w:rsidRDefault="004F2D44" w:rsidP="00A4133B">
            <w:pPr>
              <w:pStyle w:val="CERBODY"/>
              <w:rPr>
                <w:szCs w:val="24"/>
                <w:lang w:val="en-IE"/>
              </w:rPr>
            </w:pPr>
            <w:r w:rsidRPr="00862C5D">
              <w:rPr>
                <w:lang w:val="en-IE"/>
              </w:rPr>
              <w:t xml:space="preserve">Type 3 (computer to computer) </w:t>
            </w:r>
          </w:p>
        </w:tc>
      </w:tr>
      <w:tr w:rsidR="004F2D44" w:rsidRPr="00862C5D" w:rsidTr="00A4133B">
        <w:trPr>
          <w:trHeight w:val="80"/>
        </w:trPr>
        <w:tc>
          <w:tcPr>
            <w:tcW w:w="3757" w:type="dxa"/>
            <w:tcBorders>
              <w:bottom w:val="single" w:sz="4" w:space="0" w:color="auto"/>
            </w:tcBorders>
          </w:tcPr>
          <w:p w:rsidR="004F2D44" w:rsidRPr="00862C5D" w:rsidRDefault="004F2D44" w:rsidP="00A4133B">
            <w:pPr>
              <w:pStyle w:val="CERBODY"/>
              <w:rPr>
                <w:szCs w:val="24"/>
                <w:lang w:val="en-IE"/>
              </w:rPr>
            </w:pPr>
            <w:r w:rsidRPr="00862C5D">
              <w:rPr>
                <w:lang w:val="en-IE"/>
              </w:rPr>
              <w:t xml:space="preserve">Process for data validation </w:t>
            </w:r>
          </w:p>
        </w:tc>
        <w:tc>
          <w:tcPr>
            <w:tcW w:w="3960" w:type="dxa"/>
            <w:tcBorders>
              <w:bottom w:val="single" w:sz="4" w:space="0" w:color="auto"/>
            </w:tcBorders>
          </w:tcPr>
          <w:p w:rsidR="004F2D44" w:rsidRPr="00862C5D" w:rsidRDefault="004F2D44" w:rsidP="00A4133B">
            <w:pPr>
              <w:pStyle w:val="CERBODY"/>
              <w:rPr>
                <w:szCs w:val="24"/>
                <w:lang w:val="en-IE"/>
              </w:rPr>
            </w:pPr>
            <w:r w:rsidRPr="00862C5D">
              <w:rPr>
                <w:lang w:val="en-IE"/>
              </w:rPr>
              <w:t>None</w:t>
            </w:r>
          </w:p>
        </w:tc>
      </w:tr>
    </w:tbl>
    <w:p w:rsidR="004F2D44" w:rsidRPr="00862C5D" w:rsidRDefault="004F2D44" w:rsidP="005C432E">
      <w:pPr>
        <w:pStyle w:val="CERBODY"/>
        <w:rPr>
          <w:lang w:val="en-IE"/>
        </w:rPr>
      </w:pPr>
      <w:bookmarkStart w:id="269" w:name="_Toc159867282"/>
      <w:bookmarkStart w:id="270" w:name="_Toc160172788"/>
      <w:bookmarkStart w:id="271" w:name="_Toc168385389"/>
    </w:p>
    <w:p w:rsidR="004F2D44" w:rsidRPr="00862C5D" w:rsidRDefault="004F2D44" w:rsidP="003B4AF7">
      <w:pPr>
        <w:pStyle w:val="CERAPPENDIXLEVEL3"/>
        <w:rPr>
          <w:lang w:val="en-IE"/>
        </w:rPr>
      </w:pPr>
      <w:bookmarkStart w:id="272" w:name="_Toc477458064"/>
      <w:r w:rsidRPr="00862C5D">
        <w:rPr>
          <w:lang w:val="en-IE"/>
        </w:rPr>
        <w:t>SO Interconnector Physical Notifications Transaction for IRCU</w:t>
      </w:r>
      <w:bookmarkEnd w:id="272"/>
    </w:p>
    <w:p w:rsidR="004F2D44" w:rsidRPr="00862C5D" w:rsidRDefault="004F2D44" w:rsidP="005A4AB2">
      <w:pPr>
        <w:pStyle w:val="ListParagraph"/>
        <w:numPr>
          <w:ilvl w:val="3"/>
          <w:numId w:val="43"/>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4F2D44" w:rsidRPr="00862C5D" w:rsidRDefault="004F2D44" w:rsidP="005A4AB2">
      <w:pPr>
        <w:pStyle w:val="ListParagraph"/>
        <w:numPr>
          <w:ilvl w:val="3"/>
          <w:numId w:val="43"/>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4F2D44" w:rsidRPr="00862C5D" w:rsidRDefault="004F2D44" w:rsidP="005A4AB2">
      <w:pPr>
        <w:pStyle w:val="ListParagraph"/>
        <w:numPr>
          <w:ilvl w:val="3"/>
          <w:numId w:val="43"/>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4F2D44" w:rsidRPr="00862C5D" w:rsidRDefault="004F2D44" w:rsidP="005A4AB2">
      <w:pPr>
        <w:pStyle w:val="ListParagraph"/>
        <w:numPr>
          <w:ilvl w:val="3"/>
          <w:numId w:val="43"/>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4F2D44" w:rsidRPr="00862C5D" w:rsidRDefault="004F2D44" w:rsidP="005A4AB2">
      <w:pPr>
        <w:pStyle w:val="ListParagraph"/>
        <w:numPr>
          <w:ilvl w:val="3"/>
          <w:numId w:val="43"/>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4F2D44" w:rsidRPr="00862C5D" w:rsidRDefault="004F2D44" w:rsidP="005A4AB2">
      <w:pPr>
        <w:pStyle w:val="ListParagraph"/>
        <w:numPr>
          <w:ilvl w:val="3"/>
          <w:numId w:val="43"/>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4F2D44" w:rsidRPr="00862C5D" w:rsidRDefault="004F2D44" w:rsidP="005A4AB2">
      <w:pPr>
        <w:pStyle w:val="ListParagraph"/>
        <w:numPr>
          <w:ilvl w:val="3"/>
          <w:numId w:val="43"/>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4F2D44" w:rsidRPr="00862C5D" w:rsidRDefault="004F2D44" w:rsidP="005A4AB2">
      <w:pPr>
        <w:pStyle w:val="ListParagraph"/>
        <w:numPr>
          <w:ilvl w:val="3"/>
          <w:numId w:val="43"/>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4F2D44" w:rsidRPr="00862C5D" w:rsidRDefault="004F2D44" w:rsidP="005A4AB2">
      <w:pPr>
        <w:pStyle w:val="ListParagraph"/>
        <w:numPr>
          <w:ilvl w:val="3"/>
          <w:numId w:val="43"/>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4F2D44" w:rsidRPr="00862C5D" w:rsidRDefault="004F2D44" w:rsidP="005A4AB2">
      <w:pPr>
        <w:pStyle w:val="ListParagraph"/>
        <w:numPr>
          <w:ilvl w:val="3"/>
          <w:numId w:val="43"/>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4F2D44" w:rsidRPr="00862C5D" w:rsidRDefault="004F2D44" w:rsidP="005A4AB2">
      <w:pPr>
        <w:pStyle w:val="ListParagraph"/>
        <w:numPr>
          <w:ilvl w:val="3"/>
          <w:numId w:val="43"/>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4F2D44" w:rsidRPr="00862C5D" w:rsidRDefault="004F2D44" w:rsidP="005A4AB2">
      <w:pPr>
        <w:pStyle w:val="ListParagraph"/>
        <w:numPr>
          <w:ilvl w:val="3"/>
          <w:numId w:val="43"/>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4F2D44" w:rsidRPr="00862C5D" w:rsidRDefault="004F2D44" w:rsidP="005A4AB2">
      <w:pPr>
        <w:pStyle w:val="ListParagraph"/>
        <w:numPr>
          <w:ilvl w:val="3"/>
          <w:numId w:val="43"/>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4F2D44" w:rsidRPr="00862C5D" w:rsidRDefault="004F2D44" w:rsidP="005A4AB2">
      <w:pPr>
        <w:pStyle w:val="ListParagraph"/>
        <w:numPr>
          <w:ilvl w:val="3"/>
          <w:numId w:val="43"/>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4F2D44" w:rsidRPr="00862C5D" w:rsidRDefault="004F2D44" w:rsidP="005A4AB2">
      <w:pPr>
        <w:pStyle w:val="ListParagraph"/>
        <w:numPr>
          <w:ilvl w:val="3"/>
          <w:numId w:val="43"/>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4F2D44" w:rsidRPr="00862C5D" w:rsidRDefault="004F2D44" w:rsidP="003B4AF7">
      <w:pPr>
        <w:pStyle w:val="CERAPPENDIXLEVEL4"/>
        <w:rPr>
          <w:lang w:val="en-IE"/>
        </w:rPr>
      </w:pPr>
      <w:r w:rsidRPr="00862C5D">
        <w:rPr>
          <w:lang w:val="en-IE"/>
        </w:rPr>
        <w:t xml:space="preserve">The Data Records for the IRCU Interconnector Physical Notifications Data Transaction are described in </w:t>
      </w:r>
      <w:fldSimple w:instr=" REF _Ref462826482 \h  \* MERGEFORMAT ">
        <w:r w:rsidR="002E3252" w:rsidRPr="002E3252">
          <w:rPr>
            <w:lang w:val="en-IE"/>
          </w:rPr>
          <w:t>Table 20</w:t>
        </w:r>
      </w:fldSimple>
      <w:r w:rsidRPr="00862C5D">
        <w:rPr>
          <w:lang w:val="en-IE"/>
        </w:rPr>
        <w:t xml:space="preserve"> and the Submission Protocol in </w:t>
      </w:r>
      <w:fldSimple w:instr=" REF _Ref462830311 \h  \* MERGEFORMAT ">
        <w:r w:rsidR="002E3252" w:rsidRPr="002E3252">
          <w:rPr>
            <w:lang w:val="en-IE"/>
          </w:rPr>
          <w:t>Table 21</w:t>
        </w:r>
      </w:fldSimple>
      <w:r w:rsidRPr="00862C5D">
        <w:rPr>
          <w:lang w:val="en-IE"/>
        </w:rPr>
        <w:t>.</w:t>
      </w:r>
    </w:p>
    <w:p w:rsidR="004F2D44" w:rsidRPr="00862C5D" w:rsidRDefault="004F2D44" w:rsidP="004F2D44">
      <w:pPr>
        <w:pStyle w:val="CERBODY"/>
        <w:rPr>
          <w:b/>
          <w:lang w:val="en-IE"/>
        </w:rPr>
      </w:pPr>
      <w:bookmarkStart w:id="273" w:name="_Ref462826482"/>
      <w:r w:rsidRPr="00862C5D">
        <w:rPr>
          <w:b/>
          <w:lang w:val="en-IE"/>
        </w:rPr>
        <w:t xml:space="preserve">Table </w:t>
      </w:r>
      <w:r w:rsidR="00E179D6" w:rsidRPr="00862C5D">
        <w:rPr>
          <w:b/>
          <w:lang w:val="en-IE"/>
        </w:rPr>
        <w:fldChar w:fldCharType="begin"/>
      </w:r>
      <w:r w:rsidRPr="00862C5D">
        <w:rPr>
          <w:b/>
          <w:lang w:val="en-IE"/>
        </w:rPr>
        <w:instrText xml:space="preserve"> SEQ Table \* ARABIC </w:instrText>
      </w:r>
      <w:r w:rsidR="00E179D6" w:rsidRPr="00862C5D">
        <w:rPr>
          <w:b/>
          <w:lang w:val="en-IE"/>
        </w:rPr>
        <w:fldChar w:fldCharType="separate"/>
      </w:r>
      <w:r w:rsidR="002E3252">
        <w:rPr>
          <w:b/>
          <w:noProof/>
          <w:lang w:val="en-IE"/>
        </w:rPr>
        <w:t>20</w:t>
      </w:r>
      <w:r w:rsidR="00E179D6" w:rsidRPr="00862C5D">
        <w:rPr>
          <w:b/>
          <w:lang w:val="en-IE"/>
        </w:rPr>
        <w:fldChar w:fldCharType="end"/>
      </w:r>
      <w:bookmarkEnd w:id="273"/>
      <w:r w:rsidRPr="00862C5D">
        <w:rPr>
          <w:b/>
          <w:lang w:val="en-IE"/>
        </w:rPr>
        <w:t xml:space="preserve"> – SO Interconnector Physical Notifications Data Transaction Data Records</w:t>
      </w:r>
    </w:p>
    <w:tbl>
      <w:tblPr>
        <w:tblW w:w="7717" w:type="dxa"/>
        <w:tblInd w:w="851" w:type="dxa"/>
        <w:tblBorders>
          <w:top w:val="single" w:sz="12" w:space="0" w:color="808080"/>
          <w:left w:val="nil"/>
          <w:bottom w:val="single" w:sz="12" w:space="0" w:color="808080"/>
          <w:right w:val="nil"/>
          <w:insideH w:val="nil"/>
          <w:insideV w:val="nil"/>
        </w:tblBorders>
        <w:tblLayout w:type="fixed"/>
        <w:tblLook w:val="00A0"/>
      </w:tblPr>
      <w:tblGrid>
        <w:gridCol w:w="7717"/>
      </w:tblGrid>
      <w:tr w:rsidR="004F2D44" w:rsidRPr="00862C5D" w:rsidTr="00A4133B">
        <w:trPr>
          <w:cantSplit/>
        </w:trPr>
        <w:tc>
          <w:tcPr>
            <w:tcW w:w="7717" w:type="dxa"/>
          </w:tcPr>
          <w:p w:rsidR="004F2D44" w:rsidRPr="00862C5D" w:rsidRDefault="004F2D44" w:rsidP="00A4133B">
            <w:pPr>
              <w:pStyle w:val="CERBODY"/>
              <w:rPr>
                <w:szCs w:val="24"/>
                <w:lang w:val="en-IE"/>
              </w:rPr>
            </w:pPr>
            <w:r w:rsidRPr="00862C5D">
              <w:rPr>
                <w:lang w:val="en-IE"/>
              </w:rPr>
              <w:t>Interconnector</w:t>
            </w:r>
          </w:p>
        </w:tc>
      </w:tr>
      <w:tr w:rsidR="004F2D44" w:rsidRPr="00862C5D" w:rsidTr="00A4133B">
        <w:trPr>
          <w:cantSplit/>
        </w:trPr>
        <w:tc>
          <w:tcPr>
            <w:tcW w:w="7717" w:type="dxa"/>
          </w:tcPr>
          <w:p w:rsidR="004F2D44" w:rsidRPr="00862C5D" w:rsidRDefault="004F2D44" w:rsidP="00A4133B">
            <w:pPr>
              <w:pStyle w:val="CERBODY"/>
              <w:rPr>
                <w:lang w:val="en-IE"/>
              </w:rPr>
            </w:pPr>
            <w:r w:rsidRPr="00862C5D">
              <w:rPr>
                <w:lang w:val="en-IE"/>
              </w:rPr>
              <w:t>Interconnector Residual Capacity Unit</w:t>
            </w:r>
          </w:p>
        </w:tc>
      </w:tr>
      <w:tr w:rsidR="004F2D44" w:rsidRPr="00862C5D" w:rsidTr="00A4133B">
        <w:trPr>
          <w:cantSplit/>
        </w:trPr>
        <w:tc>
          <w:tcPr>
            <w:tcW w:w="7717" w:type="dxa"/>
          </w:tcPr>
          <w:p w:rsidR="004F2D44" w:rsidRPr="00862C5D" w:rsidRDefault="004F2D44" w:rsidP="00A4133B">
            <w:pPr>
              <w:pStyle w:val="CERBODY"/>
              <w:rPr>
                <w:szCs w:val="24"/>
                <w:lang w:val="en-IE"/>
              </w:rPr>
            </w:pPr>
            <w:r w:rsidRPr="00862C5D">
              <w:rPr>
                <w:lang w:val="en-IE"/>
              </w:rPr>
              <w:t>Trading Day</w:t>
            </w:r>
          </w:p>
        </w:tc>
      </w:tr>
      <w:tr w:rsidR="004F2D44" w:rsidRPr="00862C5D" w:rsidTr="00A4133B">
        <w:trPr>
          <w:cantSplit/>
        </w:trPr>
        <w:tc>
          <w:tcPr>
            <w:tcW w:w="7717" w:type="dxa"/>
          </w:tcPr>
          <w:p w:rsidR="004F2D44" w:rsidRPr="00862C5D" w:rsidRDefault="004F2D44" w:rsidP="00A4133B">
            <w:pPr>
              <w:pStyle w:val="CERBODY"/>
              <w:rPr>
                <w:szCs w:val="24"/>
                <w:lang w:val="en-IE"/>
              </w:rPr>
            </w:pPr>
            <w:r w:rsidRPr="00862C5D">
              <w:rPr>
                <w:lang w:val="en-IE"/>
              </w:rPr>
              <w:t>Imbalance Settlement Period</w:t>
            </w:r>
          </w:p>
        </w:tc>
      </w:tr>
      <w:tr w:rsidR="004F2D44" w:rsidRPr="00862C5D" w:rsidTr="00A4133B">
        <w:trPr>
          <w:cantSplit/>
        </w:trPr>
        <w:tc>
          <w:tcPr>
            <w:tcW w:w="7717" w:type="dxa"/>
          </w:tcPr>
          <w:p w:rsidR="004F2D44" w:rsidRPr="00862C5D" w:rsidRDefault="004F2D44" w:rsidP="00A4133B">
            <w:pPr>
              <w:pStyle w:val="CERBODY"/>
              <w:rPr>
                <w:szCs w:val="24"/>
                <w:lang w:val="en-IE"/>
              </w:rPr>
            </w:pPr>
            <w:r w:rsidRPr="00862C5D">
              <w:rPr>
                <w:lang w:val="en-IE"/>
              </w:rPr>
              <w:t>Final Physical Notification Quantity (</w:t>
            </w:r>
            <w:proofErr w:type="spellStart"/>
            <w:r w:rsidRPr="00862C5D">
              <w:rPr>
                <w:lang w:val="en-IE"/>
              </w:rPr>
              <w:t>qFPN</w:t>
            </w:r>
            <w:r w:rsidRPr="00862C5D">
              <w:rPr>
                <w:vertAlign w:val="subscript"/>
                <w:lang w:val="en-IE"/>
              </w:rPr>
              <w:t>l</w:t>
            </w:r>
            <w:r w:rsidRPr="00862C5D">
              <w:rPr>
                <w:rFonts w:cs="Arial"/>
                <w:vertAlign w:val="subscript"/>
                <w:lang w:val="en-IE"/>
              </w:rPr>
              <w:t>γ</w:t>
            </w:r>
            <w:proofErr w:type="spellEnd"/>
            <w:r w:rsidRPr="00862C5D">
              <w:rPr>
                <w:lang w:val="en-IE"/>
              </w:rPr>
              <w:t>(t))</w:t>
            </w:r>
          </w:p>
        </w:tc>
      </w:tr>
    </w:tbl>
    <w:p w:rsidR="004F2D44" w:rsidRPr="00862C5D" w:rsidRDefault="004F2D44" w:rsidP="004F2D44">
      <w:pPr>
        <w:pStyle w:val="CERBODY"/>
        <w:rPr>
          <w:lang w:val="en-IE"/>
        </w:rPr>
      </w:pPr>
    </w:p>
    <w:p w:rsidR="004F2D44" w:rsidRPr="00862C5D" w:rsidRDefault="004F2D44" w:rsidP="004F2D44">
      <w:pPr>
        <w:pStyle w:val="CERBODY"/>
        <w:rPr>
          <w:b/>
          <w:lang w:val="en-IE"/>
        </w:rPr>
      </w:pPr>
      <w:bookmarkStart w:id="274" w:name="_Ref462830311"/>
      <w:r w:rsidRPr="00862C5D">
        <w:rPr>
          <w:b/>
          <w:lang w:val="en-IE"/>
        </w:rPr>
        <w:t xml:space="preserve">Table </w:t>
      </w:r>
      <w:r w:rsidR="00E179D6" w:rsidRPr="00862C5D">
        <w:rPr>
          <w:b/>
          <w:lang w:val="en-IE"/>
        </w:rPr>
        <w:fldChar w:fldCharType="begin"/>
      </w:r>
      <w:r w:rsidRPr="00862C5D">
        <w:rPr>
          <w:b/>
          <w:lang w:val="en-IE"/>
        </w:rPr>
        <w:instrText xml:space="preserve"> SEQ Table \* ARABIC </w:instrText>
      </w:r>
      <w:r w:rsidR="00E179D6" w:rsidRPr="00862C5D">
        <w:rPr>
          <w:b/>
          <w:lang w:val="en-IE"/>
        </w:rPr>
        <w:fldChar w:fldCharType="separate"/>
      </w:r>
      <w:r w:rsidR="002E3252">
        <w:rPr>
          <w:b/>
          <w:noProof/>
          <w:lang w:val="en-IE"/>
        </w:rPr>
        <w:t>21</w:t>
      </w:r>
      <w:r w:rsidR="00E179D6" w:rsidRPr="00862C5D">
        <w:rPr>
          <w:b/>
          <w:lang w:val="en-IE"/>
        </w:rPr>
        <w:fldChar w:fldCharType="end"/>
      </w:r>
      <w:bookmarkEnd w:id="274"/>
      <w:r w:rsidRPr="00862C5D">
        <w:rPr>
          <w:b/>
          <w:lang w:val="en-IE"/>
        </w:rPr>
        <w:t xml:space="preserve"> – SO Interconnector Physical Notifications </w:t>
      </w:r>
      <w:r w:rsidR="006C6A01" w:rsidRPr="00862C5D">
        <w:rPr>
          <w:b/>
          <w:lang w:val="en-IE"/>
        </w:rPr>
        <w:t xml:space="preserve">Data </w:t>
      </w:r>
      <w:r w:rsidRPr="00862C5D">
        <w:rPr>
          <w:b/>
          <w:lang w:val="en-IE"/>
        </w:rPr>
        <w:t>Transaction Submission Protocol</w:t>
      </w:r>
    </w:p>
    <w:tbl>
      <w:tblPr>
        <w:tblW w:w="7717" w:type="dxa"/>
        <w:tblInd w:w="851" w:type="dxa"/>
        <w:tblBorders>
          <w:top w:val="single" w:sz="12" w:space="0" w:color="808080"/>
          <w:left w:val="nil"/>
          <w:bottom w:val="single" w:sz="12" w:space="0" w:color="808080"/>
          <w:right w:val="nil"/>
          <w:insideH w:val="nil"/>
          <w:insideV w:val="nil"/>
        </w:tblBorders>
        <w:tblLayout w:type="fixed"/>
        <w:tblLook w:val="00A0"/>
      </w:tblPr>
      <w:tblGrid>
        <w:gridCol w:w="3757"/>
        <w:gridCol w:w="3960"/>
      </w:tblGrid>
      <w:tr w:rsidR="004F2D44" w:rsidRPr="00862C5D" w:rsidTr="00A4133B">
        <w:tc>
          <w:tcPr>
            <w:tcW w:w="3757" w:type="dxa"/>
            <w:tcBorders>
              <w:top w:val="single" w:sz="4" w:space="0" w:color="auto"/>
            </w:tcBorders>
          </w:tcPr>
          <w:p w:rsidR="004F2D44" w:rsidRPr="00862C5D" w:rsidRDefault="004F2D44" w:rsidP="00A4133B">
            <w:pPr>
              <w:pStyle w:val="CERBODY"/>
              <w:rPr>
                <w:szCs w:val="24"/>
                <w:lang w:val="en-IE"/>
              </w:rPr>
            </w:pPr>
            <w:r w:rsidRPr="00862C5D">
              <w:rPr>
                <w:lang w:val="en-IE"/>
              </w:rPr>
              <w:t>Sender</w:t>
            </w:r>
          </w:p>
        </w:tc>
        <w:tc>
          <w:tcPr>
            <w:tcW w:w="3960" w:type="dxa"/>
            <w:tcBorders>
              <w:top w:val="single" w:sz="4" w:space="0" w:color="auto"/>
            </w:tcBorders>
          </w:tcPr>
          <w:p w:rsidR="004F2D44" w:rsidRPr="00862C5D" w:rsidRDefault="004F2D44" w:rsidP="00A4133B">
            <w:pPr>
              <w:pStyle w:val="CERBODY"/>
              <w:rPr>
                <w:szCs w:val="24"/>
                <w:lang w:val="en-IE"/>
              </w:rPr>
            </w:pPr>
            <w:r w:rsidRPr="00862C5D">
              <w:rPr>
                <w:lang w:val="en-IE"/>
              </w:rPr>
              <w:t>Relevant System Operator(s)</w:t>
            </w:r>
          </w:p>
        </w:tc>
      </w:tr>
      <w:tr w:rsidR="004F2D44" w:rsidRPr="00862C5D" w:rsidTr="00A4133B">
        <w:tc>
          <w:tcPr>
            <w:tcW w:w="3757" w:type="dxa"/>
            <w:tcBorders>
              <w:bottom w:val="nil"/>
            </w:tcBorders>
          </w:tcPr>
          <w:p w:rsidR="004F2D44" w:rsidRPr="00862C5D" w:rsidRDefault="004F2D44" w:rsidP="00A4133B">
            <w:pPr>
              <w:pStyle w:val="CERBODY"/>
              <w:rPr>
                <w:szCs w:val="24"/>
                <w:lang w:val="en-IE"/>
              </w:rPr>
            </w:pPr>
            <w:r w:rsidRPr="00862C5D">
              <w:rPr>
                <w:lang w:val="en-IE"/>
              </w:rPr>
              <w:t>Recipient</w:t>
            </w:r>
          </w:p>
        </w:tc>
        <w:tc>
          <w:tcPr>
            <w:tcW w:w="3960" w:type="dxa"/>
            <w:tcBorders>
              <w:bottom w:val="nil"/>
            </w:tcBorders>
          </w:tcPr>
          <w:p w:rsidR="004F2D44" w:rsidRPr="00862C5D" w:rsidRDefault="004F2D44" w:rsidP="00A4133B">
            <w:pPr>
              <w:pStyle w:val="CERBODY"/>
              <w:rPr>
                <w:szCs w:val="24"/>
                <w:lang w:val="en-IE"/>
              </w:rPr>
            </w:pPr>
            <w:r w:rsidRPr="00862C5D">
              <w:rPr>
                <w:lang w:val="en-IE"/>
              </w:rPr>
              <w:t>Market Operator</w:t>
            </w:r>
          </w:p>
        </w:tc>
      </w:tr>
      <w:tr w:rsidR="004F2D44" w:rsidRPr="00862C5D" w:rsidTr="00A4133B">
        <w:tc>
          <w:tcPr>
            <w:tcW w:w="3757" w:type="dxa"/>
            <w:tcBorders>
              <w:top w:val="nil"/>
              <w:left w:val="nil"/>
              <w:bottom w:val="nil"/>
              <w:right w:val="nil"/>
            </w:tcBorders>
          </w:tcPr>
          <w:p w:rsidR="004F2D44" w:rsidRPr="00862C5D" w:rsidRDefault="004F2D44" w:rsidP="00A4133B">
            <w:pPr>
              <w:pStyle w:val="CERBODY"/>
              <w:rPr>
                <w:szCs w:val="24"/>
                <w:lang w:val="en-IE"/>
              </w:rPr>
            </w:pPr>
            <w:r w:rsidRPr="00862C5D">
              <w:rPr>
                <w:lang w:val="en-IE"/>
              </w:rPr>
              <w:t>Number of Data Transactions</w:t>
            </w:r>
          </w:p>
        </w:tc>
        <w:tc>
          <w:tcPr>
            <w:tcW w:w="3960" w:type="dxa"/>
            <w:tcBorders>
              <w:top w:val="nil"/>
              <w:left w:val="nil"/>
              <w:bottom w:val="nil"/>
              <w:right w:val="nil"/>
            </w:tcBorders>
          </w:tcPr>
          <w:p w:rsidR="004F2D44" w:rsidRPr="00862C5D" w:rsidRDefault="004F2D44" w:rsidP="00A4133B">
            <w:pPr>
              <w:pStyle w:val="CERBODY"/>
              <w:rPr>
                <w:szCs w:val="24"/>
                <w:lang w:val="en-IE"/>
              </w:rPr>
            </w:pPr>
            <w:r w:rsidRPr="00862C5D">
              <w:rPr>
                <w:lang w:val="en-IE"/>
              </w:rPr>
              <w:t>One, containing data for the relevant Interconnector, for each Imbalance Settlement Period for the Trading Day.</w:t>
            </w:r>
          </w:p>
        </w:tc>
      </w:tr>
      <w:tr w:rsidR="004F2D44" w:rsidRPr="00862C5D" w:rsidTr="00A4133B">
        <w:tc>
          <w:tcPr>
            <w:tcW w:w="3757" w:type="dxa"/>
            <w:tcBorders>
              <w:top w:val="nil"/>
            </w:tcBorders>
          </w:tcPr>
          <w:p w:rsidR="004F2D44" w:rsidRPr="00862C5D" w:rsidRDefault="004F2D44" w:rsidP="00A4133B">
            <w:pPr>
              <w:pStyle w:val="CERBODY"/>
              <w:rPr>
                <w:szCs w:val="24"/>
                <w:lang w:val="en-IE"/>
              </w:rPr>
            </w:pPr>
            <w:r w:rsidRPr="00862C5D">
              <w:rPr>
                <w:lang w:val="en-IE"/>
              </w:rPr>
              <w:t>Frequency of Data Transactions</w:t>
            </w:r>
          </w:p>
        </w:tc>
        <w:tc>
          <w:tcPr>
            <w:tcW w:w="3960" w:type="dxa"/>
            <w:tcBorders>
              <w:top w:val="nil"/>
            </w:tcBorders>
          </w:tcPr>
          <w:p w:rsidR="004F2D44" w:rsidRPr="00862C5D" w:rsidRDefault="004F2D44" w:rsidP="00A4133B">
            <w:pPr>
              <w:pStyle w:val="CERBODY"/>
              <w:rPr>
                <w:szCs w:val="24"/>
                <w:lang w:val="en-IE"/>
              </w:rPr>
            </w:pPr>
            <w:r w:rsidRPr="00862C5D">
              <w:rPr>
                <w:lang w:val="en-IE"/>
              </w:rPr>
              <w:t>Imbalance Settlement Period</w:t>
            </w:r>
          </w:p>
        </w:tc>
      </w:tr>
      <w:tr w:rsidR="004F2D44" w:rsidRPr="00862C5D" w:rsidTr="00A4133B">
        <w:tc>
          <w:tcPr>
            <w:tcW w:w="3757" w:type="dxa"/>
          </w:tcPr>
          <w:p w:rsidR="004F2D44" w:rsidRPr="00862C5D" w:rsidRDefault="004F2D44" w:rsidP="00A4133B">
            <w:pPr>
              <w:pStyle w:val="CERBODY"/>
              <w:rPr>
                <w:szCs w:val="24"/>
                <w:lang w:val="en-IE"/>
              </w:rPr>
            </w:pPr>
            <w:r w:rsidRPr="00862C5D">
              <w:rPr>
                <w:lang w:val="en-IE"/>
              </w:rPr>
              <w:t>First Submission time</w:t>
            </w:r>
          </w:p>
        </w:tc>
        <w:tc>
          <w:tcPr>
            <w:tcW w:w="3960" w:type="dxa"/>
          </w:tcPr>
          <w:p w:rsidR="004F2D44" w:rsidRPr="00862C5D" w:rsidRDefault="004F2D44" w:rsidP="00A4133B">
            <w:pPr>
              <w:pStyle w:val="CERBODY"/>
              <w:rPr>
                <w:szCs w:val="24"/>
                <w:lang w:val="en-IE"/>
              </w:rPr>
            </w:pPr>
            <w:r w:rsidRPr="00862C5D">
              <w:rPr>
                <w:lang w:val="en-IE"/>
              </w:rPr>
              <w:t>At the end of the Trading Day</w:t>
            </w:r>
          </w:p>
        </w:tc>
      </w:tr>
      <w:tr w:rsidR="004F2D44" w:rsidRPr="00862C5D" w:rsidTr="00A4133B">
        <w:tc>
          <w:tcPr>
            <w:tcW w:w="3757" w:type="dxa"/>
          </w:tcPr>
          <w:p w:rsidR="004F2D44" w:rsidRPr="00862C5D" w:rsidRDefault="004F2D44" w:rsidP="00A4133B">
            <w:pPr>
              <w:pStyle w:val="CERBODY"/>
              <w:rPr>
                <w:szCs w:val="24"/>
                <w:lang w:val="en-IE"/>
              </w:rPr>
            </w:pPr>
            <w:r w:rsidRPr="00862C5D">
              <w:rPr>
                <w:lang w:val="en-IE"/>
              </w:rPr>
              <w:t>Last Submission time</w:t>
            </w:r>
          </w:p>
        </w:tc>
        <w:tc>
          <w:tcPr>
            <w:tcW w:w="3960" w:type="dxa"/>
          </w:tcPr>
          <w:p w:rsidR="004F2D44" w:rsidRPr="00862C5D" w:rsidRDefault="004F2D44" w:rsidP="00A4133B">
            <w:pPr>
              <w:pStyle w:val="CERBODY"/>
              <w:rPr>
                <w:szCs w:val="24"/>
                <w:lang w:val="en-IE"/>
              </w:rPr>
            </w:pPr>
            <w:r w:rsidRPr="00862C5D">
              <w:rPr>
                <w:lang w:val="en-IE"/>
              </w:rPr>
              <w:t xml:space="preserve">Prior to Imbalance Settlement Calculation. </w:t>
            </w:r>
          </w:p>
          <w:p w:rsidR="004F2D44" w:rsidRPr="00862C5D" w:rsidRDefault="004F2D44" w:rsidP="00A4133B">
            <w:pPr>
              <w:pStyle w:val="CERBODY"/>
              <w:rPr>
                <w:szCs w:val="24"/>
                <w:lang w:val="en-IE"/>
              </w:rPr>
            </w:pPr>
            <w:r w:rsidRPr="00862C5D">
              <w:rPr>
                <w:lang w:val="en-IE"/>
              </w:rPr>
              <w:t xml:space="preserve">As required to resolve a Settlement Query or a Dispute where the Data Records in the Transaction are discovered to be in error </w:t>
            </w:r>
          </w:p>
        </w:tc>
      </w:tr>
      <w:tr w:rsidR="004F2D44" w:rsidRPr="00862C5D" w:rsidTr="00A4133B">
        <w:tc>
          <w:tcPr>
            <w:tcW w:w="3757" w:type="dxa"/>
          </w:tcPr>
          <w:p w:rsidR="004F2D44" w:rsidRPr="00862C5D" w:rsidRDefault="004F2D44" w:rsidP="00A4133B">
            <w:pPr>
              <w:pStyle w:val="CERBODY"/>
              <w:rPr>
                <w:szCs w:val="24"/>
                <w:lang w:val="en-IE"/>
              </w:rPr>
            </w:pPr>
            <w:r w:rsidRPr="00862C5D">
              <w:rPr>
                <w:lang w:val="en-IE"/>
              </w:rPr>
              <w:t>Permitted frequency of resubmission prior to last submission time</w:t>
            </w:r>
          </w:p>
        </w:tc>
        <w:tc>
          <w:tcPr>
            <w:tcW w:w="3960" w:type="dxa"/>
          </w:tcPr>
          <w:p w:rsidR="004F2D44" w:rsidRPr="00862C5D" w:rsidRDefault="004F2D44" w:rsidP="00A4133B">
            <w:pPr>
              <w:pStyle w:val="CERBODY"/>
              <w:rPr>
                <w:szCs w:val="24"/>
                <w:lang w:val="en-IE"/>
              </w:rPr>
            </w:pPr>
            <w:r w:rsidRPr="00862C5D">
              <w:rPr>
                <w:lang w:val="en-IE"/>
              </w:rPr>
              <w:t>Unlimited</w:t>
            </w:r>
          </w:p>
        </w:tc>
      </w:tr>
      <w:tr w:rsidR="004F2D44" w:rsidRPr="00862C5D" w:rsidTr="00A4133B">
        <w:tc>
          <w:tcPr>
            <w:tcW w:w="3757" w:type="dxa"/>
          </w:tcPr>
          <w:p w:rsidR="004F2D44" w:rsidRPr="00862C5D" w:rsidRDefault="004F2D44" w:rsidP="00A4133B">
            <w:pPr>
              <w:pStyle w:val="CERBODY"/>
              <w:rPr>
                <w:szCs w:val="24"/>
                <w:lang w:val="en-IE"/>
              </w:rPr>
            </w:pPr>
            <w:r w:rsidRPr="00862C5D">
              <w:rPr>
                <w:lang w:val="en-IE"/>
              </w:rPr>
              <w:t>Required resubmission subsequent to last submission time</w:t>
            </w:r>
          </w:p>
        </w:tc>
        <w:tc>
          <w:tcPr>
            <w:tcW w:w="3960" w:type="dxa"/>
          </w:tcPr>
          <w:p w:rsidR="004F2D44" w:rsidRPr="00862C5D" w:rsidRDefault="004F2D44" w:rsidP="00A4133B">
            <w:pPr>
              <w:pStyle w:val="CERBODY"/>
              <w:rPr>
                <w:szCs w:val="24"/>
                <w:lang w:val="en-IE"/>
              </w:rPr>
            </w:pPr>
            <w:r w:rsidRPr="00862C5D">
              <w:rPr>
                <w:lang w:val="en-IE"/>
              </w:rPr>
              <w:t>Within 10 Working Days of notification to the System Operator of an upheld Settlement Query or Dispute if the error has High Materiality, or if the last Timetabled Settlement Rerun has occurred.</w:t>
            </w:r>
          </w:p>
          <w:p w:rsidR="004F2D44" w:rsidRPr="00862C5D" w:rsidRDefault="004F2D44" w:rsidP="00A4133B">
            <w:pPr>
              <w:pStyle w:val="CERBODY"/>
              <w:rPr>
                <w:szCs w:val="24"/>
                <w:lang w:val="en-IE"/>
              </w:rPr>
            </w:pPr>
            <w:r w:rsidRPr="00862C5D">
              <w:rPr>
                <w:lang w:val="en-IE"/>
              </w:rPr>
              <w:t xml:space="preserve">If the error has Low Materiality resubmission will occur by the </w:t>
            </w:r>
            <w:r w:rsidRPr="00862C5D">
              <w:rPr>
                <w:lang w:val="en-IE"/>
              </w:rPr>
              <w:lastRenderedPageBreak/>
              <w:t>deadline for data provision for Timetabled Settlement Rerun as specified in the Settlement Calendar.</w:t>
            </w:r>
            <w:r w:rsidRPr="00862C5D" w:rsidDel="00302494">
              <w:rPr>
                <w:lang w:val="en-IE"/>
              </w:rPr>
              <w:t xml:space="preserve"> </w:t>
            </w:r>
          </w:p>
        </w:tc>
      </w:tr>
      <w:tr w:rsidR="004F2D44" w:rsidRPr="00862C5D" w:rsidTr="00A4133B">
        <w:tc>
          <w:tcPr>
            <w:tcW w:w="3757" w:type="dxa"/>
          </w:tcPr>
          <w:p w:rsidR="004F2D44" w:rsidRPr="00862C5D" w:rsidRDefault="004F2D44" w:rsidP="00A4133B">
            <w:pPr>
              <w:pStyle w:val="CERBODY"/>
              <w:rPr>
                <w:szCs w:val="24"/>
                <w:lang w:val="en-IE"/>
              </w:rPr>
            </w:pPr>
            <w:r w:rsidRPr="00862C5D">
              <w:rPr>
                <w:lang w:val="en-IE"/>
              </w:rPr>
              <w:lastRenderedPageBreak/>
              <w:t>Valid Communication Channels</w:t>
            </w:r>
          </w:p>
        </w:tc>
        <w:tc>
          <w:tcPr>
            <w:tcW w:w="3960" w:type="dxa"/>
          </w:tcPr>
          <w:p w:rsidR="004F2D44" w:rsidRPr="00862C5D" w:rsidRDefault="004F2D44" w:rsidP="00A4133B">
            <w:pPr>
              <w:pStyle w:val="CERBODY"/>
              <w:rPr>
                <w:szCs w:val="24"/>
                <w:lang w:val="en-IE"/>
              </w:rPr>
            </w:pPr>
            <w:r w:rsidRPr="00862C5D">
              <w:rPr>
                <w:lang w:val="en-IE"/>
              </w:rPr>
              <w:t xml:space="preserve">Type 3 (computer to computer) </w:t>
            </w:r>
          </w:p>
        </w:tc>
      </w:tr>
      <w:tr w:rsidR="004F2D44" w:rsidRPr="00862C5D" w:rsidTr="00A4133B">
        <w:trPr>
          <w:trHeight w:val="80"/>
        </w:trPr>
        <w:tc>
          <w:tcPr>
            <w:tcW w:w="3757" w:type="dxa"/>
            <w:tcBorders>
              <w:bottom w:val="single" w:sz="4" w:space="0" w:color="auto"/>
            </w:tcBorders>
          </w:tcPr>
          <w:p w:rsidR="004F2D44" w:rsidRPr="00862C5D" w:rsidRDefault="004F2D44" w:rsidP="00A4133B">
            <w:pPr>
              <w:pStyle w:val="CERBODY"/>
              <w:rPr>
                <w:szCs w:val="24"/>
                <w:lang w:val="en-IE"/>
              </w:rPr>
            </w:pPr>
            <w:r w:rsidRPr="00862C5D">
              <w:rPr>
                <w:lang w:val="en-IE"/>
              </w:rPr>
              <w:t xml:space="preserve">Process for data validation </w:t>
            </w:r>
          </w:p>
        </w:tc>
        <w:tc>
          <w:tcPr>
            <w:tcW w:w="3960" w:type="dxa"/>
            <w:tcBorders>
              <w:bottom w:val="single" w:sz="4" w:space="0" w:color="auto"/>
            </w:tcBorders>
          </w:tcPr>
          <w:p w:rsidR="004F2D44" w:rsidRPr="00862C5D" w:rsidRDefault="004F2D44" w:rsidP="00A4133B">
            <w:pPr>
              <w:pStyle w:val="CERBODY"/>
              <w:rPr>
                <w:szCs w:val="24"/>
                <w:lang w:val="en-IE"/>
              </w:rPr>
            </w:pPr>
            <w:r w:rsidRPr="00862C5D">
              <w:rPr>
                <w:lang w:val="en-IE"/>
              </w:rPr>
              <w:t>None</w:t>
            </w:r>
          </w:p>
        </w:tc>
      </w:tr>
    </w:tbl>
    <w:p w:rsidR="004F2D44" w:rsidRPr="00862C5D" w:rsidRDefault="004F2D44" w:rsidP="004F2D44">
      <w:pPr>
        <w:pStyle w:val="CERBODY"/>
        <w:rPr>
          <w:lang w:val="en-IE"/>
        </w:rPr>
      </w:pPr>
    </w:p>
    <w:p w:rsidR="004F2D44" w:rsidRPr="00862C5D" w:rsidRDefault="004F2D44" w:rsidP="003B4AF7">
      <w:pPr>
        <w:pStyle w:val="CERAPPENDIXLEVEL3"/>
        <w:rPr>
          <w:lang w:val="en-IE"/>
        </w:rPr>
      </w:pPr>
      <w:bookmarkStart w:id="275" w:name="_Toc477458065"/>
      <w:r w:rsidRPr="00862C5D">
        <w:rPr>
          <w:lang w:val="en-IE"/>
        </w:rPr>
        <w:t>Annual Load Forecast Data Transaction</w:t>
      </w:r>
      <w:bookmarkEnd w:id="269"/>
      <w:bookmarkEnd w:id="270"/>
      <w:bookmarkEnd w:id="271"/>
      <w:bookmarkEnd w:id="275"/>
    </w:p>
    <w:p w:rsidR="004F2D44" w:rsidRPr="00862C5D" w:rsidRDefault="004F2D44" w:rsidP="005A4AB2">
      <w:pPr>
        <w:pStyle w:val="ListParagraph"/>
        <w:numPr>
          <w:ilvl w:val="3"/>
          <w:numId w:val="43"/>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4F2D44" w:rsidRPr="00862C5D" w:rsidRDefault="004F2D44" w:rsidP="005A4AB2">
      <w:pPr>
        <w:pStyle w:val="ListParagraph"/>
        <w:numPr>
          <w:ilvl w:val="3"/>
          <w:numId w:val="43"/>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4F2D44" w:rsidRPr="00862C5D" w:rsidRDefault="004F2D44" w:rsidP="005A4AB2">
      <w:pPr>
        <w:pStyle w:val="ListParagraph"/>
        <w:numPr>
          <w:ilvl w:val="3"/>
          <w:numId w:val="43"/>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4F2D44" w:rsidRPr="00862C5D" w:rsidRDefault="004F2D44" w:rsidP="005A4AB2">
      <w:pPr>
        <w:pStyle w:val="ListParagraph"/>
        <w:numPr>
          <w:ilvl w:val="3"/>
          <w:numId w:val="43"/>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4F2D44" w:rsidRPr="00862C5D" w:rsidRDefault="004F2D44" w:rsidP="005A4AB2">
      <w:pPr>
        <w:pStyle w:val="ListParagraph"/>
        <w:numPr>
          <w:ilvl w:val="3"/>
          <w:numId w:val="43"/>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4F2D44" w:rsidRPr="00862C5D" w:rsidRDefault="004F2D44" w:rsidP="005A4AB2">
      <w:pPr>
        <w:pStyle w:val="ListParagraph"/>
        <w:numPr>
          <w:ilvl w:val="3"/>
          <w:numId w:val="43"/>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4F2D44" w:rsidRPr="00862C5D" w:rsidRDefault="004F2D44" w:rsidP="005A4AB2">
      <w:pPr>
        <w:pStyle w:val="ListParagraph"/>
        <w:numPr>
          <w:ilvl w:val="3"/>
          <w:numId w:val="43"/>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4F2D44" w:rsidRPr="00862C5D" w:rsidRDefault="004F2D44" w:rsidP="005A4AB2">
      <w:pPr>
        <w:pStyle w:val="ListParagraph"/>
        <w:numPr>
          <w:ilvl w:val="3"/>
          <w:numId w:val="43"/>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4F2D44" w:rsidRPr="00862C5D" w:rsidRDefault="004F2D44" w:rsidP="005A4AB2">
      <w:pPr>
        <w:pStyle w:val="ListParagraph"/>
        <w:numPr>
          <w:ilvl w:val="3"/>
          <w:numId w:val="43"/>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4F2D44" w:rsidRPr="00862C5D" w:rsidRDefault="004F2D44" w:rsidP="005A4AB2">
      <w:pPr>
        <w:pStyle w:val="ListParagraph"/>
        <w:numPr>
          <w:ilvl w:val="3"/>
          <w:numId w:val="43"/>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4F2D44" w:rsidRPr="00862C5D" w:rsidRDefault="004F2D44" w:rsidP="005A4AB2">
      <w:pPr>
        <w:pStyle w:val="ListParagraph"/>
        <w:numPr>
          <w:ilvl w:val="3"/>
          <w:numId w:val="43"/>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4F2D44" w:rsidRPr="00862C5D" w:rsidRDefault="004F2D44" w:rsidP="005A4AB2">
      <w:pPr>
        <w:pStyle w:val="ListParagraph"/>
        <w:numPr>
          <w:ilvl w:val="3"/>
          <w:numId w:val="43"/>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4F2D44" w:rsidRPr="00862C5D" w:rsidRDefault="004F2D44" w:rsidP="005A4AB2">
      <w:pPr>
        <w:pStyle w:val="ListParagraph"/>
        <w:numPr>
          <w:ilvl w:val="3"/>
          <w:numId w:val="43"/>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4F2D44" w:rsidRPr="00862C5D" w:rsidRDefault="004F2D44" w:rsidP="005A4AB2">
      <w:pPr>
        <w:pStyle w:val="ListParagraph"/>
        <w:numPr>
          <w:ilvl w:val="3"/>
          <w:numId w:val="43"/>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4F2D44" w:rsidRPr="00862C5D" w:rsidRDefault="004F2D44" w:rsidP="005A4AB2">
      <w:pPr>
        <w:pStyle w:val="ListParagraph"/>
        <w:numPr>
          <w:ilvl w:val="3"/>
          <w:numId w:val="43"/>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4F2D44" w:rsidRPr="00862C5D" w:rsidRDefault="004F2D44" w:rsidP="005A4AB2">
      <w:pPr>
        <w:pStyle w:val="ListParagraph"/>
        <w:numPr>
          <w:ilvl w:val="3"/>
          <w:numId w:val="43"/>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4F2D44" w:rsidRPr="00862C5D" w:rsidRDefault="004F2D44" w:rsidP="003B4AF7">
      <w:pPr>
        <w:pStyle w:val="CERAPPENDIXLEVEL4"/>
        <w:rPr>
          <w:lang w:val="en-IE"/>
        </w:rPr>
      </w:pPr>
      <w:r w:rsidRPr="00862C5D">
        <w:rPr>
          <w:lang w:val="en-IE"/>
        </w:rPr>
        <w:t xml:space="preserve">The Data Records for the Annual Load Forecast Data Transaction are described in </w:t>
      </w:r>
      <w:fldSimple w:instr=" REF _Ref459998946 \h  \* MERGEFORMAT ">
        <w:r w:rsidR="002E3252" w:rsidRPr="002E3252">
          <w:rPr>
            <w:lang w:val="en-IE"/>
          </w:rPr>
          <w:t>Table 22</w:t>
        </w:r>
      </w:fldSimple>
      <w:r w:rsidRPr="00862C5D">
        <w:rPr>
          <w:lang w:val="en-IE"/>
        </w:rPr>
        <w:t xml:space="preserve"> and the Submission Protocol in </w:t>
      </w:r>
      <w:fldSimple w:instr=" REF _Ref459998954 \h  \* MERGEFORMAT ">
        <w:r w:rsidR="002E3252" w:rsidRPr="002E3252">
          <w:rPr>
            <w:lang w:val="en-IE"/>
          </w:rPr>
          <w:t>Table 23</w:t>
        </w:r>
      </w:fldSimple>
      <w:r w:rsidRPr="00862C5D">
        <w:rPr>
          <w:lang w:val="en-IE"/>
        </w:rPr>
        <w:t>.</w:t>
      </w:r>
    </w:p>
    <w:p w:rsidR="004F2D44" w:rsidRPr="00862C5D" w:rsidRDefault="004F2D44" w:rsidP="004F2D44">
      <w:pPr>
        <w:pStyle w:val="CERBODY"/>
        <w:rPr>
          <w:b/>
          <w:lang w:val="en-IE"/>
        </w:rPr>
      </w:pPr>
      <w:bookmarkStart w:id="276" w:name="_Ref459998946"/>
      <w:r w:rsidRPr="00862C5D">
        <w:rPr>
          <w:b/>
          <w:lang w:val="en-IE"/>
        </w:rPr>
        <w:t xml:space="preserve">Table </w:t>
      </w:r>
      <w:r w:rsidR="00E179D6" w:rsidRPr="00862C5D">
        <w:rPr>
          <w:b/>
          <w:lang w:val="en-IE"/>
        </w:rPr>
        <w:fldChar w:fldCharType="begin"/>
      </w:r>
      <w:r w:rsidRPr="00862C5D">
        <w:rPr>
          <w:b/>
          <w:lang w:val="en-IE"/>
        </w:rPr>
        <w:instrText xml:space="preserve"> SEQ Table \* ARABIC </w:instrText>
      </w:r>
      <w:r w:rsidR="00E179D6" w:rsidRPr="00862C5D">
        <w:rPr>
          <w:b/>
          <w:lang w:val="en-IE"/>
        </w:rPr>
        <w:fldChar w:fldCharType="separate"/>
      </w:r>
      <w:r w:rsidR="002E3252">
        <w:rPr>
          <w:b/>
          <w:noProof/>
          <w:lang w:val="en-IE"/>
        </w:rPr>
        <w:t>22</w:t>
      </w:r>
      <w:r w:rsidR="00E179D6" w:rsidRPr="00862C5D">
        <w:rPr>
          <w:b/>
          <w:lang w:val="en-IE"/>
        </w:rPr>
        <w:fldChar w:fldCharType="end"/>
      </w:r>
      <w:bookmarkEnd w:id="276"/>
      <w:r w:rsidRPr="00862C5D">
        <w:rPr>
          <w:b/>
          <w:lang w:val="en-IE"/>
        </w:rPr>
        <w:t xml:space="preserve"> – Annual Load Forecast Data Transaction Data Records</w:t>
      </w:r>
    </w:p>
    <w:tbl>
      <w:tblPr>
        <w:tblW w:w="7717" w:type="dxa"/>
        <w:tblInd w:w="851" w:type="dxa"/>
        <w:tblBorders>
          <w:top w:val="single" w:sz="12" w:space="0" w:color="808080"/>
          <w:left w:val="nil"/>
          <w:bottom w:val="single" w:sz="12" w:space="0" w:color="808080"/>
          <w:right w:val="nil"/>
          <w:insideH w:val="nil"/>
          <w:insideV w:val="nil"/>
        </w:tblBorders>
        <w:tblLook w:val="00A0"/>
      </w:tblPr>
      <w:tblGrid>
        <w:gridCol w:w="7717"/>
      </w:tblGrid>
      <w:tr w:rsidR="004F2D44" w:rsidRPr="00862C5D" w:rsidTr="00A4133B">
        <w:trPr>
          <w:cantSplit/>
        </w:trPr>
        <w:tc>
          <w:tcPr>
            <w:tcW w:w="7717" w:type="dxa"/>
          </w:tcPr>
          <w:p w:rsidR="004F2D44" w:rsidRPr="00862C5D" w:rsidRDefault="004F2D44" w:rsidP="00A4133B">
            <w:pPr>
              <w:pStyle w:val="CERnon-indent"/>
              <w:rPr>
                <w:color w:val="auto"/>
                <w:szCs w:val="22"/>
                <w:lang w:val="en-IE"/>
              </w:rPr>
            </w:pPr>
            <w:r w:rsidRPr="00862C5D">
              <w:rPr>
                <w:color w:val="auto"/>
                <w:szCs w:val="22"/>
                <w:lang w:val="en-IE"/>
              </w:rPr>
              <w:t>Period Type (A for Annual, M for Monthly or D for Daily)</w:t>
            </w:r>
          </w:p>
        </w:tc>
      </w:tr>
      <w:tr w:rsidR="004F2D44" w:rsidRPr="00862C5D" w:rsidTr="00A4133B">
        <w:trPr>
          <w:cantSplit/>
        </w:trPr>
        <w:tc>
          <w:tcPr>
            <w:tcW w:w="7717" w:type="dxa"/>
          </w:tcPr>
          <w:p w:rsidR="004F2D44" w:rsidRPr="00862C5D" w:rsidRDefault="004F2D44" w:rsidP="00A4133B">
            <w:pPr>
              <w:pStyle w:val="CERnon-indent"/>
              <w:rPr>
                <w:color w:val="auto"/>
                <w:szCs w:val="22"/>
                <w:lang w:val="en-IE"/>
              </w:rPr>
            </w:pPr>
            <w:r w:rsidRPr="00862C5D">
              <w:rPr>
                <w:color w:val="auto"/>
                <w:szCs w:val="22"/>
                <w:lang w:val="en-IE"/>
              </w:rPr>
              <w:t>Trading Day</w:t>
            </w:r>
          </w:p>
        </w:tc>
      </w:tr>
      <w:tr w:rsidR="004F2D44" w:rsidRPr="00862C5D" w:rsidTr="00A4133B">
        <w:trPr>
          <w:cantSplit/>
        </w:trPr>
        <w:tc>
          <w:tcPr>
            <w:tcW w:w="7717" w:type="dxa"/>
          </w:tcPr>
          <w:p w:rsidR="004F2D44" w:rsidRPr="00862C5D" w:rsidRDefault="004F2D44" w:rsidP="00A4133B">
            <w:pPr>
              <w:pStyle w:val="CERnon-indent"/>
              <w:rPr>
                <w:color w:val="auto"/>
                <w:szCs w:val="22"/>
                <w:lang w:val="en-IE"/>
              </w:rPr>
            </w:pPr>
            <w:r w:rsidRPr="00862C5D">
              <w:rPr>
                <w:color w:val="auto"/>
                <w:szCs w:val="22"/>
                <w:lang w:val="en-IE"/>
              </w:rPr>
              <w:t>Imbalance Settlement Period</w:t>
            </w:r>
          </w:p>
        </w:tc>
      </w:tr>
      <w:tr w:rsidR="004F2D44" w:rsidRPr="00862C5D" w:rsidTr="00A4133B">
        <w:trPr>
          <w:cantSplit/>
        </w:trPr>
        <w:tc>
          <w:tcPr>
            <w:tcW w:w="7717" w:type="dxa"/>
          </w:tcPr>
          <w:p w:rsidR="004F2D44" w:rsidRPr="00862C5D" w:rsidRDefault="004F2D44" w:rsidP="00A4133B">
            <w:pPr>
              <w:pStyle w:val="CERnon-indent"/>
              <w:rPr>
                <w:color w:val="auto"/>
                <w:szCs w:val="22"/>
                <w:lang w:val="en-IE"/>
              </w:rPr>
            </w:pPr>
            <w:r w:rsidRPr="00862C5D">
              <w:rPr>
                <w:color w:val="auto"/>
                <w:szCs w:val="22"/>
                <w:lang w:val="en-IE"/>
              </w:rPr>
              <w:t>Jurisdiction</w:t>
            </w:r>
            <w:r w:rsidRPr="00862C5D" w:rsidDel="009331BF">
              <w:rPr>
                <w:color w:val="auto"/>
                <w:szCs w:val="22"/>
                <w:lang w:val="en-IE"/>
              </w:rPr>
              <w:t xml:space="preserve"> </w:t>
            </w:r>
          </w:p>
        </w:tc>
      </w:tr>
      <w:tr w:rsidR="004F2D44" w:rsidRPr="00862C5D" w:rsidTr="00A4133B">
        <w:trPr>
          <w:cantSplit/>
        </w:trPr>
        <w:tc>
          <w:tcPr>
            <w:tcW w:w="7717" w:type="dxa"/>
          </w:tcPr>
          <w:p w:rsidR="004F2D44" w:rsidRPr="00862C5D" w:rsidRDefault="004F2D44" w:rsidP="00A4133B">
            <w:pPr>
              <w:pStyle w:val="CERnon-indent"/>
              <w:rPr>
                <w:color w:val="auto"/>
                <w:szCs w:val="22"/>
                <w:lang w:val="en-IE"/>
              </w:rPr>
            </w:pPr>
            <w:r w:rsidRPr="00862C5D">
              <w:rPr>
                <w:color w:val="auto"/>
                <w:szCs w:val="22"/>
                <w:lang w:val="en-IE"/>
              </w:rPr>
              <w:t>Annual Load Forecast value, in MW</w:t>
            </w:r>
          </w:p>
        </w:tc>
      </w:tr>
      <w:tr w:rsidR="004F2D44" w:rsidRPr="00862C5D" w:rsidTr="00A4133B">
        <w:trPr>
          <w:cantSplit/>
        </w:trPr>
        <w:tc>
          <w:tcPr>
            <w:tcW w:w="7717" w:type="dxa"/>
          </w:tcPr>
          <w:p w:rsidR="004F2D44" w:rsidRPr="00862C5D" w:rsidRDefault="004F2D44" w:rsidP="00A4133B">
            <w:pPr>
              <w:pStyle w:val="CERnon-indent"/>
              <w:rPr>
                <w:color w:val="auto"/>
                <w:szCs w:val="22"/>
                <w:lang w:val="en-IE"/>
              </w:rPr>
            </w:pPr>
            <w:r w:rsidRPr="00862C5D">
              <w:rPr>
                <w:color w:val="auto"/>
                <w:szCs w:val="22"/>
                <w:lang w:val="en-IE"/>
              </w:rPr>
              <w:t>Assumptions</w:t>
            </w:r>
          </w:p>
        </w:tc>
      </w:tr>
    </w:tbl>
    <w:p w:rsidR="004F2D44" w:rsidRPr="00862C5D" w:rsidRDefault="004F2D44" w:rsidP="004F2D44">
      <w:pPr>
        <w:pStyle w:val="CERNORMAL"/>
        <w:rPr>
          <w:color w:val="auto"/>
          <w:lang w:val="en-IE"/>
        </w:rPr>
      </w:pPr>
    </w:p>
    <w:p w:rsidR="004F2D44" w:rsidRPr="00862C5D" w:rsidRDefault="004F2D44" w:rsidP="001E39C4">
      <w:pPr>
        <w:pStyle w:val="CERBODY"/>
        <w:keepNext/>
        <w:rPr>
          <w:b/>
          <w:lang w:val="en-IE"/>
        </w:rPr>
      </w:pPr>
      <w:bookmarkStart w:id="277" w:name="_Ref459998954"/>
      <w:r w:rsidRPr="00862C5D">
        <w:rPr>
          <w:b/>
          <w:lang w:val="en-IE"/>
        </w:rPr>
        <w:t xml:space="preserve">Table </w:t>
      </w:r>
      <w:r w:rsidR="00E179D6" w:rsidRPr="00862C5D">
        <w:rPr>
          <w:b/>
          <w:lang w:val="en-IE"/>
        </w:rPr>
        <w:fldChar w:fldCharType="begin"/>
      </w:r>
      <w:r w:rsidRPr="00862C5D">
        <w:rPr>
          <w:b/>
          <w:lang w:val="en-IE"/>
        </w:rPr>
        <w:instrText xml:space="preserve"> SEQ Table \* ARABIC </w:instrText>
      </w:r>
      <w:r w:rsidR="00E179D6" w:rsidRPr="00862C5D">
        <w:rPr>
          <w:b/>
          <w:lang w:val="en-IE"/>
        </w:rPr>
        <w:fldChar w:fldCharType="separate"/>
      </w:r>
      <w:r w:rsidR="002E3252">
        <w:rPr>
          <w:b/>
          <w:noProof/>
          <w:lang w:val="en-IE"/>
        </w:rPr>
        <w:t>23</w:t>
      </w:r>
      <w:r w:rsidR="00E179D6" w:rsidRPr="00862C5D">
        <w:rPr>
          <w:b/>
          <w:lang w:val="en-IE"/>
        </w:rPr>
        <w:fldChar w:fldCharType="end"/>
      </w:r>
      <w:bookmarkEnd w:id="277"/>
      <w:r w:rsidRPr="00862C5D">
        <w:rPr>
          <w:b/>
          <w:lang w:val="en-IE"/>
        </w:rPr>
        <w:t xml:space="preserve"> – Annual Load Forecast Data Transaction Submission Protocol</w:t>
      </w:r>
    </w:p>
    <w:tbl>
      <w:tblPr>
        <w:tblW w:w="7717" w:type="dxa"/>
        <w:tblInd w:w="851" w:type="dxa"/>
        <w:tblBorders>
          <w:top w:val="single" w:sz="12" w:space="0" w:color="808080"/>
          <w:left w:val="nil"/>
          <w:bottom w:val="single" w:sz="12" w:space="0" w:color="808080"/>
          <w:right w:val="nil"/>
          <w:insideH w:val="nil"/>
          <w:insideV w:val="nil"/>
        </w:tblBorders>
        <w:tblLook w:val="00A0"/>
      </w:tblPr>
      <w:tblGrid>
        <w:gridCol w:w="3757"/>
        <w:gridCol w:w="3960"/>
      </w:tblGrid>
      <w:tr w:rsidR="004F2D44" w:rsidRPr="00862C5D" w:rsidTr="00A4133B">
        <w:tc>
          <w:tcPr>
            <w:tcW w:w="3757" w:type="dxa"/>
            <w:tcBorders>
              <w:top w:val="single" w:sz="4" w:space="0" w:color="808080"/>
              <w:left w:val="nil"/>
              <w:bottom w:val="nil"/>
              <w:right w:val="nil"/>
            </w:tcBorders>
          </w:tcPr>
          <w:p w:rsidR="004F2D44" w:rsidRPr="00862C5D" w:rsidRDefault="004F2D44" w:rsidP="00A4133B">
            <w:pPr>
              <w:pStyle w:val="CERBODY"/>
              <w:rPr>
                <w:szCs w:val="24"/>
                <w:lang w:val="en-IE"/>
              </w:rPr>
            </w:pPr>
            <w:r w:rsidRPr="00862C5D">
              <w:rPr>
                <w:lang w:val="en-IE"/>
              </w:rPr>
              <w:t>Sender</w:t>
            </w:r>
          </w:p>
        </w:tc>
        <w:tc>
          <w:tcPr>
            <w:tcW w:w="3960" w:type="dxa"/>
            <w:tcBorders>
              <w:top w:val="single" w:sz="4" w:space="0" w:color="808080"/>
              <w:left w:val="nil"/>
              <w:bottom w:val="nil"/>
              <w:right w:val="nil"/>
            </w:tcBorders>
          </w:tcPr>
          <w:p w:rsidR="004F2D44" w:rsidRPr="00862C5D" w:rsidRDefault="004F2D44" w:rsidP="00A4133B">
            <w:pPr>
              <w:pStyle w:val="CERBODY"/>
              <w:rPr>
                <w:szCs w:val="24"/>
                <w:lang w:val="en-IE"/>
              </w:rPr>
            </w:pPr>
            <w:r w:rsidRPr="00862C5D">
              <w:rPr>
                <w:lang w:val="en-IE"/>
              </w:rPr>
              <w:t>Relevant System Operator(s)</w:t>
            </w:r>
          </w:p>
        </w:tc>
      </w:tr>
      <w:tr w:rsidR="004F2D44" w:rsidRPr="00862C5D" w:rsidTr="00A4133B">
        <w:tc>
          <w:tcPr>
            <w:tcW w:w="3757" w:type="dxa"/>
            <w:tcBorders>
              <w:top w:val="nil"/>
            </w:tcBorders>
          </w:tcPr>
          <w:p w:rsidR="004F2D44" w:rsidRPr="00862C5D" w:rsidRDefault="004F2D44" w:rsidP="00A4133B">
            <w:pPr>
              <w:pStyle w:val="CERBODY"/>
              <w:rPr>
                <w:szCs w:val="24"/>
                <w:lang w:val="en-IE"/>
              </w:rPr>
            </w:pPr>
            <w:r w:rsidRPr="00862C5D">
              <w:rPr>
                <w:lang w:val="en-IE"/>
              </w:rPr>
              <w:t>Recipient</w:t>
            </w:r>
          </w:p>
        </w:tc>
        <w:tc>
          <w:tcPr>
            <w:tcW w:w="3960" w:type="dxa"/>
            <w:tcBorders>
              <w:top w:val="nil"/>
            </w:tcBorders>
          </w:tcPr>
          <w:p w:rsidR="004F2D44" w:rsidRPr="00862C5D" w:rsidRDefault="004F2D44" w:rsidP="00A4133B">
            <w:pPr>
              <w:pStyle w:val="CERBODY"/>
              <w:rPr>
                <w:szCs w:val="24"/>
                <w:lang w:val="en-IE"/>
              </w:rPr>
            </w:pPr>
            <w:r w:rsidRPr="00862C5D">
              <w:rPr>
                <w:lang w:val="en-IE"/>
              </w:rPr>
              <w:t>Market Operator</w:t>
            </w:r>
          </w:p>
        </w:tc>
      </w:tr>
      <w:tr w:rsidR="004F2D44" w:rsidRPr="00862C5D" w:rsidTr="00A4133B">
        <w:tc>
          <w:tcPr>
            <w:tcW w:w="3757" w:type="dxa"/>
          </w:tcPr>
          <w:p w:rsidR="004F2D44" w:rsidRPr="00862C5D" w:rsidRDefault="004F2D44" w:rsidP="00A4133B">
            <w:pPr>
              <w:pStyle w:val="CERBODY"/>
              <w:rPr>
                <w:szCs w:val="24"/>
                <w:lang w:val="en-IE"/>
              </w:rPr>
            </w:pPr>
            <w:r w:rsidRPr="00862C5D">
              <w:rPr>
                <w:lang w:val="en-IE"/>
              </w:rPr>
              <w:t>Number of Data Transactions</w:t>
            </w:r>
          </w:p>
        </w:tc>
        <w:tc>
          <w:tcPr>
            <w:tcW w:w="3960" w:type="dxa"/>
          </w:tcPr>
          <w:p w:rsidR="004F2D44" w:rsidRPr="00862C5D" w:rsidRDefault="004F2D44" w:rsidP="00A4133B">
            <w:pPr>
              <w:pStyle w:val="CERBODY"/>
              <w:rPr>
                <w:szCs w:val="24"/>
                <w:lang w:val="en-IE"/>
              </w:rPr>
            </w:pPr>
            <w:r w:rsidRPr="00862C5D">
              <w:rPr>
                <w:lang w:val="en-IE"/>
              </w:rPr>
              <w:t>One per Jurisdiction, containing data for each Imbalance Settlement Period in the calendar Year</w:t>
            </w:r>
          </w:p>
        </w:tc>
      </w:tr>
      <w:tr w:rsidR="004F2D44" w:rsidRPr="00862C5D" w:rsidTr="00A4133B">
        <w:tc>
          <w:tcPr>
            <w:tcW w:w="3757" w:type="dxa"/>
          </w:tcPr>
          <w:p w:rsidR="004F2D44" w:rsidRPr="00862C5D" w:rsidRDefault="004F2D44" w:rsidP="00A4133B">
            <w:pPr>
              <w:pStyle w:val="CERBODY"/>
              <w:rPr>
                <w:szCs w:val="24"/>
                <w:lang w:val="en-IE"/>
              </w:rPr>
            </w:pPr>
            <w:r w:rsidRPr="00862C5D">
              <w:rPr>
                <w:lang w:val="en-IE"/>
              </w:rPr>
              <w:t>Frequency of Data Transactions</w:t>
            </w:r>
          </w:p>
        </w:tc>
        <w:tc>
          <w:tcPr>
            <w:tcW w:w="3960" w:type="dxa"/>
          </w:tcPr>
          <w:p w:rsidR="004F2D44" w:rsidRPr="00862C5D" w:rsidRDefault="004F2D44" w:rsidP="00A4133B">
            <w:pPr>
              <w:pStyle w:val="CERBODY"/>
              <w:rPr>
                <w:szCs w:val="24"/>
                <w:lang w:val="en-IE"/>
              </w:rPr>
            </w:pPr>
            <w:r w:rsidRPr="00862C5D">
              <w:rPr>
                <w:lang w:val="en-IE"/>
              </w:rPr>
              <w:t>Annually, plus as updated</w:t>
            </w:r>
          </w:p>
        </w:tc>
      </w:tr>
      <w:tr w:rsidR="004F2D44" w:rsidRPr="00862C5D" w:rsidTr="00A4133B">
        <w:tc>
          <w:tcPr>
            <w:tcW w:w="3757" w:type="dxa"/>
          </w:tcPr>
          <w:p w:rsidR="004F2D44" w:rsidRPr="00862C5D" w:rsidRDefault="004F2D44" w:rsidP="00A4133B">
            <w:pPr>
              <w:pStyle w:val="CERBODY"/>
              <w:rPr>
                <w:szCs w:val="24"/>
                <w:lang w:val="en-IE"/>
              </w:rPr>
            </w:pPr>
            <w:r w:rsidRPr="00862C5D">
              <w:rPr>
                <w:lang w:val="en-IE"/>
              </w:rPr>
              <w:t>First Submission time</w:t>
            </w:r>
          </w:p>
        </w:tc>
        <w:tc>
          <w:tcPr>
            <w:tcW w:w="3960" w:type="dxa"/>
          </w:tcPr>
          <w:p w:rsidR="004F2D44" w:rsidRPr="00862C5D" w:rsidRDefault="004F2D44" w:rsidP="00A4133B">
            <w:pPr>
              <w:pStyle w:val="CERBODY"/>
              <w:rPr>
                <w:szCs w:val="24"/>
                <w:lang w:val="en-IE"/>
              </w:rPr>
            </w:pPr>
            <w:r w:rsidRPr="00862C5D">
              <w:rPr>
                <w:lang w:val="en-IE"/>
              </w:rPr>
              <w:t>As available</w:t>
            </w:r>
          </w:p>
        </w:tc>
      </w:tr>
      <w:tr w:rsidR="004F2D44" w:rsidRPr="00862C5D" w:rsidTr="00A4133B">
        <w:tc>
          <w:tcPr>
            <w:tcW w:w="3757" w:type="dxa"/>
          </w:tcPr>
          <w:p w:rsidR="004F2D44" w:rsidRPr="00862C5D" w:rsidRDefault="004F2D44" w:rsidP="00A4133B">
            <w:pPr>
              <w:pStyle w:val="CERBODY"/>
              <w:rPr>
                <w:szCs w:val="24"/>
                <w:lang w:val="en-IE"/>
              </w:rPr>
            </w:pPr>
            <w:r w:rsidRPr="00862C5D">
              <w:rPr>
                <w:lang w:val="en-IE"/>
              </w:rPr>
              <w:t>Last Submission time</w:t>
            </w:r>
          </w:p>
        </w:tc>
        <w:tc>
          <w:tcPr>
            <w:tcW w:w="3960" w:type="dxa"/>
          </w:tcPr>
          <w:p w:rsidR="004F2D44" w:rsidRPr="00862C5D" w:rsidRDefault="004F2D44" w:rsidP="00A4133B">
            <w:pPr>
              <w:pStyle w:val="CERBODY"/>
              <w:rPr>
                <w:szCs w:val="24"/>
                <w:lang w:val="en-IE"/>
              </w:rPr>
            </w:pPr>
            <w:r w:rsidRPr="00862C5D">
              <w:rPr>
                <w:lang w:val="en-IE"/>
              </w:rPr>
              <w:t>Four Months before the start of the Year</w:t>
            </w:r>
          </w:p>
        </w:tc>
      </w:tr>
      <w:tr w:rsidR="004F2D44" w:rsidRPr="00862C5D" w:rsidTr="00A4133B">
        <w:tc>
          <w:tcPr>
            <w:tcW w:w="3757" w:type="dxa"/>
          </w:tcPr>
          <w:p w:rsidR="004F2D44" w:rsidRPr="00862C5D" w:rsidRDefault="004F2D44" w:rsidP="00A4133B">
            <w:pPr>
              <w:pStyle w:val="CERBODY"/>
              <w:rPr>
                <w:szCs w:val="24"/>
                <w:lang w:val="en-IE"/>
              </w:rPr>
            </w:pPr>
            <w:r w:rsidRPr="00862C5D">
              <w:rPr>
                <w:lang w:val="en-IE"/>
              </w:rPr>
              <w:t>Permitted frequency of resubmission prior to last submission time</w:t>
            </w:r>
          </w:p>
        </w:tc>
        <w:tc>
          <w:tcPr>
            <w:tcW w:w="3960" w:type="dxa"/>
          </w:tcPr>
          <w:p w:rsidR="004F2D44" w:rsidRPr="00862C5D" w:rsidRDefault="004F2D44" w:rsidP="00A4133B">
            <w:pPr>
              <w:pStyle w:val="CERBODY"/>
              <w:rPr>
                <w:szCs w:val="24"/>
                <w:lang w:val="en-IE"/>
              </w:rPr>
            </w:pPr>
            <w:r w:rsidRPr="00862C5D">
              <w:rPr>
                <w:lang w:val="en-IE"/>
              </w:rPr>
              <w:t>Unlimited</w:t>
            </w:r>
          </w:p>
        </w:tc>
      </w:tr>
      <w:tr w:rsidR="004F2D44" w:rsidRPr="00862C5D" w:rsidTr="00A4133B">
        <w:tc>
          <w:tcPr>
            <w:tcW w:w="3757" w:type="dxa"/>
          </w:tcPr>
          <w:p w:rsidR="004F2D44" w:rsidRPr="00862C5D" w:rsidRDefault="004F2D44" w:rsidP="00A4133B">
            <w:pPr>
              <w:pStyle w:val="CERBODY"/>
              <w:rPr>
                <w:szCs w:val="24"/>
                <w:lang w:val="en-IE"/>
              </w:rPr>
            </w:pPr>
            <w:r w:rsidRPr="00862C5D">
              <w:rPr>
                <w:lang w:val="en-IE"/>
              </w:rPr>
              <w:t>Required resubmission subsequent to last submission time</w:t>
            </w:r>
          </w:p>
        </w:tc>
        <w:tc>
          <w:tcPr>
            <w:tcW w:w="3960" w:type="dxa"/>
          </w:tcPr>
          <w:p w:rsidR="004F2D44" w:rsidRPr="00862C5D" w:rsidRDefault="004F2D44" w:rsidP="00A4133B">
            <w:pPr>
              <w:pStyle w:val="CERBODY"/>
              <w:rPr>
                <w:szCs w:val="24"/>
                <w:lang w:val="en-IE"/>
              </w:rPr>
            </w:pPr>
            <w:r w:rsidRPr="00862C5D">
              <w:rPr>
                <w:lang w:val="en-IE"/>
              </w:rPr>
              <w:t>None</w:t>
            </w:r>
          </w:p>
        </w:tc>
      </w:tr>
      <w:tr w:rsidR="004F2D44" w:rsidRPr="00862C5D" w:rsidTr="00A4133B">
        <w:tc>
          <w:tcPr>
            <w:tcW w:w="3757" w:type="dxa"/>
          </w:tcPr>
          <w:p w:rsidR="004F2D44" w:rsidRPr="00862C5D" w:rsidRDefault="004F2D44" w:rsidP="00A4133B">
            <w:pPr>
              <w:pStyle w:val="CERBODY"/>
              <w:rPr>
                <w:szCs w:val="24"/>
                <w:lang w:val="en-IE"/>
              </w:rPr>
            </w:pPr>
            <w:r w:rsidRPr="00862C5D">
              <w:rPr>
                <w:lang w:val="en-IE"/>
              </w:rPr>
              <w:t>Valid Communication Channels</w:t>
            </w:r>
          </w:p>
        </w:tc>
        <w:tc>
          <w:tcPr>
            <w:tcW w:w="3960" w:type="dxa"/>
          </w:tcPr>
          <w:p w:rsidR="004F2D44" w:rsidRPr="00862C5D" w:rsidRDefault="004F2D44" w:rsidP="00A4133B">
            <w:pPr>
              <w:pStyle w:val="CERBODY"/>
              <w:rPr>
                <w:szCs w:val="24"/>
                <w:lang w:val="en-IE"/>
              </w:rPr>
            </w:pPr>
            <w:r w:rsidRPr="00862C5D">
              <w:rPr>
                <w:lang w:val="en-IE"/>
              </w:rPr>
              <w:t xml:space="preserve">Type 3 (computer to computer) </w:t>
            </w:r>
          </w:p>
        </w:tc>
      </w:tr>
      <w:tr w:rsidR="004F2D44" w:rsidRPr="00862C5D" w:rsidTr="00A4133B">
        <w:tc>
          <w:tcPr>
            <w:tcW w:w="3757" w:type="dxa"/>
          </w:tcPr>
          <w:p w:rsidR="004F2D44" w:rsidRPr="00862C5D" w:rsidRDefault="004F2D44" w:rsidP="00A4133B">
            <w:pPr>
              <w:pStyle w:val="CERBODY"/>
              <w:rPr>
                <w:szCs w:val="24"/>
                <w:lang w:val="en-IE"/>
              </w:rPr>
            </w:pPr>
            <w:r w:rsidRPr="00862C5D">
              <w:rPr>
                <w:lang w:val="en-IE"/>
              </w:rPr>
              <w:lastRenderedPageBreak/>
              <w:t xml:space="preserve">Process for data validation </w:t>
            </w:r>
          </w:p>
        </w:tc>
        <w:tc>
          <w:tcPr>
            <w:tcW w:w="3960" w:type="dxa"/>
          </w:tcPr>
          <w:p w:rsidR="004F2D44" w:rsidRPr="00862C5D" w:rsidRDefault="004F2D44" w:rsidP="00A4133B">
            <w:pPr>
              <w:pStyle w:val="CERBODY"/>
              <w:rPr>
                <w:szCs w:val="24"/>
                <w:lang w:val="en-IE"/>
              </w:rPr>
            </w:pPr>
            <w:r w:rsidRPr="00862C5D">
              <w:rPr>
                <w:lang w:val="en-IE"/>
              </w:rPr>
              <w:t>None</w:t>
            </w:r>
          </w:p>
        </w:tc>
      </w:tr>
    </w:tbl>
    <w:p w:rsidR="004F2D44" w:rsidRPr="00862C5D" w:rsidRDefault="004F2D44" w:rsidP="004F2D44">
      <w:pPr>
        <w:pStyle w:val="CERBODY"/>
        <w:rPr>
          <w:lang w:val="en-IE"/>
        </w:rPr>
      </w:pPr>
    </w:p>
    <w:p w:rsidR="004F2D44" w:rsidRPr="00862C5D" w:rsidRDefault="004F2D44" w:rsidP="003B4AF7">
      <w:pPr>
        <w:pStyle w:val="CERAPPENDIXLEVEL3"/>
        <w:rPr>
          <w:lang w:val="en-IE"/>
        </w:rPr>
      </w:pPr>
      <w:bookmarkStart w:id="278" w:name="_Toc159867283"/>
      <w:bookmarkStart w:id="279" w:name="_Toc160172789"/>
      <w:bookmarkStart w:id="280" w:name="_Toc168385390"/>
      <w:bookmarkStart w:id="281" w:name="_Toc477458066"/>
      <w:r w:rsidRPr="00862C5D">
        <w:rPr>
          <w:lang w:val="en-IE"/>
        </w:rPr>
        <w:t>Monthly Load Forecast Data Transaction</w:t>
      </w:r>
      <w:bookmarkEnd w:id="278"/>
      <w:bookmarkEnd w:id="279"/>
      <w:bookmarkEnd w:id="280"/>
      <w:bookmarkEnd w:id="281"/>
    </w:p>
    <w:p w:rsidR="004F2D44" w:rsidRPr="00862C5D" w:rsidRDefault="004F2D44" w:rsidP="005A4AB2">
      <w:pPr>
        <w:pStyle w:val="ListParagraph"/>
        <w:numPr>
          <w:ilvl w:val="3"/>
          <w:numId w:val="43"/>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4F2D44" w:rsidRPr="00862C5D" w:rsidRDefault="004F2D44" w:rsidP="005A4AB2">
      <w:pPr>
        <w:pStyle w:val="ListParagraph"/>
        <w:numPr>
          <w:ilvl w:val="3"/>
          <w:numId w:val="43"/>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4F2D44" w:rsidRPr="00862C5D" w:rsidRDefault="004F2D44" w:rsidP="005A4AB2">
      <w:pPr>
        <w:pStyle w:val="ListParagraph"/>
        <w:numPr>
          <w:ilvl w:val="3"/>
          <w:numId w:val="43"/>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4F2D44" w:rsidRPr="00862C5D" w:rsidRDefault="004F2D44" w:rsidP="005A4AB2">
      <w:pPr>
        <w:pStyle w:val="ListParagraph"/>
        <w:numPr>
          <w:ilvl w:val="3"/>
          <w:numId w:val="43"/>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4F2D44" w:rsidRPr="00862C5D" w:rsidRDefault="004F2D44" w:rsidP="005A4AB2">
      <w:pPr>
        <w:pStyle w:val="ListParagraph"/>
        <w:numPr>
          <w:ilvl w:val="3"/>
          <w:numId w:val="43"/>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4F2D44" w:rsidRPr="00862C5D" w:rsidRDefault="004F2D44" w:rsidP="005A4AB2">
      <w:pPr>
        <w:pStyle w:val="ListParagraph"/>
        <w:numPr>
          <w:ilvl w:val="3"/>
          <w:numId w:val="43"/>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4F2D44" w:rsidRPr="00862C5D" w:rsidRDefault="004F2D44" w:rsidP="005A4AB2">
      <w:pPr>
        <w:pStyle w:val="ListParagraph"/>
        <w:numPr>
          <w:ilvl w:val="3"/>
          <w:numId w:val="43"/>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4F2D44" w:rsidRPr="00862C5D" w:rsidRDefault="004F2D44" w:rsidP="005A4AB2">
      <w:pPr>
        <w:pStyle w:val="ListParagraph"/>
        <w:numPr>
          <w:ilvl w:val="3"/>
          <w:numId w:val="43"/>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4F2D44" w:rsidRPr="00862C5D" w:rsidRDefault="004F2D44" w:rsidP="005A4AB2">
      <w:pPr>
        <w:pStyle w:val="ListParagraph"/>
        <w:numPr>
          <w:ilvl w:val="3"/>
          <w:numId w:val="43"/>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4F2D44" w:rsidRPr="00862C5D" w:rsidRDefault="004F2D44" w:rsidP="005A4AB2">
      <w:pPr>
        <w:pStyle w:val="ListParagraph"/>
        <w:numPr>
          <w:ilvl w:val="3"/>
          <w:numId w:val="43"/>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4F2D44" w:rsidRPr="00862C5D" w:rsidRDefault="004F2D44" w:rsidP="005A4AB2">
      <w:pPr>
        <w:pStyle w:val="ListParagraph"/>
        <w:numPr>
          <w:ilvl w:val="3"/>
          <w:numId w:val="43"/>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4F2D44" w:rsidRPr="00862C5D" w:rsidRDefault="004F2D44" w:rsidP="005A4AB2">
      <w:pPr>
        <w:pStyle w:val="ListParagraph"/>
        <w:numPr>
          <w:ilvl w:val="3"/>
          <w:numId w:val="43"/>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4F2D44" w:rsidRPr="00862C5D" w:rsidRDefault="004F2D44" w:rsidP="005A4AB2">
      <w:pPr>
        <w:pStyle w:val="ListParagraph"/>
        <w:numPr>
          <w:ilvl w:val="3"/>
          <w:numId w:val="43"/>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4F2D44" w:rsidRPr="00862C5D" w:rsidRDefault="004F2D44" w:rsidP="005A4AB2">
      <w:pPr>
        <w:pStyle w:val="ListParagraph"/>
        <w:numPr>
          <w:ilvl w:val="3"/>
          <w:numId w:val="43"/>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4F2D44" w:rsidRPr="00862C5D" w:rsidRDefault="004F2D44" w:rsidP="005A4AB2">
      <w:pPr>
        <w:pStyle w:val="ListParagraph"/>
        <w:numPr>
          <w:ilvl w:val="3"/>
          <w:numId w:val="43"/>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4F2D44" w:rsidRPr="00862C5D" w:rsidRDefault="004F2D44" w:rsidP="005A4AB2">
      <w:pPr>
        <w:pStyle w:val="ListParagraph"/>
        <w:numPr>
          <w:ilvl w:val="3"/>
          <w:numId w:val="43"/>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4F2D44" w:rsidRPr="00862C5D" w:rsidRDefault="004F2D44" w:rsidP="005A4AB2">
      <w:pPr>
        <w:pStyle w:val="ListParagraph"/>
        <w:numPr>
          <w:ilvl w:val="3"/>
          <w:numId w:val="43"/>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4F2D44" w:rsidRPr="00862C5D" w:rsidRDefault="004F2D44" w:rsidP="003B4AF7">
      <w:pPr>
        <w:pStyle w:val="CERAPPENDIXLEVEL4"/>
        <w:rPr>
          <w:lang w:val="en-IE"/>
        </w:rPr>
      </w:pPr>
      <w:r w:rsidRPr="00862C5D">
        <w:rPr>
          <w:lang w:val="en-IE"/>
        </w:rPr>
        <w:t xml:space="preserve">The Data Records for the Monthly Load Forecast Data Transaction are described in </w:t>
      </w:r>
      <w:fldSimple w:instr=" REF _Ref459998975 \h  \* MERGEFORMAT ">
        <w:r w:rsidR="002E3252" w:rsidRPr="002E3252">
          <w:rPr>
            <w:lang w:val="en-IE"/>
          </w:rPr>
          <w:t>Table 24</w:t>
        </w:r>
      </w:fldSimple>
      <w:r w:rsidRPr="00862C5D">
        <w:rPr>
          <w:lang w:val="en-IE"/>
        </w:rPr>
        <w:t xml:space="preserve"> and the Submission Protocol in </w:t>
      </w:r>
      <w:fldSimple w:instr=" REF _Ref459998983 \h  \* MERGEFORMAT ">
        <w:r w:rsidR="002E3252" w:rsidRPr="002E3252">
          <w:rPr>
            <w:lang w:val="en-IE"/>
          </w:rPr>
          <w:t>Table 25</w:t>
        </w:r>
      </w:fldSimple>
      <w:r w:rsidRPr="00862C5D">
        <w:rPr>
          <w:lang w:val="en-IE"/>
        </w:rPr>
        <w:t>.</w:t>
      </w:r>
    </w:p>
    <w:p w:rsidR="004F2D44" w:rsidRPr="00862C5D" w:rsidRDefault="004F2D44" w:rsidP="004F2D44">
      <w:pPr>
        <w:pStyle w:val="CERBODY"/>
        <w:rPr>
          <w:b/>
          <w:lang w:val="en-IE"/>
        </w:rPr>
      </w:pPr>
      <w:bookmarkStart w:id="282" w:name="_Ref459998975"/>
      <w:r w:rsidRPr="00862C5D">
        <w:rPr>
          <w:b/>
          <w:lang w:val="en-IE"/>
        </w:rPr>
        <w:t xml:space="preserve">Table </w:t>
      </w:r>
      <w:r w:rsidR="00E179D6" w:rsidRPr="00862C5D">
        <w:rPr>
          <w:b/>
          <w:lang w:val="en-IE"/>
        </w:rPr>
        <w:fldChar w:fldCharType="begin"/>
      </w:r>
      <w:r w:rsidRPr="00862C5D">
        <w:rPr>
          <w:b/>
          <w:lang w:val="en-IE"/>
        </w:rPr>
        <w:instrText xml:space="preserve"> SEQ Table \* ARABIC </w:instrText>
      </w:r>
      <w:r w:rsidR="00E179D6" w:rsidRPr="00862C5D">
        <w:rPr>
          <w:b/>
          <w:lang w:val="en-IE"/>
        </w:rPr>
        <w:fldChar w:fldCharType="separate"/>
      </w:r>
      <w:r w:rsidR="002E3252">
        <w:rPr>
          <w:b/>
          <w:noProof/>
          <w:lang w:val="en-IE"/>
        </w:rPr>
        <w:t>24</w:t>
      </w:r>
      <w:r w:rsidR="00E179D6" w:rsidRPr="00862C5D">
        <w:rPr>
          <w:b/>
          <w:lang w:val="en-IE"/>
        </w:rPr>
        <w:fldChar w:fldCharType="end"/>
      </w:r>
      <w:bookmarkEnd w:id="282"/>
      <w:r w:rsidRPr="00862C5D">
        <w:rPr>
          <w:b/>
          <w:lang w:val="en-IE"/>
        </w:rPr>
        <w:t xml:space="preserve"> – Monthly Load Forecast Data Transaction Data Records</w:t>
      </w:r>
    </w:p>
    <w:tbl>
      <w:tblPr>
        <w:tblW w:w="7717" w:type="dxa"/>
        <w:tblInd w:w="851" w:type="dxa"/>
        <w:tblBorders>
          <w:top w:val="single" w:sz="12" w:space="0" w:color="808080"/>
          <w:left w:val="nil"/>
          <w:bottom w:val="single" w:sz="12" w:space="0" w:color="808080"/>
          <w:right w:val="nil"/>
          <w:insideH w:val="nil"/>
          <w:insideV w:val="nil"/>
        </w:tblBorders>
        <w:tblLook w:val="00A0"/>
      </w:tblPr>
      <w:tblGrid>
        <w:gridCol w:w="7717"/>
      </w:tblGrid>
      <w:tr w:rsidR="004F2D44" w:rsidRPr="00862C5D" w:rsidTr="00A4133B">
        <w:trPr>
          <w:cantSplit/>
        </w:trPr>
        <w:tc>
          <w:tcPr>
            <w:tcW w:w="7717" w:type="dxa"/>
            <w:tcBorders>
              <w:top w:val="single" w:sz="4" w:space="0" w:color="auto"/>
            </w:tcBorders>
          </w:tcPr>
          <w:p w:rsidR="004F2D44" w:rsidRPr="00862C5D" w:rsidRDefault="004F2D44" w:rsidP="00A4133B">
            <w:pPr>
              <w:pStyle w:val="CERBODY"/>
              <w:rPr>
                <w:szCs w:val="24"/>
                <w:lang w:val="en-IE"/>
              </w:rPr>
            </w:pPr>
            <w:r w:rsidRPr="00862C5D">
              <w:rPr>
                <w:lang w:val="en-IE"/>
              </w:rPr>
              <w:t>Period Type (A for Annual, M for Monthly or D for Daily)</w:t>
            </w:r>
          </w:p>
        </w:tc>
      </w:tr>
      <w:tr w:rsidR="004F2D44" w:rsidRPr="00862C5D" w:rsidTr="00A4133B">
        <w:trPr>
          <w:cantSplit/>
        </w:trPr>
        <w:tc>
          <w:tcPr>
            <w:tcW w:w="7717" w:type="dxa"/>
            <w:tcBorders>
              <w:top w:val="nil"/>
            </w:tcBorders>
          </w:tcPr>
          <w:p w:rsidR="004F2D44" w:rsidRPr="00862C5D" w:rsidRDefault="004F2D44" w:rsidP="00A4133B">
            <w:pPr>
              <w:pStyle w:val="CERBODY"/>
              <w:rPr>
                <w:szCs w:val="24"/>
                <w:lang w:val="en-IE"/>
              </w:rPr>
            </w:pPr>
            <w:r w:rsidRPr="00862C5D">
              <w:rPr>
                <w:lang w:val="en-IE"/>
              </w:rPr>
              <w:t>Trading Day</w:t>
            </w:r>
          </w:p>
        </w:tc>
      </w:tr>
      <w:tr w:rsidR="004F2D44" w:rsidRPr="00862C5D" w:rsidTr="00A4133B">
        <w:trPr>
          <w:cantSplit/>
        </w:trPr>
        <w:tc>
          <w:tcPr>
            <w:tcW w:w="7717" w:type="dxa"/>
            <w:tcBorders>
              <w:top w:val="nil"/>
            </w:tcBorders>
          </w:tcPr>
          <w:p w:rsidR="004F2D44" w:rsidRPr="00862C5D" w:rsidRDefault="004F2D44" w:rsidP="00A4133B">
            <w:pPr>
              <w:pStyle w:val="CERBODY"/>
              <w:rPr>
                <w:szCs w:val="24"/>
                <w:lang w:val="en-IE"/>
              </w:rPr>
            </w:pPr>
            <w:r w:rsidRPr="00862C5D">
              <w:rPr>
                <w:lang w:val="en-IE"/>
              </w:rPr>
              <w:t>Imbalance Settlement Period</w:t>
            </w:r>
          </w:p>
        </w:tc>
      </w:tr>
      <w:tr w:rsidR="004F2D44" w:rsidRPr="00862C5D" w:rsidTr="00A4133B">
        <w:trPr>
          <w:cantSplit/>
        </w:trPr>
        <w:tc>
          <w:tcPr>
            <w:tcW w:w="7717" w:type="dxa"/>
            <w:tcBorders>
              <w:top w:val="nil"/>
              <w:bottom w:val="nil"/>
            </w:tcBorders>
          </w:tcPr>
          <w:p w:rsidR="004F2D44" w:rsidRPr="00862C5D" w:rsidRDefault="004F2D44" w:rsidP="00A4133B">
            <w:pPr>
              <w:pStyle w:val="CERBODY"/>
              <w:rPr>
                <w:szCs w:val="24"/>
                <w:lang w:val="en-IE"/>
              </w:rPr>
            </w:pPr>
            <w:r w:rsidRPr="00862C5D">
              <w:rPr>
                <w:lang w:val="en-IE"/>
              </w:rPr>
              <w:t>Jurisdiction</w:t>
            </w:r>
          </w:p>
        </w:tc>
      </w:tr>
      <w:tr w:rsidR="004F2D44" w:rsidRPr="00862C5D" w:rsidTr="00A4133B">
        <w:trPr>
          <w:cantSplit/>
        </w:trPr>
        <w:tc>
          <w:tcPr>
            <w:tcW w:w="7717" w:type="dxa"/>
            <w:tcBorders>
              <w:top w:val="nil"/>
              <w:bottom w:val="nil"/>
            </w:tcBorders>
          </w:tcPr>
          <w:p w:rsidR="004F2D44" w:rsidRPr="00862C5D" w:rsidRDefault="004F2D44" w:rsidP="00A4133B">
            <w:pPr>
              <w:pStyle w:val="CERBODY"/>
              <w:rPr>
                <w:szCs w:val="24"/>
                <w:lang w:val="en-IE"/>
              </w:rPr>
            </w:pPr>
            <w:r w:rsidRPr="00862C5D">
              <w:rPr>
                <w:lang w:val="en-IE"/>
              </w:rPr>
              <w:t>Monthly Load Forecast value, in MW</w:t>
            </w:r>
          </w:p>
        </w:tc>
      </w:tr>
      <w:tr w:rsidR="004F2D44" w:rsidRPr="00862C5D" w:rsidTr="00A4133B">
        <w:trPr>
          <w:cantSplit/>
        </w:trPr>
        <w:tc>
          <w:tcPr>
            <w:tcW w:w="7717" w:type="dxa"/>
            <w:tcBorders>
              <w:top w:val="nil"/>
            </w:tcBorders>
          </w:tcPr>
          <w:p w:rsidR="004F2D44" w:rsidRPr="00862C5D" w:rsidRDefault="004F2D44" w:rsidP="00A4133B">
            <w:pPr>
              <w:pStyle w:val="CERBODY"/>
              <w:rPr>
                <w:szCs w:val="24"/>
                <w:lang w:val="en-IE"/>
              </w:rPr>
            </w:pPr>
            <w:r w:rsidRPr="00862C5D">
              <w:rPr>
                <w:lang w:val="en-IE"/>
              </w:rPr>
              <w:t>Assumptions</w:t>
            </w:r>
          </w:p>
        </w:tc>
      </w:tr>
    </w:tbl>
    <w:p w:rsidR="004F2D44" w:rsidRPr="00862C5D" w:rsidRDefault="004F2D44" w:rsidP="004F2D44">
      <w:pPr>
        <w:pStyle w:val="CERBODY"/>
        <w:rPr>
          <w:lang w:val="en-IE"/>
        </w:rPr>
      </w:pPr>
    </w:p>
    <w:p w:rsidR="004F2D44" w:rsidRPr="00862C5D" w:rsidRDefault="004F2D44" w:rsidP="004F2D44">
      <w:pPr>
        <w:pStyle w:val="CERBODY"/>
        <w:rPr>
          <w:b/>
          <w:lang w:val="en-IE"/>
        </w:rPr>
      </w:pPr>
      <w:bookmarkStart w:id="283" w:name="_Ref459998983"/>
      <w:r w:rsidRPr="00862C5D">
        <w:rPr>
          <w:b/>
          <w:lang w:val="en-IE"/>
        </w:rPr>
        <w:t xml:space="preserve">Table </w:t>
      </w:r>
      <w:r w:rsidR="00E179D6" w:rsidRPr="00862C5D">
        <w:rPr>
          <w:b/>
          <w:lang w:val="en-IE"/>
        </w:rPr>
        <w:fldChar w:fldCharType="begin"/>
      </w:r>
      <w:r w:rsidRPr="00862C5D">
        <w:rPr>
          <w:b/>
          <w:lang w:val="en-IE"/>
        </w:rPr>
        <w:instrText xml:space="preserve"> SEQ Table \* ARABIC </w:instrText>
      </w:r>
      <w:r w:rsidR="00E179D6" w:rsidRPr="00862C5D">
        <w:rPr>
          <w:b/>
          <w:lang w:val="en-IE"/>
        </w:rPr>
        <w:fldChar w:fldCharType="separate"/>
      </w:r>
      <w:r w:rsidR="002E3252">
        <w:rPr>
          <w:b/>
          <w:noProof/>
          <w:lang w:val="en-IE"/>
        </w:rPr>
        <w:t>25</w:t>
      </w:r>
      <w:r w:rsidR="00E179D6" w:rsidRPr="00862C5D">
        <w:rPr>
          <w:b/>
          <w:lang w:val="en-IE"/>
        </w:rPr>
        <w:fldChar w:fldCharType="end"/>
      </w:r>
      <w:bookmarkEnd w:id="283"/>
      <w:r w:rsidRPr="00862C5D">
        <w:rPr>
          <w:b/>
          <w:lang w:val="en-IE"/>
        </w:rPr>
        <w:t xml:space="preserve"> – Monthly Load Forecast Data Transaction Submission Protocol</w:t>
      </w:r>
    </w:p>
    <w:tbl>
      <w:tblPr>
        <w:tblW w:w="7717" w:type="dxa"/>
        <w:tblInd w:w="851" w:type="dxa"/>
        <w:tblBorders>
          <w:top w:val="single" w:sz="12" w:space="0" w:color="808080"/>
          <w:left w:val="nil"/>
          <w:bottom w:val="single" w:sz="12" w:space="0" w:color="808080"/>
          <w:right w:val="nil"/>
          <w:insideH w:val="nil"/>
          <w:insideV w:val="nil"/>
        </w:tblBorders>
        <w:tblLook w:val="00A0"/>
      </w:tblPr>
      <w:tblGrid>
        <w:gridCol w:w="3757"/>
        <w:gridCol w:w="3960"/>
      </w:tblGrid>
      <w:tr w:rsidR="004F2D44" w:rsidRPr="00862C5D" w:rsidTr="00A4133B">
        <w:tc>
          <w:tcPr>
            <w:tcW w:w="3757" w:type="dxa"/>
            <w:tcBorders>
              <w:top w:val="single" w:sz="4" w:space="0" w:color="808080"/>
              <w:left w:val="nil"/>
              <w:bottom w:val="nil"/>
              <w:right w:val="nil"/>
            </w:tcBorders>
          </w:tcPr>
          <w:p w:rsidR="004F2D44" w:rsidRPr="00862C5D" w:rsidRDefault="004F2D44" w:rsidP="00A4133B">
            <w:pPr>
              <w:pStyle w:val="CERBODY"/>
              <w:rPr>
                <w:szCs w:val="24"/>
                <w:lang w:val="en-IE"/>
              </w:rPr>
            </w:pPr>
            <w:r w:rsidRPr="00862C5D">
              <w:rPr>
                <w:lang w:val="en-IE"/>
              </w:rPr>
              <w:t>Sender</w:t>
            </w:r>
          </w:p>
        </w:tc>
        <w:tc>
          <w:tcPr>
            <w:tcW w:w="3960" w:type="dxa"/>
            <w:tcBorders>
              <w:top w:val="single" w:sz="4" w:space="0" w:color="808080"/>
              <w:left w:val="nil"/>
              <w:bottom w:val="nil"/>
              <w:right w:val="nil"/>
            </w:tcBorders>
          </w:tcPr>
          <w:p w:rsidR="004F2D44" w:rsidRPr="00862C5D" w:rsidRDefault="004F2D44" w:rsidP="00A4133B">
            <w:pPr>
              <w:pStyle w:val="CERBODY"/>
              <w:rPr>
                <w:szCs w:val="24"/>
                <w:lang w:val="en-IE"/>
              </w:rPr>
            </w:pPr>
            <w:r w:rsidRPr="00862C5D">
              <w:rPr>
                <w:lang w:val="en-IE"/>
              </w:rPr>
              <w:t>System Operator(s)</w:t>
            </w:r>
          </w:p>
        </w:tc>
      </w:tr>
      <w:tr w:rsidR="004F2D44" w:rsidRPr="00862C5D" w:rsidTr="00A4133B">
        <w:tc>
          <w:tcPr>
            <w:tcW w:w="3757" w:type="dxa"/>
            <w:tcBorders>
              <w:top w:val="nil"/>
            </w:tcBorders>
          </w:tcPr>
          <w:p w:rsidR="004F2D44" w:rsidRPr="00862C5D" w:rsidRDefault="004F2D44" w:rsidP="00A4133B">
            <w:pPr>
              <w:pStyle w:val="CERBODY"/>
              <w:rPr>
                <w:szCs w:val="24"/>
                <w:lang w:val="en-IE"/>
              </w:rPr>
            </w:pPr>
            <w:r w:rsidRPr="00862C5D">
              <w:rPr>
                <w:lang w:val="en-IE"/>
              </w:rPr>
              <w:t>Recipient</w:t>
            </w:r>
          </w:p>
        </w:tc>
        <w:tc>
          <w:tcPr>
            <w:tcW w:w="3960" w:type="dxa"/>
            <w:tcBorders>
              <w:top w:val="nil"/>
            </w:tcBorders>
          </w:tcPr>
          <w:p w:rsidR="004F2D44" w:rsidRPr="00862C5D" w:rsidRDefault="004F2D44" w:rsidP="00A4133B">
            <w:pPr>
              <w:pStyle w:val="CERBODY"/>
              <w:rPr>
                <w:szCs w:val="24"/>
                <w:lang w:val="en-IE"/>
              </w:rPr>
            </w:pPr>
            <w:r w:rsidRPr="00862C5D">
              <w:rPr>
                <w:lang w:val="en-IE"/>
              </w:rPr>
              <w:t>Market Operator</w:t>
            </w:r>
          </w:p>
        </w:tc>
      </w:tr>
      <w:tr w:rsidR="004F2D44" w:rsidRPr="00862C5D" w:rsidTr="00A4133B">
        <w:tc>
          <w:tcPr>
            <w:tcW w:w="3757" w:type="dxa"/>
          </w:tcPr>
          <w:p w:rsidR="004F2D44" w:rsidRPr="00862C5D" w:rsidRDefault="004F2D44" w:rsidP="00A4133B">
            <w:pPr>
              <w:pStyle w:val="CERBODY"/>
              <w:rPr>
                <w:szCs w:val="24"/>
                <w:lang w:val="en-IE"/>
              </w:rPr>
            </w:pPr>
            <w:r w:rsidRPr="00862C5D">
              <w:rPr>
                <w:lang w:val="en-IE"/>
              </w:rPr>
              <w:t>Number of Data Transactions</w:t>
            </w:r>
          </w:p>
        </w:tc>
        <w:tc>
          <w:tcPr>
            <w:tcW w:w="3960" w:type="dxa"/>
          </w:tcPr>
          <w:p w:rsidR="004F2D44" w:rsidRPr="00862C5D" w:rsidRDefault="004F2D44" w:rsidP="00A4133B">
            <w:pPr>
              <w:pStyle w:val="CERBODY"/>
              <w:rPr>
                <w:szCs w:val="24"/>
                <w:lang w:val="en-IE"/>
              </w:rPr>
            </w:pPr>
            <w:r w:rsidRPr="00862C5D">
              <w:rPr>
                <w:lang w:val="en-IE"/>
              </w:rPr>
              <w:t>One per Jurisdiction, containing data for each Imbalance Settlement Period in the relevant calendar Month</w:t>
            </w:r>
          </w:p>
        </w:tc>
      </w:tr>
      <w:tr w:rsidR="004F2D44" w:rsidRPr="00862C5D" w:rsidTr="00A4133B">
        <w:tc>
          <w:tcPr>
            <w:tcW w:w="3757" w:type="dxa"/>
          </w:tcPr>
          <w:p w:rsidR="004F2D44" w:rsidRPr="00862C5D" w:rsidRDefault="004F2D44" w:rsidP="00A4133B">
            <w:pPr>
              <w:pStyle w:val="CERBODY"/>
              <w:rPr>
                <w:szCs w:val="24"/>
                <w:lang w:val="en-IE"/>
              </w:rPr>
            </w:pPr>
            <w:r w:rsidRPr="00862C5D">
              <w:rPr>
                <w:lang w:val="en-IE"/>
              </w:rPr>
              <w:t>Frequency of Data Transactions</w:t>
            </w:r>
          </w:p>
        </w:tc>
        <w:tc>
          <w:tcPr>
            <w:tcW w:w="3960" w:type="dxa"/>
          </w:tcPr>
          <w:p w:rsidR="004F2D44" w:rsidRPr="00862C5D" w:rsidRDefault="004F2D44" w:rsidP="00A4133B">
            <w:pPr>
              <w:pStyle w:val="CERBODY"/>
              <w:rPr>
                <w:szCs w:val="24"/>
                <w:lang w:val="en-IE"/>
              </w:rPr>
            </w:pPr>
            <w:r w:rsidRPr="00862C5D">
              <w:rPr>
                <w:lang w:val="en-IE"/>
              </w:rPr>
              <w:t>Monthly, plus as updated</w:t>
            </w:r>
          </w:p>
        </w:tc>
      </w:tr>
      <w:tr w:rsidR="004F2D44" w:rsidRPr="00862C5D" w:rsidTr="00A4133B">
        <w:tc>
          <w:tcPr>
            <w:tcW w:w="3757" w:type="dxa"/>
          </w:tcPr>
          <w:p w:rsidR="004F2D44" w:rsidRPr="00862C5D" w:rsidRDefault="004F2D44" w:rsidP="00A4133B">
            <w:pPr>
              <w:pStyle w:val="CERBODY"/>
              <w:rPr>
                <w:szCs w:val="24"/>
                <w:lang w:val="en-IE"/>
              </w:rPr>
            </w:pPr>
            <w:r w:rsidRPr="00862C5D">
              <w:rPr>
                <w:lang w:val="en-IE"/>
              </w:rPr>
              <w:t>First Submission time</w:t>
            </w:r>
          </w:p>
        </w:tc>
        <w:tc>
          <w:tcPr>
            <w:tcW w:w="3960" w:type="dxa"/>
          </w:tcPr>
          <w:p w:rsidR="004F2D44" w:rsidRPr="00862C5D" w:rsidRDefault="004F2D44" w:rsidP="00A4133B">
            <w:pPr>
              <w:pStyle w:val="CERBODY"/>
              <w:rPr>
                <w:szCs w:val="24"/>
                <w:lang w:val="en-IE"/>
              </w:rPr>
            </w:pPr>
            <w:r w:rsidRPr="00862C5D">
              <w:rPr>
                <w:lang w:val="en-IE"/>
              </w:rPr>
              <w:t>Four Working Days before the start of the relevant Month</w:t>
            </w:r>
          </w:p>
        </w:tc>
      </w:tr>
      <w:tr w:rsidR="004F2D44" w:rsidRPr="00862C5D" w:rsidTr="00A4133B">
        <w:tc>
          <w:tcPr>
            <w:tcW w:w="3757" w:type="dxa"/>
          </w:tcPr>
          <w:p w:rsidR="004F2D44" w:rsidRPr="00862C5D" w:rsidRDefault="004F2D44" w:rsidP="00A4133B">
            <w:pPr>
              <w:pStyle w:val="CERBODY"/>
              <w:rPr>
                <w:szCs w:val="24"/>
                <w:lang w:val="en-IE"/>
              </w:rPr>
            </w:pPr>
            <w:r w:rsidRPr="00862C5D">
              <w:rPr>
                <w:lang w:val="en-IE"/>
              </w:rPr>
              <w:t>Last Submission time</w:t>
            </w:r>
          </w:p>
        </w:tc>
        <w:tc>
          <w:tcPr>
            <w:tcW w:w="3960" w:type="dxa"/>
          </w:tcPr>
          <w:p w:rsidR="004F2D44" w:rsidRPr="00862C5D" w:rsidRDefault="004F2D44" w:rsidP="00A4133B">
            <w:pPr>
              <w:pStyle w:val="CERBODY"/>
              <w:rPr>
                <w:szCs w:val="24"/>
                <w:lang w:val="en-IE"/>
              </w:rPr>
            </w:pPr>
            <w:r w:rsidRPr="00862C5D">
              <w:rPr>
                <w:lang w:val="en-IE"/>
              </w:rPr>
              <w:t>One Working Day before the start of the relevant Month</w:t>
            </w:r>
          </w:p>
        </w:tc>
      </w:tr>
      <w:tr w:rsidR="004F2D44" w:rsidRPr="00862C5D" w:rsidTr="00A4133B">
        <w:tc>
          <w:tcPr>
            <w:tcW w:w="3757" w:type="dxa"/>
          </w:tcPr>
          <w:p w:rsidR="004F2D44" w:rsidRPr="00862C5D" w:rsidRDefault="004F2D44" w:rsidP="00A4133B">
            <w:pPr>
              <w:pStyle w:val="CERBODY"/>
              <w:rPr>
                <w:szCs w:val="24"/>
                <w:lang w:val="en-IE"/>
              </w:rPr>
            </w:pPr>
            <w:r w:rsidRPr="00862C5D">
              <w:rPr>
                <w:lang w:val="en-IE"/>
              </w:rPr>
              <w:t>Permitted frequency of resubmission prior to last submission time</w:t>
            </w:r>
          </w:p>
        </w:tc>
        <w:tc>
          <w:tcPr>
            <w:tcW w:w="3960" w:type="dxa"/>
          </w:tcPr>
          <w:p w:rsidR="004F2D44" w:rsidRPr="00862C5D" w:rsidRDefault="004F2D44" w:rsidP="00A4133B">
            <w:pPr>
              <w:pStyle w:val="CERBODY"/>
              <w:rPr>
                <w:szCs w:val="24"/>
                <w:lang w:val="en-IE"/>
              </w:rPr>
            </w:pPr>
            <w:r w:rsidRPr="00862C5D">
              <w:rPr>
                <w:lang w:val="en-IE"/>
              </w:rPr>
              <w:t>Unlimited</w:t>
            </w:r>
          </w:p>
        </w:tc>
      </w:tr>
      <w:tr w:rsidR="004F2D44" w:rsidRPr="00862C5D" w:rsidTr="00A4133B">
        <w:tc>
          <w:tcPr>
            <w:tcW w:w="3757" w:type="dxa"/>
          </w:tcPr>
          <w:p w:rsidR="004F2D44" w:rsidRPr="00862C5D" w:rsidRDefault="004F2D44" w:rsidP="00A4133B">
            <w:pPr>
              <w:pStyle w:val="CERBODY"/>
              <w:rPr>
                <w:szCs w:val="24"/>
                <w:lang w:val="en-IE"/>
              </w:rPr>
            </w:pPr>
            <w:r w:rsidRPr="00862C5D">
              <w:rPr>
                <w:lang w:val="en-IE"/>
              </w:rPr>
              <w:t>Required resubmission subsequent to last submission time</w:t>
            </w:r>
          </w:p>
        </w:tc>
        <w:tc>
          <w:tcPr>
            <w:tcW w:w="3960" w:type="dxa"/>
          </w:tcPr>
          <w:p w:rsidR="004F2D44" w:rsidRPr="00862C5D" w:rsidRDefault="004F2D44" w:rsidP="00A4133B">
            <w:pPr>
              <w:pStyle w:val="CERBODY"/>
              <w:rPr>
                <w:szCs w:val="24"/>
                <w:lang w:val="en-IE"/>
              </w:rPr>
            </w:pPr>
            <w:r w:rsidRPr="00862C5D">
              <w:rPr>
                <w:lang w:val="en-IE"/>
              </w:rPr>
              <w:t>None</w:t>
            </w:r>
          </w:p>
        </w:tc>
      </w:tr>
      <w:tr w:rsidR="004F2D44" w:rsidRPr="00862C5D" w:rsidTr="00A4133B">
        <w:tc>
          <w:tcPr>
            <w:tcW w:w="3757" w:type="dxa"/>
          </w:tcPr>
          <w:p w:rsidR="004F2D44" w:rsidRPr="00862C5D" w:rsidRDefault="004F2D44" w:rsidP="00A4133B">
            <w:pPr>
              <w:pStyle w:val="CERBODY"/>
              <w:rPr>
                <w:szCs w:val="24"/>
                <w:lang w:val="en-IE"/>
              </w:rPr>
            </w:pPr>
            <w:r w:rsidRPr="00862C5D">
              <w:rPr>
                <w:lang w:val="en-IE"/>
              </w:rPr>
              <w:t>Valid Communication Channels</w:t>
            </w:r>
          </w:p>
        </w:tc>
        <w:tc>
          <w:tcPr>
            <w:tcW w:w="3960" w:type="dxa"/>
          </w:tcPr>
          <w:p w:rsidR="004F2D44" w:rsidRPr="00862C5D" w:rsidRDefault="004F2D44" w:rsidP="00A4133B">
            <w:pPr>
              <w:pStyle w:val="CERBODY"/>
              <w:rPr>
                <w:szCs w:val="24"/>
                <w:lang w:val="en-IE"/>
              </w:rPr>
            </w:pPr>
            <w:r w:rsidRPr="00862C5D">
              <w:rPr>
                <w:lang w:val="en-IE"/>
              </w:rPr>
              <w:t xml:space="preserve">Type 3 (computer to computer) </w:t>
            </w:r>
          </w:p>
        </w:tc>
      </w:tr>
      <w:tr w:rsidR="004F2D44" w:rsidRPr="00862C5D" w:rsidTr="00A4133B">
        <w:tc>
          <w:tcPr>
            <w:tcW w:w="3757" w:type="dxa"/>
          </w:tcPr>
          <w:p w:rsidR="004F2D44" w:rsidRPr="00862C5D" w:rsidRDefault="004F2D44" w:rsidP="00A4133B">
            <w:pPr>
              <w:pStyle w:val="CERBODY"/>
              <w:rPr>
                <w:szCs w:val="24"/>
                <w:lang w:val="en-IE"/>
              </w:rPr>
            </w:pPr>
            <w:r w:rsidRPr="00862C5D">
              <w:rPr>
                <w:lang w:val="en-IE"/>
              </w:rPr>
              <w:t xml:space="preserve">Process for data validation </w:t>
            </w:r>
          </w:p>
        </w:tc>
        <w:tc>
          <w:tcPr>
            <w:tcW w:w="3960" w:type="dxa"/>
          </w:tcPr>
          <w:p w:rsidR="004F2D44" w:rsidRPr="00862C5D" w:rsidRDefault="004F2D44" w:rsidP="00A4133B">
            <w:pPr>
              <w:pStyle w:val="CERBODY"/>
              <w:rPr>
                <w:szCs w:val="24"/>
                <w:lang w:val="en-IE"/>
              </w:rPr>
            </w:pPr>
            <w:r w:rsidRPr="00862C5D">
              <w:rPr>
                <w:lang w:val="en-IE"/>
              </w:rPr>
              <w:t>None</w:t>
            </w:r>
          </w:p>
        </w:tc>
      </w:tr>
    </w:tbl>
    <w:p w:rsidR="004F2D44" w:rsidRPr="00862C5D" w:rsidRDefault="004F2D44" w:rsidP="004F2D44">
      <w:pPr>
        <w:pStyle w:val="CERBODY"/>
        <w:rPr>
          <w:lang w:val="en-IE"/>
        </w:rPr>
      </w:pPr>
    </w:p>
    <w:p w:rsidR="004F2D44" w:rsidRPr="00862C5D" w:rsidRDefault="004F2D44" w:rsidP="003B4AF7">
      <w:pPr>
        <w:pStyle w:val="CERAPPENDIXLEVEL3"/>
        <w:rPr>
          <w:lang w:val="en-IE"/>
        </w:rPr>
      </w:pPr>
      <w:bookmarkStart w:id="284" w:name="_Toc159867284"/>
      <w:bookmarkStart w:id="285" w:name="_Toc160172790"/>
      <w:bookmarkStart w:id="286" w:name="_Toc168385391"/>
      <w:bookmarkStart w:id="287" w:name="_Toc477458067"/>
      <w:r w:rsidRPr="00862C5D">
        <w:rPr>
          <w:lang w:val="en-IE"/>
        </w:rPr>
        <w:lastRenderedPageBreak/>
        <w:t>Four Day Load Forecast Data Transaction</w:t>
      </w:r>
      <w:bookmarkEnd w:id="284"/>
      <w:bookmarkEnd w:id="285"/>
      <w:bookmarkEnd w:id="286"/>
      <w:bookmarkEnd w:id="287"/>
    </w:p>
    <w:p w:rsidR="004F2D44" w:rsidRPr="00862C5D" w:rsidRDefault="004F2D44" w:rsidP="005A4AB2">
      <w:pPr>
        <w:pStyle w:val="ListParagraph"/>
        <w:numPr>
          <w:ilvl w:val="3"/>
          <w:numId w:val="43"/>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4F2D44" w:rsidRPr="00862C5D" w:rsidRDefault="004F2D44" w:rsidP="005A4AB2">
      <w:pPr>
        <w:pStyle w:val="ListParagraph"/>
        <w:numPr>
          <w:ilvl w:val="3"/>
          <w:numId w:val="43"/>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4F2D44" w:rsidRPr="00862C5D" w:rsidRDefault="004F2D44" w:rsidP="005A4AB2">
      <w:pPr>
        <w:pStyle w:val="ListParagraph"/>
        <w:numPr>
          <w:ilvl w:val="3"/>
          <w:numId w:val="43"/>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4F2D44" w:rsidRPr="00862C5D" w:rsidRDefault="004F2D44" w:rsidP="005A4AB2">
      <w:pPr>
        <w:pStyle w:val="ListParagraph"/>
        <w:numPr>
          <w:ilvl w:val="3"/>
          <w:numId w:val="43"/>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4F2D44" w:rsidRPr="00862C5D" w:rsidRDefault="004F2D44" w:rsidP="005A4AB2">
      <w:pPr>
        <w:pStyle w:val="ListParagraph"/>
        <w:numPr>
          <w:ilvl w:val="3"/>
          <w:numId w:val="43"/>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4F2D44" w:rsidRPr="00862C5D" w:rsidRDefault="004F2D44" w:rsidP="005A4AB2">
      <w:pPr>
        <w:pStyle w:val="ListParagraph"/>
        <w:numPr>
          <w:ilvl w:val="3"/>
          <w:numId w:val="43"/>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4F2D44" w:rsidRPr="00862C5D" w:rsidRDefault="004F2D44" w:rsidP="005A4AB2">
      <w:pPr>
        <w:pStyle w:val="ListParagraph"/>
        <w:numPr>
          <w:ilvl w:val="3"/>
          <w:numId w:val="43"/>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4F2D44" w:rsidRPr="00862C5D" w:rsidRDefault="004F2D44" w:rsidP="005A4AB2">
      <w:pPr>
        <w:pStyle w:val="ListParagraph"/>
        <w:numPr>
          <w:ilvl w:val="3"/>
          <w:numId w:val="43"/>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4F2D44" w:rsidRPr="00862C5D" w:rsidRDefault="004F2D44" w:rsidP="005A4AB2">
      <w:pPr>
        <w:pStyle w:val="ListParagraph"/>
        <w:numPr>
          <w:ilvl w:val="3"/>
          <w:numId w:val="43"/>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4F2D44" w:rsidRPr="00862C5D" w:rsidRDefault="004F2D44" w:rsidP="005A4AB2">
      <w:pPr>
        <w:pStyle w:val="ListParagraph"/>
        <w:numPr>
          <w:ilvl w:val="3"/>
          <w:numId w:val="43"/>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4F2D44" w:rsidRPr="00862C5D" w:rsidRDefault="004F2D44" w:rsidP="005A4AB2">
      <w:pPr>
        <w:pStyle w:val="ListParagraph"/>
        <w:numPr>
          <w:ilvl w:val="3"/>
          <w:numId w:val="43"/>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4F2D44" w:rsidRPr="00862C5D" w:rsidRDefault="004F2D44" w:rsidP="005A4AB2">
      <w:pPr>
        <w:pStyle w:val="ListParagraph"/>
        <w:numPr>
          <w:ilvl w:val="3"/>
          <w:numId w:val="43"/>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4F2D44" w:rsidRPr="00862C5D" w:rsidRDefault="004F2D44" w:rsidP="005A4AB2">
      <w:pPr>
        <w:pStyle w:val="ListParagraph"/>
        <w:numPr>
          <w:ilvl w:val="3"/>
          <w:numId w:val="43"/>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4F2D44" w:rsidRPr="00862C5D" w:rsidRDefault="004F2D44" w:rsidP="005A4AB2">
      <w:pPr>
        <w:pStyle w:val="ListParagraph"/>
        <w:numPr>
          <w:ilvl w:val="3"/>
          <w:numId w:val="43"/>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4F2D44" w:rsidRPr="00862C5D" w:rsidRDefault="004F2D44" w:rsidP="005A4AB2">
      <w:pPr>
        <w:pStyle w:val="ListParagraph"/>
        <w:numPr>
          <w:ilvl w:val="3"/>
          <w:numId w:val="43"/>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4F2D44" w:rsidRPr="00862C5D" w:rsidRDefault="004F2D44" w:rsidP="005A4AB2">
      <w:pPr>
        <w:pStyle w:val="ListParagraph"/>
        <w:numPr>
          <w:ilvl w:val="3"/>
          <w:numId w:val="43"/>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4F2D44" w:rsidRPr="00862C5D" w:rsidRDefault="004F2D44" w:rsidP="005A4AB2">
      <w:pPr>
        <w:pStyle w:val="ListParagraph"/>
        <w:numPr>
          <w:ilvl w:val="3"/>
          <w:numId w:val="43"/>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4F2D44" w:rsidRPr="00862C5D" w:rsidRDefault="004F2D44" w:rsidP="005A4AB2">
      <w:pPr>
        <w:pStyle w:val="ListParagraph"/>
        <w:numPr>
          <w:ilvl w:val="3"/>
          <w:numId w:val="43"/>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4F2D44" w:rsidRPr="00862C5D" w:rsidRDefault="004F2D44" w:rsidP="003B4AF7">
      <w:pPr>
        <w:pStyle w:val="CERAPPENDIXLEVEL4"/>
        <w:rPr>
          <w:lang w:val="en-IE"/>
        </w:rPr>
      </w:pPr>
      <w:r w:rsidRPr="00862C5D">
        <w:rPr>
          <w:lang w:val="en-IE"/>
        </w:rPr>
        <w:t xml:space="preserve">The Data Records for the Four Day Load Forecast Data Transaction are described in </w:t>
      </w:r>
      <w:fldSimple w:instr=" REF _Ref459999135 \h  \* MERGEFORMAT ">
        <w:r w:rsidR="002E3252" w:rsidRPr="002E3252">
          <w:rPr>
            <w:lang w:val="en-IE"/>
          </w:rPr>
          <w:t>Table 26</w:t>
        </w:r>
      </w:fldSimple>
      <w:r w:rsidRPr="00862C5D">
        <w:rPr>
          <w:lang w:val="en-IE"/>
        </w:rPr>
        <w:t xml:space="preserve"> and the Submission Protocol in </w:t>
      </w:r>
      <w:fldSimple w:instr=" REF _Ref459999144 \h  \* MERGEFORMAT ">
        <w:r w:rsidR="002E3252" w:rsidRPr="002E3252">
          <w:rPr>
            <w:lang w:val="en-IE"/>
          </w:rPr>
          <w:t>Table 27</w:t>
        </w:r>
      </w:fldSimple>
      <w:r w:rsidRPr="00862C5D">
        <w:rPr>
          <w:lang w:val="en-IE"/>
        </w:rPr>
        <w:t>.</w:t>
      </w:r>
    </w:p>
    <w:p w:rsidR="004F2D44" w:rsidRPr="00862C5D" w:rsidRDefault="004F2D44" w:rsidP="004F2D44">
      <w:pPr>
        <w:pStyle w:val="CERBODY"/>
        <w:rPr>
          <w:b/>
          <w:lang w:val="en-IE"/>
        </w:rPr>
      </w:pPr>
      <w:bookmarkStart w:id="288" w:name="_Ref459999135"/>
      <w:r w:rsidRPr="00862C5D">
        <w:rPr>
          <w:b/>
          <w:lang w:val="en-IE"/>
        </w:rPr>
        <w:t xml:space="preserve">Table </w:t>
      </w:r>
      <w:r w:rsidR="00E179D6" w:rsidRPr="00862C5D">
        <w:rPr>
          <w:b/>
          <w:lang w:val="en-IE"/>
        </w:rPr>
        <w:fldChar w:fldCharType="begin"/>
      </w:r>
      <w:r w:rsidRPr="00862C5D">
        <w:rPr>
          <w:b/>
          <w:lang w:val="en-IE"/>
        </w:rPr>
        <w:instrText xml:space="preserve"> SEQ Table \* ARABIC </w:instrText>
      </w:r>
      <w:r w:rsidR="00E179D6" w:rsidRPr="00862C5D">
        <w:rPr>
          <w:b/>
          <w:lang w:val="en-IE"/>
        </w:rPr>
        <w:fldChar w:fldCharType="separate"/>
      </w:r>
      <w:r w:rsidR="002E3252">
        <w:rPr>
          <w:b/>
          <w:noProof/>
          <w:lang w:val="en-IE"/>
        </w:rPr>
        <w:t>26</w:t>
      </w:r>
      <w:r w:rsidR="00E179D6" w:rsidRPr="00862C5D">
        <w:rPr>
          <w:b/>
          <w:lang w:val="en-IE"/>
        </w:rPr>
        <w:fldChar w:fldCharType="end"/>
      </w:r>
      <w:bookmarkEnd w:id="288"/>
      <w:r w:rsidRPr="00862C5D">
        <w:rPr>
          <w:b/>
          <w:lang w:val="en-IE"/>
        </w:rPr>
        <w:t xml:space="preserve"> – Four Day Load Forecast Data Transaction Data Records</w:t>
      </w:r>
    </w:p>
    <w:tbl>
      <w:tblPr>
        <w:tblW w:w="7717" w:type="dxa"/>
        <w:tblInd w:w="851" w:type="dxa"/>
        <w:tblBorders>
          <w:top w:val="single" w:sz="12" w:space="0" w:color="808080"/>
          <w:left w:val="nil"/>
          <w:bottom w:val="single" w:sz="12" w:space="0" w:color="808080"/>
          <w:right w:val="nil"/>
          <w:insideH w:val="nil"/>
          <w:insideV w:val="nil"/>
        </w:tblBorders>
        <w:tblLook w:val="00A0"/>
      </w:tblPr>
      <w:tblGrid>
        <w:gridCol w:w="7717"/>
      </w:tblGrid>
      <w:tr w:rsidR="004F2D44" w:rsidRPr="00862C5D" w:rsidTr="00A4133B">
        <w:trPr>
          <w:cantSplit/>
        </w:trPr>
        <w:tc>
          <w:tcPr>
            <w:tcW w:w="7717" w:type="dxa"/>
          </w:tcPr>
          <w:p w:rsidR="004F2D44" w:rsidRPr="00862C5D" w:rsidRDefault="004F2D44" w:rsidP="00A4133B">
            <w:pPr>
              <w:pStyle w:val="CERBODY"/>
              <w:rPr>
                <w:szCs w:val="24"/>
                <w:lang w:val="en-IE"/>
              </w:rPr>
            </w:pPr>
            <w:r w:rsidRPr="00862C5D">
              <w:rPr>
                <w:lang w:val="en-IE"/>
              </w:rPr>
              <w:t>Period Type (A for Annual, M for Monthly or D for Daily)</w:t>
            </w:r>
          </w:p>
        </w:tc>
      </w:tr>
      <w:tr w:rsidR="004F2D44" w:rsidRPr="00862C5D" w:rsidTr="00A4133B">
        <w:trPr>
          <w:cantSplit/>
        </w:trPr>
        <w:tc>
          <w:tcPr>
            <w:tcW w:w="7717" w:type="dxa"/>
          </w:tcPr>
          <w:p w:rsidR="004F2D44" w:rsidRPr="00862C5D" w:rsidRDefault="004F2D44" w:rsidP="00A4133B">
            <w:pPr>
              <w:pStyle w:val="CERBODY"/>
              <w:rPr>
                <w:szCs w:val="24"/>
                <w:lang w:val="en-IE"/>
              </w:rPr>
            </w:pPr>
            <w:r w:rsidRPr="00862C5D">
              <w:rPr>
                <w:lang w:val="en-IE"/>
              </w:rPr>
              <w:t>Trading Day</w:t>
            </w:r>
          </w:p>
        </w:tc>
      </w:tr>
      <w:tr w:rsidR="004F2D44" w:rsidRPr="00862C5D" w:rsidTr="00A4133B">
        <w:trPr>
          <w:cantSplit/>
        </w:trPr>
        <w:tc>
          <w:tcPr>
            <w:tcW w:w="7717" w:type="dxa"/>
          </w:tcPr>
          <w:p w:rsidR="004F2D44" w:rsidRPr="00862C5D" w:rsidRDefault="004F2D44" w:rsidP="00A4133B">
            <w:pPr>
              <w:pStyle w:val="CERBODY"/>
              <w:rPr>
                <w:szCs w:val="24"/>
                <w:lang w:val="en-IE"/>
              </w:rPr>
            </w:pPr>
            <w:r w:rsidRPr="00862C5D">
              <w:rPr>
                <w:lang w:val="en-IE"/>
              </w:rPr>
              <w:t>Imbalance Settlement Period</w:t>
            </w:r>
          </w:p>
        </w:tc>
      </w:tr>
      <w:tr w:rsidR="004F2D44" w:rsidRPr="00862C5D" w:rsidTr="00A4133B">
        <w:trPr>
          <w:cantSplit/>
        </w:trPr>
        <w:tc>
          <w:tcPr>
            <w:tcW w:w="7717" w:type="dxa"/>
          </w:tcPr>
          <w:p w:rsidR="004F2D44" w:rsidRPr="00862C5D" w:rsidRDefault="004F2D44" w:rsidP="00A4133B">
            <w:pPr>
              <w:pStyle w:val="CERBODY"/>
              <w:rPr>
                <w:szCs w:val="24"/>
                <w:lang w:val="en-IE"/>
              </w:rPr>
            </w:pPr>
            <w:r w:rsidRPr="00862C5D">
              <w:rPr>
                <w:lang w:val="en-IE"/>
              </w:rPr>
              <w:t>Jurisdiction</w:t>
            </w:r>
          </w:p>
        </w:tc>
      </w:tr>
      <w:tr w:rsidR="004F2D44" w:rsidRPr="00862C5D" w:rsidTr="00A4133B">
        <w:trPr>
          <w:cantSplit/>
        </w:trPr>
        <w:tc>
          <w:tcPr>
            <w:tcW w:w="7717" w:type="dxa"/>
          </w:tcPr>
          <w:p w:rsidR="004F2D44" w:rsidRPr="00862C5D" w:rsidRDefault="004F2D44" w:rsidP="00A4133B">
            <w:pPr>
              <w:pStyle w:val="CERBODY"/>
              <w:rPr>
                <w:szCs w:val="24"/>
                <w:lang w:val="en-IE"/>
              </w:rPr>
            </w:pPr>
            <w:r w:rsidRPr="00862C5D">
              <w:rPr>
                <w:lang w:val="en-IE"/>
              </w:rPr>
              <w:t>Daily Load Forecast value, in MW</w:t>
            </w:r>
          </w:p>
        </w:tc>
      </w:tr>
      <w:tr w:rsidR="004F2D44" w:rsidRPr="00862C5D" w:rsidTr="00A4133B">
        <w:trPr>
          <w:cantSplit/>
        </w:trPr>
        <w:tc>
          <w:tcPr>
            <w:tcW w:w="7717" w:type="dxa"/>
          </w:tcPr>
          <w:p w:rsidR="004F2D44" w:rsidRPr="00862C5D" w:rsidRDefault="004F2D44" w:rsidP="00A4133B">
            <w:pPr>
              <w:pStyle w:val="CERBODY"/>
              <w:rPr>
                <w:szCs w:val="24"/>
                <w:lang w:val="en-IE"/>
              </w:rPr>
            </w:pPr>
            <w:r w:rsidRPr="00862C5D">
              <w:rPr>
                <w:lang w:val="en-IE"/>
              </w:rPr>
              <w:t>Assumptions</w:t>
            </w:r>
          </w:p>
        </w:tc>
      </w:tr>
    </w:tbl>
    <w:p w:rsidR="004F2D44" w:rsidRPr="00862C5D" w:rsidRDefault="004F2D44" w:rsidP="004F2D44">
      <w:pPr>
        <w:pStyle w:val="CERBODY"/>
        <w:rPr>
          <w:lang w:val="en-IE"/>
        </w:rPr>
      </w:pPr>
    </w:p>
    <w:p w:rsidR="004F2D44" w:rsidRPr="00862C5D" w:rsidRDefault="004F2D44" w:rsidP="004F2D44">
      <w:pPr>
        <w:pStyle w:val="CERBODY"/>
        <w:rPr>
          <w:b/>
          <w:lang w:val="en-IE"/>
        </w:rPr>
      </w:pPr>
      <w:bookmarkStart w:id="289" w:name="_Ref459999144"/>
      <w:r w:rsidRPr="00862C5D">
        <w:rPr>
          <w:b/>
          <w:lang w:val="en-IE"/>
        </w:rPr>
        <w:t xml:space="preserve">Table </w:t>
      </w:r>
      <w:r w:rsidR="00E179D6" w:rsidRPr="00862C5D">
        <w:rPr>
          <w:b/>
          <w:lang w:val="en-IE"/>
        </w:rPr>
        <w:fldChar w:fldCharType="begin"/>
      </w:r>
      <w:r w:rsidRPr="00862C5D">
        <w:rPr>
          <w:b/>
          <w:lang w:val="en-IE"/>
        </w:rPr>
        <w:instrText xml:space="preserve"> SEQ Table \* ARABIC </w:instrText>
      </w:r>
      <w:r w:rsidR="00E179D6" w:rsidRPr="00862C5D">
        <w:rPr>
          <w:b/>
          <w:lang w:val="en-IE"/>
        </w:rPr>
        <w:fldChar w:fldCharType="separate"/>
      </w:r>
      <w:r w:rsidR="002E3252">
        <w:rPr>
          <w:b/>
          <w:noProof/>
          <w:lang w:val="en-IE"/>
        </w:rPr>
        <w:t>27</w:t>
      </w:r>
      <w:r w:rsidR="00E179D6" w:rsidRPr="00862C5D">
        <w:rPr>
          <w:b/>
          <w:lang w:val="en-IE"/>
        </w:rPr>
        <w:fldChar w:fldCharType="end"/>
      </w:r>
      <w:bookmarkEnd w:id="289"/>
      <w:r w:rsidRPr="00862C5D">
        <w:rPr>
          <w:b/>
          <w:lang w:val="en-IE"/>
        </w:rPr>
        <w:t xml:space="preserve"> – Four Day Load Forecast Data Transaction Submission Protocol</w:t>
      </w:r>
    </w:p>
    <w:tbl>
      <w:tblPr>
        <w:tblW w:w="7717" w:type="dxa"/>
        <w:tblInd w:w="851" w:type="dxa"/>
        <w:tblBorders>
          <w:top w:val="single" w:sz="12" w:space="0" w:color="808080"/>
          <w:left w:val="nil"/>
          <w:bottom w:val="single" w:sz="12" w:space="0" w:color="808080"/>
          <w:right w:val="nil"/>
          <w:insideH w:val="nil"/>
          <w:insideV w:val="nil"/>
        </w:tblBorders>
        <w:tblLook w:val="00A0"/>
      </w:tblPr>
      <w:tblGrid>
        <w:gridCol w:w="3757"/>
        <w:gridCol w:w="3960"/>
      </w:tblGrid>
      <w:tr w:rsidR="004F2D44" w:rsidRPr="00862C5D" w:rsidTr="00A4133B">
        <w:tc>
          <w:tcPr>
            <w:tcW w:w="3757" w:type="dxa"/>
            <w:tcBorders>
              <w:top w:val="single" w:sz="4" w:space="0" w:color="808080"/>
              <w:left w:val="nil"/>
              <w:bottom w:val="nil"/>
              <w:right w:val="nil"/>
            </w:tcBorders>
          </w:tcPr>
          <w:p w:rsidR="004F2D44" w:rsidRPr="00862C5D" w:rsidRDefault="004F2D44" w:rsidP="00A4133B">
            <w:pPr>
              <w:pStyle w:val="CERBODY"/>
              <w:rPr>
                <w:szCs w:val="24"/>
                <w:lang w:val="en-IE"/>
              </w:rPr>
            </w:pPr>
            <w:r w:rsidRPr="00862C5D">
              <w:rPr>
                <w:lang w:val="en-IE"/>
              </w:rPr>
              <w:t>Sender</w:t>
            </w:r>
          </w:p>
        </w:tc>
        <w:tc>
          <w:tcPr>
            <w:tcW w:w="3960" w:type="dxa"/>
            <w:tcBorders>
              <w:top w:val="single" w:sz="4" w:space="0" w:color="808080"/>
              <w:left w:val="nil"/>
              <w:bottom w:val="nil"/>
              <w:right w:val="nil"/>
            </w:tcBorders>
          </w:tcPr>
          <w:p w:rsidR="004F2D44" w:rsidRPr="00862C5D" w:rsidRDefault="004F2D44" w:rsidP="00A4133B">
            <w:pPr>
              <w:pStyle w:val="CERBODY"/>
              <w:rPr>
                <w:szCs w:val="24"/>
                <w:lang w:val="en-IE"/>
              </w:rPr>
            </w:pPr>
            <w:r w:rsidRPr="00862C5D">
              <w:rPr>
                <w:lang w:val="en-IE"/>
              </w:rPr>
              <w:t>System Operators</w:t>
            </w:r>
          </w:p>
        </w:tc>
      </w:tr>
      <w:tr w:rsidR="004F2D44" w:rsidRPr="00862C5D" w:rsidTr="00A4133B">
        <w:tc>
          <w:tcPr>
            <w:tcW w:w="3757" w:type="dxa"/>
            <w:tcBorders>
              <w:top w:val="nil"/>
            </w:tcBorders>
          </w:tcPr>
          <w:p w:rsidR="004F2D44" w:rsidRPr="00862C5D" w:rsidRDefault="004F2D44" w:rsidP="00A4133B">
            <w:pPr>
              <w:pStyle w:val="CERBODY"/>
              <w:rPr>
                <w:szCs w:val="24"/>
                <w:lang w:val="en-IE"/>
              </w:rPr>
            </w:pPr>
            <w:r w:rsidRPr="00862C5D">
              <w:rPr>
                <w:lang w:val="en-IE"/>
              </w:rPr>
              <w:t>Recipient</w:t>
            </w:r>
          </w:p>
        </w:tc>
        <w:tc>
          <w:tcPr>
            <w:tcW w:w="3960" w:type="dxa"/>
            <w:tcBorders>
              <w:top w:val="nil"/>
            </w:tcBorders>
          </w:tcPr>
          <w:p w:rsidR="004F2D44" w:rsidRPr="00862C5D" w:rsidRDefault="004F2D44" w:rsidP="00A4133B">
            <w:pPr>
              <w:pStyle w:val="CERBODY"/>
              <w:rPr>
                <w:szCs w:val="24"/>
                <w:lang w:val="en-IE"/>
              </w:rPr>
            </w:pPr>
            <w:r w:rsidRPr="00862C5D">
              <w:rPr>
                <w:lang w:val="en-IE"/>
              </w:rPr>
              <w:t>Market Operator</w:t>
            </w:r>
          </w:p>
        </w:tc>
      </w:tr>
      <w:tr w:rsidR="004F2D44" w:rsidRPr="00862C5D" w:rsidTr="00A4133B">
        <w:tc>
          <w:tcPr>
            <w:tcW w:w="3757" w:type="dxa"/>
          </w:tcPr>
          <w:p w:rsidR="004F2D44" w:rsidRPr="00862C5D" w:rsidRDefault="004F2D44" w:rsidP="00A4133B">
            <w:pPr>
              <w:pStyle w:val="CERBODY"/>
              <w:rPr>
                <w:szCs w:val="24"/>
                <w:lang w:val="en-IE"/>
              </w:rPr>
            </w:pPr>
            <w:r w:rsidRPr="00862C5D">
              <w:rPr>
                <w:lang w:val="en-IE"/>
              </w:rPr>
              <w:t>Number of Data Transactions</w:t>
            </w:r>
          </w:p>
        </w:tc>
        <w:tc>
          <w:tcPr>
            <w:tcW w:w="3960" w:type="dxa"/>
          </w:tcPr>
          <w:p w:rsidR="004F2D44" w:rsidRPr="00862C5D" w:rsidRDefault="004F2D44" w:rsidP="00A4133B">
            <w:pPr>
              <w:pStyle w:val="CERBODY"/>
              <w:rPr>
                <w:szCs w:val="24"/>
                <w:lang w:val="en-IE"/>
              </w:rPr>
            </w:pPr>
            <w:r w:rsidRPr="00862C5D">
              <w:rPr>
                <w:lang w:val="en-IE"/>
              </w:rPr>
              <w:t>One per Jurisdiction, containing data for each Imbalance Settlement Period in the following 4 complete calendar days</w:t>
            </w:r>
          </w:p>
        </w:tc>
      </w:tr>
      <w:tr w:rsidR="004F2D44" w:rsidRPr="00862C5D" w:rsidTr="00A4133B">
        <w:tc>
          <w:tcPr>
            <w:tcW w:w="3757" w:type="dxa"/>
          </w:tcPr>
          <w:p w:rsidR="004F2D44" w:rsidRPr="00862C5D" w:rsidRDefault="004F2D44" w:rsidP="00A4133B">
            <w:pPr>
              <w:pStyle w:val="CERBODY"/>
              <w:rPr>
                <w:szCs w:val="24"/>
                <w:lang w:val="en-IE"/>
              </w:rPr>
            </w:pPr>
            <w:r w:rsidRPr="00862C5D">
              <w:rPr>
                <w:lang w:val="en-IE"/>
              </w:rPr>
              <w:t>Frequency of Data Transactions</w:t>
            </w:r>
          </w:p>
        </w:tc>
        <w:tc>
          <w:tcPr>
            <w:tcW w:w="3960" w:type="dxa"/>
          </w:tcPr>
          <w:p w:rsidR="004F2D44" w:rsidRPr="00862C5D" w:rsidRDefault="004F2D44" w:rsidP="00A4133B">
            <w:pPr>
              <w:pStyle w:val="CERBODY"/>
              <w:rPr>
                <w:szCs w:val="24"/>
                <w:lang w:val="en-IE"/>
              </w:rPr>
            </w:pPr>
            <w:r w:rsidRPr="00862C5D">
              <w:rPr>
                <w:lang w:val="en-IE"/>
              </w:rPr>
              <w:t>Daily</w:t>
            </w:r>
          </w:p>
        </w:tc>
      </w:tr>
      <w:tr w:rsidR="004F2D44" w:rsidRPr="00862C5D" w:rsidTr="00A4133B">
        <w:tc>
          <w:tcPr>
            <w:tcW w:w="3757" w:type="dxa"/>
          </w:tcPr>
          <w:p w:rsidR="004F2D44" w:rsidRPr="00862C5D" w:rsidRDefault="004F2D44" w:rsidP="00A4133B">
            <w:pPr>
              <w:pStyle w:val="CERBODY"/>
              <w:rPr>
                <w:szCs w:val="24"/>
                <w:lang w:val="en-IE"/>
              </w:rPr>
            </w:pPr>
            <w:r w:rsidRPr="00862C5D">
              <w:rPr>
                <w:lang w:val="en-IE"/>
              </w:rPr>
              <w:t>First Submission time</w:t>
            </w:r>
          </w:p>
        </w:tc>
        <w:tc>
          <w:tcPr>
            <w:tcW w:w="3960" w:type="dxa"/>
          </w:tcPr>
          <w:p w:rsidR="004F2D44" w:rsidRPr="00862C5D" w:rsidRDefault="004F2D44" w:rsidP="00A4133B">
            <w:pPr>
              <w:pStyle w:val="CERBODY"/>
              <w:rPr>
                <w:szCs w:val="24"/>
                <w:lang w:val="en-IE"/>
              </w:rPr>
            </w:pPr>
            <w:r w:rsidRPr="00862C5D">
              <w:rPr>
                <w:lang w:val="en-IE"/>
              </w:rPr>
              <w:t>As available prior to the DAM Gate Closure</w:t>
            </w:r>
          </w:p>
        </w:tc>
      </w:tr>
      <w:tr w:rsidR="004F2D44" w:rsidRPr="00862C5D" w:rsidTr="00A4133B">
        <w:tc>
          <w:tcPr>
            <w:tcW w:w="3757" w:type="dxa"/>
          </w:tcPr>
          <w:p w:rsidR="004F2D44" w:rsidRPr="00862C5D" w:rsidRDefault="004F2D44" w:rsidP="00A4133B">
            <w:pPr>
              <w:pStyle w:val="CERBODY"/>
              <w:rPr>
                <w:szCs w:val="24"/>
                <w:lang w:val="en-IE"/>
              </w:rPr>
            </w:pPr>
            <w:r w:rsidRPr="00862C5D">
              <w:rPr>
                <w:lang w:val="en-IE"/>
              </w:rPr>
              <w:t>Last Submission time</w:t>
            </w:r>
          </w:p>
        </w:tc>
        <w:tc>
          <w:tcPr>
            <w:tcW w:w="3960" w:type="dxa"/>
          </w:tcPr>
          <w:p w:rsidR="004F2D44" w:rsidRPr="00862C5D" w:rsidRDefault="004F2D44" w:rsidP="00A4133B">
            <w:pPr>
              <w:pStyle w:val="CERBODY"/>
              <w:rPr>
                <w:szCs w:val="24"/>
                <w:lang w:val="en-IE"/>
              </w:rPr>
            </w:pPr>
            <w:r w:rsidRPr="00862C5D">
              <w:rPr>
                <w:lang w:val="en-IE"/>
              </w:rPr>
              <w:t>At least one submission prior to the DAM Gate Closure, plus as updated</w:t>
            </w:r>
          </w:p>
        </w:tc>
      </w:tr>
      <w:tr w:rsidR="004F2D44" w:rsidRPr="00862C5D" w:rsidTr="00A4133B">
        <w:tc>
          <w:tcPr>
            <w:tcW w:w="3757" w:type="dxa"/>
          </w:tcPr>
          <w:p w:rsidR="004F2D44" w:rsidRPr="00862C5D" w:rsidRDefault="004F2D44" w:rsidP="00A4133B">
            <w:pPr>
              <w:pStyle w:val="CERBODY"/>
              <w:rPr>
                <w:szCs w:val="24"/>
                <w:lang w:val="en-IE"/>
              </w:rPr>
            </w:pPr>
            <w:r w:rsidRPr="00862C5D">
              <w:rPr>
                <w:lang w:val="en-IE"/>
              </w:rPr>
              <w:t>Permitted frequency of resubmission prior to last submission time</w:t>
            </w:r>
          </w:p>
        </w:tc>
        <w:tc>
          <w:tcPr>
            <w:tcW w:w="3960" w:type="dxa"/>
          </w:tcPr>
          <w:p w:rsidR="004F2D44" w:rsidRPr="00862C5D" w:rsidRDefault="004F2D44" w:rsidP="00A4133B">
            <w:pPr>
              <w:pStyle w:val="CERBODY"/>
              <w:rPr>
                <w:szCs w:val="24"/>
                <w:lang w:val="en-IE"/>
              </w:rPr>
            </w:pPr>
            <w:r w:rsidRPr="00862C5D">
              <w:rPr>
                <w:lang w:val="en-IE"/>
              </w:rPr>
              <w:t>Unlimited</w:t>
            </w:r>
          </w:p>
        </w:tc>
      </w:tr>
      <w:tr w:rsidR="004F2D44" w:rsidRPr="00862C5D" w:rsidTr="00A4133B">
        <w:tc>
          <w:tcPr>
            <w:tcW w:w="3757" w:type="dxa"/>
          </w:tcPr>
          <w:p w:rsidR="004F2D44" w:rsidRPr="00862C5D" w:rsidRDefault="004F2D44" w:rsidP="00A4133B">
            <w:pPr>
              <w:pStyle w:val="CERBODY"/>
              <w:rPr>
                <w:szCs w:val="24"/>
                <w:lang w:val="en-IE"/>
              </w:rPr>
            </w:pPr>
            <w:r w:rsidRPr="00862C5D">
              <w:rPr>
                <w:lang w:val="en-IE"/>
              </w:rPr>
              <w:t>Required resubmission subsequent to last submission time</w:t>
            </w:r>
          </w:p>
        </w:tc>
        <w:tc>
          <w:tcPr>
            <w:tcW w:w="3960" w:type="dxa"/>
          </w:tcPr>
          <w:p w:rsidR="004F2D44" w:rsidRPr="00862C5D" w:rsidRDefault="004F2D44" w:rsidP="00A4133B">
            <w:pPr>
              <w:pStyle w:val="CERBODY"/>
              <w:rPr>
                <w:szCs w:val="24"/>
                <w:lang w:val="en-IE"/>
              </w:rPr>
            </w:pPr>
            <w:r w:rsidRPr="00862C5D">
              <w:rPr>
                <w:lang w:val="en-IE"/>
              </w:rPr>
              <w:t>None</w:t>
            </w:r>
          </w:p>
        </w:tc>
      </w:tr>
      <w:tr w:rsidR="004F2D44" w:rsidRPr="00862C5D" w:rsidTr="00A4133B">
        <w:tc>
          <w:tcPr>
            <w:tcW w:w="3757" w:type="dxa"/>
          </w:tcPr>
          <w:p w:rsidR="004F2D44" w:rsidRPr="00862C5D" w:rsidRDefault="004F2D44" w:rsidP="00A4133B">
            <w:pPr>
              <w:pStyle w:val="CERBODY"/>
              <w:rPr>
                <w:szCs w:val="24"/>
                <w:lang w:val="en-IE"/>
              </w:rPr>
            </w:pPr>
            <w:r w:rsidRPr="00862C5D">
              <w:rPr>
                <w:lang w:val="en-IE"/>
              </w:rPr>
              <w:t>Valid Communication Channels</w:t>
            </w:r>
          </w:p>
        </w:tc>
        <w:tc>
          <w:tcPr>
            <w:tcW w:w="3960" w:type="dxa"/>
          </w:tcPr>
          <w:p w:rsidR="004F2D44" w:rsidRPr="00862C5D" w:rsidRDefault="004F2D44" w:rsidP="00A4133B">
            <w:pPr>
              <w:pStyle w:val="CERBODY"/>
              <w:rPr>
                <w:szCs w:val="24"/>
                <w:lang w:val="en-IE"/>
              </w:rPr>
            </w:pPr>
            <w:r w:rsidRPr="00862C5D">
              <w:rPr>
                <w:lang w:val="en-IE"/>
              </w:rPr>
              <w:t xml:space="preserve">Type 3 (computer to computer) </w:t>
            </w:r>
          </w:p>
        </w:tc>
      </w:tr>
      <w:tr w:rsidR="004F2D44" w:rsidRPr="00862C5D" w:rsidTr="00A4133B">
        <w:tc>
          <w:tcPr>
            <w:tcW w:w="3757" w:type="dxa"/>
          </w:tcPr>
          <w:p w:rsidR="004F2D44" w:rsidRPr="00862C5D" w:rsidRDefault="004F2D44" w:rsidP="00A4133B">
            <w:pPr>
              <w:pStyle w:val="CERBODY"/>
              <w:rPr>
                <w:szCs w:val="24"/>
                <w:lang w:val="en-IE"/>
              </w:rPr>
            </w:pPr>
            <w:r w:rsidRPr="00862C5D">
              <w:rPr>
                <w:lang w:val="en-IE"/>
              </w:rPr>
              <w:t xml:space="preserve">Process for data validation </w:t>
            </w:r>
          </w:p>
        </w:tc>
        <w:tc>
          <w:tcPr>
            <w:tcW w:w="3960" w:type="dxa"/>
          </w:tcPr>
          <w:p w:rsidR="004F2D44" w:rsidRPr="00862C5D" w:rsidRDefault="004F2D44" w:rsidP="00A4133B">
            <w:pPr>
              <w:pStyle w:val="CERBODY"/>
              <w:rPr>
                <w:szCs w:val="24"/>
                <w:lang w:val="en-IE"/>
              </w:rPr>
            </w:pPr>
            <w:r w:rsidRPr="00862C5D">
              <w:rPr>
                <w:lang w:val="en-IE"/>
              </w:rPr>
              <w:t>None</w:t>
            </w:r>
          </w:p>
        </w:tc>
      </w:tr>
    </w:tbl>
    <w:p w:rsidR="004F2D44" w:rsidRPr="00862C5D" w:rsidRDefault="004F2D44" w:rsidP="004F2D44">
      <w:pPr>
        <w:pStyle w:val="CERBODY"/>
        <w:rPr>
          <w:lang w:val="en-IE"/>
        </w:rPr>
      </w:pPr>
      <w:bookmarkStart w:id="290" w:name="_Toc159867285"/>
      <w:bookmarkStart w:id="291" w:name="_Toc160172791"/>
      <w:bookmarkStart w:id="292" w:name="_Toc168385392"/>
    </w:p>
    <w:p w:rsidR="004F2D44" w:rsidRPr="00862C5D" w:rsidRDefault="004F2D44" w:rsidP="003B4AF7">
      <w:pPr>
        <w:pStyle w:val="CERAPPENDIXLEVEL3"/>
        <w:rPr>
          <w:lang w:val="en-IE"/>
        </w:rPr>
      </w:pPr>
      <w:bookmarkStart w:id="293" w:name="_Toc477458068"/>
      <w:r w:rsidRPr="00862C5D">
        <w:rPr>
          <w:lang w:val="en-IE"/>
        </w:rPr>
        <w:t>Wind</w:t>
      </w:r>
      <w:ins w:id="294" w:author="Author">
        <w:r w:rsidR="000634E0">
          <w:rPr>
            <w:lang w:val="en-IE"/>
          </w:rPr>
          <w:t xml:space="preserve"> and Solar</w:t>
        </w:r>
      </w:ins>
      <w:r w:rsidRPr="00862C5D">
        <w:rPr>
          <w:lang w:val="en-IE"/>
        </w:rPr>
        <w:t xml:space="preserve"> Power Unit Forecast Data Transaction</w:t>
      </w:r>
      <w:bookmarkEnd w:id="290"/>
      <w:bookmarkEnd w:id="291"/>
      <w:bookmarkEnd w:id="292"/>
      <w:bookmarkEnd w:id="293"/>
    </w:p>
    <w:p w:rsidR="004F2D44" w:rsidRPr="00862C5D" w:rsidRDefault="004F2D44" w:rsidP="005A4AB2">
      <w:pPr>
        <w:pStyle w:val="ListParagraph"/>
        <w:numPr>
          <w:ilvl w:val="3"/>
          <w:numId w:val="43"/>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4F2D44" w:rsidRPr="00862C5D" w:rsidRDefault="004F2D44" w:rsidP="005A4AB2">
      <w:pPr>
        <w:pStyle w:val="ListParagraph"/>
        <w:numPr>
          <w:ilvl w:val="3"/>
          <w:numId w:val="43"/>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4F2D44" w:rsidRPr="00862C5D" w:rsidRDefault="004F2D44" w:rsidP="005A4AB2">
      <w:pPr>
        <w:pStyle w:val="ListParagraph"/>
        <w:numPr>
          <w:ilvl w:val="3"/>
          <w:numId w:val="43"/>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4F2D44" w:rsidRPr="00862C5D" w:rsidRDefault="004F2D44" w:rsidP="005A4AB2">
      <w:pPr>
        <w:pStyle w:val="ListParagraph"/>
        <w:numPr>
          <w:ilvl w:val="3"/>
          <w:numId w:val="43"/>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4F2D44" w:rsidRPr="00862C5D" w:rsidRDefault="004F2D44" w:rsidP="005A4AB2">
      <w:pPr>
        <w:pStyle w:val="ListParagraph"/>
        <w:numPr>
          <w:ilvl w:val="3"/>
          <w:numId w:val="43"/>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4F2D44" w:rsidRPr="00862C5D" w:rsidRDefault="004F2D44" w:rsidP="005A4AB2">
      <w:pPr>
        <w:pStyle w:val="ListParagraph"/>
        <w:numPr>
          <w:ilvl w:val="3"/>
          <w:numId w:val="43"/>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4F2D44" w:rsidRPr="00862C5D" w:rsidRDefault="004F2D44" w:rsidP="005A4AB2">
      <w:pPr>
        <w:pStyle w:val="ListParagraph"/>
        <w:numPr>
          <w:ilvl w:val="3"/>
          <w:numId w:val="43"/>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4F2D44" w:rsidRPr="00862C5D" w:rsidRDefault="004F2D44" w:rsidP="005A4AB2">
      <w:pPr>
        <w:pStyle w:val="ListParagraph"/>
        <w:numPr>
          <w:ilvl w:val="3"/>
          <w:numId w:val="43"/>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4F2D44" w:rsidRPr="00862C5D" w:rsidRDefault="004F2D44" w:rsidP="005A4AB2">
      <w:pPr>
        <w:pStyle w:val="ListParagraph"/>
        <w:numPr>
          <w:ilvl w:val="3"/>
          <w:numId w:val="43"/>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4F2D44" w:rsidRPr="00862C5D" w:rsidRDefault="004F2D44" w:rsidP="005A4AB2">
      <w:pPr>
        <w:pStyle w:val="ListParagraph"/>
        <w:numPr>
          <w:ilvl w:val="3"/>
          <w:numId w:val="43"/>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4F2D44" w:rsidRPr="00862C5D" w:rsidRDefault="004F2D44" w:rsidP="005A4AB2">
      <w:pPr>
        <w:pStyle w:val="ListParagraph"/>
        <w:numPr>
          <w:ilvl w:val="3"/>
          <w:numId w:val="43"/>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4F2D44" w:rsidRPr="00862C5D" w:rsidRDefault="004F2D44" w:rsidP="005A4AB2">
      <w:pPr>
        <w:pStyle w:val="ListParagraph"/>
        <w:numPr>
          <w:ilvl w:val="3"/>
          <w:numId w:val="43"/>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4F2D44" w:rsidRPr="00862C5D" w:rsidRDefault="004F2D44" w:rsidP="005A4AB2">
      <w:pPr>
        <w:pStyle w:val="ListParagraph"/>
        <w:numPr>
          <w:ilvl w:val="3"/>
          <w:numId w:val="43"/>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4F2D44" w:rsidRPr="00862C5D" w:rsidRDefault="004F2D44" w:rsidP="005A4AB2">
      <w:pPr>
        <w:pStyle w:val="ListParagraph"/>
        <w:numPr>
          <w:ilvl w:val="3"/>
          <w:numId w:val="43"/>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4F2D44" w:rsidRPr="00862C5D" w:rsidRDefault="004F2D44" w:rsidP="005A4AB2">
      <w:pPr>
        <w:pStyle w:val="ListParagraph"/>
        <w:numPr>
          <w:ilvl w:val="3"/>
          <w:numId w:val="43"/>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4F2D44" w:rsidRPr="00862C5D" w:rsidRDefault="004F2D44" w:rsidP="005A4AB2">
      <w:pPr>
        <w:pStyle w:val="ListParagraph"/>
        <w:numPr>
          <w:ilvl w:val="3"/>
          <w:numId w:val="43"/>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4F2D44" w:rsidRPr="00862C5D" w:rsidRDefault="004F2D44" w:rsidP="005A4AB2">
      <w:pPr>
        <w:pStyle w:val="ListParagraph"/>
        <w:numPr>
          <w:ilvl w:val="3"/>
          <w:numId w:val="43"/>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4F2D44" w:rsidRPr="00862C5D" w:rsidRDefault="004F2D44" w:rsidP="005A4AB2">
      <w:pPr>
        <w:pStyle w:val="ListParagraph"/>
        <w:numPr>
          <w:ilvl w:val="3"/>
          <w:numId w:val="43"/>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4F2D44" w:rsidRPr="00862C5D" w:rsidRDefault="004F2D44" w:rsidP="005A4AB2">
      <w:pPr>
        <w:pStyle w:val="ListParagraph"/>
        <w:numPr>
          <w:ilvl w:val="3"/>
          <w:numId w:val="43"/>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4F2D44" w:rsidRPr="00862C5D" w:rsidRDefault="004F2D44" w:rsidP="003B4AF7">
      <w:pPr>
        <w:pStyle w:val="CERAPPENDIXLEVEL4"/>
        <w:rPr>
          <w:lang w:val="en-IE"/>
        </w:rPr>
      </w:pPr>
      <w:r w:rsidRPr="00862C5D">
        <w:rPr>
          <w:lang w:val="en-IE"/>
        </w:rPr>
        <w:t>The Data Records for the Wind</w:t>
      </w:r>
      <w:ins w:id="295" w:author="Author">
        <w:r w:rsidR="000634E0">
          <w:rPr>
            <w:lang w:val="en-IE"/>
          </w:rPr>
          <w:t xml:space="preserve"> and Solar</w:t>
        </w:r>
      </w:ins>
      <w:r w:rsidRPr="00862C5D">
        <w:rPr>
          <w:lang w:val="en-IE"/>
        </w:rPr>
        <w:t xml:space="preserve"> Power Unit Forecast Data Transaction are described in </w:t>
      </w:r>
      <w:fldSimple w:instr=" REF _Ref459999157 \h  \* MERGEFORMAT ">
        <w:r w:rsidR="002E3252" w:rsidRPr="002E3252">
          <w:rPr>
            <w:lang w:val="en-IE"/>
          </w:rPr>
          <w:t>Table 28</w:t>
        </w:r>
      </w:fldSimple>
      <w:r w:rsidRPr="00862C5D">
        <w:rPr>
          <w:lang w:val="en-IE"/>
        </w:rPr>
        <w:t xml:space="preserve"> and the Submission Protocol in </w:t>
      </w:r>
      <w:fldSimple w:instr=" REF _Ref459999166 \h  \* MERGEFORMAT ">
        <w:r w:rsidR="002E3252" w:rsidRPr="002E3252">
          <w:rPr>
            <w:lang w:val="en-IE"/>
          </w:rPr>
          <w:t>Table 29</w:t>
        </w:r>
      </w:fldSimple>
      <w:r w:rsidRPr="00862C5D">
        <w:rPr>
          <w:lang w:val="en-IE"/>
        </w:rPr>
        <w:t>.</w:t>
      </w:r>
    </w:p>
    <w:p w:rsidR="004F2D44" w:rsidRPr="00862C5D" w:rsidRDefault="004F2D44" w:rsidP="004F2D44">
      <w:pPr>
        <w:pStyle w:val="CERBODY"/>
        <w:rPr>
          <w:b/>
          <w:lang w:val="en-IE"/>
        </w:rPr>
      </w:pPr>
      <w:bookmarkStart w:id="296" w:name="_Ref459999157"/>
      <w:r w:rsidRPr="00862C5D">
        <w:rPr>
          <w:b/>
          <w:lang w:val="en-IE"/>
        </w:rPr>
        <w:lastRenderedPageBreak/>
        <w:t xml:space="preserve">Table </w:t>
      </w:r>
      <w:r w:rsidR="00E179D6" w:rsidRPr="00862C5D">
        <w:rPr>
          <w:b/>
          <w:lang w:val="en-IE"/>
        </w:rPr>
        <w:fldChar w:fldCharType="begin"/>
      </w:r>
      <w:r w:rsidRPr="00862C5D">
        <w:rPr>
          <w:b/>
          <w:lang w:val="en-IE"/>
        </w:rPr>
        <w:instrText xml:space="preserve"> SEQ Table \* ARABIC </w:instrText>
      </w:r>
      <w:r w:rsidR="00E179D6" w:rsidRPr="00862C5D">
        <w:rPr>
          <w:b/>
          <w:lang w:val="en-IE"/>
        </w:rPr>
        <w:fldChar w:fldCharType="separate"/>
      </w:r>
      <w:r w:rsidR="002E3252">
        <w:rPr>
          <w:b/>
          <w:noProof/>
          <w:lang w:val="en-IE"/>
        </w:rPr>
        <w:t>28</w:t>
      </w:r>
      <w:r w:rsidR="00E179D6" w:rsidRPr="00862C5D">
        <w:rPr>
          <w:b/>
          <w:lang w:val="en-IE"/>
        </w:rPr>
        <w:fldChar w:fldCharType="end"/>
      </w:r>
      <w:bookmarkEnd w:id="296"/>
      <w:r w:rsidRPr="00862C5D">
        <w:rPr>
          <w:b/>
          <w:lang w:val="en-IE"/>
        </w:rPr>
        <w:t xml:space="preserve"> – Wind </w:t>
      </w:r>
      <w:ins w:id="297" w:author="Author">
        <w:r w:rsidR="000634E0">
          <w:rPr>
            <w:b/>
            <w:lang w:val="en-IE"/>
          </w:rPr>
          <w:t xml:space="preserve">and Solar </w:t>
        </w:r>
      </w:ins>
      <w:r w:rsidRPr="00862C5D">
        <w:rPr>
          <w:b/>
          <w:lang w:val="en-IE"/>
        </w:rPr>
        <w:t>Power Unit Forecast Data Transaction Data Records</w:t>
      </w:r>
    </w:p>
    <w:tbl>
      <w:tblPr>
        <w:tblW w:w="7717" w:type="dxa"/>
        <w:tblInd w:w="851" w:type="dxa"/>
        <w:tblBorders>
          <w:top w:val="single" w:sz="12" w:space="0" w:color="808080"/>
          <w:left w:val="nil"/>
          <w:bottom w:val="single" w:sz="12" w:space="0" w:color="808080"/>
          <w:right w:val="nil"/>
          <w:insideH w:val="nil"/>
          <w:insideV w:val="nil"/>
        </w:tblBorders>
        <w:tblLook w:val="00A0"/>
      </w:tblPr>
      <w:tblGrid>
        <w:gridCol w:w="7717"/>
      </w:tblGrid>
      <w:tr w:rsidR="004F2D44" w:rsidRPr="00862C5D" w:rsidTr="00A4133B">
        <w:trPr>
          <w:cantSplit/>
        </w:trPr>
        <w:tc>
          <w:tcPr>
            <w:tcW w:w="7717" w:type="dxa"/>
            <w:tcBorders>
              <w:top w:val="single" w:sz="4" w:space="0" w:color="auto"/>
            </w:tcBorders>
          </w:tcPr>
          <w:p w:rsidR="004F2D44" w:rsidRPr="00862C5D" w:rsidRDefault="004F2D44" w:rsidP="00A4133B">
            <w:pPr>
              <w:pStyle w:val="CERBODY"/>
              <w:rPr>
                <w:szCs w:val="24"/>
                <w:lang w:val="en-IE"/>
              </w:rPr>
            </w:pPr>
            <w:r w:rsidRPr="00862C5D">
              <w:rPr>
                <w:lang w:val="en-IE"/>
              </w:rPr>
              <w:t>Period Type (A for Annual, M for Monthly or D for Daily)</w:t>
            </w:r>
          </w:p>
        </w:tc>
      </w:tr>
      <w:tr w:rsidR="004F2D44" w:rsidRPr="00862C5D" w:rsidTr="00A4133B">
        <w:trPr>
          <w:cantSplit/>
        </w:trPr>
        <w:tc>
          <w:tcPr>
            <w:tcW w:w="7717" w:type="dxa"/>
            <w:tcBorders>
              <w:top w:val="nil"/>
            </w:tcBorders>
          </w:tcPr>
          <w:p w:rsidR="004F2D44" w:rsidRPr="00862C5D" w:rsidRDefault="004F2D44" w:rsidP="00A4133B">
            <w:pPr>
              <w:pStyle w:val="CERBODY"/>
              <w:rPr>
                <w:szCs w:val="24"/>
                <w:lang w:val="en-IE"/>
              </w:rPr>
            </w:pPr>
            <w:r w:rsidRPr="00862C5D">
              <w:rPr>
                <w:lang w:val="en-IE"/>
              </w:rPr>
              <w:t>Unit ID</w:t>
            </w:r>
          </w:p>
        </w:tc>
      </w:tr>
      <w:tr w:rsidR="004F2D44" w:rsidRPr="00862C5D" w:rsidTr="00A4133B">
        <w:trPr>
          <w:cantSplit/>
        </w:trPr>
        <w:tc>
          <w:tcPr>
            <w:tcW w:w="7717" w:type="dxa"/>
            <w:tcBorders>
              <w:top w:val="nil"/>
            </w:tcBorders>
          </w:tcPr>
          <w:p w:rsidR="004F2D44" w:rsidRPr="00862C5D" w:rsidRDefault="004F2D44" w:rsidP="00A4133B">
            <w:pPr>
              <w:pStyle w:val="CERBODY"/>
              <w:rPr>
                <w:szCs w:val="24"/>
                <w:lang w:val="en-IE"/>
              </w:rPr>
            </w:pPr>
            <w:r w:rsidRPr="00862C5D">
              <w:rPr>
                <w:lang w:val="en-IE"/>
              </w:rPr>
              <w:t xml:space="preserve">Trading Day </w:t>
            </w:r>
          </w:p>
        </w:tc>
      </w:tr>
      <w:tr w:rsidR="004F2D44" w:rsidRPr="00862C5D" w:rsidTr="00A4133B">
        <w:trPr>
          <w:cantSplit/>
        </w:trPr>
        <w:tc>
          <w:tcPr>
            <w:tcW w:w="7717" w:type="dxa"/>
            <w:tcBorders>
              <w:top w:val="nil"/>
            </w:tcBorders>
          </w:tcPr>
          <w:p w:rsidR="004F2D44" w:rsidRPr="00862C5D" w:rsidRDefault="004F2D44" w:rsidP="00A4133B">
            <w:pPr>
              <w:pStyle w:val="CERBODY"/>
              <w:rPr>
                <w:szCs w:val="24"/>
                <w:lang w:val="en-IE"/>
              </w:rPr>
            </w:pPr>
            <w:r w:rsidRPr="00862C5D">
              <w:rPr>
                <w:lang w:val="en-IE"/>
              </w:rPr>
              <w:t>Imbalance Settlement Period</w:t>
            </w:r>
          </w:p>
        </w:tc>
      </w:tr>
      <w:tr w:rsidR="004F2D44" w:rsidRPr="00862C5D" w:rsidTr="00A4133B">
        <w:trPr>
          <w:cantSplit/>
        </w:trPr>
        <w:tc>
          <w:tcPr>
            <w:tcW w:w="7717" w:type="dxa"/>
            <w:tcBorders>
              <w:top w:val="nil"/>
            </w:tcBorders>
          </w:tcPr>
          <w:p w:rsidR="004F2D44" w:rsidRPr="00862C5D" w:rsidRDefault="004F2D44" w:rsidP="00A4133B">
            <w:pPr>
              <w:pStyle w:val="CERBODY"/>
              <w:rPr>
                <w:szCs w:val="24"/>
                <w:lang w:val="en-IE"/>
              </w:rPr>
            </w:pPr>
            <w:r w:rsidRPr="00862C5D" w:rsidDel="00F73806">
              <w:rPr>
                <w:lang w:val="en-IE"/>
              </w:rPr>
              <w:t>Jurisdiction</w:t>
            </w:r>
          </w:p>
        </w:tc>
      </w:tr>
      <w:tr w:rsidR="004F2D44" w:rsidRPr="00862C5D" w:rsidTr="00A4133B">
        <w:trPr>
          <w:cantSplit/>
        </w:trPr>
        <w:tc>
          <w:tcPr>
            <w:tcW w:w="7717" w:type="dxa"/>
          </w:tcPr>
          <w:p w:rsidR="004F2D44" w:rsidRPr="00862C5D" w:rsidRDefault="004F2D44" w:rsidP="00A4133B">
            <w:pPr>
              <w:pStyle w:val="CERBODY"/>
              <w:rPr>
                <w:szCs w:val="24"/>
                <w:lang w:val="en-IE"/>
              </w:rPr>
            </w:pPr>
            <w:r w:rsidRPr="00862C5D">
              <w:rPr>
                <w:lang w:val="en-IE"/>
              </w:rPr>
              <w:t>Output Forecast for each Wind Power Unit</w:t>
            </w:r>
            <w:ins w:id="298" w:author="Author">
              <w:r w:rsidR="000634E0">
                <w:rPr>
                  <w:lang w:val="en-IE"/>
                </w:rPr>
                <w:t xml:space="preserve"> and Solar Power Unit</w:t>
              </w:r>
            </w:ins>
            <w:r w:rsidRPr="00862C5D">
              <w:rPr>
                <w:lang w:val="en-IE"/>
              </w:rPr>
              <w:t>, in MW</w:t>
            </w:r>
          </w:p>
        </w:tc>
      </w:tr>
      <w:tr w:rsidR="004F2D44" w:rsidRPr="00862C5D" w:rsidTr="00A4133B">
        <w:trPr>
          <w:cantSplit/>
        </w:trPr>
        <w:tc>
          <w:tcPr>
            <w:tcW w:w="7717" w:type="dxa"/>
          </w:tcPr>
          <w:p w:rsidR="004F2D44" w:rsidRPr="00862C5D" w:rsidRDefault="004F2D44" w:rsidP="00A4133B">
            <w:pPr>
              <w:pStyle w:val="CERBODY"/>
              <w:rPr>
                <w:szCs w:val="24"/>
                <w:lang w:val="en-IE"/>
              </w:rPr>
            </w:pPr>
            <w:r w:rsidRPr="00862C5D">
              <w:rPr>
                <w:lang w:val="en-IE"/>
              </w:rPr>
              <w:t>Assumptions</w:t>
            </w:r>
          </w:p>
        </w:tc>
      </w:tr>
    </w:tbl>
    <w:p w:rsidR="004F2D44" w:rsidRPr="00862C5D" w:rsidRDefault="004F2D44" w:rsidP="004F2D44">
      <w:pPr>
        <w:pStyle w:val="CERBODY"/>
        <w:rPr>
          <w:lang w:val="en-IE"/>
        </w:rPr>
      </w:pPr>
    </w:p>
    <w:p w:rsidR="004F2D44" w:rsidRPr="00862C5D" w:rsidRDefault="004F2D44" w:rsidP="004F2D44">
      <w:pPr>
        <w:pStyle w:val="CERBODY"/>
        <w:rPr>
          <w:b/>
          <w:lang w:val="en-IE"/>
        </w:rPr>
      </w:pPr>
      <w:bookmarkStart w:id="299" w:name="_Ref459999166"/>
      <w:r w:rsidRPr="00862C5D">
        <w:rPr>
          <w:b/>
          <w:lang w:val="en-IE"/>
        </w:rPr>
        <w:t xml:space="preserve">Table </w:t>
      </w:r>
      <w:r w:rsidR="00E179D6" w:rsidRPr="00862C5D">
        <w:rPr>
          <w:b/>
          <w:lang w:val="en-IE"/>
        </w:rPr>
        <w:fldChar w:fldCharType="begin"/>
      </w:r>
      <w:r w:rsidRPr="00862C5D">
        <w:rPr>
          <w:b/>
          <w:lang w:val="en-IE"/>
        </w:rPr>
        <w:instrText xml:space="preserve"> SEQ Table \* ARABIC </w:instrText>
      </w:r>
      <w:r w:rsidR="00E179D6" w:rsidRPr="00862C5D">
        <w:rPr>
          <w:b/>
          <w:lang w:val="en-IE"/>
        </w:rPr>
        <w:fldChar w:fldCharType="separate"/>
      </w:r>
      <w:r w:rsidR="002E3252">
        <w:rPr>
          <w:b/>
          <w:noProof/>
          <w:lang w:val="en-IE"/>
        </w:rPr>
        <w:t>29</w:t>
      </w:r>
      <w:r w:rsidR="00E179D6" w:rsidRPr="00862C5D">
        <w:rPr>
          <w:b/>
          <w:lang w:val="en-IE"/>
        </w:rPr>
        <w:fldChar w:fldCharType="end"/>
      </w:r>
      <w:bookmarkEnd w:id="299"/>
      <w:r w:rsidRPr="00862C5D">
        <w:rPr>
          <w:b/>
          <w:lang w:val="en-IE"/>
        </w:rPr>
        <w:t xml:space="preserve"> – Wind</w:t>
      </w:r>
      <w:ins w:id="300" w:author="Author">
        <w:r w:rsidR="000634E0">
          <w:rPr>
            <w:b/>
            <w:lang w:val="en-IE"/>
          </w:rPr>
          <w:t xml:space="preserve"> and Solar</w:t>
        </w:r>
      </w:ins>
      <w:r w:rsidRPr="00862C5D">
        <w:rPr>
          <w:b/>
          <w:lang w:val="en-IE"/>
        </w:rPr>
        <w:t xml:space="preserve"> Power Unit Forecast Data Transaction Submission Protocol</w:t>
      </w:r>
    </w:p>
    <w:tbl>
      <w:tblPr>
        <w:tblW w:w="7717" w:type="dxa"/>
        <w:tblInd w:w="851" w:type="dxa"/>
        <w:tblBorders>
          <w:top w:val="single" w:sz="12" w:space="0" w:color="808080"/>
          <w:left w:val="nil"/>
          <w:bottom w:val="single" w:sz="12" w:space="0" w:color="808080"/>
          <w:right w:val="nil"/>
          <w:insideH w:val="nil"/>
          <w:insideV w:val="nil"/>
        </w:tblBorders>
        <w:tblLook w:val="00A0"/>
      </w:tblPr>
      <w:tblGrid>
        <w:gridCol w:w="3757"/>
        <w:gridCol w:w="3960"/>
      </w:tblGrid>
      <w:tr w:rsidR="004F2D44" w:rsidRPr="00862C5D" w:rsidTr="00A4133B">
        <w:tc>
          <w:tcPr>
            <w:tcW w:w="3757" w:type="dxa"/>
            <w:tcBorders>
              <w:top w:val="single" w:sz="4" w:space="0" w:color="808080"/>
              <w:left w:val="nil"/>
              <w:bottom w:val="nil"/>
              <w:right w:val="nil"/>
            </w:tcBorders>
          </w:tcPr>
          <w:p w:rsidR="004F2D44" w:rsidRPr="00862C5D" w:rsidRDefault="004F2D44" w:rsidP="00A4133B">
            <w:pPr>
              <w:pStyle w:val="CERBODY"/>
              <w:rPr>
                <w:szCs w:val="24"/>
                <w:lang w:val="en-IE"/>
              </w:rPr>
            </w:pPr>
            <w:r w:rsidRPr="00862C5D">
              <w:rPr>
                <w:lang w:val="en-IE"/>
              </w:rPr>
              <w:t>Sender</w:t>
            </w:r>
          </w:p>
        </w:tc>
        <w:tc>
          <w:tcPr>
            <w:tcW w:w="3960" w:type="dxa"/>
            <w:tcBorders>
              <w:top w:val="single" w:sz="4" w:space="0" w:color="808080"/>
              <w:left w:val="nil"/>
              <w:bottom w:val="nil"/>
              <w:right w:val="nil"/>
            </w:tcBorders>
          </w:tcPr>
          <w:p w:rsidR="004F2D44" w:rsidRPr="00862C5D" w:rsidRDefault="004F2D44" w:rsidP="00A4133B">
            <w:pPr>
              <w:pStyle w:val="CERBODY"/>
              <w:rPr>
                <w:szCs w:val="24"/>
                <w:lang w:val="en-IE"/>
              </w:rPr>
            </w:pPr>
            <w:r w:rsidRPr="00862C5D">
              <w:rPr>
                <w:lang w:val="en-IE"/>
              </w:rPr>
              <w:t>System Operator(s)</w:t>
            </w:r>
          </w:p>
        </w:tc>
      </w:tr>
      <w:tr w:rsidR="004F2D44" w:rsidRPr="00862C5D" w:rsidTr="00A4133B">
        <w:tc>
          <w:tcPr>
            <w:tcW w:w="3757" w:type="dxa"/>
            <w:tcBorders>
              <w:top w:val="nil"/>
            </w:tcBorders>
          </w:tcPr>
          <w:p w:rsidR="004F2D44" w:rsidRPr="00862C5D" w:rsidRDefault="004F2D44" w:rsidP="00A4133B">
            <w:pPr>
              <w:pStyle w:val="CERBODY"/>
              <w:rPr>
                <w:szCs w:val="24"/>
                <w:lang w:val="en-IE"/>
              </w:rPr>
            </w:pPr>
            <w:r w:rsidRPr="00862C5D">
              <w:rPr>
                <w:lang w:val="en-IE"/>
              </w:rPr>
              <w:t>Recipient</w:t>
            </w:r>
          </w:p>
        </w:tc>
        <w:tc>
          <w:tcPr>
            <w:tcW w:w="3960" w:type="dxa"/>
            <w:tcBorders>
              <w:top w:val="nil"/>
            </w:tcBorders>
          </w:tcPr>
          <w:p w:rsidR="004F2D44" w:rsidRPr="00862C5D" w:rsidRDefault="004F2D44" w:rsidP="00A4133B">
            <w:pPr>
              <w:pStyle w:val="CERBODY"/>
              <w:rPr>
                <w:szCs w:val="24"/>
                <w:lang w:val="en-IE"/>
              </w:rPr>
            </w:pPr>
            <w:r w:rsidRPr="00862C5D">
              <w:rPr>
                <w:lang w:val="en-IE"/>
              </w:rPr>
              <w:t>Market Operator</w:t>
            </w:r>
          </w:p>
        </w:tc>
      </w:tr>
      <w:tr w:rsidR="004F2D44" w:rsidRPr="00862C5D" w:rsidTr="00A4133B">
        <w:tc>
          <w:tcPr>
            <w:tcW w:w="3757" w:type="dxa"/>
          </w:tcPr>
          <w:p w:rsidR="004F2D44" w:rsidRPr="00862C5D" w:rsidRDefault="004F2D44" w:rsidP="00A4133B">
            <w:pPr>
              <w:pStyle w:val="CERBODY"/>
              <w:rPr>
                <w:szCs w:val="24"/>
                <w:lang w:val="en-IE"/>
              </w:rPr>
            </w:pPr>
            <w:r w:rsidRPr="00862C5D">
              <w:rPr>
                <w:lang w:val="en-IE"/>
              </w:rPr>
              <w:t>Number of Data Transactions</w:t>
            </w:r>
          </w:p>
        </w:tc>
        <w:tc>
          <w:tcPr>
            <w:tcW w:w="3960" w:type="dxa"/>
          </w:tcPr>
          <w:p w:rsidR="004F2D44" w:rsidRPr="00862C5D" w:rsidRDefault="004F2D44" w:rsidP="00A4133B">
            <w:pPr>
              <w:pStyle w:val="CERBODY"/>
              <w:rPr>
                <w:lang w:val="en-IE"/>
              </w:rPr>
            </w:pPr>
            <w:r w:rsidRPr="00862C5D">
              <w:rPr>
                <w:lang w:val="en-IE"/>
              </w:rPr>
              <w:t>At least once for each Jurisdiction in each of the following timescales in respect of the relevant Trading Day:</w:t>
            </w:r>
          </w:p>
          <w:p w:rsidR="004F2D44" w:rsidRPr="00862C5D" w:rsidRDefault="004F2D44" w:rsidP="00A4133B">
            <w:pPr>
              <w:pStyle w:val="CERBODY"/>
              <w:rPr>
                <w:lang w:val="en-IE"/>
              </w:rPr>
            </w:pPr>
            <w:r w:rsidRPr="00862C5D">
              <w:rPr>
                <w:lang w:val="en-IE"/>
              </w:rPr>
              <w:t>By the DAM Gate Closure and as updated;</w:t>
            </w:r>
          </w:p>
          <w:p w:rsidR="004F2D44" w:rsidRPr="00862C5D" w:rsidRDefault="004F2D44" w:rsidP="00A4133B">
            <w:pPr>
              <w:pStyle w:val="CERBODY"/>
              <w:rPr>
                <w:szCs w:val="24"/>
                <w:lang w:val="en-IE"/>
              </w:rPr>
            </w:pPr>
            <w:r w:rsidRPr="00862C5D">
              <w:rPr>
                <w:lang w:val="en-IE"/>
              </w:rPr>
              <w:t>Data Transactions should contain data for each Wind Power Unit</w:t>
            </w:r>
            <w:ins w:id="301" w:author="Author">
              <w:r w:rsidR="000634E0">
                <w:rPr>
                  <w:lang w:val="en-IE"/>
                </w:rPr>
                <w:t xml:space="preserve"> and Solar Power Unit</w:t>
              </w:r>
            </w:ins>
            <w:r w:rsidRPr="00862C5D">
              <w:rPr>
                <w:lang w:val="en-IE"/>
              </w:rPr>
              <w:t xml:space="preserve"> in a given Jurisdiction for each Imbalance Settlement Period in the following two complete Trading Days</w:t>
            </w:r>
          </w:p>
        </w:tc>
      </w:tr>
      <w:tr w:rsidR="004F2D44" w:rsidRPr="00862C5D" w:rsidTr="00A4133B">
        <w:tc>
          <w:tcPr>
            <w:tcW w:w="3757" w:type="dxa"/>
          </w:tcPr>
          <w:p w:rsidR="004F2D44" w:rsidRPr="00862C5D" w:rsidRDefault="004F2D44" w:rsidP="00A4133B">
            <w:pPr>
              <w:pStyle w:val="CERBODY"/>
              <w:rPr>
                <w:szCs w:val="24"/>
                <w:lang w:val="en-IE"/>
              </w:rPr>
            </w:pPr>
            <w:r w:rsidRPr="00862C5D">
              <w:rPr>
                <w:lang w:val="en-IE"/>
              </w:rPr>
              <w:t>Frequency of Data Transactions</w:t>
            </w:r>
          </w:p>
        </w:tc>
        <w:tc>
          <w:tcPr>
            <w:tcW w:w="3960" w:type="dxa"/>
          </w:tcPr>
          <w:p w:rsidR="004F2D44" w:rsidRPr="00862C5D" w:rsidRDefault="004F2D44" w:rsidP="00A4133B">
            <w:pPr>
              <w:pStyle w:val="CERBODY"/>
              <w:rPr>
                <w:szCs w:val="24"/>
                <w:lang w:val="en-IE"/>
              </w:rPr>
            </w:pPr>
            <w:r w:rsidRPr="00862C5D">
              <w:rPr>
                <w:lang w:val="en-IE"/>
              </w:rPr>
              <w:t>At least once prior to the DAM Gate Closure, plus as updated</w:t>
            </w:r>
          </w:p>
        </w:tc>
      </w:tr>
      <w:tr w:rsidR="004F2D44" w:rsidRPr="00862C5D" w:rsidTr="00A4133B">
        <w:tc>
          <w:tcPr>
            <w:tcW w:w="3757" w:type="dxa"/>
          </w:tcPr>
          <w:p w:rsidR="004F2D44" w:rsidRPr="00862C5D" w:rsidRDefault="004F2D44" w:rsidP="00A4133B">
            <w:pPr>
              <w:pStyle w:val="CERBODY"/>
              <w:rPr>
                <w:szCs w:val="24"/>
                <w:lang w:val="en-IE"/>
              </w:rPr>
            </w:pPr>
            <w:r w:rsidRPr="00862C5D">
              <w:rPr>
                <w:lang w:val="en-IE"/>
              </w:rPr>
              <w:t>First Submission time</w:t>
            </w:r>
          </w:p>
        </w:tc>
        <w:tc>
          <w:tcPr>
            <w:tcW w:w="3960" w:type="dxa"/>
          </w:tcPr>
          <w:p w:rsidR="004F2D44" w:rsidRPr="00862C5D" w:rsidRDefault="004F2D44" w:rsidP="00A4133B">
            <w:pPr>
              <w:pStyle w:val="CERBODY"/>
              <w:rPr>
                <w:szCs w:val="24"/>
                <w:lang w:val="en-IE"/>
              </w:rPr>
            </w:pPr>
            <w:r w:rsidRPr="00862C5D">
              <w:rPr>
                <w:lang w:val="en-IE"/>
              </w:rPr>
              <w:t>As updated</w:t>
            </w:r>
          </w:p>
        </w:tc>
      </w:tr>
      <w:tr w:rsidR="004F2D44" w:rsidRPr="00862C5D" w:rsidTr="00A4133B">
        <w:tc>
          <w:tcPr>
            <w:tcW w:w="3757" w:type="dxa"/>
          </w:tcPr>
          <w:p w:rsidR="004F2D44" w:rsidRPr="00862C5D" w:rsidRDefault="004F2D44" w:rsidP="00A4133B">
            <w:pPr>
              <w:pStyle w:val="CERBODY"/>
              <w:rPr>
                <w:szCs w:val="24"/>
                <w:lang w:val="en-IE"/>
              </w:rPr>
            </w:pPr>
            <w:r w:rsidRPr="00862C5D">
              <w:rPr>
                <w:lang w:val="en-IE"/>
              </w:rPr>
              <w:t>Last Submission time</w:t>
            </w:r>
          </w:p>
        </w:tc>
        <w:tc>
          <w:tcPr>
            <w:tcW w:w="3960" w:type="dxa"/>
          </w:tcPr>
          <w:p w:rsidR="004F2D44" w:rsidRPr="00862C5D" w:rsidRDefault="004F2D44" w:rsidP="00A4133B">
            <w:pPr>
              <w:pStyle w:val="CERBODY"/>
              <w:rPr>
                <w:szCs w:val="24"/>
                <w:lang w:val="en-IE"/>
              </w:rPr>
            </w:pPr>
            <w:r w:rsidRPr="00862C5D">
              <w:rPr>
                <w:lang w:val="en-IE"/>
              </w:rPr>
              <w:t xml:space="preserve">Unlimited, at least one Data Transaction shall be submitted by the DAM Gate Closure, plus as updated </w:t>
            </w:r>
          </w:p>
        </w:tc>
      </w:tr>
      <w:tr w:rsidR="004F2D44" w:rsidRPr="00862C5D" w:rsidTr="00A4133B">
        <w:tc>
          <w:tcPr>
            <w:tcW w:w="3757" w:type="dxa"/>
          </w:tcPr>
          <w:p w:rsidR="004F2D44" w:rsidRPr="00862C5D" w:rsidRDefault="004F2D44" w:rsidP="00A4133B">
            <w:pPr>
              <w:pStyle w:val="CERBODY"/>
              <w:rPr>
                <w:szCs w:val="24"/>
                <w:lang w:val="en-IE"/>
              </w:rPr>
            </w:pPr>
            <w:r w:rsidRPr="00862C5D">
              <w:rPr>
                <w:lang w:val="en-IE"/>
              </w:rPr>
              <w:t>Permitted frequency of resubmission prior to last submission time</w:t>
            </w:r>
          </w:p>
        </w:tc>
        <w:tc>
          <w:tcPr>
            <w:tcW w:w="3960" w:type="dxa"/>
          </w:tcPr>
          <w:p w:rsidR="004F2D44" w:rsidRPr="00862C5D" w:rsidRDefault="004F2D44" w:rsidP="00A4133B">
            <w:pPr>
              <w:pStyle w:val="CERBODY"/>
              <w:rPr>
                <w:rFonts w:cs="Arial"/>
                <w:szCs w:val="24"/>
                <w:lang w:val="en-IE"/>
              </w:rPr>
            </w:pPr>
            <w:r w:rsidRPr="00862C5D">
              <w:rPr>
                <w:rFonts w:cs="Arial"/>
                <w:lang w:val="en-IE"/>
              </w:rPr>
              <w:t>Unlimited</w:t>
            </w:r>
          </w:p>
          <w:p w:rsidR="004F2D44" w:rsidRPr="00862C5D" w:rsidRDefault="004F2D44" w:rsidP="00A4133B">
            <w:pPr>
              <w:pStyle w:val="CERBODY"/>
              <w:rPr>
                <w:szCs w:val="24"/>
                <w:lang w:val="en-IE"/>
              </w:rPr>
            </w:pPr>
          </w:p>
        </w:tc>
      </w:tr>
      <w:tr w:rsidR="004F2D44" w:rsidRPr="00862C5D" w:rsidTr="00A4133B">
        <w:tc>
          <w:tcPr>
            <w:tcW w:w="3757" w:type="dxa"/>
          </w:tcPr>
          <w:p w:rsidR="004F2D44" w:rsidRPr="00862C5D" w:rsidRDefault="004F2D44" w:rsidP="00A4133B">
            <w:pPr>
              <w:pStyle w:val="CERBODY"/>
              <w:rPr>
                <w:szCs w:val="24"/>
                <w:lang w:val="en-IE"/>
              </w:rPr>
            </w:pPr>
            <w:r w:rsidRPr="00862C5D">
              <w:rPr>
                <w:lang w:val="en-IE"/>
              </w:rPr>
              <w:t>Required resubmission subsequent to last submission time</w:t>
            </w:r>
          </w:p>
        </w:tc>
        <w:tc>
          <w:tcPr>
            <w:tcW w:w="3960" w:type="dxa"/>
          </w:tcPr>
          <w:p w:rsidR="004F2D44" w:rsidRPr="00862C5D" w:rsidRDefault="004F2D44" w:rsidP="00A4133B">
            <w:pPr>
              <w:pStyle w:val="CERBODY"/>
              <w:rPr>
                <w:szCs w:val="24"/>
                <w:lang w:val="en-IE"/>
              </w:rPr>
            </w:pPr>
            <w:r w:rsidRPr="00862C5D">
              <w:rPr>
                <w:lang w:val="en-IE"/>
              </w:rPr>
              <w:t>None</w:t>
            </w:r>
          </w:p>
        </w:tc>
      </w:tr>
      <w:tr w:rsidR="004F2D44" w:rsidRPr="00862C5D" w:rsidTr="00A4133B">
        <w:tc>
          <w:tcPr>
            <w:tcW w:w="3757" w:type="dxa"/>
          </w:tcPr>
          <w:p w:rsidR="004F2D44" w:rsidRPr="00862C5D" w:rsidRDefault="004F2D44" w:rsidP="00A4133B">
            <w:pPr>
              <w:pStyle w:val="CERBODY"/>
              <w:rPr>
                <w:szCs w:val="24"/>
                <w:lang w:val="en-IE"/>
              </w:rPr>
            </w:pPr>
            <w:r w:rsidRPr="00862C5D">
              <w:rPr>
                <w:lang w:val="en-IE"/>
              </w:rPr>
              <w:t>Valid Communication Channels</w:t>
            </w:r>
          </w:p>
        </w:tc>
        <w:tc>
          <w:tcPr>
            <w:tcW w:w="3960" w:type="dxa"/>
          </w:tcPr>
          <w:p w:rsidR="004F2D44" w:rsidRPr="00862C5D" w:rsidRDefault="004F2D44" w:rsidP="00A4133B">
            <w:pPr>
              <w:pStyle w:val="CERBODY"/>
              <w:rPr>
                <w:szCs w:val="24"/>
                <w:lang w:val="en-IE"/>
              </w:rPr>
            </w:pPr>
            <w:r w:rsidRPr="00862C5D">
              <w:rPr>
                <w:lang w:val="en-IE"/>
              </w:rPr>
              <w:t xml:space="preserve">Type 3 (computer to computer) </w:t>
            </w:r>
          </w:p>
        </w:tc>
      </w:tr>
      <w:tr w:rsidR="004F2D44" w:rsidRPr="00862C5D" w:rsidTr="00A4133B">
        <w:tc>
          <w:tcPr>
            <w:tcW w:w="3757" w:type="dxa"/>
          </w:tcPr>
          <w:p w:rsidR="004F2D44" w:rsidRPr="00862C5D" w:rsidRDefault="004F2D44" w:rsidP="00A4133B">
            <w:pPr>
              <w:pStyle w:val="CERBODY"/>
              <w:rPr>
                <w:szCs w:val="24"/>
                <w:lang w:val="en-IE"/>
              </w:rPr>
            </w:pPr>
            <w:r w:rsidRPr="00862C5D">
              <w:rPr>
                <w:lang w:val="en-IE"/>
              </w:rPr>
              <w:lastRenderedPageBreak/>
              <w:t xml:space="preserve">Process for data validation </w:t>
            </w:r>
          </w:p>
        </w:tc>
        <w:tc>
          <w:tcPr>
            <w:tcW w:w="3960" w:type="dxa"/>
          </w:tcPr>
          <w:p w:rsidR="004F2D44" w:rsidRPr="00862C5D" w:rsidRDefault="004F2D44" w:rsidP="00A4133B">
            <w:pPr>
              <w:pStyle w:val="CERBODY"/>
              <w:rPr>
                <w:szCs w:val="24"/>
                <w:lang w:val="en-IE"/>
              </w:rPr>
            </w:pPr>
            <w:r w:rsidRPr="00862C5D">
              <w:rPr>
                <w:lang w:val="en-IE"/>
              </w:rPr>
              <w:t>None</w:t>
            </w:r>
          </w:p>
        </w:tc>
      </w:tr>
    </w:tbl>
    <w:p w:rsidR="004F2D44" w:rsidRPr="00862C5D" w:rsidRDefault="004F2D44" w:rsidP="004F2D44">
      <w:pPr>
        <w:pStyle w:val="CERBODY"/>
        <w:rPr>
          <w:lang w:val="en-IE"/>
        </w:rPr>
      </w:pPr>
    </w:p>
    <w:p w:rsidR="004F2D44" w:rsidRPr="00862C5D" w:rsidRDefault="004F2D44" w:rsidP="003B4AF7">
      <w:pPr>
        <w:pStyle w:val="CERAPPENDIXLEVEL3"/>
        <w:rPr>
          <w:lang w:val="en-IE"/>
        </w:rPr>
      </w:pPr>
      <w:bookmarkStart w:id="302" w:name="_Toc168385393"/>
      <w:bookmarkStart w:id="303" w:name="_Toc477458069"/>
      <w:r w:rsidRPr="00862C5D">
        <w:rPr>
          <w:lang w:val="en-IE"/>
        </w:rPr>
        <w:t>Uninstructed Imbalance Parameter Data Transaction</w:t>
      </w:r>
      <w:bookmarkEnd w:id="302"/>
      <w:bookmarkEnd w:id="303"/>
    </w:p>
    <w:p w:rsidR="004F2D44" w:rsidRPr="00862C5D" w:rsidRDefault="004F2D44" w:rsidP="005A4AB2">
      <w:pPr>
        <w:pStyle w:val="ListParagraph"/>
        <w:numPr>
          <w:ilvl w:val="3"/>
          <w:numId w:val="43"/>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4F2D44" w:rsidRPr="00862C5D" w:rsidRDefault="004F2D44" w:rsidP="005A4AB2">
      <w:pPr>
        <w:pStyle w:val="ListParagraph"/>
        <w:numPr>
          <w:ilvl w:val="3"/>
          <w:numId w:val="43"/>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4F2D44" w:rsidRPr="00862C5D" w:rsidRDefault="004F2D44" w:rsidP="005A4AB2">
      <w:pPr>
        <w:pStyle w:val="ListParagraph"/>
        <w:numPr>
          <w:ilvl w:val="3"/>
          <w:numId w:val="43"/>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4F2D44" w:rsidRPr="00862C5D" w:rsidRDefault="004F2D44" w:rsidP="005A4AB2">
      <w:pPr>
        <w:pStyle w:val="ListParagraph"/>
        <w:numPr>
          <w:ilvl w:val="3"/>
          <w:numId w:val="43"/>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4F2D44" w:rsidRPr="00862C5D" w:rsidRDefault="004F2D44" w:rsidP="005A4AB2">
      <w:pPr>
        <w:pStyle w:val="ListParagraph"/>
        <w:numPr>
          <w:ilvl w:val="3"/>
          <w:numId w:val="43"/>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4F2D44" w:rsidRPr="00862C5D" w:rsidRDefault="004F2D44" w:rsidP="005A4AB2">
      <w:pPr>
        <w:pStyle w:val="ListParagraph"/>
        <w:numPr>
          <w:ilvl w:val="3"/>
          <w:numId w:val="43"/>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4F2D44" w:rsidRPr="00862C5D" w:rsidRDefault="004F2D44" w:rsidP="005A4AB2">
      <w:pPr>
        <w:pStyle w:val="ListParagraph"/>
        <w:numPr>
          <w:ilvl w:val="3"/>
          <w:numId w:val="43"/>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4F2D44" w:rsidRPr="00862C5D" w:rsidRDefault="004F2D44" w:rsidP="005A4AB2">
      <w:pPr>
        <w:pStyle w:val="ListParagraph"/>
        <w:numPr>
          <w:ilvl w:val="3"/>
          <w:numId w:val="43"/>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4F2D44" w:rsidRPr="00862C5D" w:rsidRDefault="004F2D44" w:rsidP="005A4AB2">
      <w:pPr>
        <w:pStyle w:val="ListParagraph"/>
        <w:numPr>
          <w:ilvl w:val="3"/>
          <w:numId w:val="43"/>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4F2D44" w:rsidRPr="00862C5D" w:rsidRDefault="004F2D44" w:rsidP="005A4AB2">
      <w:pPr>
        <w:pStyle w:val="ListParagraph"/>
        <w:numPr>
          <w:ilvl w:val="3"/>
          <w:numId w:val="43"/>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4F2D44" w:rsidRPr="00862C5D" w:rsidRDefault="004F2D44" w:rsidP="005A4AB2">
      <w:pPr>
        <w:pStyle w:val="ListParagraph"/>
        <w:numPr>
          <w:ilvl w:val="3"/>
          <w:numId w:val="43"/>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4F2D44" w:rsidRPr="00862C5D" w:rsidRDefault="004F2D44" w:rsidP="005A4AB2">
      <w:pPr>
        <w:pStyle w:val="ListParagraph"/>
        <w:numPr>
          <w:ilvl w:val="3"/>
          <w:numId w:val="43"/>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4F2D44" w:rsidRPr="00862C5D" w:rsidRDefault="004F2D44" w:rsidP="005A4AB2">
      <w:pPr>
        <w:pStyle w:val="ListParagraph"/>
        <w:numPr>
          <w:ilvl w:val="3"/>
          <w:numId w:val="43"/>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4F2D44" w:rsidRPr="00862C5D" w:rsidRDefault="004F2D44" w:rsidP="005A4AB2">
      <w:pPr>
        <w:pStyle w:val="ListParagraph"/>
        <w:numPr>
          <w:ilvl w:val="3"/>
          <w:numId w:val="43"/>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4F2D44" w:rsidRPr="00862C5D" w:rsidRDefault="004F2D44" w:rsidP="005A4AB2">
      <w:pPr>
        <w:pStyle w:val="ListParagraph"/>
        <w:numPr>
          <w:ilvl w:val="3"/>
          <w:numId w:val="43"/>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4F2D44" w:rsidRPr="00862C5D" w:rsidRDefault="004F2D44" w:rsidP="005A4AB2">
      <w:pPr>
        <w:pStyle w:val="ListParagraph"/>
        <w:numPr>
          <w:ilvl w:val="3"/>
          <w:numId w:val="43"/>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4F2D44" w:rsidRPr="00862C5D" w:rsidRDefault="004F2D44" w:rsidP="005A4AB2">
      <w:pPr>
        <w:pStyle w:val="ListParagraph"/>
        <w:numPr>
          <w:ilvl w:val="3"/>
          <w:numId w:val="43"/>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4F2D44" w:rsidRPr="00862C5D" w:rsidRDefault="004F2D44" w:rsidP="005A4AB2">
      <w:pPr>
        <w:pStyle w:val="ListParagraph"/>
        <w:numPr>
          <w:ilvl w:val="3"/>
          <w:numId w:val="43"/>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4F2D44" w:rsidRPr="00862C5D" w:rsidRDefault="004F2D44" w:rsidP="005A4AB2">
      <w:pPr>
        <w:pStyle w:val="ListParagraph"/>
        <w:numPr>
          <w:ilvl w:val="3"/>
          <w:numId w:val="43"/>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4F2D44" w:rsidRPr="00862C5D" w:rsidRDefault="004F2D44" w:rsidP="005A4AB2">
      <w:pPr>
        <w:pStyle w:val="ListParagraph"/>
        <w:numPr>
          <w:ilvl w:val="3"/>
          <w:numId w:val="43"/>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4F2D44" w:rsidRPr="00862C5D" w:rsidRDefault="004F2D44" w:rsidP="003B4AF7">
      <w:pPr>
        <w:pStyle w:val="CERAPPENDIXLEVEL4"/>
        <w:rPr>
          <w:lang w:val="en-IE"/>
        </w:rPr>
      </w:pPr>
      <w:r w:rsidRPr="00862C5D">
        <w:rPr>
          <w:lang w:val="en-IE"/>
        </w:rPr>
        <w:t xml:space="preserve">The Data Records for the Uninstructed Imbalance Parameter Data Transaction are described in </w:t>
      </w:r>
      <w:fldSimple w:instr=" REF _Ref459999178 \h  \* MERGEFORMAT ">
        <w:r w:rsidR="002E3252" w:rsidRPr="002E3252">
          <w:rPr>
            <w:lang w:val="en-IE"/>
          </w:rPr>
          <w:t>Table 30</w:t>
        </w:r>
      </w:fldSimple>
      <w:r w:rsidRPr="00862C5D">
        <w:rPr>
          <w:lang w:val="en-IE"/>
        </w:rPr>
        <w:t xml:space="preserve"> and the Submission Protocol in </w:t>
      </w:r>
      <w:fldSimple w:instr=" REF _Ref459999189 \h  \* MERGEFORMAT ">
        <w:r w:rsidR="002E3252" w:rsidRPr="002E3252">
          <w:rPr>
            <w:lang w:val="en-IE"/>
          </w:rPr>
          <w:t>Table 31</w:t>
        </w:r>
      </w:fldSimple>
      <w:r w:rsidRPr="00862C5D">
        <w:rPr>
          <w:lang w:val="en-IE"/>
        </w:rPr>
        <w:t>.</w:t>
      </w:r>
    </w:p>
    <w:p w:rsidR="004F2D44" w:rsidRPr="00862C5D" w:rsidRDefault="004F2D44" w:rsidP="004F2D44">
      <w:pPr>
        <w:pStyle w:val="CERBODY"/>
        <w:rPr>
          <w:b/>
          <w:lang w:val="en-IE"/>
        </w:rPr>
      </w:pPr>
      <w:bookmarkStart w:id="304" w:name="_Ref459999178"/>
      <w:r w:rsidRPr="00862C5D">
        <w:rPr>
          <w:b/>
          <w:lang w:val="en-IE"/>
        </w:rPr>
        <w:t xml:space="preserve">Table </w:t>
      </w:r>
      <w:r w:rsidR="00E179D6" w:rsidRPr="00862C5D">
        <w:rPr>
          <w:b/>
          <w:lang w:val="en-IE"/>
        </w:rPr>
        <w:fldChar w:fldCharType="begin"/>
      </w:r>
      <w:r w:rsidRPr="00862C5D">
        <w:rPr>
          <w:b/>
          <w:lang w:val="en-IE"/>
        </w:rPr>
        <w:instrText xml:space="preserve"> SEQ Table \* ARABIC </w:instrText>
      </w:r>
      <w:r w:rsidR="00E179D6" w:rsidRPr="00862C5D">
        <w:rPr>
          <w:b/>
          <w:lang w:val="en-IE"/>
        </w:rPr>
        <w:fldChar w:fldCharType="separate"/>
      </w:r>
      <w:r w:rsidR="002E3252">
        <w:rPr>
          <w:b/>
          <w:noProof/>
          <w:lang w:val="en-IE"/>
        </w:rPr>
        <w:t>30</w:t>
      </w:r>
      <w:r w:rsidR="00E179D6" w:rsidRPr="00862C5D">
        <w:rPr>
          <w:b/>
          <w:lang w:val="en-IE"/>
        </w:rPr>
        <w:fldChar w:fldCharType="end"/>
      </w:r>
      <w:bookmarkEnd w:id="304"/>
      <w:r w:rsidRPr="00862C5D">
        <w:rPr>
          <w:b/>
          <w:lang w:val="en-IE"/>
        </w:rPr>
        <w:t xml:space="preserve"> – Uninstructed Imbalance Parameter </w:t>
      </w:r>
      <w:r w:rsidR="006C6A01" w:rsidRPr="00862C5D">
        <w:rPr>
          <w:b/>
          <w:lang w:val="en-IE"/>
        </w:rPr>
        <w:t xml:space="preserve">Data </w:t>
      </w:r>
      <w:r w:rsidRPr="00862C5D">
        <w:rPr>
          <w:b/>
          <w:lang w:val="en-IE"/>
        </w:rPr>
        <w:t>Transaction Data Records</w:t>
      </w:r>
    </w:p>
    <w:tbl>
      <w:tblPr>
        <w:tblW w:w="7717" w:type="dxa"/>
        <w:tblInd w:w="851" w:type="dxa"/>
        <w:tblBorders>
          <w:top w:val="single" w:sz="12" w:space="0" w:color="808080"/>
          <w:left w:val="nil"/>
          <w:bottom w:val="single" w:sz="12" w:space="0" w:color="808080"/>
          <w:right w:val="nil"/>
          <w:insideH w:val="nil"/>
          <w:insideV w:val="nil"/>
        </w:tblBorders>
        <w:tblLook w:val="00A0"/>
      </w:tblPr>
      <w:tblGrid>
        <w:gridCol w:w="7717"/>
      </w:tblGrid>
      <w:tr w:rsidR="004F2D44" w:rsidRPr="00862C5D" w:rsidTr="00A4133B">
        <w:trPr>
          <w:cantSplit/>
        </w:trPr>
        <w:tc>
          <w:tcPr>
            <w:tcW w:w="7717" w:type="dxa"/>
            <w:tcBorders>
              <w:top w:val="single" w:sz="4" w:space="0" w:color="808080"/>
              <w:left w:val="nil"/>
              <w:bottom w:val="nil"/>
              <w:right w:val="nil"/>
            </w:tcBorders>
          </w:tcPr>
          <w:p w:rsidR="004F2D44" w:rsidRPr="00862C5D" w:rsidRDefault="004F2D44" w:rsidP="00A4133B">
            <w:pPr>
              <w:pStyle w:val="CERBODY"/>
              <w:rPr>
                <w:szCs w:val="24"/>
                <w:lang w:val="en-IE"/>
              </w:rPr>
            </w:pPr>
            <w:r w:rsidRPr="00862C5D">
              <w:rPr>
                <w:lang w:val="en-IE"/>
              </w:rPr>
              <w:t>Engineering Tolerance (TOLENG)</w:t>
            </w:r>
            <w:r w:rsidRPr="00862C5D">
              <w:rPr>
                <w:lang w:val="en-IE"/>
              </w:rPr>
              <w:tab/>
            </w:r>
          </w:p>
        </w:tc>
      </w:tr>
      <w:tr w:rsidR="004F2D44" w:rsidRPr="00862C5D" w:rsidTr="00A4133B">
        <w:trPr>
          <w:cantSplit/>
        </w:trPr>
        <w:tc>
          <w:tcPr>
            <w:tcW w:w="7717" w:type="dxa"/>
            <w:tcBorders>
              <w:top w:val="nil"/>
            </w:tcBorders>
          </w:tcPr>
          <w:p w:rsidR="004F2D44" w:rsidRPr="00862C5D" w:rsidRDefault="004F2D44" w:rsidP="00A4133B">
            <w:pPr>
              <w:pStyle w:val="CERBODY"/>
              <w:rPr>
                <w:szCs w:val="24"/>
                <w:lang w:val="en-IE"/>
              </w:rPr>
            </w:pPr>
            <w:r w:rsidRPr="00862C5D">
              <w:rPr>
                <w:lang w:val="en-IE"/>
              </w:rPr>
              <w:t>MW Tolerance (</w:t>
            </w:r>
            <w:proofErr w:type="spellStart"/>
            <w:r w:rsidRPr="00862C5D">
              <w:rPr>
                <w:lang w:val="en-IE"/>
              </w:rPr>
              <w:t>TOLMW</w:t>
            </w:r>
            <w:r w:rsidRPr="00862C5D">
              <w:rPr>
                <w:vertAlign w:val="subscript"/>
                <w:lang w:val="en-IE"/>
              </w:rPr>
              <w:t>t</w:t>
            </w:r>
            <w:proofErr w:type="spellEnd"/>
            <w:r w:rsidRPr="00862C5D">
              <w:rPr>
                <w:lang w:val="en-IE"/>
              </w:rPr>
              <w:t>) for each Trading Day t</w:t>
            </w:r>
          </w:p>
        </w:tc>
      </w:tr>
      <w:tr w:rsidR="004F2D44" w:rsidRPr="00862C5D" w:rsidTr="00A4133B">
        <w:trPr>
          <w:cantSplit/>
        </w:trPr>
        <w:tc>
          <w:tcPr>
            <w:tcW w:w="7717" w:type="dxa"/>
          </w:tcPr>
          <w:p w:rsidR="004F2D44" w:rsidRPr="00862C5D" w:rsidRDefault="004F2D44" w:rsidP="00A4133B">
            <w:pPr>
              <w:pStyle w:val="CERBODY"/>
              <w:rPr>
                <w:szCs w:val="24"/>
                <w:lang w:val="en-IE"/>
              </w:rPr>
            </w:pPr>
            <w:r w:rsidRPr="00862C5D">
              <w:rPr>
                <w:lang w:val="en-IE"/>
              </w:rPr>
              <w:t>System per Unit Regulation parameter (UREG)</w:t>
            </w:r>
          </w:p>
        </w:tc>
      </w:tr>
      <w:tr w:rsidR="004F2D44" w:rsidRPr="00862C5D" w:rsidTr="00A4133B">
        <w:trPr>
          <w:cantSplit/>
        </w:trPr>
        <w:tc>
          <w:tcPr>
            <w:tcW w:w="7717" w:type="dxa"/>
          </w:tcPr>
          <w:p w:rsidR="004F2D44" w:rsidRPr="00862C5D" w:rsidRDefault="004F2D44" w:rsidP="00A4133B">
            <w:pPr>
              <w:pStyle w:val="CERBODY"/>
              <w:rPr>
                <w:szCs w:val="24"/>
                <w:lang w:val="en-IE"/>
              </w:rPr>
            </w:pPr>
            <w:r w:rsidRPr="00862C5D">
              <w:rPr>
                <w:lang w:val="en-IE"/>
              </w:rPr>
              <w:t>Discount for Over Generation Factor (</w:t>
            </w:r>
            <w:proofErr w:type="spellStart"/>
            <w:r w:rsidRPr="00862C5D">
              <w:rPr>
                <w:lang w:val="en-IE"/>
              </w:rPr>
              <w:t>FDOG</w:t>
            </w:r>
            <w:r w:rsidRPr="00862C5D">
              <w:rPr>
                <w:vertAlign w:val="subscript"/>
                <w:lang w:val="en-IE"/>
              </w:rPr>
              <w:t>u</w:t>
            </w:r>
            <w:r w:rsidRPr="00862C5D">
              <w:rPr>
                <w:rFonts w:cs="Arial"/>
                <w:bCs/>
                <w:vertAlign w:val="subscript"/>
                <w:lang w:val="en-IE"/>
              </w:rPr>
              <w:t>γ</w:t>
            </w:r>
            <w:proofErr w:type="spellEnd"/>
            <w:r w:rsidRPr="00862C5D">
              <w:rPr>
                <w:lang w:val="en-IE"/>
              </w:rPr>
              <w:t xml:space="preserve">) for each Generator Unit u in each Imbalance Settlement Period </w:t>
            </w:r>
            <w:r w:rsidRPr="00862C5D">
              <w:rPr>
                <w:rFonts w:cs="Arial"/>
                <w:bCs/>
                <w:lang w:val="en-IE"/>
              </w:rPr>
              <w:t>γ</w:t>
            </w:r>
          </w:p>
        </w:tc>
      </w:tr>
      <w:tr w:rsidR="004F2D44" w:rsidRPr="00862C5D" w:rsidTr="00A4133B">
        <w:trPr>
          <w:cantSplit/>
        </w:trPr>
        <w:tc>
          <w:tcPr>
            <w:tcW w:w="7717" w:type="dxa"/>
          </w:tcPr>
          <w:p w:rsidR="004F2D44" w:rsidRPr="00862C5D" w:rsidRDefault="004F2D44" w:rsidP="00A4133B">
            <w:pPr>
              <w:pStyle w:val="CERBODY"/>
              <w:rPr>
                <w:szCs w:val="24"/>
                <w:lang w:val="en-IE"/>
              </w:rPr>
            </w:pPr>
            <w:r w:rsidRPr="00862C5D">
              <w:rPr>
                <w:lang w:val="en-IE"/>
              </w:rPr>
              <w:t>Premium for Under Generation Factor (</w:t>
            </w:r>
            <w:proofErr w:type="spellStart"/>
            <w:r w:rsidRPr="00862C5D">
              <w:rPr>
                <w:lang w:val="en-IE"/>
              </w:rPr>
              <w:t>FPUG</w:t>
            </w:r>
            <w:r w:rsidRPr="00862C5D">
              <w:rPr>
                <w:vertAlign w:val="subscript"/>
                <w:lang w:val="en-IE"/>
              </w:rPr>
              <w:t>u</w:t>
            </w:r>
            <w:r w:rsidRPr="00862C5D">
              <w:rPr>
                <w:rFonts w:cs="Arial"/>
                <w:bCs/>
                <w:vertAlign w:val="subscript"/>
                <w:lang w:val="en-IE"/>
              </w:rPr>
              <w:t>γ</w:t>
            </w:r>
            <w:proofErr w:type="spellEnd"/>
            <w:r w:rsidRPr="00862C5D">
              <w:rPr>
                <w:lang w:val="en-IE"/>
              </w:rPr>
              <w:t xml:space="preserve">) for each Generator Unit u in each Imbalance Settlement Period </w:t>
            </w:r>
            <w:r w:rsidRPr="00862C5D">
              <w:rPr>
                <w:rFonts w:cs="Arial"/>
                <w:bCs/>
                <w:lang w:val="en-IE"/>
              </w:rPr>
              <w:t>γ</w:t>
            </w:r>
          </w:p>
        </w:tc>
      </w:tr>
    </w:tbl>
    <w:p w:rsidR="004F2D44" w:rsidRPr="00862C5D" w:rsidRDefault="004F2D44" w:rsidP="004F2D44">
      <w:pPr>
        <w:pStyle w:val="CERBODY"/>
        <w:rPr>
          <w:lang w:val="en-IE"/>
        </w:rPr>
      </w:pPr>
    </w:p>
    <w:p w:rsidR="004F2D44" w:rsidRPr="00862C5D" w:rsidRDefault="004F2D44" w:rsidP="004F2D44">
      <w:pPr>
        <w:pStyle w:val="CERBODY"/>
        <w:rPr>
          <w:b/>
          <w:lang w:val="en-IE"/>
        </w:rPr>
      </w:pPr>
      <w:bookmarkStart w:id="305" w:name="_Ref459999189"/>
      <w:r w:rsidRPr="00862C5D">
        <w:rPr>
          <w:b/>
          <w:lang w:val="en-IE"/>
        </w:rPr>
        <w:t xml:space="preserve">Table </w:t>
      </w:r>
      <w:r w:rsidR="00E179D6" w:rsidRPr="00862C5D">
        <w:rPr>
          <w:b/>
          <w:lang w:val="en-IE"/>
        </w:rPr>
        <w:fldChar w:fldCharType="begin"/>
      </w:r>
      <w:r w:rsidRPr="00862C5D">
        <w:rPr>
          <w:b/>
          <w:lang w:val="en-IE"/>
        </w:rPr>
        <w:instrText xml:space="preserve"> SEQ Table \* ARABIC </w:instrText>
      </w:r>
      <w:r w:rsidR="00E179D6" w:rsidRPr="00862C5D">
        <w:rPr>
          <w:b/>
          <w:lang w:val="en-IE"/>
        </w:rPr>
        <w:fldChar w:fldCharType="separate"/>
      </w:r>
      <w:r w:rsidR="002E3252">
        <w:rPr>
          <w:b/>
          <w:noProof/>
          <w:lang w:val="en-IE"/>
        </w:rPr>
        <w:t>31</w:t>
      </w:r>
      <w:r w:rsidR="00E179D6" w:rsidRPr="00862C5D">
        <w:rPr>
          <w:b/>
          <w:lang w:val="en-IE"/>
        </w:rPr>
        <w:fldChar w:fldCharType="end"/>
      </w:r>
      <w:bookmarkEnd w:id="305"/>
      <w:r w:rsidRPr="00862C5D">
        <w:rPr>
          <w:b/>
          <w:lang w:val="en-IE"/>
        </w:rPr>
        <w:t xml:space="preserve"> – Uninstructed Imbalance Parameter Data Transaction Submission Protocol</w:t>
      </w:r>
    </w:p>
    <w:tbl>
      <w:tblPr>
        <w:tblW w:w="7717" w:type="dxa"/>
        <w:tblInd w:w="851" w:type="dxa"/>
        <w:tblBorders>
          <w:top w:val="single" w:sz="12" w:space="0" w:color="808080"/>
          <w:left w:val="nil"/>
          <w:bottom w:val="single" w:sz="12" w:space="0" w:color="808080"/>
          <w:right w:val="nil"/>
          <w:insideH w:val="nil"/>
          <w:insideV w:val="nil"/>
        </w:tblBorders>
        <w:tblLook w:val="00A0"/>
      </w:tblPr>
      <w:tblGrid>
        <w:gridCol w:w="3757"/>
        <w:gridCol w:w="3960"/>
      </w:tblGrid>
      <w:tr w:rsidR="004F2D44" w:rsidRPr="00862C5D" w:rsidTr="00A4133B">
        <w:tc>
          <w:tcPr>
            <w:tcW w:w="3757" w:type="dxa"/>
            <w:tcBorders>
              <w:top w:val="single" w:sz="4" w:space="0" w:color="808080"/>
              <w:left w:val="nil"/>
              <w:bottom w:val="nil"/>
              <w:right w:val="nil"/>
            </w:tcBorders>
          </w:tcPr>
          <w:p w:rsidR="004F2D44" w:rsidRPr="00862C5D" w:rsidRDefault="004F2D44" w:rsidP="00A4133B">
            <w:pPr>
              <w:pStyle w:val="CERBODY"/>
              <w:rPr>
                <w:szCs w:val="24"/>
                <w:lang w:val="en-IE"/>
              </w:rPr>
            </w:pPr>
            <w:r w:rsidRPr="00862C5D">
              <w:rPr>
                <w:lang w:val="en-IE"/>
              </w:rPr>
              <w:t>Sender</w:t>
            </w:r>
          </w:p>
        </w:tc>
        <w:tc>
          <w:tcPr>
            <w:tcW w:w="3960" w:type="dxa"/>
            <w:tcBorders>
              <w:top w:val="single" w:sz="4" w:space="0" w:color="808080"/>
              <w:left w:val="nil"/>
              <w:bottom w:val="nil"/>
              <w:right w:val="nil"/>
            </w:tcBorders>
          </w:tcPr>
          <w:p w:rsidR="004F2D44" w:rsidRPr="00862C5D" w:rsidRDefault="004F2D44" w:rsidP="00A4133B">
            <w:pPr>
              <w:pStyle w:val="CERBODY"/>
              <w:rPr>
                <w:szCs w:val="24"/>
                <w:lang w:val="en-IE"/>
              </w:rPr>
            </w:pPr>
            <w:r w:rsidRPr="00862C5D">
              <w:rPr>
                <w:lang w:val="en-IE"/>
              </w:rPr>
              <w:t>Relevant System Operator(s)</w:t>
            </w:r>
          </w:p>
        </w:tc>
      </w:tr>
      <w:tr w:rsidR="004F2D44" w:rsidRPr="00862C5D" w:rsidTr="00A4133B">
        <w:tc>
          <w:tcPr>
            <w:tcW w:w="3757" w:type="dxa"/>
            <w:tcBorders>
              <w:top w:val="nil"/>
            </w:tcBorders>
          </w:tcPr>
          <w:p w:rsidR="004F2D44" w:rsidRPr="00862C5D" w:rsidRDefault="004F2D44" w:rsidP="00A4133B">
            <w:pPr>
              <w:pStyle w:val="CERBODY"/>
              <w:rPr>
                <w:szCs w:val="24"/>
                <w:lang w:val="en-IE"/>
              </w:rPr>
            </w:pPr>
            <w:r w:rsidRPr="00862C5D">
              <w:rPr>
                <w:lang w:val="en-IE"/>
              </w:rPr>
              <w:t>Recipient</w:t>
            </w:r>
          </w:p>
        </w:tc>
        <w:tc>
          <w:tcPr>
            <w:tcW w:w="3960" w:type="dxa"/>
            <w:tcBorders>
              <w:top w:val="nil"/>
            </w:tcBorders>
          </w:tcPr>
          <w:p w:rsidR="004F2D44" w:rsidRPr="00862C5D" w:rsidRDefault="004F2D44" w:rsidP="00A4133B">
            <w:pPr>
              <w:pStyle w:val="CERBODY"/>
              <w:rPr>
                <w:szCs w:val="24"/>
                <w:lang w:val="en-IE"/>
              </w:rPr>
            </w:pPr>
            <w:r w:rsidRPr="00862C5D">
              <w:rPr>
                <w:lang w:val="en-IE"/>
              </w:rPr>
              <w:t>Market Operator</w:t>
            </w:r>
          </w:p>
        </w:tc>
      </w:tr>
      <w:tr w:rsidR="004F2D44" w:rsidRPr="00862C5D" w:rsidTr="00A4133B">
        <w:tc>
          <w:tcPr>
            <w:tcW w:w="3757" w:type="dxa"/>
          </w:tcPr>
          <w:p w:rsidR="004F2D44" w:rsidRPr="00862C5D" w:rsidRDefault="004F2D44" w:rsidP="00A4133B">
            <w:pPr>
              <w:pStyle w:val="CERBODY"/>
              <w:rPr>
                <w:szCs w:val="24"/>
                <w:lang w:val="en-IE"/>
              </w:rPr>
            </w:pPr>
            <w:r w:rsidRPr="00862C5D">
              <w:rPr>
                <w:lang w:val="en-IE"/>
              </w:rPr>
              <w:t>Number of Data Transactions</w:t>
            </w:r>
          </w:p>
        </w:tc>
        <w:tc>
          <w:tcPr>
            <w:tcW w:w="3960" w:type="dxa"/>
          </w:tcPr>
          <w:p w:rsidR="004F2D44" w:rsidRPr="00862C5D" w:rsidRDefault="004F2D44" w:rsidP="00A4133B">
            <w:pPr>
              <w:pStyle w:val="CERBODY"/>
              <w:rPr>
                <w:szCs w:val="24"/>
                <w:lang w:val="en-IE"/>
              </w:rPr>
            </w:pPr>
            <w:r w:rsidRPr="00862C5D">
              <w:rPr>
                <w:lang w:val="en-IE"/>
              </w:rPr>
              <w:t>One per Year, and within Year with the approval of the Regulatory Authorities</w:t>
            </w:r>
          </w:p>
        </w:tc>
      </w:tr>
      <w:tr w:rsidR="004F2D44" w:rsidRPr="00862C5D" w:rsidTr="00A4133B">
        <w:tc>
          <w:tcPr>
            <w:tcW w:w="3757" w:type="dxa"/>
          </w:tcPr>
          <w:p w:rsidR="004F2D44" w:rsidRPr="00862C5D" w:rsidRDefault="004F2D44" w:rsidP="00A4133B">
            <w:pPr>
              <w:pStyle w:val="CERBODY"/>
              <w:rPr>
                <w:szCs w:val="24"/>
                <w:lang w:val="en-IE"/>
              </w:rPr>
            </w:pPr>
            <w:r w:rsidRPr="00862C5D">
              <w:rPr>
                <w:lang w:val="en-IE"/>
              </w:rPr>
              <w:t>Frequency of Data Transactions</w:t>
            </w:r>
          </w:p>
        </w:tc>
        <w:tc>
          <w:tcPr>
            <w:tcW w:w="3960" w:type="dxa"/>
          </w:tcPr>
          <w:p w:rsidR="004F2D44" w:rsidRPr="00862C5D" w:rsidRDefault="004F2D44" w:rsidP="00A4133B">
            <w:pPr>
              <w:pStyle w:val="CERBODY"/>
              <w:rPr>
                <w:szCs w:val="24"/>
                <w:lang w:val="en-IE"/>
              </w:rPr>
            </w:pPr>
            <w:r w:rsidRPr="00862C5D">
              <w:rPr>
                <w:lang w:val="en-IE"/>
              </w:rPr>
              <w:t>Annually</w:t>
            </w:r>
          </w:p>
        </w:tc>
      </w:tr>
      <w:tr w:rsidR="004F2D44" w:rsidRPr="00862C5D" w:rsidTr="00A4133B">
        <w:tc>
          <w:tcPr>
            <w:tcW w:w="3757" w:type="dxa"/>
          </w:tcPr>
          <w:p w:rsidR="004F2D44" w:rsidRPr="00862C5D" w:rsidRDefault="004F2D44" w:rsidP="00A4133B">
            <w:pPr>
              <w:pStyle w:val="CERBODY"/>
              <w:rPr>
                <w:szCs w:val="24"/>
                <w:lang w:val="en-IE"/>
              </w:rPr>
            </w:pPr>
            <w:r w:rsidRPr="00862C5D">
              <w:rPr>
                <w:lang w:val="en-IE"/>
              </w:rPr>
              <w:t xml:space="preserve">First Submission time </w:t>
            </w:r>
          </w:p>
        </w:tc>
        <w:tc>
          <w:tcPr>
            <w:tcW w:w="3960" w:type="dxa"/>
          </w:tcPr>
          <w:p w:rsidR="004F2D44" w:rsidRPr="00862C5D" w:rsidRDefault="004F2D44" w:rsidP="00A4133B">
            <w:pPr>
              <w:pStyle w:val="CERBODY"/>
              <w:rPr>
                <w:szCs w:val="24"/>
                <w:lang w:val="en-IE"/>
              </w:rPr>
            </w:pPr>
            <w:r w:rsidRPr="00862C5D">
              <w:rPr>
                <w:lang w:val="en-IE"/>
              </w:rPr>
              <w:t>As available</w:t>
            </w:r>
          </w:p>
        </w:tc>
      </w:tr>
      <w:tr w:rsidR="004F2D44" w:rsidRPr="00862C5D" w:rsidTr="00A4133B">
        <w:tc>
          <w:tcPr>
            <w:tcW w:w="3757" w:type="dxa"/>
          </w:tcPr>
          <w:p w:rsidR="004F2D44" w:rsidRPr="00862C5D" w:rsidRDefault="004F2D44" w:rsidP="00A4133B">
            <w:pPr>
              <w:pStyle w:val="CERBODY"/>
              <w:rPr>
                <w:szCs w:val="24"/>
                <w:lang w:val="en-IE"/>
              </w:rPr>
            </w:pPr>
            <w:r w:rsidRPr="00862C5D">
              <w:rPr>
                <w:lang w:val="en-IE"/>
              </w:rPr>
              <w:t xml:space="preserve">Last Submission time </w:t>
            </w:r>
          </w:p>
        </w:tc>
        <w:tc>
          <w:tcPr>
            <w:tcW w:w="3960" w:type="dxa"/>
          </w:tcPr>
          <w:p w:rsidR="004F2D44" w:rsidRPr="00862C5D" w:rsidRDefault="004F2D44" w:rsidP="00A4133B">
            <w:pPr>
              <w:pStyle w:val="CERBODY"/>
              <w:rPr>
                <w:szCs w:val="24"/>
                <w:lang w:val="en-IE"/>
              </w:rPr>
            </w:pPr>
            <w:r w:rsidRPr="00862C5D">
              <w:rPr>
                <w:lang w:val="en-IE"/>
              </w:rPr>
              <w:t>On receipt of the Regulatory Authorities' determination on the values of the Uninstructed Imbalance Parameters and no later than two months before the start of the Year or within 5 Working Days of receipt whichever is the later</w:t>
            </w:r>
          </w:p>
        </w:tc>
      </w:tr>
      <w:tr w:rsidR="004F2D44" w:rsidRPr="00862C5D" w:rsidTr="00A4133B">
        <w:tc>
          <w:tcPr>
            <w:tcW w:w="3757" w:type="dxa"/>
          </w:tcPr>
          <w:p w:rsidR="004F2D44" w:rsidRPr="00862C5D" w:rsidRDefault="004F2D44" w:rsidP="00A4133B">
            <w:pPr>
              <w:pStyle w:val="CERBODY"/>
              <w:rPr>
                <w:szCs w:val="24"/>
                <w:lang w:val="en-IE"/>
              </w:rPr>
            </w:pPr>
            <w:r w:rsidRPr="00862C5D">
              <w:rPr>
                <w:lang w:val="en-IE"/>
              </w:rPr>
              <w:t>Permitted frequency of resubmission prior to last submission time</w:t>
            </w:r>
          </w:p>
        </w:tc>
        <w:tc>
          <w:tcPr>
            <w:tcW w:w="3960" w:type="dxa"/>
          </w:tcPr>
          <w:p w:rsidR="004F2D44" w:rsidRPr="00862C5D" w:rsidRDefault="004F2D44" w:rsidP="00A4133B">
            <w:pPr>
              <w:pStyle w:val="CERBODY"/>
              <w:rPr>
                <w:szCs w:val="24"/>
                <w:lang w:val="en-IE"/>
              </w:rPr>
            </w:pPr>
            <w:r w:rsidRPr="00862C5D">
              <w:rPr>
                <w:lang w:val="en-IE"/>
              </w:rPr>
              <w:t>Unlimited</w:t>
            </w:r>
          </w:p>
        </w:tc>
      </w:tr>
      <w:tr w:rsidR="004F2D44" w:rsidRPr="00862C5D" w:rsidTr="00A4133B">
        <w:tc>
          <w:tcPr>
            <w:tcW w:w="3757" w:type="dxa"/>
          </w:tcPr>
          <w:p w:rsidR="004F2D44" w:rsidRPr="00862C5D" w:rsidRDefault="004F2D44" w:rsidP="00A4133B">
            <w:pPr>
              <w:pStyle w:val="CERBODY"/>
              <w:rPr>
                <w:szCs w:val="24"/>
                <w:lang w:val="en-IE"/>
              </w:rPr>
            </w:pPr>
            <w:r w:rsidRPr="00862C5D">
              <w:rPr>
                <w:lang w:val="en-IE"/>
              </w:rPr>
              <w:t>Required resubmission subsequent to last submission time</w:t>
            </w:r>
            <w:r w:rsidRPr="00862C5D">
              <w:rPr>
                <w:lang w:val="en-IE"/>
              </w:rPr>
              <w:tab/>
            </w:r>
          </w:p>
        </w:tc>
        <w:tc>
          <w:tcPr>
            <w:tcW w:w="3960" w:type="dxa"/>
          </w:tcPr>
          <w:p w:rsidR="004F2D44" w:rsidRPr="00862C5D" w:rsidRDefault="004F2D44" w:rsidP="00A4133B">
            <w:pPr>
              <w:pStyle w:val="CERBODY"/>
              <w:rPr>
                <w:szCs w:val="24"/>
                <w:lang w:val="en-IE"/>
              </w:rPr>
            </w:pPr>
            <w:r w:rsidRPr="00862C5D">
              <w:rPr>
                <w:lang w:val="en-IE"/>
              </w:rPr>
              <w:t>None</w:t>
            </w:r>
          </w:p>
        </w:tc>
      </w:tr>
      <w:tr w:rsidR="004F2D44" w:rsidRPr="00862C5D" w:rsidTr="00A4133B">
        <w:tc>
          <w:tcPr>
            <w:tcW w:w="3757" w:type="dxa"/>
          </w:tcPr>
          <w:p w:rsidR="004F2D44" w:rsidRPr="00862C5D" w:rsidRDefault="004F2D44" w:rsidP="00A4133B">
            <w:pPr>
              <w:pStyle w:val="CERBODY"/>
              <w:rPr>
                <w:szCs w:val="24"/>
                <w:lang w:val="en-IE"/>
              </w:rPr>
            </w:pPr>
            <w:r w:rsidRPr="00862C5D">
              <w:rPr>
                <w:lang w:val="en-IE"/>
              </w:rPr>
              <w:t>Valid Communication Channels</w:t>
            </w:r>
          </w:p>
        </w:tc>
        <w:tc>
          <w:tcPr>
            <w:tcW w:w="3960" w:type="dxa"/>
          </w:tcPr>
          <w:p w:rsidR="004F2D44" w:rsidRPr="00862C5D" w:rsidRDefault="004F2D44" w:rsidP="00A4133B">
            <w:pPr>
              <w:pStyle w:val="CERBODY"/>
              <w:rPr>
                <w:szCs w:val="24"/>
                <w:lang w:val="en-IE"/>
              </w:rPr>
            </w:pPr>
            <w:r w:rsidRPr="00862C5D">
              <w:rPr>
                <w:lang w:val="en-IE"/>
              </w:rPr>
              <w:t>Type 1 (manual)</w:t>
            </w:r>
          </w:p>
        </w:tc>
      </w:tr>
      <w:tr w:rsidR="004F2D44" w:rsidRPr="00862C5D" w:rsidTr="00A4133B">
        <w:tc>
          <w:tcPr>
            <w:tcW w:w="3757" w:type="dxa"/>
          </w:tcPr>
          <w:p w:rsidR="004F2D44" w:rsidRPr="00862C5D" w:rsidRDefault="004F2D44" w:rsidP="00A4133B">
            <w:pPr>
              <w:pStyle w:val="CERBODY"/>
              <w:rPr>
                <w:szCs w:val="24"/>
                <w:lang w:val="en-IE"/>
              </w:rPr>
            </w:pPr>
            <w:r w:rsidRPr="00862C5D">
              <w:rPr>
                <w:lang w:val="en-IE"/>
              </w:rPr>
              <w:lastRenderedPageBreak/>
              <w:t xml:space="preserve">Process for data validation </w:t>
            </w:r>
          </w:p>
        </w:tc>
        <w:tc>
          <w:tcPr>
            <w:tcW w:w="3960" w:type="dxa"/>
          </w:tcPr>
          <w:p w:rsidR="004F2D44" w:rsidRPr="00862C5D" w:rsidRDefault="004F2D44" w:rsidP="00A4133B">
            <w:pPr>
              <w:pStyle w:val="CERBODY"/>
              <w:rPr>
                <w:szCs w:val="24"/>
                <w:lang w:val="en-IE"/>
              </w:rPr>
            </w:pPr>
            <w:r w:rsidRPr="00862C5D">
              <w:rPr>
                <w:lang w:val="en-IE"/>
              </w:rPr>
              <w:t>None</w:t>
            </w:r>
          </w:p>
        </w:tc>
      </w:tr>
    </w:tbl>
    <w:p w:rsidR="004F2D44" w:rsidRPr="00862C5D" w:rsidRDefault="004F2D44" w:rsidP="004F2D44">
      <w:pPr>
        <w:pStyle w:val="CERBODY"/>
        <w:rPr>
          <w:lang w:val="en-IE"/>
        </w:rPr>
      </w:pPr>
    </w:p>
    <w:p w:rsidR="004F2D44" w:rsidRPr="00862C5D" w:rsidRDefault="004F2D44" w:rsidP="003B4AF7">
      <w:pPr>
        <w:pStyle w:val="CERAPPENDIXLEVEL3"/>
        <w:rPr>
          <w:lang w:val="en-IE"/>
        </w:rPr>
      </w:pPr>
      <w:bookmarkStart w:id="306" w:name="_Toc168385394"/>
      <w:bookmarkStart w:id="307" w:name="_Toc477458070"/>
      <w:r w:rsidRPr="00862C5D">
        <w:rPr>
          <w:lang w:val="en-IE"/>
        </w:rPr>
        <w:t>Testing Tariffs Data Transaction</w:t>
      </w:r>
      <w:bookmarkEnd w:id="306"/>
      <w:bookmarkEnd w:id="307"/>
    </w:p>
    <w:p w:rsidR="004F2D44" w:rsidRPr="00862C5D" w:rsidRDefault="004F2D44" w:rsidP="005A4AB2">
      <w:pPr>
        <w:pStyle w:val="ListParagraph"/>
        <w:numPr>
          <w:ilvl w:val="3"/>
          <w:numId w:val="43"/>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4F2D44" w:rsidRPr="00862C5D" w:rsidRDefault="004F2D44" w:rsidP="005A4AB2">
      <w:pPr>
        <w:pStyle w:val="ListParagraph"/>
        <w:numPr>
          <w:ilvl w:val="3"/>
          <w:numId w:val="43"/>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4F2D44" w:rsidRPr="00862C5D" w:rsidRDefault="004F2D44" w:rsidP="005A4AB2">
      <w:pPr>
        <w:pStyle w:val="ListParagraph"/>
        <w:numPr>
          <w:ilvl w:val="3"/>
          <w:numId w:val="43"/>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4F2D44" w:rsidRPr="00862C5D" w:rsidRDefault="004F2D44" w:rsidP="005A4AB2">
      <w:pPr>
        <w:pStyle w:val="ListParagraph"/>
        <w:numPr>
          <w:ilvl w:val="3"/>
          <w:numId w:val="43"/>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4F2D44" w:rsidRPr="00862C5D" w:rsidRDefault="004F2D44" w:rsidP="005A4AB2">
      <w:pPr>
        <w:pStyle w:val="ListParagraph"/>
        <w:numPr>
          <w:ilvl w:val="3"/>
          <w:numId w:val="43"/>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4F2D44" w:rsidRPr="00862C5D" w:rsidRDefault="004F2D44" w:rsidP="005A4AB2">
      <w:pPr>
        <w:pStyle w:val="ListParagraph"/>
        <w:numPr>
          <w:ilvl w:val="3"/>
          <w:numId w:val="43"/>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4F2D44" w:rsidRPr="00862C5D" w:rsidRDefault="004F2D44" w:rsidP="005A4AB2">
      <w:pPr>
        <w:pStyle w:val="ListParagraph"/>
        <w:numPr>
          <w:ilvl w:val="3"/>
          <w:numId w:val="43"/>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4F2D44" w:rsidRPr="00862C5D" w:rsidRDefault="004F2D44" w:rsidP="005A4AB2">
      <w:pPr>
        <w:pStyle w:val="ListParagraph"/>
        <w:numPr>
          <w:ilvl w:val="3"/>
          <w:numId w:val="43"/>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4F2D44" w:rsidRPr="00862C5D" w:rsidRDefault="004F2D44" w:rsidP="005A4AB2">
      <w:pPr>
        <w:pStyle w:val="ListParagraph"/>
        <w:numPr>
          <w:ilvl w:val="3"/>
          <w:numId w:val="43"/>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4F2D44" w:rsidRPr="00862C5D" w:rsidRDefault="004F2D44" w:rsidP="005A4AB2">
      <w:pPr>
        <w:pStyle w:val="ListParagraph"/>
        <w:numPr>
          <w:ilvl w:val="3"/>
          <w:numId w:val="43"/>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4F2D44" w:rsidRPr="00862C5D" w:rsidRDefault="004F2D44" w:rsidP="005A4AB2">
      <w:pPr>
        <w:pStyle w:val="ListParagraph"/>
        <w:numPr>
          <w:ilvl w:val="3"/>
          <w:numId w:val="43"/>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4F2D44" w:rsidRPr="00862C5D" w:rsidRDefault="004F2D44" w:rsidP="005A4AB2">
      <w:pPr>
        <w:pStyle w:val="ListParagraph"/>
        <w:numPr>
          <w:ilvl w:val="3"/>
          <w:numId w:val="43"/>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4F2D44" w:rsidRPr="00862C5D" w:rsidRDefault="004F2D44" w:rsidP="005A4AB2">
      <w:pPr>
        <w:pStyle w:val="ListParagraph"/>
        <w:numPr>
          <w:ilvl w:val="3"/>
          <w:numId w:val="43"/>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4F2D44" w:rsidRPr="00862C5D" w:rsidRDefault="004F2D44" w:rsidP="005A4AB2">
      <w:pPr>
        <w:pStyle w:val="ListParagraph"/>
        <w:numPr>
          <w:ilvl w:val="3"/>
          <w:numId w:val="43"/>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4F2D44" w:rsidRPr="00862C5D" w:rsidRDefault="004F2D44" w:rsidP="005A4AB2">
      <w:pPr>
        <w:pStyle w:val="ListParagraph"/>
        <w:numPr>
          <w:ilvl w:val="3"/>
          <w:numId w:val="43"/>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4F2D44" w:rsidRPr="00862C5D" w:rsidRDefault="004F2D44" w:rsidP="005A4AB2">
      <w:pPr>
        <w:pStyle w:val="ListParagraph"/>
        <w:numPr>
          <w:ilvl w:val="3"/>
          <w:numId w:val="43"/>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4F2D44" w:rsidRPr="00862C5D" w:rsidRDefault="004F2D44" w:rsidP="005A4AB2">
      <w:pPr>
        <w:pStyle w:val="ListParagraph"/>
        <w:numPr>
          <w:ilvl w:val="3"/>
          <w:numId w:val="43"/>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4F2D44" w:rsidRPr="00862C5D" w:rsidRDefault="004F2D44" w:rsidP="005A4AB2">
      <w:pPr>
        <w:pStyle w:val="ListParagraph"/>
        <w:numPr>
          <w:ilvl w:val="3"/>
          <w:numId w:val="43"/>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4F2D44" w:rsidRPr="00862C5D" w:rsidRDefault="004F2D44" w:rsidP="005A4AB2">
      <w:pPr>
        <w:pStyle w:val="ListParagraph"/>
        <w:numPr>
          <w:ilvl w:val="3"/>
          <w:numId w:val="43"/>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4F2D44" w:rsidRPr="00862C5D" w:rsidRDefault="004F2D44" w:rsidP="005A4AB2">
      <w:pPr>
        <w:pStyle w:val="ListParagraph"/>
        <w:numPr>
          <w:ilvl w:val="3"/>
          <w:numId w:val="43"/>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4F2D44" w:rsidRPr="00862C5D" w:rsidRDefault="004F2D44" w:rsidP="005A4AB2">
      <w:pPr>
        <w:pStyle w:val="ListParagraph"/>
        <w:numPr>
          <w:ilvl w:val="3"/>
          <w:numId w:val="43"/>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4F2D44" w:rsidRPr="00862C5D" w:rsidRDefault="004F2D44" w:rsidP="003B4AF7">
      <w:pPr>
        <w:pStyle w:val="CERAPPENDIXLEVEL4"/>
        <w:rPr>
          <w:lang w:val="en-IE"/>
        </w:rPr>
      </w:pPr>
      <w:r w:rsidRPr="00862C5D">
        <w:rPr>
          <w:lang w:val="en-IE"/>
        </w:rPr>
        <w:t xml:space="preserve">The Data Records for the Testing Tariffs Data Transaction are described in </w:t>
      </w:r>
      <w:fldSimple w:instr=" REF _Ref459999201 \h  \* MERGEFORMAT ">
        <w:r w:rsidR="002E3252" w:rsidRPr="002E3252">
          <w:rPr>
            <w:lang w:val="en-IE"/>
          </w:rPr>
          <w:t>Table 32</w:t>
        </w:r>
      </w:fldSimple>
      <w:r w:rsidRPr="00862C5D">
        <w:rPr>
          <w:lang w:val="en-IE"/>
        </w:rPr>
        <w:t xml:space="preserve"> and the Submission Protocol in </w:t>
      </w:r>
      <w:fldSimple w:instr=" REF _Ref459999211 \h  \* MERGEFORMAT ">
        <w:r w:rsidR="002E3252" w:rsidRPr="002E3252">
          <w:rPr>
            <w:lang w:val="en-IE"/>
          </w:rPr>
          <w:t>Table 33</w:t>
        </w:r>
      </w:fldSimple>
      <w:r w:rsidRPr="00862C5D">
        <w:rPr>
          <w:lang w:val="en-IE"/>
        </w:rPr>
        <w:t>.</w:t>
      </w:r>
    </w:p>
    <w:p w:rsidR="004F2D44" w:rsidRPr="00862C5D" w:rsidRDefault="004F2D44" w:rsidP="004F2D44">
      <w:pPr>
        <w:pStyle w:val="CERBODY"/>
        <w:rPr>
          <w:b/>
          <w:lang w:val="en-IE"/>
        </w:rPr>
      </w:pPr>
      <w:bookmarkStart w:id="308" w:name="_Ref459999201"/>
      <w:r w:rsidRPr="00862C5D">
        <w:rPr>
          <w:b/>
          <w:lang w:val="en-IE"/>
        </w:rPr>
        <w:t xml:space="preserve">Table </w:t>
      </w:r>
      <w:r w:rsidR="00E179D6" w:rsidRPr="00862C5D">
        <w:rPr>
          <w:b/>
          <w:lang w:val="en-IE"/>
        </w:rPr>
        <w:fldChar w:fldCharType="begin"/>
      </w:r>
      <w:r w:rsidRPr="00862C5D">
        <w:rPr>
          <w:b/>
          <w:lang w:val="en-IE"/>
        </w:rPr>
        <w:instrText xml:space="preserve"> SEQ Table \* ARABIC </w:instrText>
      </w:r>
      <w:r w:rsidR="00E179D6" w:rsidRPr="00862C5D">
        <w:rPr>
          <w:b/>
          <w:lang w:val="en-IE"/>
        </w:rPr>
        <w:fldChar w:fldCharType="separate"/>
      </w:r>
      <w:r w:rsidR="002E3252">
        <w:rPr>
          <w:b/>
          <w:noProof/>
          <w:lang w:val="en-IE"/>
        </w:rPr>
        <w:t>32</w:t>
      </w:r>
      <w:r w:rsidR="00E179D6" w:rsidRPr="00862C5D">
        <w:rPr>
          <w:b/>
          <w:lang w:val="en-IE"/>
        </w:rPr>
        <w:fldChar w:fldCharType="end"/>
      </w:r>
      <w:bookmarkEnd w:id="308"/>
      <w:r w:rsidRPr="00862C5D">
        <w:rPr>
          <w:b/>
          <w:lang w:val="en-IE"/>
        </w:rPr>
        <w:t xml:space="preserve"> – Testing Tariffs </w:t>
      </w:r>
      <w:r w:rsidR="006C6A01" w:rsidRPr="00862C5D">
        <w:rPr>
          <w:b/>
          <w:lang w:val="en-IE"/>
        </w:rPr>
        <w:t xml:space="preserve">Data </w:t>
      </w:r>
      <w:r w:rsidRPr="00862C5D">
        <w:rPr>
          <w:b/>
          <w:lang w:val="en-IE"/>
        </w:rPr>
        <w:t>Transaction Data Records</w:t>
      </w:r>
    </w:p>
    <w:tbl>
      <w:tblPr>
        <w:tblW w:w="7717" w:type="dxa"/>
        <w:tblInd w:w="851" w:type="dxa"/>
        <w:tblBorders>
          <w:top w:val="single" w:sz="12" w:space="0" w:color="808080"/>
          <w:left w:val="nil"/>
          <w:bottom w:val="single" w:sz="12" w:space="0" w:color="808080"/>
          <w:right w:val="nil"/>
          <w:insideH w:val="nil"/>
          <w:insideV w:val="nil"/>
        </w:tblBorders>
        <w:tblLook w:val="00A0"/>
      </w:tblPr>
      <w:tblGrid>
        <w:gridCol w:w="7717"/>
      </w:tblGrid>
      <w:tr w:rsidR="004F2D44" w:rsidRPr="00862C5D" w:rsidTr="00A4133B">
        <w:trPr>
          <w:cantSplit/>
        </w:trPr>
        <w:tc>
          <w:tcPr>
            <w:tcW w:w="7717" w:type="dxa"/>
            <w:tcBorders>
              <w:top w:val="single" w:sz="4" w:space="0" w:color="808080"/>
              <w:left w:val="nil"/>
              <w:bottom w:val="nil"/>
              <w:right w:val="nil"/>
            </w:tcBorders>
          </w:tcPr>
          <w:p w:rsidR="004F2D44" w:rsidRPr="00862C5D" w:rsidRDefault="004F2D44" w:rsidP="00A4133B">
            <w:pPr>
              <w:pStyle w:val="CERBODY"/>
              <w:rPr>
                <w:lang w:val="en-IE"/>
              </w:rPr>
            </w:pPr>
            <w:r w:rsidRPr="00862C5D">
              <w:rPr>
                <w:lang w:val="en-IE"/>
              </w:rPr>
              <w:t>Jurisdiction</w:t>
            </w:r>
          </w:p>
        </w:tc>
      </w:tr>
      <w:tr w:rsidR="004F2D44" w:rsidRPr="00862C5D" w:rsidTr="00A4133B">
        <w:trPr>
          <w:cantSplit/>
        </w:trPr>
        <w:tc>
          <w:tcPr>
            <w:tcW w:w="7717" w:type="dxa"/>
            <w:tcBorders>
              <w:top w:val="nil"/>
              <w:left w:val="nil"/>
              <w:bottom w:val="nil"/>
              <w:right w:val="nil"/>
            </w:tcBorders>
          </w:tcPr>
          <w:p w:rsidR="004F2D44" w:rsidRPr="00862C5D" w:rsidRDefault="004F2D44" w:rsidP="00A4133B">
            <w:pPr>
              <w:pStyle w:val="CERBODY"/>
              <w:rPr>
                <w:szCs w:val="24"/>
                <w:lang w:val="en-IE"/>
              </w:rPr>
            </w:pPr>
            <w:r w:rsidRPr="00862C5D">
              <w:rPr>
                <w:lang w:val="en-IE"/>
              </w:rPr>
              <w:t>Unit ID</w:t>
            </w:r>
          </w:p>
        </w:tc>
      </w:tr>
      <w:tr w:rsidR="004F2D44" w:rsidRPr="00862C5D" w:rsidTr="00A4133B">
        <w:trPr>
          <w:cantSplit/>
        </w:trPr>
        <w:tc>
          <w:tcPr>
            <w:tcW w:w="7717" w:type="dxa"/>
            <w:tcBorders>
              <w:top w:val="nil"/>
              <w:left w:val="nil"/>
              <w:bottom w:val="nil"/>
              <w:right w:val="nil"/>
            </w:tcBorders>
          </w:tcPr>
          <w:p w:rsidR="004F2D44" w:rsidRPr="00862C5D" w:rsidRDefault="004F2D44" w:rsidP="00A4133B">
            <w:pPr>
              <w:pStyle w:val="CERBODY"/>
              <w:rPr>
                <w:szCs w:val="24"/>
                <w:lang w:val="en-IE"/>
              </w:rPr>
            </w:pPr>
            <w:r w:rsidRPr="00862C5D">
              <w:rPr>
                <w:lang w:val="en-IE"/>
              </w:rPr>
              <w:t>Trading Day</w:t>
            </w:r>
          </w:p>
        </w:tc>
      </w:tr>
      <w:tr w:rsidR="004F2D44" w:rsidRPr="00862C5D" w:rsidTr="00A4133B">
        <w:trPr>
          <w:cantSplit/>
        </w:trPr>
        <w:tc>
          <w:tcPr>
            <w:tcW w:w="7717" w:type="dxa"/>
            <w:tcBorders>
              <w:top w:val="nil"/>
              <w:left w:val="nil"/>
              <w:bottom w:val="nil"/>
              <w:right w:val="nil"/>
            </w:tcBorders>
          </w:tcPr>
          <w:p w:rsidR="004F2D44" w:rsidRPr="00862C5D" w:rsidRDefault="004F2D44" w:rsidP="00A4133B">
            <w:pPr>
              <w:pStyle w:val="CERBODY"/>
              <w:rPr>
                <w:szCs w:val="24"/>
                <w:lang w:val="en-IE"/>
              </w:rPr>
            </w:pPr>
            <w:r w:rsidRPr="00862C5D">
              <w:rPr>
                <w:lang w:val="en-IE"/>
              </w:rPr>
              <w:t>Imbalance Settlement Period</w:t>
            </w:r>
          </w:p>
        </w:tc>
      </w:tr>
      <w:tr w:rsidR="004F2D44" w:rsidRPr="00862C5D" w:rsidTr="00A4133B">
        <w:trPr>
          <w:cantSplit/>
        </w:trPr>
        <w:tc>
          <w:tcPr>
            <w:tcW w:w="7717" w:type="dxa"/>
            <w:tcBorders>
              <w:top w:val="nil"/>
              <w:left w:val="nil"/>
              <w:bottom w:val="nil"/>
              <w:right w:val="nil"/>
            </w:tcBorders>
          </w:tcPr>
          <w:p w:rsidR="004F2D44" w:rsidRPr="00862C5D" w:rsidRDefault="004F2D44" w:rsidP="00A4133B">
            <w:pPr>
              <w:pStyle w:val="CERBODY"/>
              <w:rPr>
                <w:szCs w:val="24"/>
                <w:lang w:val="en-IE"/>
              </w:rPr>
            </w:pPr>
            <w:r w:rsidRPr="00862C5D">
              <w:rPr>
                <w:lang w:val="en-IE"/>
              </w:rPr>
              <w:t>Testing Tariff Price (</w:t>
            </w:r>
            <w:proofErr w:type="spellStart"/>
            <w:r w:rsidRPr="00862C5D">
              <w:rPr>
                <w:lang w:val="en-IE"/>
              </w:rPr>
              <w:t>PTESTTARIFF</w:t>
            </w:r>
            <w:r w:rsidRPr="00862C5D">
              <w:rPr>
                <w:vertAlign w:val="subscript"/>
                <w:lang w:val="en-IE"/>
              </w:rPr>
              <w:t>u</w:t>
            </w:r>
            <w:r w:rsidRPr="00862C5D">
              <w:rPr>
                <w:rFonts w:cs="Arial"/>
                <w:bCs/>
                <w:vertAlign w:val="subscript"/>
                <w:lang w:val="en-IE"/>
              </w:rPr>
              <w:t>γ</w:t>
            </w:r>
            <w:proofErr w:type="spellEnd"/>
            <w:r w:rsidRPr="00862C5D">
              <w:rPr>
                <w:lang w:val="en-IE"/>
              </w:rPr>
              <w:t xml:space="preserve">) </w:t>
            </w:r>
          </w:p>
        </w:tc>
      </w:tr>
      <w:tr w:rsidR="004F2D44" w:rsidRPr="00862C5D" w:rsidTr="00A4133B">
        <w:trPr>
          <w:cantSplit/>
        </w:trPr>
        <w:tc>
          <w:tcPr>
            <w:tcW w:w="7717" w:type="dxa"/>
            <w:tcBorders>
              <w:top w:val="nil"/>
              <w:bottom w:val="single" w:sz="12" w:space="0" w:color="808080"/>
            </w:tcBorders>
          </w:tcPr>
          <w:p w:rsidR="004F2D44" w:rsidRPr="00862C5D" w:rsidRDefault="004F2D44" w:rsidP="00A4133B">
            <w:pPr>
              <w:pStyle w:val="CERBODY"/>
              <w:rPr>
                <w:bCs/>
                <w:sz w:val="4"/>
                <w:szCs w:val="4"/>
                <w:lang w:val="en-IE"/>
              </w:rPr>
            </w:pPr>
          </w:p>
        </w:tc>
      </w:tr>
    </w:tbl>
    <w:p w:rsidR="004F2D44" w:rsidRPr="00862C5D" w:rsidRDefault="004F2D44" w:rsidP="004F2D44">
      <w:pPr>
        <w:pStyle w:val="CERBODY"/>
        <w:rPr>
          <w:lang w:val="en-IE"/>
        </w:rPr>
      </w:pPr>
    </w:p>
    <w:p w:rsidR="004F2D44" w:rsidRPr="00862C5D" w:rsidRDefault="004F2D44" w:rsidP="004F2D44">
      <w:pPr>
        <w:pStyle w:val="CERBODY"/>
        <w:rPr>
          <w:b/>
          <w:lang w:val="en-IE"/>
        </w:rPr>
      </w:pPr>
      <w:bookmarkStart w:id="309" w:name="_Ref459999211"/>
      <w:r w:rsidRPr="00862C5D">
        <w:rPr>
          <w:b/>
          <w:lang w:val="en-IE"/>
        </w:rPr>
        <w:t xml:space="preserve">Table </w:t>
      </w:r>
      <w:r w:rsidR="00E179D6" w:rsidRPr="00862C5D">
        <w:rPr>
          <w:b/>
          <w:lang w:val="en-IE"/>
        </w:rPr>
        <w:fldChar w:fldCharType="begin"/>
      </w:r>
      <w:r w:rsidRPr="00862C5D">
        <w:rPr>
          <w:b/>
          <w:lang w:val="en-IE"/>
        </w:rPr>
        <w:instrText xml:space="preserve"> SEQ Table \* ARABIC </w:instrText>
      </w:r>
      <w:r w:rsidR="00E179D6" w:rsidRPr="00862C5D">
        <w:rPr>
          <w:b/>
          <w:lang w:val="en-IE"/>
        </w:rPr>
        <w:fldChar w:fldCharType="separate"/>
      </w:r>
      <w:r w:rsidR="002E3252">
        <w:rPr>
          <w:b/>
          <w:noProof/>
          <w:lang w:val="en-IE"/>
        </w:rPr>
        <w:t>33</w:t>
      </w:r>
      <w:r w:rsidR="00E179D6" w:rsidRPr="00862C5D">
        <w:rPr>
          <w:b/>
          <w:lang w:val="en-IE"/>
        </w:rPr>
        <w:fldChar w:fldCharType="end"/>
      </w:r>
      <w:bookmarkEnd w:id="309"/>
      <w:r w:rsidRPr="00862C5D">
        <w:rPr>
          <w:b/>
          <w:lang w:val="en-IE"/>
        </w:rPr>
        <w:t xml:space="preserve"> – Testing Tariffs </w:t>
      </w:r>
      <w:r w:rsidR="006C6A01" w:rsidRPr="00862C5D">
        <w:rPr>
          <w:b/>
          <w:lang w:val="en-IE"/>
        </w:rPr>
        <w:t xml:space="preserve">Data </w:t>
      </w:r>
      <w:r w:rsidRPr="00862C5D">
        <w:rPr>
          <w:b/>
          <w:lang w:val="en-IE"/>
        </w:rPr>
        <w:t>Transaction Submission Protocol</w:t>
      </w:r>
    </w:p>
    <w:tbl>
      <w:tblPr>
        <w:tblW w:w="7717" w:type="dxa"/>
        <w:tblInd w:w="851" w:type="dxa"/>
        <w:tblBorders>
          <w:top w:val="single" w:sz="12" w:space="0" w:color="808080"/>
          <w:left w:val="nil"/>
          <w:bottom w:val="single" w:sz="12" w:space="0" w:color="808080"/>
          <w:right w:val="nil"/>
          <w:insideH w:val="nil"/>
          <w:insideV w:val="nil"/>
        </w:tblBorders>
        <w:tblLook w:val="00A0"/>
      </w:tblPr>
      <w:tblGrid>
        <w:gridCol w:w="3757"/>
        <w:gridCol w:w="3960"/>
      </w:tblGrid>
      <w:tr w:rsidR="004F2D44" w:rsidRPr="00862C5D" w:rsidTr="00A4133B">
        <w:tc>
          <w:tcPr>
            <w:tcW w:w="3757" w:type="dxa"/>
            <w:tcBorders>
              <w:top w:val="single" w:sz="4" w:space="0" w:color="808080"/>
              <w:left w:val="nil"/>
              <w:bottom w:val="nil"/>
              <w:right w:val="nil"/>
            </w:tcBorders>
          </w:tcPr>
          <w:p w:rsidR="004F2D44" w:rsidRPr="00862C5D" w:rsidRDefault="004F2D44" w:rsidP="00A4133B">
            <w:pPr>
              <w:pStyle w:val="CERBODY"/>
              <w:rPr>
                <w:szCs w:val="24"/>
                <w:lang w:val="en-IE"/>
              </w:rPr>
            </w:pPr>
            <w:r w:rsidRPr="00862C5D">
              <w:rPr>
                <w:lang w:val="en-IE"/>
              </w:rPr>
              <w:t>Sender</w:t>
            </w:r>
          </w:p>
        </w:tc>
        <w:tc>
          <w:tcPr>
            <w:tcW w:w="3960" w:type="dxa"/>
            <w:tcBorders>
              <w:top w:val="single" w:sz="4" w:space="0" w:color="808080"/>
              <w:left w:val="nil"/>
              <w:bottom w:val="nil"/>
              <w:right w:val="nil"/>
            </w:tcBorders>
          </w:tcPr>
          <w:p w:rsidR="004F2D44" w:rsidRPr="00862C5D" w:rsidRDefault="004F2D44" w:rsidP="00A4133B">
            <w:pPr>
              <w:pStyle w:val="CERBODY"/>
              <w:rPr>
                <w:szCs w:val="24"/>
                <w:lang w:val="en-IE"/>
              </w:rPr>
            </w:pPr>
            <w:r w:rsidRPr="00862C5D">
              <w:rPr>
                <w:lang w:val="en-IE"/>
              </w:rPr>
              <w:t>System Operator(s)</w:t>
            </w:r>
          </w:p>
        </w:tc>
      </w:tr>
      <w:tr w:rsidR="004F2D44" w:rsidRPr="00862C5D" w:rsidTr="00A4133B">
        <w:tc>
          <w:tcPr>
            <w:tcW w:w="3757" w:type="dxa"/>
            <w:tcBorders>
              <w:top w:val="nil"/>
            </w:tcBorders>
          </w:tcPr>
          <w:p w:rsidR="004F2D44" w:rsidRPr="00862C5D" w:rsidRDefault="004F2D44" w:rsidP="00A4133B">
            <w:pPr>
              <w:pStyle w:val="CERBODY"/>
              <w:rPr>
                <w:szCs w:val="24"/>
                <w:lang w:val="en-IE"/>
              </w:rPr>
            </w:pPr>
            <w:r w:rsidRPr="00862C5D">
              <w:rPr>
                <w:lang w:val="en-IE"/>
              </w:rPr>
              <w:t>Recipient</w:t>
            </w:r>
          </w:p>
        </w:tc>
        <w:tc>
          <w:tcPr>
            <w:tcW w:w="3960" w:type="dxa"/>
            <w:tcBorders>
              <w:top w:val="nil"/>
            </w:tcBorders>
          </w:tcPr>
          <w:p w:rsidR="004F2D44" w:rsidRPr="00862C5D" w:rsidRDefault="004F2D44" w:rsidP="00A4133B">
            <w:pPr>
              <w:pStyle w:val="CERBODY"/>
              <w:rPr>
                <w:szCs w:val="24"/>
                <w:lang w:val="en-IE"/>
              </w:rPr>
            </w:pPr>
            <w:r w:rsidRPr="00862C5D">
              <w:rPr>
                <w:lang w:val="en-IE"/>
              </w:rPr>
              <w:t>Market Operator</w:t>
            </w:r>
          </w:p>
        </w:tc>
      </w:tr>
      <w:tr w:rsidR="004F2D44" w:rsidRPr="00862C5D" w:rsidTr="00A4133B">
        <w:tc>
          <w:tcPr>
            <w:tcW w:w="3757" w:type="dxa"/>
          </w:tcPr>
          <w:p w:rsidR="004F2D44" w:rsidRPr="00862C5D" w:rsidRDefault="004F2D44" w:rsidP="00A4133B">
            <w:pPr>
              <w:pStyle w:val="CERBODY"/>
              <w:rPr>
                <w:szCs w:val="24"/>
                <w:lang w:val="en-IE"/>
              </w:rPr>
            </w:pPr>
            <w:r w:rsidRPr="00862C5D">
              <w:rPr>
                <w:lang w:val="en-IE"/>
              </w:rPr>
              <w:t>Number of Data Transactions</w:t>
            </w:r>
          </w:p>
        </w:tc>
        <w:tc>
          <w:tcPr>
            <w:tcW w:w="3960" w:type="dxa"/>
          </w:tcPr>
          <w:p w:rsidR="004F2D44" w:rsidRPr="00862C5D" w:rsidRDefault="004F2D44" w:rsidP="00A4133B">
            <w:pPr>
              <w:pStyle w:val="CERBODY"/>
              <w:rPr>
                <w:szCs w:val="24"/>
                <w:lang w:val="en-IE"/>
              </w:rPr>
            </w:pPr>
            <w:r w:rsidRPr="00862C5D">
              <w:rPr>
                <w:lang w:val="en-IE"/>
              </w:rPr>
              <w:t>One per Year, and within Year with the approval of the Regulatory Authorities, containing data for each Generator Unit in the Jurisdiction for each Imbalance Settlement Period in the relevant Year</w:t>
            </w:r>
          </w:p>
        </w:tc>
      </w:tr>
      <w:tr w:rsidR="004F2D44" w:rsidRPr="00862C5D" w:rsidTr="00A4133B">
        <w:tc>
          <w:tcPr>
            <w:tcW w:w="3757" w:type="dxa"/>
          </w:tcPr>
          <w:p w:rsidR="004F2D44" w:rsidRPr="00862C5D" w:rsidRDefault="004F2D44" w:rsidP="00A4133B">
            <w:pPr>
              <w:pStyle w:val="CERBODY"/>
              <w:rPr>
                <w:szCs w:val="24"/>
                <w:lang w:val="en-IE"/>
              </w:rPr>
            </w:pPr>
            <w:r w:rsidRPr="00862C5D">
              <w:rPr>
                <w:lang w:val="en-IE"/>
              </w:rPr>
              <w:t>Frequency of Data Transactions</w:t>
            </w:r>
          </w:p>
        </w:tc>
        <w:tc>
          <w:tcPr>
            <w:tcW w:w="3960" w:type="dxa"/>
          </w:tcPr>
          <w:p w:rsidR="004F2D44" w:rsidRPr="00862C5D" w:rsidRDefault="004F2D44" w:rsidP="00A4133B">
            <w:pPr>
              <w:pStyle w:val="CERBODY"/>
              <w:rPr>
                <w:szCs w:val="24"/>
                <w:lang w:val="en-IE"/>
              </w:rPr>
            </w:pPr>
            <w:r w:rsidRPr="00862C5D">
              <w:rPr>
                <w:lang w:val="en-IE"/>
              </w:rPr>
              <w:t>Annually</w:t>
            </w:r>
          </w:p>
        </w:tc>
      </w:tr>
      <w:tr w:rsidR="004F2D44" w:rsidRPr="00862C5D" w:rsidTr="00A4133B">
        <w:tc>
          <w:tcPr>
            <w:tcW w:w="3757" w:type="dxa"/>
          </w:tcPr>
          <w:p w:rsidR="004F2D44" w:rsidRPr="00862C5D" w:rsidRDefault="004F2D44" w:rsidP="00A4133B">
            <w:pPr>
              <w:pStyle w:val="CERBODY"/>
              <w:rPr>
                <w:szCs w:val="24"/>
                <w:lang w:val="en-IE"/>
              </w:rPr>
            </w:pPr>
            <w:r w:rsidRPr="00862C5D">
              <w:rPr>
                <w:lang w:val="en-IE"/>
              </w:rPr>
              <w:t>First Submission time</w:t>
            </w:r>
          </w:p>
        </w:tc>
        <w:tc>
          <w:tcPr>
            <w:tcW w:w="3960" w:type="dxa"/>
          </w:tcPr>
          <w:p w:rsidR="004F2D44" w:rsidRPr="00862C5D" w:rsidRDefault="004F2D44" w:rsidP="00A4133B">
            <w:pPr>
              <w:pStyle w:val="CERBODY"/>
              <w:rPr>
                <w:szCs w:val="24"/>
                <w:lang w:val="en-IE"/>
              </w:rPr>
            </w:pPr>
            <w:r w:rsidRPr="00862C5D">
              <w:rPr>
                <w:lang w:val="en-IE"/>
              </w:rPr>
              <w:t>As available</w:t>
            </w:r>
          </w:p>
        </w:tc>
      </w:tr>
      <w:tr w:rsidR="004F2D44" w:rsidRPr="00862C5D" w:rsidTr="00A4133B">
        <w:tc>
          <w:tcPr>
            <w:tcW w:w="3757" w:type="dxa"/>
          </w:tcPr>
          <w:p w:rsidR="004F2D44" w:rsidRPr="00862C5D" w:rsidRDefault="004F2D44" w:rsidP="00A4133B">
            <w:pPr>
              <w:pStyle w:val="CERBODY"/>
              <w:rPr>
                <w:szCs w:val="24"/>
                <w:lang w:val="en-IE"/>
              </w:rPr>
            </w:pPr>
            <w:r w:rsidRPr="00862C5D">
              <w:rPr>
                <w:lang w:val="en-IE"/>
              </w:rPr>
              <w:t>Last Submission time</w:t>
            </w:r>
          </w:p>
        </w:tc>
        <w:tc>
          <w:tcPr>
            <w:tcW w:w="3960" w:type="dxa"/>
          </w:tcPr>
          <w:p w:rsidR="004F2D44" w:rsidRPr="00862C5D" w:rsidRDefault="004F2D44" w:rsidP="00A4133B">
            <w:pPr>
              <w:pStyle w:val="CERBODY"/>
              <w:rPr>
                <w:szCs w:val="24"/>
                <w:lang w:val="en-IE"/>
              </w:rPr>
            </w:pPr>
            <w:r w:rsidRPr="00862C5D">
              <w:rPr>
                <w:lang w:val="en-IE"/>
              </w:rPr>
              <w:t>On receipt of the Regulatory Authorities' determination on the values of the Testing Tariffs and no later than two months before the start of the Year or within 5 Working Days of receipt whichever is the later</w:t>
            </w:r>
          </w:p>
        </w:tc>
      </w:tr>
      <w:tr w:rsidR="004F2D44" w:rsidRPr="00862C5D" w:rsidTr="00A4133B">
        <w:tc>
          <w:tcPr>
            <w:tcW w:w="3757" w:type="dxa"/>
          </w:tcPr>
          <w:p w:rsidR="004F2D44" w:rsidRPr="00862C5D" w:rsidRDefault="004F2D44" w:rsidP="00A4133B">
            <w:pPr>
              <w:pStyle w:val="CERBODY"/>
              <w:rPr>
                <w:szCs w:val="24"/>
                <w:lang w:val="en-IE"/>
              </w:rPr>
            </w:pPr>
            <w:r w:rsidRPr="00862C5D">
              <w:rPr>
                <w:lang w:val="en-IE"/>
              </w:rPr>
              <w:t>Permitted frequency of resubmission prior to last submission time</w:t>
            </w:r>
          </w:p>
        </w:tc>
        <w:tc>
          <w:tcPr>
            <w:tcW w:w="3960" w:type="dxa"/>
          </w:tcPr>
          <w:p w:rsidR="004F2D44" w:rsidRPr="00862C5D" w:rsidRDefault="004F2D44" w:rsidP="00A4133B">
            <w:pPr>
              <w:pStyle w:val="CERBODY"/>
              <w:rPr>
                <w:szCs w:val="24"/>
                <w:lang w:val="en-IE"/>
              </w:rPr>
            </w:pPr>
            <w:r w:rsidRPr="00862C5D">
              <w:rPr>
                <w:lang w:val="en-IE"/>
              </w:rPr>
              <w:t>Unlimited</w:t>
            </w:r>
          </w:p>
        </w:tc>
      </w:tr>
      <w:tr w:rsidR="004F2D44" w:rsidRPr="00862C5D" w:rsidTr="00A4133B">
        <w:tc>
          <w:tcPr>
            <w:tcW w:w="3757" w:type="dxa"/>
          </w:tcPr>
          <w:p w:rsidR="004F2D44" w:rsidRPr="00862C5D" w:rsidRDefault="004F2D44" w:rsidP="00A4133B">
            <w:pPr>
              <w:pStyle w:val="CERBODY"/>
              <w:rPr>
                <w:szCs w:val="24"/>
                <w:lang w:val="en-IE"/>
              </w:rPr>
            </w:pPr>
            <w:r w:rsidRPr="00862C5D">
              <w:rPr>
                <w:lang w:val="en-IE"/>
              </w:rPr>
              <w:t>Required resubmission subsequent to last submission time</w:t>
            </w:r>
          </w:p>
        </w:tc>
        <w:tc>
          <w:tcPr>
            <w:tcW w:w="3960" w:type="dxa"/>
          </w:tcPr>
          <w:p w:rsidR="004F2D44" w:rsidRPr="00862C5D" w:rsidRDefault="004F2D44" w:rsidP="00A4133B">
            <w:pPr>
              <w:pStyle w:val="CERBODY"/>
              <w:rPr>
                <w:szCs w:val="24"/>
                <w:lang w:val="en-IE"/>
              </w:rPr>
            </w:pPr>
            <w:r w:rsidRPr="00862C5D">
              <w:rPr>
                <w:lang w:val="en-IE"/>
              </w:rPr>
              <w:t>None</w:t>
            </w:r>
          </w:p>
        </w:tc>
      </w:tr>
      <w:tr w:rsidR="004F2D44" w:rsidRPr="00862C5D" w:rsidTr="00A4133B">
        <w:tc>
          <w:tcPr>
            <w:tcW w:w="3757" w:type="dxa"/>
          </w:tcPr>
          <w:p w:rsidR="004F2D44" w:rsidRPr="00862C5D" w:rsidRDefault="004F2D44" w:rsidP="00A4133B">
            <w:pPr>
              <w:pStyle w:val="CERBODY"/>
              <w:rPr>
                <w:szCs w:val="24"/>
                <w:lang w:val="en-IE"/>
              </w:rPr>
            </w:pPr>
            <w:r w:rsidRPr="00862C5D">
              <w:rPr>
                <w:lang w:val="en-IE"/>
              </w:rPr>
              <w:lastRenderedPageBreak/>
              <w:t>Valid Communication Channels</w:t>
            </w:r>
          </w:p>
        </w:tc>
        <w:tc>
          <w:tcPr>
            <w:tcW w:w="3960" w:type="dxa"/>
          </w:tcPr>
          <w:p w:rsidR="004F2D44" w:rsidRPr="00862C5D" w:rsidRDefault="004F2D44" w:rsidP="00A4133B">
            <w:pPr>
              <w:pStyle w:val="CERBODY"/>
              <w:rPr>
                <w:szCs w:val="24"/>
                <w:lang w:val="en-IE"/>
              </w:rPr>
            </w:pPr>
            <w:r w:rsidRPr="00862C5D">
              <w:rPr>
                <w:lang w:val="en-IE"/>
              </w:rPr>
              <w:t>Type 1 (manual)</w:t>
            </w:r>
          </w:p>
        </w:tc>
      </w:tr>
      <w:tr w:rsidR="004F2D44" w:rsidRPr="00862C5D" w:rsidTr="00A4133B">
        <w:tc>
          <w:tcPr>
            <w:tcW w:w="3757" w:type="dxa"/>
          </w:tcPr>
          <w:p w:rsidR="004F2D44" w:rsidRPr="00862C5D" w:rsidRDefault="004F2D44" w:rsidP="00A4133B">
            <w:pPr>
              <w:pStyle w:val="CERBODY"/>
              <w:rPr>
                <w:szCs w:val="24"/>
                <w:lang w:val="en-IE"/>
              </w:rPr>
            </w:pPr>
            <w:r w:rsidRPr="00862C5D">
              <w:rPr>
                <w:lang w:val="en-IE"/>
              </w:rPr>
              <w:t xml:space="preserve">Process for data validation </w:t>
            </w:r>
          </w:p>
        </w:tc>
        <w:tc>
          <w:tcPr>
            <w:tcW w:w="3960" w:type="dxa"/>
          </w:tcPr>
          <w:p w:rsidR="004F2D44" w:rsidRPr="00862C5D" w:rsidRDefault="004F2D44" w:rsidP="00A4133B">
            <w:pPr>
              <w:pStyle w:val="CERBODY"/>
              <w:rPr>
                <w:szCs w:val="24"/>
                <w:lang w:val="en-IE"/>
              </w:rPr>
            </w:pPr>
            <w:r w:rsidRPr="00862C5D">
              <w:rPr>
                <w:lang w:val="en-IE"/>
              </w:rPr>
              <w:t>None</w:t>
            </w:r>
          </w:p>
        </w:tc>
      </w:tr>
    </w:tbl>
    <w:p w:rsidR="004F2D44" w:rsidRPr="00862C5D" w:rsidRDefault="004F2D44" w:rsidP="005C432E">
      <w:pPr>
        <w:pStyle w:val="CERBODY"/>
        <w:rPr>
          <w:lang w:val="en-IE"/>
        </w:rPr>
      </w:pPr>
    </w:p>
    <w:p w:rsidR="004F2D44" w:rsidRPr="00862C5D" w:rsidRDefault="004F2D44" w:rsidP="003B4AF7">
      <w:pPr>
        <w:pStyle w:val="CERAPPENDIXLEVEL3"/>
        <w:rPr>
          <w:lang w:val="en-IE"/>
        </w:rPr>
      </w:pPr>
      <w:bookmarkStart w:id="310" w:name="_Toc477458071"/>
      <w:r w:rsidRPr="00862C5D">
        <w:rPr>
          <w:lang w:val="en-IE"/>
        </w:rPr>
        <w:t>Strike Price Parameters Data Transaction</w:t>
      </w:r>
      <w:bookmarkEnd w:id="310"/>
    </w:p>
    <w:p w:rsidR="004F2D44" w:rsidRPr="00862C5D" w:rsidRDefault="004F2D44" w:rsidP="005A4AB2">
      <w:pPr>
        <w:pStyle w:val="ListParagraph"/>
        <w:numPr>
          <w:ilvl w:val="3"/>
          <w:numId w:val="43"/>
        </w:numPr>
        <w:tabs>
          <w:tab w:val="left" w:pos="5850"/>
        </w:tabs>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4F2D44" w:rsidRPr="00862C5D" w:rsidRDefault="004F2D44" w:rsidP="005A4AB2">
      <w:pPr>
        <w:pStyle w:val="ListParagraph"/>
        <w:numPr>
          <w:ilvl w:val="3"/>
          <w:numId w:val="43"/>
        </w:numPr>
        <w:tabs>
          <w:tab w:val="left" w:pos="5850"/>
        </w:tabs>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4F2D44" w:rsidRPr="00862C5D" w:rsidRDefault="004F2D44" w:rsidP="005A4AB2">
      <w:pPr>
        <w:pStyle w:val="ListParagraph"/>
        <w:numPr>
          <w:ilvl w:val="3"/>
          <w:numId w:val="43"/>
        </w:numPr>
        <w:tabs>
          <w:tab w:val="left" w:pos="5850"/>
        </w:tabs>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4F2D44" w:rsidRPr="00862C5D" w:rsidRDefault="004F2D44" w:rsidP="005A4AB2">
      <w:pPr>
        <w:pStyle w:val="ListParagraph"/>
        <w:numPr>
          <w:ilvl w:val="3"/>
          <w:numId w:val="43"/>
        </w:numPr>
        <w:tabs>
          <w:tab w:val="left" w:pos="5850"/>
        </w:tabs>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4F2D44" w:rsidRPr="00862C5D" w:rsidRDefault="004F2D44" w:rsidP="005A4AB2">
      <w:pPr>
        <w:pStyle w:val="ListParagraph"/>
        <w:numPr>
          <w:ilvl w:val="3"/>
          <w:numId w:val="43"/>
        </w:numPr>
        <w:tabs>
          <w:tab w:val="left" w:pos="5850"/>
        </w:tabs>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4F2D44" w:rsidRPr="00862C5D" w:rsidRDefault="004F2D44" w:rsidP="005A4AB2">
      <w:pPr>
        <w:pStyle w:val="ListParagraph"/>
        <w:numPr>
          <w:ilvl w:val="3"/>
          <w:numId w:val="43"/>
        </w:numPr>
        <w:tabs>
          <w:tab w:val="left" w:pos="5850"/>
        </w:tabs>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4F2D44" w:rsidRPr="00862C5D" w:rsidRDefault="004F2D44" w:rsidP="005A4AB2">
      <w:pPr>
        <w:pStyle w:val="ListParagraph"/>
        <w:numPr>
          <w:ilvl w:val="3"/>
          <w:numId w:val="43"/>
        </w:numPr>
        <w:tabs>
          <w:tab w:val="left" w:pos="5850"/>
        </w:tabs>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4F2D44" w:rsidRPr="00862C5D" w:rsidRDefault="004F2D44" w:rsidP="005A4AB2">
      <w:pPr>
        <w:pStyle w:val="ListParagraph"/>
        <w:numPr>
          <w:ilvl w:val="3"/>
          <w:numId w:val="43"/>
        </w:numPr>
        <w:tabs>
          <w:tab w:val="left" w:pos="5850"/>
        </w:tabs>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4F2D44" w:rsidRPr="00862C5D" w:rsidRDefault="004F2D44" w:rsidP="005A4AB2">
      <w:pPr>
        <w:pStyle w:val="ListParagraph"/>
        <w:numPr>
          <w:ilvl w:val="3"/>
          <w:numId w:val="43"/>
        </w:numPr>
        <w:tabs>
          <w:tab w:val="left" w:pos="5850"/>
        </w:tabs>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4F2D44" w:rsidRPr="00862C5D" w:rsidRDefault="004F2D44" w:rsidP="005A4AB2">
      <w:pPr>
        <w:pStyle w:val="ListParagraph"/>
        <w:numPr>
          <w:ilvl w:val="3"/>
          <w:numId w:val="43"/>
        </w:numPr>
        <w:tabs>
          <w:tab w:val="left" w:pos="5850"/>
        </w:tabs>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4F2D44" w:rsidRPr="00862C5D" w:rsidRDefault="004F2D44" w:rsidP="005A4AB2">
      <w:pPr>
        <w:pStyle w:val="ListParagraph"/>
        <w:numPr>
          <w:ilvl w:val="3"/>
          <w:numId w:val="43"/>
        </w:numPr>
        <w:tabs>
          <w:tab w:val="left" w:pos="5850"/>
        </w:tabs>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4F2D44" w:rsidRPr="00862C5D" w:rsidRDefault="004F2D44" w:rsidP="005A4AB2">
      <w:pPr>
        <w:pStyle w:val="ListParagraph"/>
        <w:numPr>
          <w:ilvl w:val="3"/>
          <w:numId w:val="43"/>
        </w:numPr>
        <w:tabs>
          <w:tab w:val="left" w:pos="5850"/>
        </w:tabs>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4F2D44" w:rsidRPr="00862C5D" w:rsidRDefault="004F2D44" w:rsidP="005A4AB2">
      <w:pPr>
        <w:pStyle w:val="ListParagraph"/>
        <w:numPr>
          <w:ilvl w:val="3"/>
          <w:numId w:val="43"/>
        </w:numPr>
        <w:tabs>
          <w:tab w:val="left" w:pos="5850"/>
        </w:tabs>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4F2D44" w:rsidRPr="00862C5D" w:rsidRDefault="004F2D44" w:rsidP="005A4AB2">
      <w:pPr>
        <w:pStyle w:val="ListParagraph"/>
        <w:numPr>
          <w:ilvl w:val="3"/>
          <w:numId w:val="43"/>
        </w:numPr>
        <w:tabs>
          <w:tab w:val="left" w:pos="5850"/>
        </w:tabs>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4F2D44" w:rsidRPr="00862C5D" w:rsidRDefault="004F2D44" w:rsidP="005A4AB2">
      <w:pPr>
        <w:pStyle w:val="ListParagraph"/>
        <w:numPr>
          <w:ilvl w:val="3"/>
          <w:numId w:val="43"/>
        </w:numPr>
        <w:tabs>
          <w:tab w:val="left" w:pos="5850"/>
        </w:tabs>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4F2D44" w:rsidRPr="00862C5D" w:rsidRDefault="004F2D44" w:rsidP="005A4AB2">
      <w:pPr>
        <w:pStyle w:val="ListParagraph"/>
        <w:numPr>
          <w:ilvl w:val="3"/>
          <w:numId w:val="43"/>
        </w:numPr>
        <w:tabs>
          <w:tab w:val="left" w:pos="5850"/>
        </w:tabs>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4F2D44" w:rsidRPr="00862C5D" w:rsidRDefault="004F2D44" w:rsidP="005A4AB2">
      <w:pPr>
        <w:pStyle w:val="ListParagraph"/>
        <w:numPr>
          <w:ilvl w:val="3"/>
          <w:numId w:val="43"/>
        </w:numPr>
        <w:tabs>
          <w:tab w:val="left" w:pos="5850"/>
        </w:tabs>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4F2D44" w:rsidRPr="00862C5D" w:rsidRDefault="004F2D44" w:rsidP="005A4AB2">
      <w:pPr>
        <w:pStyle w:val="ListParagraph"/>
        <w:numPr>
          <w:ilvl w:val="3"/>
          <w:numId w:val="43"/>
        </w:numPr>
        <w:tabs>
          <w:tab w:val="left" w:pos="5850"/>
        </w:tabs>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4F2D44" w:rsidRPr="00862C5D" w:rsidRDefault="004F2D44" w:rsidP="005A4AB2">
      <w:pPr>
        <w:pStyle w:val="ListParagraph"/>
        <w:numPr>
          <w:ilvl w:val="3"/>
          <w:numId w:val="43"/>
        </w:numPr>
        <w:tabs>
          <w:tab w:val="left" w:pos="5850"/>
        </w:tabs>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4F2D44" w:rsidRPr="00862C5D" w:rsidRDefault="004F2D44" w:rsidP="005A4AB2">
      <w:pPr>
        <w:pStyle w:val="ListParagraph"/>
        <w:numPr>
          <w:ilvl w:val="3"/>
          <w:numId w:val="43"/>
        </w:numPr>
        <w:tabs>
          <w:tab w:val="left" w:pos="5850"/>
        </w:tabs>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4F2D44" w:rsidRPr="00862C5D" w:rsidRDefault="004F2D44" w:rsidP="005A4AB2">
      <w:pPr>
        <w:pStyle w:val="ListParagraph"/>
        <w:numPr>
          <w:ilvl w:val="3"/>
          <w:numId w:val="43"/>
        </w:numPr>
        <w:tabs>
          <w:tab w:val="left" w:pos="5850"/>
        </w:tabs>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4F2D44" w:rsidRPr="00862C5D" w:rsidRDefault="004F2D44" w:rsidP="005A4AB2">
      <w:pPr>
        <w:pStyle w:val="ListParagraph"/>
        <w:numPr>
          <w:ilvl w:val="3"/>
          <w:numId w:val="43"/>
        </w:numPr>
        <w:tabs>
          <w:tab w:val="left" w:pos="5850"/>
        </w:tabs>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4F2D44" w:rsidRPr="00862C5D" w:rsidRDefault="004F2D44" w:rsidP="003B4AF7">
      <w:pPr>
        <w:pStyle w:val="CERAPPENDIXLEVEL4"/>
        <w:rPr>
          <w:lang w:val="en-IE"/>
        </w:rPr>
      </w:pPr>
      <w:r w:rsidRPr="00862C5D">
        <w:rPr>
          <w:lang w:val="en-IE"/>
        </w:rPr>
        <w:t xml:space="preserve">The Data Records for the Strike Price Parameters Data Transaction are described in </w:t>
      </w:r>
      <w:fldSimple w:instr=" REF _Ref462326286 \h  \* MERGEFORMAT ">
        <w:r w:rsidR="002E3252" w:rsidRPr="002E3252">
          <w:rPr>
            <w:lang w:val="en-IE"/>
          </w:rPr>
          <w:t>Table 34</w:t>
        </w:r>
      </w:fldSimple>
      <w:r w:rsidRPr="00862C5D">
        <w:rPr>
          <w:lang w:val="en-IE"/>
        </w:rPr>
        <w:t xml:space="preserve"> and the Submission Protocol in </w:t>
      </w:r>
      <w:fldSimple w:instr=" REF _Ref462326300 \h  \* MERGEFORMAT ">
        <w:r w:rsidR="002E3252" w:rsidRPr="002E3252">
          <w:rPr>
            <w:lang w:val="en-IE"/>
          </w:rPr>
          <w:t>Table 35</w:t>
        </w:r>
      </w:fldSimple>
      <w:r w:rsidRPr="00862C5D">
        <w:rPr>
          <w:lang w:val="en-IE"/>
        </w:rPr>
        <w:t>.</w:t>
      </w:r>
    </w:p>
    <w:p w:rsidR="004F2D44" w:rsidRPr="00862C5D" w:rsidRDefault="004F2D44" w:rsidP="004F2D44">
      <w:pPr>
        <w:pStyle w:val="CERBODY"/>
        <w:rPr>
          <w:b/>
          <w:lang w:val="en-IE"/>
        </w:rPr>
      </w:pPr>
      <w:bookmarkStart w:id="311" w:name="_Ref462326286"/>
      <w:r w:rsidRPr="00862C5D">
        <w:rPr>
          <w:b/>
          <w:lang w:val="en-IE"/>
        </w:rPr>
        <w:t xml:space="preserve">Table </w:t>
      </w:r>
      <w:r w:rsidR="00E179D6" w:rsidRPr="00862C5D">
        <w:rPr>
          <w:b/>
          <w:lang w:val="en-IE"/>
        </w:rPr>
        <w:fldChar w:fldCharType="begin"/>
      </w:r>
      <w:r w:rsidRPr="00862C5D">
        <w:rPr>
          <w:b/>
          <w:lang w:val="en-IE"/>
        </w:rPr>
        <w:instrText xml:space="preserve"> SEQ Table \* ARABIC </w:instrText>
      </w:r>
      <w:r w:rsidR="00E179D6" w:rsidRPr="00862C5D">
        <w:rPr>
          <w:b/>
          <w:lang w:val="en-IE"/>
        </w:rPr>
        <w:fldChar w:fldCharType="separate"/>
      </w:r>
      <w:r w:rsidR="002E3252">
        <w:rPr>
          <w:b/>
          <w:noProof/>
          <w:lang w:val="en-IE"/>
        </w:rPr>
        <w:t>34</w:t>
      </w:r>
      <w:r w:rsidR="00E179D6" w:rsidRPr="00862C5D">
        <w:rPr>
          <w:b/>
          <w:lang w:val="en-IE"/>
        </w:rPr>
        <w:fldChar w:fldCharType="end"/>
      </w:r>
      <w:bookmarkEnd w:id="311"/>
      <w:r w:rsidRPr="00862C5D">
        <w:rPr>
          <w:b/>
          <w:lang w:val="en-IE"/>
        </w:rPr>
        <w:t xml:space="preserve"> – Strike Price Parameters </w:t>
      </w:r>
      <w:r w:rsidR="006C6A01" w:rsidRPr="00862C5D">
        <w:rPr>
          <w:b/>
          <w:lang w:val="en-IE"/>
        </w:rPr>
        <w:t xml:space="preserve">Data </w:t>
      </w:r>
      <w:r w:rsidRPr="00862C5D">
        <w:rPr>
          <w:b/>
          <w:lang w:val="en-IE"/>
        </w:rPr>
        <w:t>Transaction Data Records</w:t>
      </w:r>
    </w:p>
    <w:tbl>
      <w:tblPr>
        <w:tblW w:w="7717" w:type="dxa"/>
        <w:tblInd w:w="851" w:type="dxa"/>
        <w:tblBorders>
          <w:top w:val="single" w:sz="4" w:space="0" w:color="808080"/>
          <w:bottom w:val="single" w:sz="4" w:space="0" w:color="auto"/>
        </w:tblBorders>
        <w:tblLook w:val="00A0"/>
      </w:tblPr>
      <w:tblGrid>
        <w:gridCol w:w="7717"/>
      </w:tblGrid>
      <w:tr w:rsidR="004F2D44" w:rsidRPr="00862C5D" w:rsidTr="001E39C4">
        <w:trPr>
          <w:cantSplit/>
        </w:trPr>
        <w:tc>
          <w:tcPr>
            <w:tcW w:w="7717" w:type="dxa"/>
          </w:tcPr>
          <w:p w:rsidR="004F2D44" w:rsidRPr="00862C5D" w:rsidRDefault="004F2D44" w:rsidP="00A4133B">
            <w:pPr>
              <w:pStyle w:val="CERBODY"/>
              <w:rPr>
                <w:lang w:val="en-IE"/>
              </w:rPr>
            </w:pPr>
            <w:r w:rsidRPr="00862C5D">
              <w:rPr>
                <w:lang w:val="en-IE"/>
              </w:rPr>
              <w:t>The data source or methodology for determining the Carbon Price (</w:t>
            </w:r>
            <w:proofErr w:type="spellStart"/>
            <w:r w:rsidRPr="00862C5D">
              <w:rPr>
                <w:lang w:val="en-IE"/>
              </w:rPr>
              <w:t>PCARBON</w:t>
            </w:r>
            <w:r w:rsidRPr="00862C5D">
              <w:rPr>
                <w:vertAlign w:val="subscript"/>
                <w:lang w:val="en-IE"/>
              </w:rPr>
              <w:t>m</w:t>
            </w:r>
            <w:proofErr w:type="spellEnd"/>
            <w:r w:rsidRPr="00862C5D">
              <w:rPr>
                <w:lang w:val="en-IE"/>
              </w:rPr>
              <w:t>) for Month, m;</w:t>
            </w:r>
          </w:p>
        </w:tc>
      </w:tr>
      <w:tr w:rsidR="004F2D44" w:rsidRPr="00862C5D" w:rsidTr="001E39C4">
        <w:trPr>
          <w:cantSplit/>
        </w:trPr>
        <w:tc>
          <w:tcPr>
            <w:tcW w:w="7717" w:type="dxa"/>
          </w:tcPr>
          <w:p w:rsidR="004F2D44" w:rsidRPr="00862C5D" w:rsidRDefault="004F2D44" w:rsidP="00A4133B">
            <w:pPr>
              <w:pStyle w:val="CERBODY"/>
              <w:rPr>
                <w:szCs w:val="24"/>
                <w:lang w:val="en-IE"/>
              </w:rPr>
            </w:pPr>
            <w:r w:rsidRPr="00862C5D">
              <w:rPr>
                <w:lang w:val="en-IE"/>
              </w:rPr>
              <w:t>The data source or methodology for determining the Natural Gas Fuel Price (</w:t>
            </w:r>
            <w:proofErr w:type="spellStart"/>
            <w:r w:rsidRPr="00862C5D">
              <w:rPr>
                <w:lang w:val="en-IE"/>
              </w:rPr>
              <w:t>PFUELNG</w:t>
            </w:r>
            <w:r w:rsidRPr="00862C5D">
              <w:rPr>
                <w:vertAlign w:val="subscript"/>
                <w:lang w:val="en-IE"/>
              </w:rPr>
              <w:t>m</w:t>
            </w:r>
            <w:proofErr w:type="spellEnd"/>
            <w:r w:rsidRPr="00862C5D">
              <w:rPr>
                <w:lang w:val="en-IE"/>
              </w:rPr>
              <w:t>) for Month, m</w:t>
            </w:r>
          </w:p>
        </w:tc>
      </w:tr>
      <w:tr w:rsidR="004F2D44" w:rsidRPr="00862C5D" w:rsidTr="001E39C4">
        <w:trPr>
          <w:cantSplit/>
        </w:trPr>
        <w:tc>
          <w:tcPr>
            <w:tcW w:w="7717" w:type="dxa"/>
          </w:tcPr>
          <w:p w:rsidR="004F2D44" w:rsidRPr="00862C5D" w:rsidRDefault="004F2D44" w:rsidP="00A4133B">
            <w:pPr>
              <w:pStyle w:val="CERLEVEL5"/>
              <w:ind w:left="0" w:firstLine="0"/>
              <w:rPr>
                <w:lang w:val="en-IE"/>
              </w:rPr>
            </w:pPr>
            <w:r w:rsidRPr="00862C5D">
              <w:rPr>
                <w:lang w:val="en-IE"/>
              </w:rPr>
              <w:t>The data source or methodology for determining the Oil Fuel Price (</w:t>
            </w:r>
            <w:proofErr w:type="spellStart"/>
            <w:r w:rsidRPr="00862C5D">
              <w:rPr>
                <w:lang w:val="en-IE"/>
              </w:rPr>
              <w:t>PFUELO</w:t>
            </w:r>
            <w:r w:rsidRPr="00862C5D">
              <w:rPr>
                <w:vertAlign w:val="subscript"/>
                <w:lang w:val="en-IE"/>
              </w:rPr>
              <w:t>m</w:t>
            </w:r>
            <w:proofErr w:type="spellEnd"/>
            <w:r w:rsidRPr="00862C5D">
              <w:rPr>
                <w:lang w:val="en-IE"/>
              </w:rPr>
              <w:t>) for Month, m.</w:t>
            </w:r>
          </w:p>
        </w:tc>
      </w:tr>
    </w:tbl>
    <w:p w:rsidR="004F2D44" w:rsidRPr="00862C5D" w:rsidRDefault="004F2D44" w:rsidP="004F2D44">
      <w:pPr>
        <w:pStyle w:val="CERBODY"/>
        <w:rPr>
          <w:lang w:val="en-IE"/>
        </w:rPr>
      </w:pPr>
    </w:p>
    <w:p w:rsidR="004F2D44" w:rsidRPr="00862C5D" w:rsidRDefault="004F2D44" w:rsidP="005A4AB2">
      <w:pPr>
        <w:pStyle w:val="CERBODY"/>
        <w:keepNext/>
        <w:rPr>
          <w:b/>
          <w:lang w:val="en-IE"/>
        </w:rPr>
      </w:pPr>
      <w:bookmarkStart w:id="312" w:name="_Ref462326300"/>
      <w:r w:rsidRPr="00862C5D">
        <w:rPr>
          <w:b/>
          <w:lang w:val="en-IE"/>
        </w:rPr>
        <w:t xml:space="preserve">Table </w:t>
      </w:r>
      <w:r w:rsidR="00E179D6" w:rsidRPr="00862C5D">
        <w:rPr>
          <w:b/>
          <w:lang w:val="en-IE"/>
        </w:rPr>
        <w:fldChar w:fldCharType="begin"/>
      </w:r>
      <w:r w:rsidRPr="00862C5D">
        <w:rPr>
          <w:b/>
          <w:lang w:val="en-IE"/>
        </w:rPr>
        <w:instrText xml:space="preserve"> SEQ Table \* ARABIC </w:instrText>
      </w:r>
      <w:r w:rsidR="00E179D6" w:rsidRPr="00862C5D">
        <w:rPr>
          <w:b/>
          <w:lang w:val="en-IE"/>
        </w:rPr>
        <w:fldChar w:fldCharType="separate"/>
      </w:r>
      <w:r w:rsidR="002E3252">
        <w:rPr>
          <w:b/>
          <w:noProof/>
          <w:lang w:val="en-IE"/>
        </w:rPr>
        <w:t>35</w:t>
      </w:r>
      <w:r w:rsidR="00E179D6" w:rsidRPr="00862C5D">
        <w:rPr>
          <w:b/>
          <w:lang w:val="en-IE"/>
        </w:rPr>
        <w:fldChar w:fldCharType="end"/>
      </w:r>
      <w:bookmarkEnd w:id="312"/>
      <w:r w:rsidRPr="00862C5D">
        <w:rPr>
          <w:b/>
          <w:lang w:val="en-IE"/>
        </w:rPr>
        <w:t xml:space="preserve"> – Strike Price Parameters </w:t>
      </w:r>
      <w:r w:rsidR="006C6A01" w:rsidRPr="00862C5D">
        <w:rPr>
          <w:b/>
          <w:lang w:val="en-IE"/>
        </w:rPr>
        <w:t xml:space="preserve">Data </w:t>
      </w:r>
      <w:r w:rsidRPr="00862C5D">
        <w:rPr>
          <w:b/>
          <w:lang w:val="en-IE"/>
        </w:rPr>
        <w:t>Submission Protocol</w:t>
      </w:r>
    </w:p>
    <w:tbl>
      <w:tblPr>
        <w:tblW w:w="7717" w:type="dxa"/>
        <w:tblInd w:w="851" w:type="dxa"/>
        <w:tblBorders>
          <w:top w:val="single" w:sz="12" w:space="0" w:color="808080"/>
          <w:left w:val="nil"/>
          <w:bottom w:val="single" w:sz="12" w:space="0" w:color="808080"/>
          <w:right w:val="nil"/>
          <w:insideH w:val="nil"/>
          <w:insideV w:val="nil"/>
        </w:tblBorders>
        <w:tblLook w:val="00A0"/>
      </w:tblPr>
      <w:tblGrid>
        <w:gridCol w:w="3757"/>
        <w:gridCol w:w="3960"/>
      </w:tblGrid>
      <w:tr w:rsidR="004F2D44" w:rsidRPr="00862C5D" w:rsidTr="00A4133B">
        <w:tc>
          <w:tcPr>
            <w:tcW w:w="3757" w:type="dxa"/>
            <w:tcBorders>
              <w:top w:val="single" w:sz="4" w:space="0" w:color="808080"/>
              <w:left w:val="nil"/>
              <w:bottom w:val="nil"/>
              <w:right w:val="nil"/>
            </w:tcBorders>
          </w:tcPr>
          <w:p w:rsidR="004F2D44" w:rsidRPr="00862C5D" w:rsidRDefault="004F2D44" w:rsidP="005A4AB2">
            <w:pPr>
              <w:pStyle w:val="CERBODY"/>
              <w:keepNext/>
              <w:rPr>
                <w:szCs w:val="24"/>
                <w:lang w:val="en-IE"/>
              </w:rPr>
            </w:pPr>
            <w:r w:rsidRPr="00862C5D">
              <w:rPr>
                <w:lang w:val="en-IE"/>
              </w:rPr>
              <w:t>Sender</w:t>
            </w:r>
          </w:p>
        </w:tc>
        <w:tc>
          <w:tcPr>
            <w:tcW w:w="3960" w:type="dxa"/>
            <w:tcBorders>
              <w:top w:val="single" w:sz="4" w:space="0" w:color="808080"/>
              <w:left w:val="nil"/>
              <w:bottom w:val="nil"/>
              <w:right w:val="nil"/>
            </w:tcBorders>
          </w:tcPr>
          <w:p w:rsidR="004F2D44" w:rsidRPr="00862C5D" w:rsidRDefault="004F2D44" w:rsidP="005A4AB2">
            <w:pPr>
              <w:pStyle w:val="CERBODY"/>
              <w:keepNext/>
              <w:rPr>
                <w:szCs w:val="24"/>
                <w:lang w:val="en-IE"/>
              </w:rPr>
            </w:pPr>
            <w:r w:rsidRPr="00862C5D">
              <w:rPr>
                <w:lang w:val="en-IE"/>
              </w:rPr>
              <w:t>System Operator(s)</w:t>
            </w:r>
          </w:p>
        </w:tc>
      </w:tr>
      <w:tr w:rsidR="004F2D44" w:rsidRPr="00862C5D" w:rsidTr="00A4133B">
        <w:tc>
          <w:tcPr>
            <w:tcW w:w="3757" w:type="dxa"/>
            <w:tcBorders>
              <w:top w:val="nil"/>
            </w:tcBorders>
          </w:tcPr>
          <w:p w:rsidR="004F2D44" w:rsidRPr="00862C5D" w:rsidRDefault="004F2D44" w:rsidP="00A4133B">
            <w:pPr>
              <w:pStyle w:val="CERBODY"/>
              <w:rPr>
                <w:szCs w:val="24"/>
                <w:lang w:val="en-IE"/>
              </w:rPr>
            </w:pPr>
            <w:r w:rsidRPr="00862C5D">
              <w:rPr>
                <w:lang w:val="en-IE"/>
              </w:rPr>
              <w:t>Recipient</w:t>
            </w:r>
          </w:p>
        </w:tc>
        <w:tc>
          <w:tcPr>
            <w:tcW w:w="3960" w:type="dxa"/>
            <w:tcBorders>
              <w:top w:val="nil"/>
            </w:tcBorders>
          </w:tcPr>
          <w:p w:rsidR="004F2D44" w:rsidRPr="00862C5D" w:rsidRDefault="004F2D44" w:rsidP="00A4133B">
            <w:pPr>
              <w:pStyle w:val="CERBODY"/>
              <w:rPr>
                <w:szCs w:val="24"/>
                <w:lang w:val="en-IE"/>
              </w:rPr>
            </w:pPr>
            <w:r w:rsidRPr="00862C5D">
              <w:rPr>
                <w:lang w:val="en-IE"/>
              </w:rPr>
              <w:t>Market Operator</w:t>
            </w:r>
          </w:p>
        </w:tc>
      </w:tr>
      <w:tr w:rsidR="004F2D44" w:rsidRPr="00862C5D" w:rsidTr="00A4133B">
        <w:tc>
          <w:tcPr>
            <w:tcW w:w="3757" w:type="dxa"/>
          </w:tcPr>
          <w:p w:rsidR="004F2D44" w:rsidRPr="00862C5D" w:rsidRDefault="004F2D44" w:rsidP="00A4133B">
            <w:pPr>
              <w:pStyle w:val="CERBODY"/>
              <w:rPr>
                <w:szCs w:val="24"/>
                <w:lang w:val="en-IE"/>
              </w:rPr>
            </w:pPr>
            <w:r w:rsidRPr="00862C5D">
              <w:rPr>
                <w:lang w:val="en-IE"/>
              </w:rPr>
              <w:t>Number of Data Transactions</w:t>
            </w:r>
          </w:p>
        </w:tc>
        <w:tc>
          <w:tcPr>
            <w:tcW w:w="3960" w:type="dxa"/>
          </w:tcPr>
          <w:p w:rsidR="004F2D44" w:rsidRPr="00862C5D" w:rsidRDefault="004F2D44" w:rsidP="00A4133B">
            <w:pPr>
              <w:pStyle w:val="CERBODY"/>
              <w:rPr>
                <w:szCs w:val="24"/>
                <w:lang w:val="en-IE"/>
              </w:rPr>
            </w:pPr>
            <w:r w:rsidRPr="00862C5D">
              <w:rPr>
                <w:szCs w:val="24"/>
                <w:lang w:val="en-IE"/>
              </w:rPr>
              <w:t>On request by the Regulatory Authority</w:t>
            </w:r>
          </w:p>
        </w:tc>
      </w:tr>
      <w:tr w:rsidR="004F2D44" w:rsidRPr="00862C5D" w:rsidTr="00A4133B">
        <w:tc>
          <w:tcPr>
            <w:tcW w:w="3757" w:type="dxa"/>
          </w:tcPr>
          <w:p w:rsidR="004F2D44" w:rsidRPr="00862C5D" w:rsidRDefault="004F2D44" w:rsidP="00A4133B">
            <w:pPr>
              <w:pStyle w:val="CERBODY"/>
              <w:rPr>
                <w:szCs w:val="24"/>
                <w:lang w:val="en-IE"/>
              </w:rPr>
            </w:pPr>
            <w:r w:rsidRPr="00862C5D">
              <w:rPr>
                <w:lang w:val="en-IE"/>
              </w:rPr>
              <w:t>Frequency of Data Transactions</w:t>
            </w:r>
          </w:p>
        </w:tc>
        <w:tc>
          <w:tcPr>
            <w:tcW w:w="3960" w:type="dxa"/>
          </w:tcPr>
          <w:p w:rsidR="004F2D44" w:rsidRPr="00862C5D" w:rsidRDefault="004F2D44" w:rsidP="00A4133B">
            <w:pPr>
              <w:pStyle w:val="CERBODY"/>
              <w:rPr>
                <w:szCs w:val="24"/>
                <w:lang w:val="en-IE"/>
              </w:rPr>
            </w:pPr>
            <w:r w:rsidRPr="00862C5D">
              <w:rPr>
                <w:lang w:val="en-IE"/>
              </w:rPr>
              <w:t>As Available</w:t>
            </w:r>
          </w:p>
        </w:tc>
      </w:tr>
      <w:tr w:rsidR="004F2D44" w:rsidRPr="00862C5D" w:rsidTr="00A4133B">
        <w:tc>
          <w:tcPr>
            <w:tcW w:w="3757" w:type="dxa"/>
          </w:tcPr>
          <w:p w:rsidR="004F2D44" w:rsidRPr="00862C5D" w:rsidRDefault="004F2D44" w:rsidP="00A4133B">
            <w:pPr>
              <w:pStyle w:val="CERBODY"/>
              <w:rPr>
                <w:szCs w:val="24"/>
                <w:lang w:val="en-IE"/>
              </w:rPr>
            </w:pPr>
            <w:r w:rsidRPr="00862C5D">
              <w:rPr>
                <w:lang w:val="en-IE"/>
              </w:rPr>
              <w:t>First Submission time</w:t>
            </w:r>
          </w:p>
        </w:tc>
        <w:tc>
          <w:tcPr>
            <w:tcW w:w="3960" w:type="dxa"/>
          </w:tcPr>
          <w:p w:rsidR="004F2D44" w:rsidRPr="00862C5D" w:rsidRDefault="004F2D44" w:rsidP="00A4133B">
            <w:pPr>
              <w:pStyle w:val="CERBODY"/>
              <w:rPr>
                <w:szCs w:val="24"/>
                <w:lang w:val="en-IE"/>
              </w:rPr>
            </w:pPr>
            <w:r w:rsidRPr="00862C5D">
              <w:rPr>
                <w:lang w:val="en-IE"/>
              </w:rPr>
              <w:t>As available</w:t>
            </w:r>
          </w:p>
        </w:tc>
      </w:tr>
      <w:tr w:rsidR="004F2D44" w:rsidRPr="00862C5D" w:rsidTr="00A4133B">
        <w:tc>
          <w:tcPr>
            <w:tcW w:w="3757" w:type="dxa"/>
          </w:tcPr>
          <w:p w:rsidR="004F2D44" w:rsidRPr="00862C5D" w:rsidRDefault="004F2D44" w:rsidP="00A4133B">
            <w:pPr>
              <w:pStyle w:val="CERBODY"/>
              <w:rPr>
                <w:szCs w:val="24"/>
                <w:lang w:val="en-IE"/>
              </w:rPr>
            </w:pPr>
            <w:r w:rsidRPr="00862C5D">
              <w:rPr>
                <w:lang w:val="en-IE"/>
              </w:rPr>
              <w:t>Last Submission time</w:t>
            </w:r>
          </w:p>
        </w:tc>
        <w:tc>
          <w:tcPr>
            <w:tcW w:w="3960" w:type="dxa"/>
          </w:tcPr>
          <w:p w:rsidR="004F2D44" w:rsidRPr="00862C5D" w:rsidRDefault="004F2D44" w:rsidP="00A4133B">
            <w:pPr>
              <w:pStyle w:val="CERBODY"/>
              <w:rPr>
                <w:szCs w:val="24"/>
                <w:lang w:val="en-IE"/>
              </w:rPr>
            </w:pPr>
            <w:r w:rsidRPr="00862C5D">
              <w:rPr>
                <w:lang w:val="en-IE"/>
              </w:rPr>
              <w:t>Within 5 Working Days of receipt of the Regulatory Authorities’ approval</w:t>
            </w:r>
          </w:p>
        </w:tc>
      </w:tr>
      <w:tr w:rsidR="004F2D44" w:rsidRPr="00862C5D" w:rsidTr="00A4133B">
        <w:tc>
          <w:tcPr>
            <w:tcW w:w="3757" w:type="dxa"/>
          </w:tcPr>
          <w:p w:rsidR="004F2D44" w:rsidRPr="00862C5D" w:rsidRDefault="004F2D44" w:rsidP="00A4133B">
            <w:pPr>
              <w:pStyle w:val="CERBODY"/>
              <w:rPr>
                <w:szCs w:val="24"/>
                <w:lang w:val="en-IE"/>
              </w:rPr>
            </w:pPr>
            <w:r w:rsidRPr="00862C5D">
              <w:rPr>
                <w:lang w:val="en-IE"/>
              </w:rPr>
              <w:t>Permitted frequency of resubmission prior to last submission time</w:t>
            </w:r>
          </w:p>
        </w:tc>
        <w:tc>
          <w:tcPr>
            <w:tcW w:w="3960" w:type="dxa"/>
          </w:tcPr>
          <w:p w:rsidR="004F2D44" w:rsidRPr="00862C5D" w:rsidRDefault="004F2D44" w:rsidP="00A4133B">
            <w:pPr>
              <w:pStyle w:val="CERBODY"/>
              <w:rPr>
                <w:szCs w:val="24"/>
                <w:lang w:val="en-IE"/>
              </w:rPr>
            </w:pPr>
            <w:r w:rsidRPr="00862C5D">
              <w:rPr>
                <w:lang w:val="en-IE"/>
              </w:rPr>
              <w:t>Unlimited</w:t>
            </w:r>
          </w:p>
        </w:tc>
      </w:tr>
      <w:tr w:rsidR="004F2D44" w:rsidRPr="00862C5D" w:rsidTr="00A4133B">
        <w:tc>
          <w:tcPr>
            <w:tcW w:w="3757" w:type="dxa"/>
          </w:tcPr>
          <w:p w:rsidR="004F2D44" w:rsidRPr="00862C5D" w:rsidRDefault="004F2D44" w:rsidP="00A4133B">
            <w:pPr>
              <w:pStyle w:val="CERBODY"/>
              <w:rPr>
                <w:szCs w:val="24"/>
                <w:lang w:val="en-IE"/>
              </w:rPr>
            </w:pPr>
            <w:r w:rsidRPr="00862C5D">
              <w:rPr>
                <w:lang w:val="en-IE"/>
              </w:rPr>
              <w:t>Required resubmission subsequent to last submission time</w:t>
            </w:r>
          </w:p>
        </w:tc>
        <w:tc>
          <w:tcPr>
            <w:tcW w:w="3960" w:type="dxa"/>
          </w:tcPr>
          <w:p w:rsidR="004F2D44" w:rsidRPr="00862C5D" w:rsidRDefault="004F2D44" w:rsidP="00A4133B">
            <w:pPr>
              <w:pStyle w:val="CERBODY"/>
              <w:rPr>
                <w:szCs w:val="24"/>
                <w:lang w:val="en-IE"/>
              </w:rPr>
            </w:pPr>
            <w:r w:rsidRPr="00862C5D">
              <w:rPr>
                <w:lang w:val="en-IE"/>
              </w:rPr>
              <w:t>None</w:t>
            </w:r>
          </w:p>
        </w:tc>
      </w:tr>
      <w:tr w:rsidR="004F2D44" w:rsidRPr="00862C5D" w:rsidTr="00A4133B">
        <w:tc>
          <w:tcPr>
            <w:tcW w:w="3757" w:type="dxa"/>
          </w:tcPr>
          <w:p w:rsidR="004F2D44" w:rsidRPr="00862C5D" w:rsidRDefault="004F2D44" w:rsidP="00A4133B">
            <w:pPr>
              <w:pStyle w:val="CERBODY"/>
              <w:rPr>
                <w:szCs w:val="24"/>
                <w:lang w:val="en-IE"/>
              </w:rPr>
            </w:pPr>
            <w:r w:rsidRPr="00862C5D">
              <w:rPr>
                <w:lang w:val="en-IE"/>
              </w:rPr>
              <w:t>Valid Communication Channels</w:t>
            </w:r>
          </w:p>
        </w:tc>
        <w:tc>
          <w:tcPr>
            <w:tcW w:w="3960" w:type="dxa"/>
          </w:tcPr>
          <w:p w:rsidR="004F2D44" w:rsidRPr="00862C5D" w:rsidRDefault="004F2D44" w:rsidP="00A4133B">
            <w:pPr>
              <w:pStyle w:val="CERBODY"/>
              <w:rPr>
                <w:szCs w:val="24"/>
                <w:lang w:val="en-IE"/>
              </w:rPr>
            </w:pPr>
            <w:r w:rsidRPr="00862C5D">
              <w:rPr>
                <w:lang w:val="en-IE"/>
              </w:rPr>
              <w:t>Type 1 (manual)</w:t>
            </w:r>
          </w:p>
        </w:tc>
      </w:tr>
      <w:tr w:rsidR="004F2D44" w:rsidRPr="00862C5D" w:rsidTr="00A4133B">
        <w:tc>
          <w:tcPr>
            <w:tcW w:w="3757" w:type="dxa"/>
          </w:tcPr>
          <w:p w:rsidR="004F2D44" w:rsidRPr="00862C5D" w:rsidRDefault="004F2D44" w:rsidP="00A4133B">
            <w:pPr>
              <w:pStyle w:val="CERBODY"/>
              <w:rPr>
                <w:szCs w:val="24"/>
                <w:lang w:val="en-IE"/>
              </w:rPr>
            </w:pPr>
            <w:r w:rsidRPr="00862C5D">
              <w:rPr>
                <w:lang w:val="en-IE"/>
              </w:rPr>
              <w:t xml:space="preserve">Process for data validation </w:t>
            </w:r>
          </w:p>
        </w:tc>
        <w:tc>
          <w:tcPr>
            <w:tcW w:w="3960" w:type="dxa"/>
          </w:tcPr>
          <w:p w:rsidR="004F2D44" w:rsidRPr="00862C5D" w:rsidRDefault="004F2D44" w:rsidP="00A4133B">
            <w:pPr>
              <w:pStyle w:val="CERBODY"/>
              <w:rPr>
                <w:szCs w:val="24"/>
                <w:lang w:val="en-IE"/>
              </w:rPr>
            </w:pPr>
            <w:r w:rsidRPr="00862C5D">
              <w:rPr>
                <w:lang w:val="en-IE"/>
              </w:rPr>
              <w:t>None</w:t>
            </w:r>
          </w:p>
        </w:tc>
      </w:tr>
    </w:tbl>
    <w:p w:rsidR="004F2D44" w:rsidRPr="00862C5D" w:rsidRDefault="004F2D44" w:rsidP="004F2D44">
      <w:pPr>
        <w:pStyle w:val="CERBODY"/>
        <w:rPr>
          <w:lang w:val="en-IE"/>
        </w:rPr>
      </w:pPr>
    </w:p>
    <w:p w:rsidR="004F2D44" w:rsidRPr="00862C5D" w:rsidRDefault="004F2D44" w:rsidP="003B4AF7">
      <w:pPr>
        <w:pStyle w:val="CERAPPENDIXLEVEL3"/>
        <w:rPr>
          <w:lang w:val="en-IE"/>
        </w:rPr>
      </w:pPr>
      <w:bookmarkStart w:id="313" w:name="_Toc159867277"/>
      <w:bookmarkStart w:id="314" w:name="_Toc160172783"/>
      <w:bookmarkStart w:id="315" w:name="_Toc168385395"/>
      <w:bookmarkStart w:id="316" w:name="_Toc477458072"/>
      <w:bookmarkStart w:id="317" w:name="_Toc159867286"/>
      <w:bookmarkStart w:id="318" w:name="_Toc160172792"/>
      <w:r w:rsidRPr="00862C5D">
        <w:rPr>
          <w:lang w:val="en-IE"/>
        </w:rPr>
        <w:t>Interconnector Capacity Market Availability Data Transaction</w:t>
      </w:r>
      <w:bookmarkEnd w:id="313"/>
      <w:bookmarkEnd w:id="314"/>
      <w:bookmarkEnd w:id="315"/>
      <w:bookmarkEnd w:id="316"/>
    </w:p>
    <w:p w:rsidR="004F2D44" w:rsidRPr="00862C5D" w:rsidRDefault="004F2D44" w:rsidP="005A4AB2">
      <w:pPr>
        <w:pStyle w:val="ListParagraph"/>
        <w:numPr>
          <w:ilvl w:val="3"/>
          <w:numId w:val="43"/>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4F2D44" w:rsidRPr="00862C5D" w:rsidRDefault="004F2D44" w:rsidP="005A4AB2">
      <w:pPr>
        <w:pStyle w:val="ListParagraph"/>
        <w:numPr>
          <w:ilvl w:val="3"/>
          <w:numId w:val="43"/>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4F2D44" w:rsidRPr="00862C5D" w:rsidRDefault="004F2D44" w:rsidP="005A4AB2">
      <w:pPr>
        <w:pStyle w:val="ListParagraph"/>
        <w:numPr>
          <w:ilvl w:val="3"/>
          <w:numId w:val="43"/>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4F2D44" w:rsidRPr="00862C5D" w:rsidRDefault="004F2D44" w:rsidP="005A4AB2">
      <w:pPr>
        <w:pStyle w:val="ListParagraph"/>
        <w:numPr>
          <w:ilvl w:val="3"/>
          <w:numId w:val="43"/>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4F2D44" w:rsidRPr="00862C5D" w:rsidRDefault="004F2D44" w:rsidP="005A4AB2">
      <w:pPr>
        <w:pStyle w:val="ListParagraph"/>
        <w:numPr>
          <w:ilvl w:val="3"/>
          <w:numId w:val="43"/>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4F2D44" w:rsidRPr="00862C5D" w:rsidRDefault="004F2D44" w:rsidP="005A4AB2">
      <w:pPr>
        <w:pStyle w:val="ListParagraph"/>
        <w:numPr>
          <w:ilvl w:val="3"/>
          <w:numId w:val="43"/>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4F2D44" w:rsidRPr="00862C5D" w:rsidRDefault="004F2D44" w:rsidP="005A4AB2">
      <w:pPr>
        <w:pStyle w:val="ListParagraph"/>
        <w:numPr>
          <w:ilvl w:val="3"/>
          <w:numId w:val="43"/>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4F2D44" w:rsidRPr="00862C5D" w:rsidRDefault="004F2D44" w:rsidP="005A4AB2">
      <w:pPr>
        <w:pStyle w:val="ListParagraph"/>
        <w:numPr>
          <w:ilvl w:val="3"/>
          <w:numId w:val="43"/>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4F2D44" w:rsidRPr="00862C5D" w:rsidRDefault="004F2D44" w:rsidP="005A4AB2">
      <w:pPr>
        <w:pStyle w:val="ListParagraph"/>
        <w:numPr>
          <w:ilvl w:val="3"/>
          <w:numId w:val="43"/>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4F2D44" w:rsidRPr="00862C5D" w:rsidRDefault="004F2D44" w:rsidP="005A4AB2">
      <w:pPr>
        <w:pStyle w:val="ListParagraph"/>
        <w:numPr>
          <w:ilvl w:val="3"/>
          <w:numId w:val="43"/>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4F2D44" w:rsidRPr="00862C5D" w:rsidRDefault="004F2D44" w:rsidP="005A4AB2">
      <w:pPr>
        <w:pStyle w:val="ListParagraph"/>
        <w:numPr>
          <w:ilvl w:val="3"/>
          <w:numId w:val="43"/>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4F2D44" w:rsidRPr="00862C5D" w:rsidRDefault="004F2D44" w:rsidP="005A4AB2">
      <w:pPr>
        <w:pStyle w:val="ListParagraph"/>
        <w:numPr>
          <w:ilvl w:val="3"/>
          <w:numId w:val="43"/>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4F2D44" w:rsidRPr="00862C5D" w:rsidRDefault="004F2D44" w:rsidP="005A4AB2">
      <w:pPr>
        <w:pStyle w:val="ListParagraph"/>
        <w:numPr>
          <w:ilvl w:val="3"/>
          <w:numId w:val="43"/>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4F2D44" w:rsidRPr="00862C5D" w:rsidRDefault="004F2D44" w:rsidP="005A4AB2">
      <w:pPr>
        <w:pStyle w:val="ListParagraph"/>
        <w:numPr>
          <w:ilvl w:val="3"/>
          <w:numId w:val="43"/>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4F2D44" w:rsidRPr="00862C5D" w:rsidRDefault="004F2D44" w:rsidP="005A4AB2">
      <w:pPr>
        <w:pStyle w:val="ListParagraph"/>
        <w:numPr>
          <w:ilvl w:val="3"/>
          <w:numId w:val="43"/>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4F2D44" w:rsidRPr="00862C5D" w:rsidRDefault="004F2D44" w:rsidP="005A4AB2">
      <w:pPr>
        <w:pStyle w:val="ListParagraph"/>
        <w:numPr>
          <w:ilvl w:val="3"/>
          <w:numId w:val="43"/>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4F2D44" w:rsidRPr="00862C5D" w:rsidRDefault="004F2D44" w:rsidP="005A4AB2">
      <w:pPr>
        <w:pStyle w:val="ListParagraph"/>
        <w:numPr>
          <w:ilvl w:val="3"/>
          <w:numId w:val="43"/>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4F2D44" w:rsidRPr="00862C5D" w:rsidRDefault="004F2D44" w:rsidP="005A4AB2">
      <w:pPr>
        <w:pStyle w:val="ListParagraph"/>
        <w:numPr>
          <w:ilvl w:val="3"/>
          <w:numId w:val="43"/>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4F2D44" w:rsidRPr="00862C5D" w:rsidRDefault="004F2D44" w:rsidP="005A4AB2">
      <w:pPr>
        <w:pStyle w:val="ListParagraph"/>
        <w:numPr>
          <w:ilvl w:val="3"/>
          <w:numId w:val="43"/>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4F2D44" w:rsidRPr="00862C5D" w:rsidRDefault="004F2D44" w:rsidP="005A4AB2">
      <w:pPr>
        <w:pStyle w:val="ListParagraph"/>
        <w:numPr>
          <w:ilvl w:val="3"/>
          <w:numId w:val="43"/>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4F2D44" w:rsidRPr="00862C5D" w:rsidRDefault="004F2D44" w:rsidP="005A4AB2">
      <w:pPr>
        <w:pStyle w:val="ListParagraph"/>
        <w:numPr>
          <w:ilvl w:val="3"/>
          <w:numId w:val="43"/>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4F2D44" w:rsidRPr="00862C5D" w:rsidRDefault="004F2D44" w:rsidP="005A4AB2">
      <w:pPr>
        <w:pStyle w:val="ListParagraph"/>
        <w:numPr>
          <w:ilvl w:val="3"/>
          <w:numId w:val="43"/>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4F2D44" w:rsidRPr="00862C5D" w:rsidRDefault="004F2D44" w:rsidP="005A4AB2">
      <w:pPr>
        <w:pStyle w:val="ListParagraph"/>
        <w:numPr>
          <w:ilvl w:val="3"/>
          <w:numId w:val="43"/>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4F2D44" w:rsidRPr="00862C5D" w:rsidRDefault="004F2D44" w:rsidP="003B4AF7">
      <w:pPr>
        <w:pStyle w:val="CERAPPENDIXLEVEL4"/>
        <w:rPr>
          <w:lang w:val="en-IE"/>
        </w:rPr>
      </w:pPr>
      <w:r w:rsidRPr="00862C5D">
        <w:rPr>
          <w:lang w:val="en-IE"/>
        </w:rPr>
        <w:t xml:space="preserve">The Data Records for the Interconnector Capacity Market Availability Data Transaction are described in </w:t>
      </w:r>
      <w:fldSimple w:instr=" REF _Ref459999223 \h  \* MERGEFORMAT ">
        <w:r w:rsidR="002E3252" w:rsidRPr="002E3252">
          <w:rPr>
            <w:lang w:val="en-IE"/>
          </w:rPr>
          <w:t>Table 36</w:t>
        </w:r>
      </w:fldSimple>
      <w:r w:rsidRPr="00862C5D">
        <w:rPr>
          <w:lang w:val="en-IE"/>
        </w:rPr>
        <w:t xml:space="preserve"> and the Submission Protocol in </w:t>
      </w:r>
      <w:fldSimple w:instr=" REF _Ref459999245 \h  \* MERGEFORMAT ">
        <w:r w:rsidR="002E3252" w:rsidRPr="002E3252">
          <w:rPr>
            <w:lang w:val="en-IE"/>
          </w:rPr>
          <w:t>Table 37</w:t>
        </w:r>
      </w:fldSimple>
      <w:r w:rsidRPr="00862C5D">
        <w:rPr>
          <w:lang w:val="en-IE"/>
        </w:rPr>
        <w:t>.</w:t>
      </w:r>
    </w:p>
    <w:p w:rsidR="004F2D44" w:rsidRPr="00862C5D" w:rsidRDefault="004F2D44" w:rsidP="004F2D44">
      <w:pPr>
        <w:pStyle w:val="CERBODY"/>
        <w:rPr>
          <w:b/>
          <w:lang w:val="en-IE"/>
        </w:rPr>
      </w:pPr>
      <w:bookmarkStart w:id="319" w:name="_Ref459999223"/>
      <w:r w:rsidRPr="00862C5D">
        <w:rPr>
          <w:b/>
          <w:lang w:val="en-IE"/>
        </w:rPr>
        <w:lastRenderedPageBreak/>
        <w:t xml:space="preserve">Table </w:t>
      </w:r>
      <w:r w:rsidR="00E179D6" w:rsidRPr="00862C5D">
        <w:rPr>
          <w:b/>
          <w:lang w:val="en-IE"/>
        </w:rPr>
        <w:fldChar w:fldCharType="begin"/>
      </w:r>
      <w:r w:rsidRPr="00862C5D">
        <w:rPr>
          <w:b/>
          <w:lang w:val="en-IE"/>
        </w:rPr>
        <w:instrText xml:space="preserve"> SEQ Table \* ARABIC </w:instrText>
      </w:r>
      <w:r w:rsidR="00E179D6" w:rsidRPr="00862C5D">
        <w:rPr>
          <w:b/>
          <w:lang w:val="en-IE"/>
        </w:rPr>
        <w:fldChar w:fldCharType="separate"/>
      </w:r>
      <w:r w:rsidR="002E3252">
        <w:rPr>
          <w:b/>
          <w:noProof/>
          <w:lang w:val="en-IE"/>
        </w:rPr>
        <w:t>36</w:t>
      </w:r>
      <w:r w:rsidR="00E179D6" w:rsidRPr="00862C5D">
        <w:rPr>
          <w:b/>
          <w:lang w:val="en-IE"/>
        </w:rPr>
        <w:fldChar w:fldCharType="end"/>
      </w:r>
      <w:bookmarkEnd w:id="319"/>
      <w:r w:rsidRPr="00862C5D">
        <w:rPr>
          <w:b/>
          <w:lang w:val="en-IE"/>
        </w:rPr>
        <w:t xml:space="preserve"> – Interconnector Capacity Market Availability Data Transaction Data Records: Average values per Imbalance Settlement Period</w:t>
      </w:r>
    </w:p>
    <w:tbl>
      <w:tblPr>
        <w:tblW w:w="7717" w:type="dxa"/>
        <w:tblInd w:w="851" w:type="dxa"/>
        <w:tblLook w:val="00A0"/>
      </w:tblPr>
      <w:tblGrid>
        <w:gridCol w:w="7717"/>
      </w:tblGrid>
      <w:tr w:rsidR="004F2D44" w:rsidRPr="00862C5D" w:rsidTr="00A4133B">
        <w:trPr>
          <w:cantSplit/>
          <w:tblHeader/>
        </w:trPr>
        <w:tc>
          <w:tcPr>
            <w:tcW w:w="7717" w:type="dxa"/>
            <w:tcBorders>
              <w:top w:val="single" w:sz="4" w:space="0" w:color="808080"/>
            </w:tcBorders>
          </w:tcPr>
          <w:p w:rsidR="004F2D44" w:rsidRPr="00862C5D" w:rsidRDefault="004F2D44" w:rsidP="00A4133B">
            <w:pPr>
              <w:pStyle w:val="CERBODY"/>
              <w:rPr>
                <w:szCs w:val="24"/>
                <w:lang w:val="en-IE"/>
              </w:rPr>
            </w:pPr>
            <w:r w:rsidRPr="00862C5D">
              <w:rPr>
                <w:lang w:val="en-IE"/>
              </w:rPr>
              <w:t>Interconnector</w:t>
            </w:r>
          </w:p>
        </w:tc>
      </w:tr>
      <w:tr w:rsidR="004F2D44" w:rsidRPr="00862C5D" w:rsidTr="00A4133B">
        <w:trPr>
          <w:cantSplit/>
          <w:tblHeader/>
        </w:trPr>
        <w:tc>
          <w:tcPr>
            <w:tcW w:w="7717" w:type="dxa"/>
          </w:tcPr>
          <w:p w:rsidR="004F2D44" w:rsidRPr="00862C5D" w:rsidRDefault="004F2D44" w:rsidP="00A4133B">
            <w:pPr>
              <w:pStyle w:val="CERBODY"/>
              <w:rPr>
                <w:szCs w:val="24"/>
                <w:lang w:val="en-IE"/>
              </w:rPr>
            </w:pPr>
            <w:r w:rsidRPr="00862C5D">
              <w:rPr>
                <w:lang w:val="en-IE"/>
              </w:rPr>
              <w:t>Trading Day</w:t>
            </w:r>
          </w:p>
        </w:tc>
      </w:tr>
      <w:tr w:rsidR="004F2D44" w:rsidRPr="00862C5D" w:rsidTr="00A4133B">
        <w:trPr>
          <w:cantSplit/>
          <w:tblHeader/>
        </w:trPr>
        <w:tc>
          <w:tcPr>
            <w:tcW w:w="7717" w:type="dxa"/>
          </w:tcPr>
          <w:p w:rsidR="004F2D44" w:rsidRPr="00862C5D" w:rsidRDefault="004F2D44" w:rsidP="00A4133B">
            <w:pPr>
              <w:pStyle w:val="CERBODY"/>
              <w:rPr>
                <w:szCs w:val="24"/>
                <w:lang w:val="en-IE"/>
              </w:rPr>
            </w:pPr>
            <w:r w:rsidRPr="00862C5D">
              <w:rPr>
                <w:lang w:val="en-IE"/>
              </w:rPr>
              <w:t>Imbalance Settlement Period</w:t>
            </w:r>
          </w:p>
        </w:tc>
      </w:tr>
      <w:tr w:rsidR="004F2D44" w:rsidRPr="00862C5D" w:rsidTr="00A4133B">
        <w:trPr>
          <w:cantSplit/>
          <w:tblHeader/>
        </w:trPr>
        <w:tc>
          <w:tcPr>
            <w:tcW w:w="7717" w:type="dxa"/>
          </w:tcPr>
          <w:p w:rsidR="004F2D44" w:rsidRPr="00862C5D" w:rsidRDefault="004F2D44" w:rsidP="00A4133B">
            <w:pPr>
              <w:pStyle w:val="CERBODY"/>
              <w:rPr>
                <w:b/>
                <w:szCs w:val="24"/>
                <w:lang w:val="en-IE"/>
              </w:rPr>
            </w:pPr>
            <w:r w:rsidRPr="00862C5D">
              <w:rPr>
                <w:lang w:val="en-IE"/>
              </w:rPr>
              <w:t>Maximum Import Capacity Market Availability (</w:t>
            </w:r>
            <w:proofErr w:type="spellStart"/>
            <w:r w:rsidRPr="00862C5D">
              <w:rPr>
                <w:lang w:val="en-IE"/>
              </w:rPr>
              <w:t>qCMAMAXI</w:t>
            </w:r>
            <w:r w:rsidRPr="00862C5D">
              <w:rPr>
                <w:vertAlign w:val="subscript"/>
                <w:lang w:val="en-IE"/>
              </w:rPr>
              <w:t>l</w:t>
            </w:r>
            <w:r w:rsidRPr="00862C5D">
              <w:rPr>
                <w:rFonts w:cs="Arial"/>
                <w:vertAlign w:val="subscript"/>
                <w:lang w:val="en-IE"/>
              </w:rPr>
              <w:t>γ</w:t>
            </w:r>
            <w:proofErr w:type="spellEnd"/>
            <w:r w:rsidRPr="00862C5D">
              <w:rPr>
                <w:lang w:val="en-IE"/>
              </w:rPr>
              <w:t xml:space="preserve">) </w:t>
            </w:r>
          </w:p>
        </w:tc>
      </w:tr>
      <w:tr w:rsidR="004F2D44" w:rsidRPr="00862C5D" w:rsidTr="00A4133B">
        <w:trPr>
          <w:cantSplit/>
          <w:tblHeader/>
        </w:trPr>
        <w:tc>
          <w:tcPr>
            <w:tcW w:w="7717" w:type="dxa"/>
            <w:tcBorders>
              <w:bottom w:val="single" w:sz="12" w:space="0" w:color="A6A6A6" w:themeColor="background1" w:themeShade="A6"/>
            </w:tcBorders>
          </w:tcPr>
          <w:p w:rsidR="004F2D44" w:rsidRPr="00862C5D" w:rsidRDefault="004F2D44" w:rsidP="00A4133B">
            <w:pPr>
              <w:pStyle w:val="CERBODY"/>
              <w:rPr>
                <w:b/>
                <w:szCs w:val="24"/>
                <w:lang w:val="en-IE"/>
              </w:rPr>
            </w:pPr>
            <w:r w:rsidRPr="00862C5D">
              <w:rPr>
                <w:lang w:val="en-IE"/>
              </w:rPr>
              <w:t>Maximum Export Capacity Market Availability</w:t>
            </w:r>
          </w:p>
        </w:tc>
      </w:tr>
    </w:tbl>
    <w:p w:rsidR="004F2D44" w:rsidRPr="00862C5D" w:rsidRDefault="004F2D44" w:rsidP="004F2D44">
      <w:pPr>
        <w:pStyle w:val="CERBODY"/>
        <w:rPr>
          <w:lang w:val="en-IE"/>
        </w:rPr>
      </w:pPr>
    </w:p>
    <w:p w:rsidR="004F2D44" w:rsidRPr="00862C5D" w:rsidRDefault="004F2D44" w:rsidP="005A4AB2">
      <w:pPr>
        <w:pStyle w:val="CERBODY"/>
        <w:keepNext/>
        <w:rPr>
          <w:b/>
          <w:lang w:val="en-IE"/>
        </w:rPr>
      </w:pPr>
      <w:bookmarkStart w:id="320" w:name="_Ref459999245"/>
      <w:r w:rsidRPr="00862C5D">
        <w:rPr>
          <w:b/>
          <w:lang w:val="en-IE"/>
        </w:rPr>
        <w:t xml:space="preserve">Table </w:t>
      </w:r>
      <w:r w:rsidR="00E179D6" w:rsidRPr="00862C5D">
        <w:rPr>
          <w:b/>
          <w:lang w:val="en-IE"/>
        </w:rPr>
        <w:fldChar w:fldCharType="begin"/>
      </w:r>
      <w:r w:rsidRPr="00862C5D">
        <w:rPr>
          <w:b/>
          <w:lang w:val="en-IE"/>
        </w:rPr>
        <w:instrText xml:space="preserve"> SEQ Table \* ARABIC </w:instrText>
      </w:r>
      <w:r w:rsidR="00E179D6" w:rsidRPr="00862C5D">
        <w:rPr>
          <w:b/>
          <w:lang w:val="en-IE"/>
        </w:rPr>
        <w:fldChar w:fldCharType="separate"/>
      </w:r>
      <w:r w:rsidR="002E3252">
        <w:rPr>
          <w:b/>
          <w:noProof/>
          <w:lang w:val="en-IE"/>
        </w:rPr>
        <w:t>37</w:t>
      </w:r>
      <w:r w:rsidR="00E179D6" w:rsidRPr="00862C5D">
        <w:rPr>
          <w:b/>
          <w:lang w:val="en-IE"/>
        </w:rPr>
        <w:fldChar w:fldCharType="end"/>
      </w:r>
      <w:bookmarkEnd w:id="320"/>
      <w:r w:rsidRPr="00862C5D">
        <w:rPr>
          <w:b/>
          <w:lang w:val="en-IE"/>
        </w:rPr>
        <w:t xml:space="preserve"> – Interconnector Capacity Market Availability Data Transaction Submission Protocol</w:t>
      </w:r>
    </w:p>
    <w:tbl>
      <w:tblPr>
        <w:tblW w:w="7717" w:type="dxa"/>
        <w:tblInd w:w="851" w:type="dxa"/>
        <w:tblBorders>
          <w:top w:val="single" w:sz="12" w:space="0" w:color="808080"/>
          <w:left w:val="nil"/>
          <w:bottom w:val="single" w:sz="12" w:space="0" w:color="808080"/>
          <w:right w:val="nil"/>
          <w:insideH w:val="nil"/>
          <w:insideV w:val="nil"/>
        </w:tblBorders>
        <w:tblLook w:val="00A0"/>
      </w:tblPr>
      <w:tblGrid>
        <w:gridCol w:w="3757"/>
        <w:gridCol w:w="3960"/>
      </w:tblGrid>
      <w:tr w:rsidR="004F2D44" w:rsidRPr="00862C5D" w:rsidTr="00A4133B">
        <w:tc>
          <w:tcPr>
            <w:tcW w:w="3757" w:type="dxa"/>
            <w:tcBorders>
              <w:top w:val="single" w:sz="6" w:space="0" w:color="808080"/>
            </w:tcBorders>
          </w:tcPr>
          <w:p w:rsidR="004F2D44" w:rsidRPr="00862C5D" w:rsidRDefault="004F2D44" w:rsidP="00A4133B">
            <w:pPr>
              <w:pStyle w:val="CERBODY"/>
              <w:rPr>
                <w:szCs w:val="24"/>
                <w:lang w:val="en-IE"/>
              </w:rPr>
            </w:pPr>
            <w:r w:rsidRPr="00862C5D">
              <w:rPr>
                <w:lang w:val="en-IE"/>
              </w:rPr>
              <w:t>Sender</w:t>
            </w:r>
          </w:p>
        </w:tc>
        <w:tc>
          <w:tcPr>
            <w:tcW w:w="3960" w:type="dxa"/>
            <w:tcBorders>
              <w:top w:val="single" w:sz="6" w:space="0" w:color="808080"/>
            </w:tcBorders>
          </w:tcPr>
          <w:p w:rsidR="004F2D44" w:rsidRPr="00862C5D" w:rsidRDefault="004F2D44" w:rsidP="00A4133B">
            <w:pPr>
              <w:pStyle w:val="CERBODY"/>
              <w:rPr>
                <w:szCs w:val="24"/>
                <w:lang w:val="en-IE"/>
              </w:rPr>
            </w:pPr>
            <w:r w:rsidRPr="00862C5D">
              <w:rPr>
                <w:lang w:val="en-IE"/>
              </w:rPr>
              <w:t>Interconnector Administrator</w:t>
            </w:r>
          </w:p>
        </w:tc>
      </w:tr>
      <w:tr w:rsidR="004F2D44" w:rsidRPr="00862C5D" w:rsidTr="00A4133B">
        <w:tc>
          <w:tcPr>
            <w:tcW w:w="3757" w:type="dxa"/>
          </w:tcPr>
          <w:p w:rsidR="004F2D44" w:rsidRPr="00862C5D" w:rsidRDefault="004F2D44" w:rsidP="00A4133B">
            <w:pPr>
              <w:pStyle w:val="CERBODY"/>
              <w:rPr>
                <w:szCs w:val="24"/>
                <w:lang w:val="en-IE"/>
              </w:rPr>
            </w:pPr>
            <w:r w:rsidRPr="00862C5D">
              <w:rPr>
                <w:lang w:val="en-IE"/>
              </w:rPr>
              <w:t>Recipient</w:t>
            </w:r>
          </w:p>
        </w:tc>
        <w:tc>
          <w:tcPr>
            <w:tcW w:w="3960" w:type="dxa"/>
          </w:tcPr>
          <w:p w:rsidR="004F2D44" w:rsidRPr="00862C5D" w:rsidRDefault="004F2D44" w:rsidP="00A4133B">
            <w:pPr>
              <w:pStyle w:val="CERBODY"/>
              <w:rPr>
                <w:szCs w:val="24"/>
                <w:lang w:val="en-IE"/>
              </w:rPr>
            </w:pPr>
            <w:r w:rsidRPr="00862C5D">
              <w:rPr>
                <w:lang w:val="en-IE"/>
              </w:rPr>
              <w:t>Market Operator</w:t>
            </w:r>
          </w:p>
        </w:tc>
      </w:tr>
      <w:tr w:rsidR="004F2D44" w:rsidRPr="00862C5D" w:rsidTr="00A4133B">
        <w:tc>
          <w:tcPr>
            <w:tcW w:w="3757" w:type="dxa"/>
          </w:tcPr>
          <w:p w:rsidR="004F2D44" w:rsidRPr="00862C5D" w:rsidRDefault="004F2D44" w:rsidP="00A4133B">
            <w:pPr>
              <w:pStyle w:val="CERBODY"/>
              <w:rPr>
                <w:szCs w:val="24"/>
                <w:lang w:val="en-IE"/>
              </w:rPr>
            </w:pPr>
            <w:r w:rsidRPr="00862C5D">
              <w:rPr>
                <w:lang w:val="en-IE"/>
              </w:rPr>
              <w:t>Number of Data Transactions</w:t>
            </w:r>
          </w:p>
        </w:tc>
        <w:tc>
          <w:tcPr>
            <w:tcW w:w="3960" w:type="dxa"/>
          </w:tcPr>
          <w:p w:rsidR="004F2D44" w:rsidRPr="00862C5D" w:rsidRDefault="004F2D44" w:rsidP="00A4133B">
            <w:pPr>
              <w:pStyle w:val="CERBODY"/>
              <w:rPr>
                <w:rFonts w:cs="Arial"/>
                <w:szCs w:val="24"/>
                <w:lang w:val="en-IE"/>
              </w:rPr>
            </w:pPr>
            <w:r w:rsidRPr="00862C5D">
              <w:rPr>
                <w:rFonts w:cs="Arial"/>
                <w:lang w:val="en-IE"/>
              </w:rPr>
              <w:t>One containing:</w:t>
            </w:r>
          </w:p>
          <w:p w:rsidR="004F2D44" w:rsidRPr="00862C5D" w:rsidRDefault="004F2D44" w:rsidP="00A4133B">
            <w:pPr>
              <w:pStyle w:val="CERBODY"/>
              <w:rPr>
                <w:szCs w:val="24"/>
                <w:lang w:val="en-IE"/>
              </w:rPr>
            </w:pPr>
            <w:r w:rsidRPr="00862C5D">
              <w:rPr>
                <w:rFonts w:cs="Arial"/>
                <w:lang w:val="en-IE"/>
              </w:rPr>
              <w:t>Maximum Import Capacity Market Availability and Maximum Export Capacity Market Availability for each Imbalance Settlement Period in the relevant Trading Day for the relevant Interconnector.</w:t>
            </w:r>
          </w:p>
        </w:tc>
      </w:tr>
      <w:tr w:rsidR="004F2D44" w:rsidRPr="00862C5D" w:rsidTr="00A4133B">
        <w:tc>
          <w:tcPr>
            <w:tcW w:w="3757" w:type="dxa"/>
          </w:tcPr>
          <w:p w:rsidR="004F2D44" w:rsidRPr="00862C5D" w:rsidRDefault="004F2D44" w:rsidP="00A4133B">
            <w:pPr>
              <w:pStyle w:val="CERBODY"/>
              <w:rPr>
                <w:szCs w:val="24"/>
                <w:lang w:val="en-IE"/>
              </w:rPr>
            </w:pPr>
            <w:r w:rsidRPr="00862C5D">
              <w:rPr>
                <w:lang w:val="en-IE"/>
              </w:rPr>
              <w:t xml:space="preserve">Frequency of Data Transactions </w:t>
            </w:r>
          </w:p>
        </w:tc>
        <w:tc>
          <w:tcPr>
            <w:tcW w:w="3960" w:type="dxa"/>
          </w:tcPr>
          <w:p w:rsidR="004F2D44" w:rsidRPr="00862C5D" w:rsidRDefault="004F2D44" w:rsidP="00A4133B">
            <w:pPr>
              <w:pStyle w:val="CERBODY"/>
              <w:rPr>
                <w:szCs w:val="24"/>
                <w:lang w:val="en-IE"/>
              </w:rPr>
            </w:pPr>
            <w:r w:rsidRPr="00862C5D">
              <w:rPr>
                <w:lang w:val="en-IE"/>
              </w:rPr>
              <w:t>Daily and as updated</w:t>
            </w:r>
          </w:p>
        </w:tc>
      </w:tr>
      <w:tr w:rsidR="004F2D44" w:rsidRPr="00862C5D" w:rsidTr="00A4133B">
        <w:tc>
          <w:tcPr>
            <w:tcW w:w="3757" w:type="dxa"/>
          </w:tcPr>
          <w:p w:rsidR="004F2D44" w:rsidRPr="00862C5D" w:rsidRDefault="004F2D44" w:rsidP="00A4133B">
            <w:pPr>
              <w:pStyle w:val="CERBODY"/>
              <w:rPr>
                <w:szCs w:val="24"/>
                <w:lang w:val="en-IE"/>
              </w:rPr>
            </w:pPr>
            <w:r w:rsidRPr="00862C5D">
              <w:rPr>
                <w:lang w:val="en-IE"/>
              </w:rPr>
              <w:t>First Submission time</w:t>
            </w:r>
          </w:p>
        </w:tc>
        <w:tc>
          <w:tcPr>
            <w:tcW w:w="3960" w:type="dxa"/>
          </w:tcPr>
          <w:p w:rsidR="004F2D44" w:rsidRPr="00862C5D" w:rsidRDefault="004F2D44" w:rsidP="00A4133B">
            <w:pPr>
              <w:pStyle w:val="CERBODY"/>
              <w:rPr>
                <w:szCs w:val="24"/>
                <w:lang w:val="en-IE"/>
              </w:rPr>
            </w:pPr>
            <w:r w:rsidRPr="00862C5D">
              <w:rPr>
                <w:lang w:val="en-IE"/>
              </w:rPr>
              <w:t>As available</w:t>
            </w:r>
          </w:p>
        </w:tc>
      </w:tr>
      <w:tr w:rsidR="004F2D44" w:rsidRPr="00862C5D" w:rsidTr="00A4133B">
        <w:tc>
          <w:tcPr>
            <w:tcW w:w="3757" w:type="dxa"/>
          </w:tcPr>
          <w:p w:rsidR="004F2D44" w:rsidRPr="00862C5D" w:rsidRDefault="004F2D44" w:rsidP="00A4133B">
            <w:pPr>
              <w:pStyle w:val="CERBODY"/>
              <w:rPr>
                <w:szCs w:val="24"/>
                <w:lang w:val="en-IE"/>
              </w:rPr>
            </w:pPr>
            <w:r w:rsidRPr="00862C5D">
              <w:rPr>
                <w:lang w:val="en-IE"/>
              </w:rPr>
              <w:t xml:space="preserve">Last Submission time </w:t>
            </w:r>
          </w:p>
        </w:tc>
        <w:tc>
          <w:tcPr>
            <w:tcW w:w="3960" w:type="dxa"/>
          </w:tcPr>
          <w:p w:rsidR="004F2D44" w:rsidRPr="00862C5D" w:rsidRDefault="004F2D44" w:rsidP="00A4133B">
            <w:pPr>
              <w:pStyle w:val="CERBODY"/>
              <w:rPr>
                <w:szCs w:val="24"/>
                <w:lang w:val="en-IE"/>
              </w:rPr>
            </w:pPr>
            <w:r w:rsidRPr="00862C5D">
              <w:rPr>
                <w:lang w:val="en-IE"/>
              </w:rPr>
              <w:t>Unlimited, prior to Imbalance Settlement Calculation</w:t>
            </w:r>
          </w:p>
        </w:tc>
      </w:tr>
      <w:tr w:rsidR="004F2D44" w:rsidRPr="00862C5D" w:rsidTr="00A4133B">
        <w:tc>
          <w:tcPr>
            <w:tcW w:w="3757" w:type="dxa"/>
          </w:tcPr>
          <w:p w:rsidR="004F2D44" w:rsidRPr="00862C5D" w:rsidRDefault="004F2D44" w:rsidP="00A4133B">
            <w:pPr>
              <w:pStyle w:val="CERBODY"/>
              <w:rPr>
                <w:szCs w:val="24"/>
                <w:lang w:val="en-IE"/>
              </w:rPr>
            </w:pPr>
            <w:r w:rsidRPr="00862C5D">
              <w:rPr>
                <w:lang w:val="en-IE"/>
              </w:rPr>
              <w:t>Permitted frequency of resubmission prior to last submission time</w:t>
            </w:r>
          </w:p>
        </w:tc>
        <w:tc>
          <w:tcPr>
            <w:tcW w:w="3960" w:type="dxa"/>
          </w:tcPr>
          <w:p w:rsidR="004F2D44" w:rsidRPr="00862C5D" w:rsidRDefault="004F2D44" w:rsidP="00A4133B">
            <w:pPr>
              <w:pStyle w:val="CERBODY"/>
              <w:rPr>
                <w:szCs w:val="24"/>
                <w:lang w:val="en-IE"/>
              </w:rPr>
            </w:pPr>
            <w:r w:rsidRPr="00862C5D">
              <w:rPr>
                <w:lang w:val="en-IE"/>
              </w:rPr>
              <w:t>Unlimited</w:t>
            </w:r>
          </w:p>
        </w:tc>
      </w:tr>
      <w:tr w:rsidR="004F2D44" w:rsidRPr="00862C5D" w:rsidTr="00A4133B">
        <w:tc>
          <w:tcPr>
            <w:tcW w:w="3757" w:type="dxa"/>
          </w:tcPr>
          <w:p w:rsidR="004F2D44" w:rsidRPr="00862C5D" w:rsidRDefault="004F2D44" w:rsidP="00A4133B">
            <w:pPr>
              <w:pStyle w:val="CERBODY"/>
              <w:rPr>
                <w:szCs w:val="24"/>
                <w:lang w:val="en-IE"/>
              </w:rPr>
            </w:pPr>
            <w:r w:rsidRPr="00862C5D">
              <w:rPr>
                <w:lang w:val="en-IE"/>
              </w:rPr>
              <w:t>Required resubmission subsequent to last submission time</w:t>
            </w:r>
            <w:r w:rsidRPr="00862C5D">
              <w:rPr>
                <w:lang w:val="en-IE"/>
              </w:rPr>
              <w:tab/>
            </w:r>
          </w:p>
        </w:tc>
        <w:tc>
          <w:tcPr>
            <w:tcW w:w="3960" w:type="dxa"/>
          </w:tcPr>
          <w:p w:rsidR="004F2D44" w:rsidRPr="00862C5D" w:rsidRDefault="004F2D44" w:rsidP="00A4133B">
            <w:pPr>
              <w:pStyle w:val="CERBODY"/>
              <w:rPr>
                <w:szCs w:val="24"/>
                <w:lang w:val="en-IE"/>
              </w:rPr>
            </w:pPr>
            <w:r w:rsidRPr="00862C5D">
              <w:rPr>
                <w:lang w:val="en-IE"/>
              </w:rPr>
              <w:t>In the event of a change in the magnitude of Capacity Market Availability in either direction, resubmission is possible prior to Imbalance Settlement Calculation or as required to resolve a Settlement Query or a Dispute where the Data Records in the Transaction are discovered to be in error.</w:t>
            </w:r>
          </w:p>
        </w:tc>
      </w:tr>
      <w:tr w:rsidR="004F2D44" w:rsidRPr="00862C5D" w:rsidTr="00A4133B">
        <w:tc>
          <w:tcPr>
            <w:tcW w:w="3757" w:type="dxa"/>
          </w:tcPr>
          <w:p w:rsidR="004F2D44" w:rsidRPr="00862C5D" w:rsidRDefault="004F2D44" w:rsidP="00A4133B">
            <w:pPr>
              <w:pStyle w:val="CERBODY"/>
              <w:rPr>
                <w:lang w:val="en-IE"/>
              </w:rPr>
            </w:pPr>
            <w:r w:rsidRPr="00862C5D">
              <w:rPr>
                <w:lang w:val="en-IE"/>
              </w:rPr>
              <w:t>Valid Communication Channels</w:t>
            </w:r>
          </w:p>
        </w:tc>
        <w:tc>
          <w:tcPr>
            <w:tcW w:w="3960" w:type="dxa"/>
          </w:tcPr>
          <w:p w:rsidR="004F2D44" w:rsidRPr="00862C5D" w:rsidRDefault="004F2D44" w:rsidP="00A4133B">
            <w:pPr>
              <w:pStyle w:val="CERBODY"/>
              <w:rPr>
                <w:lang w:val="en-IE"/>
              </w:rPr>
            </w:pPr>
            <w:r w:rsidRPr="00862C5D">
              <w:rPr>
                <w:lang w:val="en-IE"/>
              </w:rPr>
              <w:t xml:space="preserve">Type 3 (computer to computer) </w:t>
            </w:r>
          </w:p>
        </w:tc>
      </w:tr>
      <w:tr w:rsidR="004F2D44" w:rsidRPr="00862C5D" w:rsidTr="00A4133B">
        <w:tc>
          <w:tcPr>
            <w:tcW w:w="3757" w:type="dxa"/>
          </w:tcPr>
          <w:p w:rsidR="004F2D44" w:rsidRPr="00862C5D" w:rsidRDefault="004F2D44" w:rsidP="00A4133B">
            <w:pPr>
              <w:pStyle w:val="CERBODY"/>
              <w:rPr>
                <w:lang w:val="en-IE"/>
              </w:rPr>
            </w:pPr>
            <w:r w:rsidRPr="00862C5D">
              <w:rPr>
                <w:lang w:val="en-IE"/>
              </w:rPr>
              <w:t xml:space="preserve">Process for data validation </w:t>
            </w:r>
          </w:p>
        </w:tc>
        <w:tc>
          <w:tcPr>
            <w:tcW w:w="3960" w:type="dxa"/>
          </w:tcPr>
          <w:p w:rsidR="004F2D44" w:rsidRPr="00862C5D" w:rsidRDefault="004F2D44" w:rsidP="00A4133B">
            <w:pPr>
              <w:pStyle w:val="CERBODY"/>
              <w:rPr>
                <w:lang w:val="en-IE"/>
              </w:rPr>
            </w:pPr>
            <w:r w:rsidRPr="00862C5D">
              <w:rPr>
                <w:lang w:val="en-IE"/>
              </w:rPr>
              <w:t>None</w:t>
            </w:r>
          </w:p>
        </w:tc>
      </w:tr>
      <w:bookmarkEnd w:id="317"/>
      <w:bookmarkEnd w:id="318"/>
    </w:tbl>
    <w:p w:rsidR="004F2D44" w:rsidRPr="00862C5D" w:rsidRDefault="004F2D44" w:rsidP="004F2D44">
      <w:pPr>
        <w:pStyle w:val="CERBODY"/>
        <w:rPr>
          <w:lang w:val="en-IE"/>
        </w:rPr>
      </w:pPr>
    </w:p>
    <w:p w:rsidR="00AB1A55" w:rsidRPr="00862C5D" w:rsidRDefault="00AB1A55">
      <w:r w:rsidRPr="00862C5D">
        <w:br w:type="page"/>
      </w:r>
    </w:p>
    <w:p w:rsidR="00A4133B" w:rsidRPr="00862C5D" w:rsidRDefault="00A4133B" w:rsidP="00533DC0">
      <w:pPr>
        <w:pStyle w:val="CERAPPENDIXLEVEL1"/>
        <w:rPr>
          <w:lang w:val="en-IE"/>
        </w:rPr>
      </w:pPr>
      <w:bookmarkStart w:id="321" w:name="_Toc122080891"/>
      <w:bookmarkStart w:id="322" w:name="_Toc159867302"/>
      <w:bookmarkStart w:id="323" w:name="_Toc168385398"/>
      <w:bookmarkStart w:id="324" w:name="_Toc477458073"/>
      <w:r w:rsidRPr="00862C5D">
        <w:rPr>
          <w:lang w:val="en-IE"/>
        </w:rPr>
        <w:lastRenderedPageBreak/>
        <w:t>Meter Data Transactions</w:t>
      </w:r>
      <w:bookmarkEnd w:id="321"/>
      <w:bookmarkEnd w:id="322"/>
      <w:bookmarkEnd w:id="323"/>
      <w:bookmarkEnd w:id="324"/>
    </w:p>
    <w:p w:rsidR="00A4133B" w:rsidRPr="00862C5D" w:rsidRDefault="00A4133B" w:rsidP="003B4AF7">
      <w:pPr>
        <w:pStyle w:val="CERAPPENDIXLEVEL4"/>
        <w:rPr>
          <w:lang w:val="en-IE"/>
        </w:rPr>
      </w:pPr>
      <w:r w:rsidRPr="00862C5D">
        <w:rPr>
          <w:lang w:val="en-IE"/>
        </w:rPr>
        <w:t>Agreed Procedure 16 "Provision of Meter Data" describes how Meter Data Providers shall be required to group Meter Data into Data Transactions for receipt by the Market Operator, in accordance with the requirements set out in this Appendix L.</w:t>
      </w:r>
    </w:p>
    <w:p w:rsidR="00A4133B" w:rsidRPr="00862C5D" w:rsidRDefault="00A4133B" w:rsidP="003B4AF7">
      <w:pPr>
        <w:pStyle w:val="CERAPPENDIXLEVEL4"/>
        <w:rPr>
          <w:lang w:val="en-IE"/>
        </w:rPr>
      </w:pPr>
      <w:r w:rsidRPr="00862C5D">
        <w:rPr>
          <w:lang w:val="en-IE"/>
        </w:rPr>
        <w:t>The timing of these Meter Data Transactions is described in Agreed Procedure 16 "Provision of Meter Data", in accordance with the requirements set out in this Appendix L.</w:t>
      </w:r>
    </w:p>
    <w:p w:rsidR="00A4133B" w:rsidRPr="00862C5D" w:rsidRDefault="00A4133B" w:rsidP="003B4AF7">
      <w:pPr>
        <w:pStyle w:val="CERAPPENDIXLEVEL4"/>
        <w:rPr>
          <w:lang w:val="en-IE"/>
        </w:rPr>
      </w:pPr>
      <w:bookmarkStart w:id="325" w:name="_Ref456269946"/>
      <w:r w:rsidRPr="00862C5D">
        <w:rPr>
          <w:lang w:val="en-IE"/>
        </w:rPr>
        <w:t xml:space="preserve">The Meter Data required for the creation of Settlement Statements are the Metered Generation of all Generator Units, </w:t>
      </w:r>
      <w:del w:id="326" w:author="Author">
        <w:r w:rsidRPr="00862C5D" w:rsidDel="00B01F19">
          <w:rPr>
            <w:lang w:val="en-IE"/>
          </w:rPr>
          <w:delText>the Net Inter-Jurisdictional Import,</w:delText>
        </w:r>
      </w:del>
      <w:r w:rsidRPr="00862C5D">
        <w:rPr>
          <w:lang w:val="en-IE"/>
        </w:rPr>
        <w:t xml:space="preserve"> the Interconnector Metered Data, and all other Supplier Units.</w:t>
      </w:r>
      <w:bookmarkEnd w:id="325"/>
    </w:p>
    <w:p w:rsidR="00A4133B" w:rsidRPr="00862C5D" w:rsidRDefault="00A4133B" w:rsidP="003B4AF7">
      <w:pPr>
        <w:pStyle w:val="CERAPPENDIXLEVEL4"/>
        <w:rPr>
          <w:lang w:val="en-IE"/>
        </w:rPr>
      </w:pPr>
      <w:r w:rsidRPr="00862C5D">
        <w:rPr>
          <w:lang w:val="en-IE"/>
        </w:rPr>
        <w:t>Each System Operator in its role as a Meter Data Provider shall provide to the Market Operator Meter Data required for the creation of Settlement Statements for which the System Operator has been recorded as the Meter Data Provider as appropriate in its Jurisdiction.</w:t>
      </w:r>
    </w:p>
    <w:p w:rsidR="00A4133B" w:rsidRPr="00862C5D" w:rsidRDefault="00A4133B" w:rsidP="003B4AF7">
      <w:pPr>
        <w:pStyle w:val="CERAPPENDIXLEVEL4"/>
        <w:rPr>
          <w:lang w:val="en-IE"/>
        </w:rPr>
      </w:pPr>
      <w:del w:id="327" w:author="Author">
        <w:r w:rsidRPr="00862C5D" w:rsidDel="00B01F19">
          <w:rPr>
            <w:lang w:val="en-IE"/>
          </w:rPr>
          <w:delText>The System Operators shall agree a process with the Market Operator to determine which one System Operator is responsible for the provision of the Net Inter-Jurisdictional Import Meter Data to the Market Operator.</w:delText>
        </w:r>
      </w:del>
      <w:ins w:id="328" w:author="Author">
        <w:r w:rsidR="00B01F19">
          <w:rPr>
            <w:lang w:val="en-IE"/>
          </w:rPr>
          <w:t>Intentionally blank.</w:t>
        </w:r>
      </w:ins>
    </w:p>
    <w:p w:rsidR="00A4133B" w:rsidRPr="00862C5D" w:rsidRDefault="00A4133B" w:rsidP="003B4AF7">
      <w:pPr>
        <w:pStyle w:val="CERAPPENDIXLEVEL4"/>
        <w:rPr>
          <w:lang w:val="en-IE"/>
        </w:rPr>
      </w:pPr>
      <w:bookmarkStart w:id="329" w:name="_Ref456269920"/>
      <w:r w:rsidRPr="00862C5D">
        <w:rPr>
          <w:lang w:val="en-IE"/>
        </w:rPr>
        <w:t>The System Operator in Ireland shall have responsibility for the installation, commissioning and maintenance of metering systems to such standards as are applicable under and set out in the Grid Code or Metering Code for all Transmission Connected Generation Sites in Ireland.</w:t>
      </w:r>
      <w:bookmarkEnd w:id="329"/>
    </w:p>
    <w:p w:rsidR="00A4133B" w:rsidRPr="00862C5D" w:rsidRDefault="00A4133B" w:rsidP="003B4AF7">
      <w:pPr>
        <w:pStyle w:val="CERAPPENDIXLEVEL4"/>
        <w:rPr>
          <w:lang w:val="en-IE"/>
        </w:rPr>
      </w:pPr>
      <w:r w:rsidRPr="00862C5D">
        <w:rPr>
          <w:lang w:val="en-IE"/>
        </w:rPr>
        <w:t>The Distribution System Operator responsible for the installation, commissioning and maintenance of metering systems at a Unit's site, shall provide reasonable access to that site and to data polled at that site to the relevant System Operator with responsibility for the provision of that Unit’s Meter Data to the Market Operator as appropriate in its Jurisdiction (to the extent that the relevant Distribution System Operator has access under their individual customer connection agreements).</w:t>
      </w:r>
    </w:p>
    <w:p w:rsidR="00A4133B" w:rsidRPr="00862C5D" w:rsidRDefault="00A4133B" w:rsidP="003B4AF7">
      <w:pPr>
        <w:pStyle w:val="CERAPPENDIXLEVEL4"/>
        <w:rPr>
          <w:lang w:val="en-IE"/>
        </w:rPr>
      </w:pPr>
      <w:r w:rsidRPr="00862C5D">
        <w:rPr>
          <w:lang w:val="en-IE"/>
        </w:rPr>
        <w:t>Each Distribution System Operator in its role as Meter Data Provider shall provide to the Market Operator all Meter Data required for the creation of Settlement Statements as appropriate in its Jurisdiction.</w:t>
      </w:r>
    </w:p>
    <w:p w:rsidR="00A4133B" w:rsidRPr="00862C5D" w:rsidRDefault="00A4133B" w:rsidP="003B4AF7">
      <w:pPr>
        <w:pStyle w:val="CERAPPENDIXLEVEL4"/>
        <w:rPr>
          <w:lang w:val="en-IE"/>
        </w:rPr>
      </w:pPr>
      <w:r w:rsidRPr="00862C5D">
        <w:rPr>
          <w:lang w:val="en-IE"/>
        </w:rPr>
        <w:t xml:space="preserve">Subject to paragraph </w:t>
      </w:r>
      <w:fldSimple w:instr=" REF _Ref456269920 \r \h  \* MERGEFORMAT ">
        <w:r w:rsidR="002E3252">
          <w:rPr>
            <w:lang w:val="en-IE"/>
          </w:rPr>
          <w:t>6</w:t>
        </w:r>
      </w:fldSimple>
      <w:r w:rsidRPr="00862C5D">
        <w:rPr>
          <w:lang w:val="en-IE"/>
        </w:rPr>
        <w:t>, in respect of all Units under the Code, the Distribution System Operators shall be responsible for the installation, commissioning and maintenance of metering systems within their Jurisdiction to such standards as are applicable in and set out in the Grid Code or Metering Code.</w:t>
      </w:r>
    </w:p>
    <w:p w:rsidR="00A4133B" w:rsidRPr="00862C5D" w:rsidRDefault="00A4133B" w:rsidP="003B4AF7">
      <w:pPr>
        <w:pStyle w:val="CERAPPENDIXLEVEL4"/>
        <w:rPr>
          <w:lang w:val="en-IE"/>
        </w:rPr>
      </w:pPr>
      <w:r w:rsidRPr="00862C5D">
        <w:rPr>
          <w:lang w:val="en-IE"/>
        </w:rPr>
        <w:t>Where a Distribution System Operator is responsible for the provision of a Unit's Meter Data to the Market Operator and a System Operator is responsible for the installation, commissioning and maintenance of metering systems at those Unit's sites, the relevant System Operator shall provide reasonable access to that site or polled data to the relevant Distribution System Operator (to the extent that the relevant Distribution System Operator has access under their individual customer connection agreements).</w:t>
      </w:r>
    </w:p>
    <w:p w:rsidR="00A4133B" w:rsidRPr="00862C5D" w:rsidRDefault="00A4133B" w:rsidP="003B4AF7">
      <w:pPr>
        <w:pStyle w:val="CERAPPENDIXLEVEL4"/>
        <w:rPr>
          <w:lang w:val="en-IE"/>
        </w:rPr>
      </w:pPr>
      <w:r w:rsidRPr="00862C5D">
        <w:rPr>
          <w:lang w:val="en-IE"/>
        </w:rPr>
        <w:t xml:space="preserve">Meter Data Providers shall provide the Meter Data listed in paragraph </w:t>
      </w:r>
      <w:fldSimple w:instr=" REF _Ref456269946 \r \h  \* MERGEFORMAT ">
        <w:r w:rsidR="002E3252">
          <w:rPr>
            <w:lang w:val="en-IE"/>
          </w:rPr>
          <w:t>3</w:t>
        </w:r>
      </w:fldSimple>
      <w:r w:rsidRPr="00862C5D">
        <w:rPr>
          <w:lang w:val="en-IE"/>
        </w:rPr>
        <w:t xml:space="preserve"> to the Market Operator required for each Settlement Day by 14:00 on the first Week Day after the Settlement Day as described in Agreed Procedure 16 "Provision of Meter Data".</w:t>
      </w:r>
    </w:p>
    <w:p w:rsidR="00A4133B" w:rsidRPr="00862C5D" w:rsidRDefault="00A4133B" w:rsidP="003B4AF7">
      <w:pPr>
        <w:pStyle w:val="CERAPPENDIXLEVEL4"/>
        <w:rPr>
          <w:lang w:val="en-IE"/>
        </w:rPr>
      </w:pPr>
      <w:bookmarkStart w:id="330" w:name="_Ref456270055"/>
      <w:r w:rsidRPr="00862C5D">
        <w:rPr>
          <w:lang w:val="en-IE"/>
        </w:rPr>
        <w:lastRenderedPageBreak/>
        <w:t xml:space="preserve">Meter Data Providers shall provide the Meter Data listed in paragraph </w:t>
      </w:r>
      <w:fldSimple w:instr=" REF _Ref456269946 \r \h  \* MERGEFORMAT ">
        <w:r w:rsidR="002E3252">
          <w:rPr>
            <w:lang w:val="en-IE"/>
          </w:rPr>
          <w:t>3</w:t>
        </w:r>
      </w:fldSimple>
      <w:r w:rsidRPr="00862C5D">
        <w:rPr>
          <w:lang w:val="en-IE"/>
        </w:rPr>
        <w:t xml:space="preserve"> to the Market Operator required for each Settlement Day by </w:t>
      </w:r>
      <w:r w:rsidR="002E1711" w:rsidRPr="00862C5D">
        <w:rPr>
          <w:lang w:val="en-IE"/>
        </w:rPr>
        <w:t>17</w:t>
      </w:r>
      <w:r w:rsidRPr="00862C5D">
        <w:rPr>
          <w:lang w:val="en-IE"/>
        </w:rPr>
        <w:t>:00 on the fourth Week Day after the Settlement Day as described in Agreed Procedure 16 "Provision of Meter Data".</w:t>
      </w:r>
      <w:bookmarkEnd w:id="330"/>
    </w:p>
    <w:p w:rsidR="00A4133B" w:rsidRPr="00862C5D" w:rsidRDefault="00A4133B" w:rsidP="003B4AF7">
      <w:pPr>
        <w:pStyle w:val="CERAPPENDIXLEVEL4"/>
        <w:rPr>
          <w:lang w:val="en-IE"/>
        </w:rPr>
      </w:pPr>
      <w:bookmarkStart w:id="331" w:name="_Ref456270077"/>
      <w:r w:rsidRPr="00862C5D">
        <w:rPr>
          <w:lang w:val="en-IE"/>
        </w:rPr>
        <w:t xml:space="preserve">Meter Data Providers shall provide to the Market Operator the Meter Data listed in paragraph </w:t>
      </w:r>
      <w:fldSimple w:instr=" REF _Ref456269946 \r \h  \* MERGEFORMAT ">
        <w:r w:rsidR="002E3252">
          <w:rPr>
            <w:lang w:val="en-IE"/>
          </w:rPr>
          <w:t>3</w:t>
        </w:r>
      </w:fldSimple>
      <w:r w:rsidRPr="00862C5D">
        <w:rPr>
          <w:lang w:val="en-IE"/>
        </w:rPr>
        <w:t xml:space="preserve"> in sufficient time to permit the Timetabled Settlement Reruns to be performed by the Market Operator in accordance with the Settlement Calendar.</w:t>
      </w:r>
      <w:bookmarkEnd w:id="331"/>
    </w:p>
    <w:p w:rsidR="00A4133B" w:rsidRPr="00862C5D" w:rsidRDefault="00A4133B" w:rsidP="003B4AF7">
      <w:pPr>
        <w:pStyle w:val="CERAPPENDIXLEVEL4"/>
        <w:rPr>
          <w:lang w:val="en-IE"/>
        </w:rPr>
      </w:pPr>
      <w:r w:rsidRPr="00862C5D">
        <w:rPr>
          <w:lang w:val="en-IE"/>
        </w:rPr>
        <w:t xml:space="preserve">If a System Operator in its role as Meter Data Provider has provided data for a Unit as described in paragraph </w:t>
      </w:r>
      <w:fldSimple w:instr=" REF _Ref456270055 \r \h  \* MERGEFORMAT ">
        <w:r w:rsidR="002E3252">
          <w:rPr>
            <w:lang w:val="en-IE"/>
          </w:rPr>
          <w:t>12</w:t>
        </w:r>
      </w:fldSimple>
      <w:r w:rsidRPr="00862C5D">
        <w:rPr>
          <w:lang w:val="en-IE"/>
        </w:rPr>
        <w:t xml:space="preserve">, this fulfils that System Operator’s requirement to send that data again as described in paragraph </w:t>
      </w:r>
      <w:fldSimple w:instr=" REF _Ref456270077 \r \h  \* MERGEFORMAT ">
        <w:r w:rsidR="002E3252">
          <w:rPr>
            <w:lang w:val="en-IE"/>
          </w:rPr>
          <w:t>13</w:t>
        </w:r>
      </w:fldSimple>
      <w:r w:rsidRPr="00862C5D">
        <w:rPr>
          <w:lang w:val="en-IE"/>
        </w:rPr>
        <w:t>, unless there are known corrections required to the data arising from the resolution of Settlement Queries or Disputes.</w:t>
      </w:r>
    </w:p>
    <w:p w:rsidR="00A4133B" w:rsidRPr="00862C5D" w:rsidRDefault="00A4133B" w:rsidP="003B4AF7">
      <w:pPr>
        <w:pStyle w:val="CERAPPENDIXLEVEL4"/>
        <w:rPr>
          <w:lang w:val="en-IE"/>
        </w:rPr>
      </w:pPr>
      <w:r w:rsidRPr="00862C5D">
        <w:rPr>
          <w:lang w:val="en-IE"/>
        </w:rPr>
        <w:t>In the event of a Settlement Query in respect of Meter Data and where the Meter Data is discovered to be in material error, the Meter Data Provider shall send the updated Meter Data for the Units</w:t>
      </w:r>
      <w:del w:id="332" w:author="Author">
        <w:r w:rsidRPr="00862C5D" w:rsidDel="00B01F19">
          <w:rPr>
            <w:lang w:val="en-IE"/>
          </w:rPr>
          <w:delText>,</w:delText>
        </w:r>
      </w:del>
      <w:ins w:id="333" w:author="Author">
        <w:r w:rsidR="00B01F19">
          <w:rPr>
            <w:lang w:val="en-IE"/>
          </w:rPr>
          <w:t xml:space="preserve"> or</w:t>
        </w:r>
      </w:ins>
      <w:r w:rsidRPr="00862C5D">
        <w:rPr>
          <w:lang w:val="en-IE"/>
        </w:rPr>
        <w:t xml:space="preserve"> Interconnector</w:t>
      </w:r>
      <w:del w:id="334" w:author="Author">
        <w:r w:rsidRPr="00862C5D" w:rsidDel="00B01F19">
          <w:rPr>
            <w:lang w:val="en-IE"/>
          </w:rPr>
          <w:delText>, or Net Inter-Jurisdictional Import</w:delText>
        </w:r>
      </w:del>
      <w:r w:rsidRPr="00862C5D">
        <w:rPr>
          <w:lang w:val="en-IE"/>
        </w:rPr>
        <w:t xml:space="preserve"> as appropriate for the Settlement Day or Settlement Days to which the Settlement Query relates as described in Agreed Procedure 16 “Provision of Meter Data”.</w:t>
      </w:r>
    </w:p>
    <w:p w:rsidR="00A4133B" w:rsidRPr="00862C5D" w:rsidRDefault="00A4133B" w:rsidP="003B4AF7">
      <w:pPr>
        <w:pStyle w:val="CERAPPENDIXLEVEL4"/>
        <w:rPr>
          <w:lang w:val="en-IE"/>
        </w:rPr>
      </w:pPr>
      <w:r w:rsidRPr="00862C5D">
        <w:rPr>
          <w:lang w:val="en-IE"/>
        </w:rPr>
        <w:t>In the event of a Dispute in respect of Meter Data and where the Meter Data is discovered to be in material error, the Meter Data Provider shall send the updated Meter Data for the Units</w:t>
      </w:r>
      <w:del w:id="335" w:author="Author">
        <w:r w:rsidRPr="00862C5D" w:rsidDel="00B01F19">
          <w:rPr>
            <w:lang w:val="en-IE"/>
          </w:rPr>
          <w:delText>,</w:delText>
        </w:r>
      </w:del>
      <w:ins w:id="336" w:author="Author">
        <w:r w:rsidR="00B01F19">
          <w:rPr>
            <w:lang w:val="en-IE"/>
          </w:rPr>
          <w:t xml:space="preserve"> or</w:t>
        </w:r>
      </w:ins>
      <w:r w:rsidRPr="00862C5D">
        <w:rPr>
          <w:lang w:val="en-IE"/>
        </w:rPr>
        <w:t xml:space="preserve"> Interconnector</w:t>
      </w:r>
      <w:del w:id="337" w:author="Author">
        <w:r w:rsidRPr="00862C5D" w:rsidDel="00B01F19">
          <w:rPr>
            <w:lang w:val="en-IE"/>
          </w:rPr>
          <w:delText>, or Net Inter-Jurisdictional Import</w:delText>
        </w:r>
      </w:del>
      <w:r w:rsidRPr="00862C5D">
        <w:rPr>
          <w:lang w:val="en-IE"/>
        </w:rPr>
        <w:t xml:space="preserve"> as appropriate in a manner and form determined by the Dispute Resolution Board.</w:t>
      </w:r>
    </w:p>
    <w:p w:rsidR="00AB1A55" w:rsidRPr="00862C5D" w:rsidRDefault="00AB1A55">
      <w:r w:rsidRPr="00862C5D">
        <w:br w:type="page"/>
      </w:r>
    </w:p>
    <w:p w:rsidR="00001F27" w:rsidRPr="00862C5D" w:rsidRDefault="00001F27" w:rsidP="00533DC0">
      <w:pPr>
        <w:pStyle w:val="CERAPPENDIXLEVEL1"/>
        <w:rPr>
          <w:lang w:val="en-IE"/>
        </w:rPr>
      </w:pPr>
      <w:bookmarkStart w:id="338" w:name="_Toc477458074"/>
      <w:r w:rsidRPr="00862C5D">
        <w:rPr>
          <w:lang w:val="en-IE"/>
        </w:rPr>
        <w:lastRenderedPageBreak/>
        <w:t>Capacity Market Data Transactions</w:t>
      </w:r>
      <w:bookmarkEnd w:id="338"/>
      <w:r w:rsidRPr="00862C5D">
        <w:rPr>
          <w:lang w:val="en-IE"/>
        </w:rPr>
        <w:t xml:space="preserve"> </w:t>
      </w:r>
    </w:p>
    <w:p w:rsidR="00001F27" w:rsidRPr="00862C5D" w:rsidRDefault="00001F27" w:rsidP="00D43640">
      <w:pPr>
        <w:pStyle w:val="CERAPPENDIXLEVEL2"/>
        <w:rPr>
          <w:lang w:val="en-IE"/>
        </w:rPr>
      </w:pPr>
      <w:bookmarkStart w:id="339" w:name="_Toc477458075"/>
      <w:r w:rsidRPr="00862C5D">
        <w:rPr>
          <w:lang w:val="en-IE"/>
        </w:rPr>
        <w:t>Introduction</w:t>
      </w:r>
      <w:bookmarkEnd w:id="339"/>
    </w:p>
    <w:p w:rsidR="00001F27" w:rsidRPr="00862C5D" w:rsidRDefault="00001F27" w:rsidP="00D43640">
      <w:pPr>
        <w:pStyle w:val="CERAPPENDIXLEVEL4"/>
        <w:rPr>
          <w:lang w:val="en-IE"/>
        </w:rPr>
      </w:pPr>
      <w:r w:rsidRPr="00862C5D">
        <w:rPr>
          <w:lang w:val="en-IE"/>
        </w:rPr>
        <w:t>This Appendix M outlines the detailed Data Record requirements for Data Transactions sent by the System Operators to the Market Operator, which are not defined in other Appendices, which are required for the settlement of the Capacity Market, and the associated high-level Data Transaction Submission Protocols.</w:t>
      </w:r>
    </w:p>
    <w:p w:rsidR="00001F27" w:rsidRPr="00862C5D" w:rsidRDefault="00001F27" w:rsidP="00D43640">
      <w:pPr>
        <w:pStyle w:val="CERAPPENDIXLEVEL2"/>
        <w:rPr>
          <w:lang w:val="en-IE"/>
        </w:rPr>
      </w:pPr>
      <w:bookmarkStart w:id="340" w:name="_Toc477458076"/>
      <w:r w:rsidRPr="00862C5D">
        <w:rPr>
          <w:lang w:val="en-IE"/>
        </w:rPr>
        <w:t>Data Transactions</w:t>
      </w:r>
      <w:bookmarkEnd w:id="340"/>
    </w:p>
    <w:p w:rsidR="00001F27" w:rsidRPr="00862C5D" w:rsidRDefault="00001F27" w:rsidP="005C432E">
      <w:pPr>
        <w:pStyle w:val="ListParagraph"/>
        <w:numPr>
          <w:ilvl w:val="3"/>
          <w:numId w:val="25"/>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001F27" w:rsidRPr="00862C5D" w:rsidRDefault="00001F27" w:rsidP="00D43640">
      <w:pPr>
        <w:pStyle w:val="CERAPPENDIXLEVEL4"/>
        <w:rPr>
          <w:lang w:val="en-IE"/>
        </w:rPr>
      </w:pPr>
      <w:r w:rsidRPr="00862C5D">
        <w:rPr>
          <w:lang w:val="en-IE"/>
        </w:rPr>
        <w:t>The Data Transactions in this Appendix M include:</w:t>
      </w:r>
    </w:p>
    <w:p w:rsidR="00001F27" w:rsidRPr="00862C5D" w:rsidRDefault="00001F27" w:rsidP="00D43640">
      <w:pPr>
        <w:pStyle w:val="CERAPPENDIXLEVEL5"/>
        <w:rPr>
          <w:lang w:val="en-IE"/>
        </w:rPr>
      </w:pPr>
      <w:r w:rsidRPr="00862C5D">
        <w:rPr>
          <w:lang w:val="en-IE"/>
        </w:rPr>
        <w:t>The Demand Side Non-Delivery Percentage (FNDDS);</w:t>
      </w:r>
    </w:p>
    <w:p w:rsidR="00001F27" w:rsidRPr="00862C5D" w:rsidRDefault="00001F27" w:rsidP="00D43640">
      <w:pPr>
        <w:pStyle w:val="CERAPPENDIXLEVEL5"/>
        <w:rPr>
          <w:lang w:val="en-IE"/>
        </w:rPr>
      </w:pPr>
      <w:r w:rsidRPr="00862C5D">
        <w:rPr>
          <w:lang w:val="en-IE"/>
        </w:rPr>
        <w:t>The Contract Register Data;</w:t>
      </w:r>
    </w:p>
    <w:p w:rsidR="00001F27" w:rsidRPr="00862C5D" w:rsidRDefault="00001F27" w:rsidP="00D43640">
      <w:pPr>
        <w:pStyle w:val="CERAPPENDIXLEVEL5"/>
        <w:rPr>
          <w:lang w:val="en-IE"/>
        </w:rPr>
      </w:pPr>
      <w:r w:rsidRPr="00862C5D">
        <w:rPr>
          <w:lang w:val="en-IE"/>
        </w:rPr>
        <w:t>The Commissioned Capacity Quantity (</w:t>
      </w:r>
      <w:proofErr w:type="spellStart"/>
      <w:r w:rsidRPr="00862C5D">
        <w:rPr>
          <w:lang w:val="en-IE"/>
        </w:rPr>
        <w:t>qCCOMMISS</w:t>
      </w:r>
      <w:proofErr w:type="spellEnd"/>
      <w:r w:rsidRPr="00862C5D">
        <w:rPr>
          <w:lang w:val="en-IE"/>
        </w:rPr>
        <w:t>);</w:t>
      </w:r>
    </w:p>
    <w:p w:rsidR="00001F27" w:rsidRPr="00862C5D" w:rsidRDefault="00001F27" w:rsidP="00D43640">
      <w:pPr>
        <w:pStyle w:val="CERAPPENDIXLEVEL5"/>
        <w:rPr>
          <w:lang w:val="en-IE"/>
        </w:rPr>
      </w:pPr>
      <w:r w:rsidRPr="00862C5D">
        <w:rPr>
          <w:lang w:val="en-IE"/>
        </w:rPr>
        <w:t>The De-</w:t>
      </w:r>
      <w:r w:rsidR="00BD2A5A" w:rsidRPr="00862C5D">
        <w:rPr>
          <w:lang w:val="en-IE"/>
        </w:rPr>
        <w:t>R</w:t>
      </w:r>
      <w:r w:rsidRPr="00862C5D">
        <w:rPr>
          <w:lang w:val="en-IE"/>
        </w:rPr>
        <w:t>ating Factor (FDERATE); and</w:t>
      </w:r>
    </w:p>
    <w:p w:rsidR="00001F27" w:rsidRPr="00862C5D" w:rsidRDefault="00001F27" w:rsidP="00D43640">
      <w:pPr>
        <w:pStyle w:val="CERAPPENDIXLEVEL5"/>
        <w:rPr>
          <w:lang w:val="en-IE"/>
        </w:rPr>
      </w:pPr>
      <w:r w:rsidRPr="00862C5D">
        <w:rPr>
          <w:lang w:val="en-IE"/>
        </w:rPr>
        <w:t>The Gross De-Rated Capacity Quantity (</w:t>
      </w:r>
      <w:proofErr w:type="spellStart"/>
      <w:r w:rsidRPr="00862C5D">
        <w:rPr>
          <w:lang w:val="en-IE"/>
        </w:rPr>
        <w:t>qCDERATEG</w:t>
      </w:r>
      <w:proofErr w:type="spellEnd"/>
      <w:r w:rsidRPr="00862C5D">
        <w:rPr>
          <w:lang w:val="en-IE"/>
        </w:rPr>
        <w:t>).</w:t>
      </w:r>
    </w:p>
    <w:p w:rsidR="00001F27" w:rsidRPr="00862C5D" w:rsidRDefault="00001F27" w:rsidP="00D43640">
      <w:pPr>
        <w:pStyle w:val="CERAPPENDIXLEVEL4"/>
        <w:rPr>
          <w:lang w:val="en-IE"/>
        </w:rPr>
      </w:pPr>
      <w:r w:rsidRPr="00862C5D">
        <w:rPr>
          <w:lang w:val="en-IE"/>
        </w:rPr>
        <w:t>Each Data Record in this Appendix M which contains Currency amounts will be denominated in the Participant’s designated Currency.</w:t>
      </w:r>
    </w:p>
    <w:p w:rsidR="00001F27" w:rsidRPr="00862C5D" w:rsidRDefault="00001F27" w:rsidP="00D43640">
      <w:pPr>
        <w:pStyle w:val="CERAPPENDIXLEVEL2"/>
        <w:rPr>
          <w:lang w:val="en-IE"/>
        </w:rPr>
      </w:pPr>
      <w:bookmarkStart w:id="341" w:name="_Toc477458077"/>
      <w:r w:rsidRPr="00862C5D">
        <w:rPr>
          <w:lang w:val="en-IE"/>
        </w:rPr>
        <w:t>Data Transaction and Data Records</w:t>
      </w:r>
      <w:bookmarkEnd w:id="341"/>
    </w:p>
    <w:p w:rsidR="00001F27" w:rsidRPr="00862C5D" w:rsidRDefault="00001F27" w:rsidP="00D43640">
      <w:pPr>
        <w:pStyle w:val="CERAPPENDIXLEVEL3"/>
        <w:rPr>
          <w:lang w:val="en-IE"/>
        </w:rPr>
      </w:pPr>
      <w:bookmarkStart w:id="342" w:name="_Toc477458078"/>
      <w:r w:rsidRPr="00862C5D">
        <w:rPr>
          <w:lang w:val="en-IE"/>
        </w:rPr>
        <w:t>Demand Side Non-Delivery Percentage Data Transaction</w:t>
      </w:r>
      <w:bookmarkEnd w:id="342"/>
    </w:p>
    <w:p w:rsidR="00001F27" w:rsidRPr="00862C5D" w:rsidRDefault="00001F27" w:rsidP="005C432E">
      <w:pPr>
        <w:pStyle w:val="ListParagraph"/>
        <w:numPr>
          <w:ilvl w:val="3"/>
          <w:numId w:val="25"/>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001F27" w:rsidRPr="00862C5D" w:rsidRDefault="00001F27" w:rsidP="005C432E">
      <w:pPr>
        <w:pStyle w:val="ListParagraph"/>
        <w:numPr>
          <w:ilvl w:val="3"/>
          <w:numId w:val="25"/>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001F27" w:rsidRPr="00862C5D" w:rsidRDefault="00001F27" w:rsidP="005C432E">
      <w:pPr>
        <w:pStyle w:val="ListParagraph"/>
        <w:numPr>
          <w:ilvl w:val="3"/>
          <w:numId w:val="25"/>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001F27" w:rsidRPr="00862C5D" w:rsidRDefault="00001F27" w:rsidP="00D43640">
      <w:pPr>
        <w:pStyle w:val="CERAPPENDIXLEVEL4"/>
        <w:rPr>
          <w:lang w:val="en-IE"/>
        </w:rPr>
      </w:pPr>
      <w:r w:rsidRPr="00862C5D">
        <w:rPr>
          <w:lang w:val="en-IE"/>
        </w:rPr>
        <w:t xml:space="preserve">The Data Records for the </w:t>
      </w:r>
      <w:r w:rsidR="006C6A01" w:rsidRPr="00862C5D">
        <w:rPr>
          <w:lang w:val="en-IE"/>
        </w:rPr>
        <w:t>Demand Side Non-Delivery Percentage</w:t>
      </w:r>
      <w:r w:rsidRPr="00862C5D">
        <w:rPr>
          <w:lang w:val="en-IE"/>
        </w:rPr>
        <w:t xml:space="preserve"> Parameters Data Transaction are described in </w:t>
      </w:r>
      <w:fldSimple w:instr=" REF _Ref477446146 \h  \* MERGEFORMAT ">
        <w:r w:rsidR="002E3252" w:rsidRPr="002E3252">
          <w:rPr>
            <w:lang w:val="en-IE"/>
          </w:rPr>
          <w:t xml:space="preserve">Table </w:t>
        </w:r>
        <w:r w:rsidR="002E3252" w:rsidRPr="002E3252">
          <w:rPr>
            <w:noProof/>
            <w:lang w:val="en-IE"/>
          </w:rPr>
          <w:t>1</w:t>
        </w:r>
      </w:fldSimple>
      <w:r w:rsidR="00C01952" w:rsidRPr="00862C5D">
        <w:rPr>
          <w:lang w:val="en-IE"/>
        </w:rPr>
        <w:t xml:space="preserve"> </w:t>
      </w:r>
      <w:r w:rsidRPr="00862C5D">
        <w:rPr>
          <w:lang w:val="en-IE"/>
        </w:rPr>
        <w:t xml:space="preserve">and the Submission Protocol in </w:t>
      </w:r>
      <w:fldSimple w:instr=" REF _Ref462850252 \h  \* MERGEFORMAT ">
        <w:r w:rsidR="002E3252" w:rsidRPr="002E3252">
          <w:rPr>
            <w:lang w:val="en-IE"/>
          </w:rPr>
          <w:t>Table 2</w:t>
        </w:r>
      </w:fldSimple>
      <w:r w:rsidRPr="00862C5D">
        <w:rPr>
          <w:lang w:val="en-IE"/>
        </w:rPr>
        <w:t>.</w:t>
      </w:r>
    </w:p>
    <w:p w:rsidR="00001F27" w:rsidRPr="00862C5D" w:rsidRDefault="00001F27" w:rsidP="00001F27">
      <w:pPr>
        <w:pStyle w:val="CERBODY"/>
        <w:rPr>
          <w:b/>
          <w:lang w:val="en-IE"/>
        </w:rPr>
      </w:pPr>
      <w:bookmarkStart w:id="343" w:name="_Ref477446146"/>
      <w:r w:rsidRPr="00862C5D">
        <w:rPr>
          <w:b/>
          <w:lang w:val="en-IE"/>
        </w:rPr>
        <w:t xml:space="preserve">Table </w:t>
      </w:r>
      <w:r w:rsidR="00E179D6" w:rsidRPr="00862C5D">
        <w:rPr>
          <w:b/>
          <w:lang w:val="en-IE"/>
        </w:rPr>
        <w:fldChar w:fldCharType="begin"/>
      </w:r>
      <w:r w:rsidRPr="00862C5D">
        <w:rPr>
          <w:b/>
          <w:lang w:val="en-IE"/>
        </w:rPr>
        <w:instrText xml:space="preserve"> SEQ Table</w:instrText>
      </w:r>
      <w:r w:rsidR="00C01952" w:rsidRPr="00862C5D">
        <w:rPr>
          <w:b/>
          <w:lang w:val="en-IE"/>
        </w:rPr>
        <w:instrText xml:space="preserve"> \r 1</w:instrText>
      </w:r>
      <w:r w:rsidRPr="00862C5D">
        <w:rPr>
          <w:b/>
          <w:lang w:val="en-IE"/>
        </w:rPr>
        <w:instrText xml:space="preserve"> \* ARABIC </w:instrText>
      </w:r>
      <w:r w:rsidR="00E179D6" w:rsidRPr="00862C5D">
        <w:rPr>
          <w:b/>
          <w:lang w:val="en-IE"/>
        </w:rPr>
        <w:fldChar w:fldCharType="separate"/>
      </w:r>
      <w:r w:rsidR="002E3252">
        <w:rPr>
          <w:b/>
          <w:noProof/>
          <w:lang w:val="en-IE"/>
        </w:rPr>
        <w:t>1</w:t>
      </w:r>
      <w:r w:rsidR="00E179D6" w:rsidRPr="00862C5D">
        <w:rPr>
          <w:b/>
          <w:lang w:val="en-IE"/>
        </w:rPr>
        <w:fldChar w:fldCharType="end"/>
      </w:r>
      <w:bookmarkEnd w:id="343"/>
      <w:r w:rsidRPr="00862C5D">
        <w:rPr>
          <w:b/>
          <w:lang w:val="en-IE"/>
        </w:rPr>
        <w:t xml:space="preserve"> – Demand Side Non-Delivery Percentage Data Transaction Data Records</w:t>
      </w:r>
    </w:p>
    <w:tbl>
      <w:tblPr>
        <w:tblW w:w="7717" w:type="dxa"/>
        <w:tblInd w:w="851" w:type="dxa"/>
        <w:tblBorders>
          <w:top w:val="single" w:sz="12" w:space="0" w:color="808080"/>
          <w:left w:val="nil"/>
          <w:bottom w:val="single" w:sz="12" w:space="0" w:color="808080"/>
          <w:right w:val="nil"/>
          <w:insideH w:val="nil"/>
          <w:insideV w:val="nil"/>
        </w:tblBorders>
        <w:tblLook w:val="00A0"/>
      </w:tblPr>
      <w:tblGrid>
        <w:gridCol w:w="7717"/>
      </w:tblGrid>
      <w:tr w:rsidR="00001F27" w:rsidRPr="00862C5D" w:rsidTr="00A050F8">
        <w:trPr>
          <w:cantSplit/>
        </w:trPr>
        <w:tc>
          <w:tcPr>
            <w:tcW w:w="7717" w:type="dxa"/>
            <w:tcBorders>
              <w:top w:val="single" w:sz="4" w:space="0" w:color="808080"/>
              <w:left w:val="nil"/>
              <w:bottom w:val="nil"/>
              <w:right w:val="nil"/>
            </w:tcBorders>
          </w:tcPr>
          <w:p w:rsidR="00001F27" w:rsidRPr="00862C5D" w:rsidRDefault="00001F27" w:rsidP="00A050F8">
            <w:pPr>
              <w:pStyle w:val="CERBODY"/>
              <w:rPr>
                <w:szCs w:val="24"/>
                <w:lang w:val="en-IE"/>
              </w:rPr>
            </w:pPr>
            <w:r w:rsidRPr="00862C5D">
              <w:rPr>
                <w:lang w:val="en-IE"/>
              </w:rPr>
              <w:t>Participant Name</w:t>
            </w:r>
          </w:p>
        </w:tc>
      </w:tr>
      <w:tr w:rsidR="00001F27" w:rsidRPr="00862C5D" w:rsidTr="00A050F8">
        <w:trPr>
          <w:cantSplit/>
        </w:trPr>
        <w:tc>
          <w:tcPr>
            <w:tcW w:w="7717" w:type="dxa"/>
            <w:tcBorders>
              <w:top w:val="nil"/>
              <w:left w:val="nil"/>
              <w:bottom w:val="nil"/>
              <w:right w:val="nil"/>
            </w:tcBorders>
          </w:tcPr>
          <w:p w:rsidR="00001F27" w:rsidRPr="00862C5D" w:rsidRDefault="00001F27" w:rsidP="00A050F8">
            <w:pPr>
              <w:pStyle w:val="CERBODY"/>
              <w:rPr>
                <w:szCs w:val="24"/>
                <w:lang w:val="en-IE"/>
              </w:rPr>
            </w:pPr>
            <w:r w:rsidRPr="00862C5D">
              <w:rPr>
                <w:lang w:val="en-IE"/>
              </w:rPr>
              <w:t>Capacity Market Unit ID</w:t>
            </w:r>
          </w:p>
        </w:tc>
      </w:tr>
      <w:tr w:rsidR="00001F27" w:rsidRPr="00862C5D" w:rsidTr="00A050F8">
        <w:trPr>
          <w:cantSplit/>
        </w:trPr>
        <w:tc>
          <w:tcPr>
            <w:tcW w:w="7717" w:type="dxa"/>
            <w:tcBorders>
              <w:top w:val="nil"/>
              <w:left w:val="nil"/>
              <w:bottom w:val="nil"/>
              <w:right w:val="nil"/>
            </w:tcBorders>
          </w:tcPr>
          <w:p w:rsidR="00001F27" w:rsidRPr="00862C5D" w:rsidRDefault="00001F27" w:rsidP="00A050F8">
            <w:pPr>
              <w:pStyle w:val="CERBODY"/>
              <w:rPr>
                <w:szCs w:val="24"/>
                <w:lang w:val="en-IE"/>
              </w:rPr>
            </w:pPr>
            <w:r w:rsidRPr="00862C5D">
              <w:rPr>
                <w:lang w:val="en-IE"/>
              </w:rPr>
              <w:t>Trading Day</w:t>
            </w:r>
          </w:p>
        </w:tc>
      </w:tr>
      <w:tr w:rsidR="00001F27" w:rsidRPr="00862C5D" w:rsidTr="00A050F8">
        <w:trPr>
          <w:cantSplit/>
        </w:trPr>
        <w:tc>
          <w:tcPr>
            <w:tcW w:w="7717" w:type="dxa"/>
            <w:tcBorders>
              <w:top w:val="nil"/>
              <w:left w:val="nil"/>
              <w:bottom w:val="nil"/>
              <w:right w:val="nil"/>
            </w:tcBorders>
          </w:tcPr>
          <w:p w:rsidR="00001F27" w:rsidRPr="00862C5D" w:rsidRDefault="00001F27" w:rsidP="00A050F8">
            <w:pPr>
              <w:pStyle w:val="CERBODY"/>
              <w:rPr>
                <w:szCs w:val="24"/>
                <w:lang w:val="en-IE"/>
              </w:rPr>
            </w:pPr>
            <w:r w:rsidRPr="00862C5D">
              <w:rPr>
                <w:lang w:val="en-IE"/>
              </w:rPr>
              <w:t>Imbalance Settlement Period</w:t>
            </w:r>
          </w:p>
        </w:tc>
      </w:tr>
      <w:tr w:rsidR="00001F27" w:rsidRPr="00862C5D" w:rsidTr="00A050F8">
        <w:trPr>
          <w:cantSplit/>
        </w:trPr>
        <w:tc>
          <w:tcPr>
            <w:tcW w:w="7717" w:type="dxa"/>
            <w:tcBorders>
              <w:top w:val="nil"/>
              <w:left w:val="nil"/>
              <w:bottom w:val="nil"/>
              <w:right w:val="nil"/>
            </w:tcBorders>
          </w:tcPr>
          <w:p w:rsidR="00001F27" w:rsidRPr="00862C5D" w:rsidRDefault="00001F27" w:rsidP="00A050F8">
            <w:pPr>
              <w:pStyle w:val="CERBODY"/>
              <w:rPr>
                <w:szCs w:val="24"/>
                <w:lang w:val="en-IE"/>
              </w:rPr>
            </w:pPr>
            <w:r w:rsidRPr="00862C5D">
              <w:rPr>
                <w:lang w:val="en-IE"/>
              </w:rPr>
              <w:t xml:space="preserve">Demand Side Non-Delivery Percentage, </w:t>
            </w:r>
            <w:proofErr w:type="spellStart"/>
            <w:r w:rsidRPr="00862C5D">
              <w:rPr>
                <w:lang w:val="en-IE"/>
              </w:rPr>
              <w:t>FNDDS</w:t>
            </w:r>
            <w:r w:rsidRPr="00862C5D">
              <w:rPr>
                <w:rFonts w:cs="Arial"/>
                <w:vertAlign w:val="subscript"/>
                <w:lang w:val="en-IE"/>
              </w:rPr>
              <w:t>Ω</w:t>
            </w:r>
            <w:r w:rsidRPr="00862C5D">
              <w:rPr>
                <w:vertAlign w:val="subscript"/>
                <w:lang w:val="en-IE"/>
              </w:rPr>
              <w:t>γ</w:t>
            </w:r>
            <w:proofErr w:type="spellEnd"/>
          </w:p>
        </w:tc>
      </w:tr>
      <w:tr w:rsidR="00001F27" w:rsidRPr="00862C5D" w:rsidTr="00A050F8">
        <w:trPr>
          <w:cantSplit/>
        </w:trPr>
        <w:tc>
          <w:tcPr>
            <w:tcW w:w="7717" w:type="dxa"/>
            <w:tcBorders>
              <w:top w:val="nil"/>
              <w:bottom w:val="single" w:sz="12" w:space="0" w:color="808080"/>
            </w:tcBorders>
          </w:tcPr>
          <w:p w:rsidR="00001F27" w:rsidRPr="00862C5D" w:rsidRDefault="00001F27" w:rsidP="00A050F8">
            <w:pPr>
              <w:pStyle w:val="CERBODY"/>
              <w:rPr>
                <w:sz w:val="4"/>
                <w:szCs w:val="4"/>
                <w:lang w:val="en-IE"/>
              </w:rPr>
            </w:pPr>
          </w:p>
        </w:tc>
      </w:tr>
    </w:tbl>
    <w:p w:rsidR="00001F27" w:rsidRPr="00862C5D" w:rsidRDefault="00001F27" w:rsidP="00001F27">
      <w:pPr>
        <w:pStyle w:val="CERBODY"/>
        <w:rPr>
          <w:b/>
          <w:lang w:val="en-IE"/>
        </w:rPr>
      </w:pPr>
    </w:p>
    <w:p w:rsidR="00001F27" w:rsidRPr="00862C5D" w:rsidRDefault="00001F27" w:rsidP="00001F27">
      <w:pPr>
        <w:pStyle w:val="CERBODY"/>
        <w:rPr>
          <w:b/>
          <w:lang w:val="en-IE"/>
        </w:rPr>
      </w:pPr>
      <w:bookmarkStart w:id="344" w:name="_Ref462850252"/>
      <w:bookmarkStart w:id="345" w:name="_Ref462850247"/>
      <w:r w:rsidRPr="00862C5D">
        <w:rPr>
          <w:b/>
          <w:lang w:val="en-IE"/>
        </w:rPr>
        <w:t xml:space="preserve">Table </w:t>
      </w:r>
      <w:r w:rsidR="00E179D6" w:rsidRPr="00862C5D">
        <w:rPr>
          <w:b/>
          <w:lang w:val="en-IE"/>
        </w:rPr>
        <w:fldChar w:fldCharType="begin"/>
      </w:r>
      <w:r w:rsidRPr="00862C5D">
        <w:rPr>
          <w:b/>
          <w:lang w:val="en-IE"/>
        </w:rPr>
        <w:instrText xml:space="preserve"> SEQ Table \* ARABIC </w:instrText>
      </w:r>
      <w:r w:rsidR="00E179D6" w:rsidRPr="00862C5D">
        <w:rPr>
          <w:b/>
          <w:lang w:val="en-IE"/>
        </w:rPr>
        <w:fldChar w:fldCharType="separate"/>
      </w:r>
      <w:r w:rsidR="002E3252">
        <w:rPr>
          <w:b/>
          <w:noProof/>
          <w:lang w:val="en-IE"/>
        </w:rPr>
        <w:t>2</w:t>
      </w:r>
      <w:r w:rsidR="00E179D6" w:rsidRPr="00862C5D">
        <w:rPr>
          <w:b/>
          <w:lang w:val="en-IE"/>
        </w:rPr>
        <w:fldChar w:fldCharType="end"/>
      </w:r>
      <w:bookmarkEnd w:id="344"/>
      <w:r w:rsidRPr="00862C5D">
        <w:rPr>
          <w:b/>
          <w:lang w:val="en-IE"/>
        </w:rPr>
        <w:t xml:space="preserve"> – Demand Side Non-Delivery Percentage Data Transaction Submission Protocol</w:t>
      </w:r>
      <w:bookmarkEnd w:id="345"/>
    </w:p>
    <w:tbl>
      <w:tblPr>
        <w:tblW w:w="7717" w:type="dxa"/>
        <w:tblInd w:w="851" w:type="dxa"/>
        <w:tblBorders>
          <w:top w:val="single" w:sz="12" w:space="0" w:color="808080"/>
          <w:left w:val="nil"/>
          <w:bottom w:val="single" w:sz="12" w:space="0" w:color="808080"/>
          <w:right w:val="nil"/>
          <w:insideH w:val="nil"/>
          <w:insideV w:val="nil"/>
        </w:tblBorders>
        <w:tblLook w:val="00A0"/>
      </w:tblPr>
      <w:tblGrid>
        <w:gridCol w:w="3757"/>
        <w:gridCol w:w="3960"/>
      </w:tblGrid>
      <w:tr w:rsidR="00001F27" w:rsidRPr="00862C5D" w:rsidTr="00A050F8">
        <w:tc>
          <w:tcPr>
            <w:tcW w:w="3757" w:type="dxa"/>
            <w:tcBorders>
              <w:top w:val="single" w:sz="4" w:space="0" w:color="808080"/>
              <w:left w:val="nil"/>
              <w:bottom w:val="nil"/>
              <w:right w:val="nil"/>
            </w:tcBorders>
          </w:tcPr>
          <w:p w:rsidR="00001F27" w:rsidRPr="00862C5D" w:rsidRDefault="00001F27" w:rsidP="00A050F8">
            <w:pPr>
              <w:pStyle w:val="CERBODY"/>
              <w:rPr>
                <w:szCs w:val="24"/>
                <w:lang w:val="en-IE"/>
              </w:rPr>
            </w:pPr>
            <w:r w:rsidRPr="00862C5D">
              <w:rPr>
                <w:lang w:val="en-IE"/>
              </w:rPr>
              <w:t>Sender</w:t>
            </w:r>
          </w:p>
        </w:tc>
        <w:tc>
          <w:tcPr>
            <w:tcW w:w="3960" w:type="dxa"/>
            <w:tcBorders>
              <w:top w:val="single" w:sz="4" w:space="0" w:color="808080"/>
              <w:left w:val="nil"/>
              <w:bottom w:val="nil"/>
              <w:right w:val="nil"/>
            </w:tcBorders>
          </w:tcPr>
          <w:p w:rsidR="00001F27" w:rsidRPr="00862C5D" w:rsidRDefault="00001F27" w:rsidP="00A050F8">
            <w:pPr>
              <w:pStyle w:val="CERBODY"/>
              <w:rPr>
                <w:szCs w:val="24"/>
                <w:lang w:val="en-IE"/>
              </w:rPr>
            </w:pPr>
            <w:r w:rsidRPr="00862C5D">
              <w:rPr>
                <w:lang w:val="en-IE"/>
              </w:rPr>
              <w:t>System Operators</w:t>
            </w:r>
          </w:p>
        </w:tc>
      </w:tr>
      <w:tr w:rsidR="00001F27" w:rsidRPr="00862C5D" w:rsidTr="00A050F8">
        <w:tc>
          <w:tcPr>
            <w:tcW w:w="3757" w:type="dxa"/>
            <w:tcBorders>
              <w:top w:val="nil"/>
              <w:left w:val="nil"/>
              <w:bottom w:val="nil"/>
              <w:right w:val="nil"/>
            </w:tcBorders>
          </w:tcPr>
          <w:p w:rsidR="00001F27" w:rsidRPr="00862C5D" w:rsidRDefault="00001F27" w:rsidP="00A050F8">
            <w:pPr>
              <w:pStyle w:val="CERBODY"/>
              <w:rPr>
                <w:szCs w:val="24"/>
                <w:lang w:val="en-IE"/>
              </w:rPr>
            </w:pPr>
            <w:r w:rsidRPr="00862C5D">
              <w:rPr>
                <w:lang w:val="en-IE"/>
              </w:rPr>
              <w:t>Recipient</w:t>
            </w:r>
          </w:p>
        </w:tc>
        <w:tc>
          <w:tcPr>
            <w:tcW w:w="3960" w:type="dxa"/>
            <w:tcBorders>
              <w:top w:val="nil"/>
              <w:left w:val="nil"/>
              <w:bottom w:val="nil"/>
              <w:right w:val="nil"/>
            </w:tcBorders>
          </w:tcPr>
          <w:p w:rsidR="00001F27" w:rsidRPr="00862C5D" w:rsidRDefault="00001F27" w:rsidP="00A050F8">
            <w:pPr>
              <w:pStyle w:val="CERBODY"/>
              <w:rPr>
                <w:szCs w:val="24"/>
                <w:lang w:val="en-IE"/>
              </w:rPr>
            </w:pPr>
            <w:r w:rsidRPr="00862C5D">
              <w:rPr>
                <w:lang w:val="en-IE"/>
              </w:rPr>
              <w:t>Market Operator</w:t>
            </w:r>
          </w:p>
        </w:tc>
      </w:tr>
      <w:tr w:rsidR="00001F27" w:rsidRPr="00862C5D" w:rsidTr="00A050F8">
        <w:tc>
          <w:tcPr>
            <w:tcW w:w="3757" w:type="dxa"/>
            <w:tcBorders>
              <w:top w:val="nil"/>
              <w:left w:val="nil"/>
              <w:bottom w:val="nil"/>
              <w:right w:val="nil"/>
            </w:tcBorders>
          </w:tcPr>
          <w:p w:rsidR="00001F27" w:rsidRPr="00862C5D" w:rsidRDefault="00001F27" w:rsidP="00A050F8">
            <w:pPr>
              <w:pStyle w:val="CERBODY"/>
              <w:rPr>
                <w:szCs w:val="24"/>
                <w:lang w:val="en-IE"/>
              </w:rPr>
            </w:pPr>
            <w:r w:rsidRPr="00862C5D">
              <w:rPr>
                <w:lang w:val="en-IE"/>
              </w:rPr>
              <w:t>Number of Data Transactions</w:t>
            </w:r>
          </w:p>
        </w:tc>
        <w:tc>
          <w:tcPr>
            <w:tcW w:w="3960" w:type="dxa"/>
            <w:tcBorders>
              <w:top w:val="nil"/>
              <w:left w:val="nil"/>
              <w:bottom w:val="nil"/>
              <w:right w:val="nil"/>
            </w:tcBorders>
          </w:tcPr>
          <w:p w:rsidR="00001F27" w:rsidRPr="00862C5D" w:rsidRDefault="00001F27" w:rsidP="00A050F8">
            <w:pPr>
              <w:pStyle w:val="CERBODY"/>
              <w:rPr>
                <w:rFonts w:cs="Arial"/>
                <w:szCs w:val="24"/>
                <w:lang w:val="en-IE"/>
              </w:rPr>
            </w:pPr>
            <w:r w:rsidRPr="00862C5D">
              <w:rPr>
                <w:rFonts w:cs="Arial"/>
                <w:lang w:val="en-IE"/>
              </w:rPr>
              <w:t xml:space="preserve">One, containing data for each Capacity Market Unit which represents one or more Generator Units that are Demand Side Units, for </w:t>
            </w:r>
            <w:r w:rsidRPr="00862C5D">
              <w:rPr>
                <w:rFonts w:cs="Arial"/>
                <w:lang w:val="en-IE"/>
              </w:rPr>
              <w:lastRenderedPageBreak/>
              <w:t>each Imbalance Settlement Period in the relevant Trading Day.</w:t>
            </w:r>
          </w:p>
        </w:tc>
      </w:tr>
      <w:tr w:rsidR="00001F27" w:rsidRPr="00862C5D" w:rsidTr="00A050F8">
        <w:tc>
          <w:tcPr>
            <w:tcW w:w="3757" w:type="dxa"/>
            <w:tcBorders>
              <w:top w:val="nil"/>
              <w:left w:val="nil"/>
              <w:bottom w:val="nil"/>
              <w:right w:val="nil"/>
            </w:tcBorders>
          </w:tcPr>
          <w:p w:rsidR="00001F27" w:rsidRPr="00862C5D" w:rsidRDefault="00001F27" w:rsidP="00A050F8">
            <w:pPr>
              <w:pStyle w:val="CERBODY"/>
              <w:rPr>
                <w:szCs w:val="24"/>
                <w:lang w:val="en-IE"/>
              </w:rPr>
            </w:pPr>
            <w:r w:rsidRPr="00862C5D">
              <w:rPr>
                <w:lang w:val="en-IE"/>
              </w:rPr>
              <w:lastRenderedPageBreak/>
              <w:t>Frequency of Data Transactions</w:t>
            </w:r>
          </w:p>
        </w:tc>
        <w:tc>
          <w:tcPr>
            <w:tcW w:w="3960" w:type="dxa"/>
            <w:tcBorders>
              <w:top w:val="nil"/>
              <w:left w:val="nil"/>
              <w:bottom w:val="nil"/>
              <w:right w:val="nil"/>
            </w:tcBorders>
          </w:tcPr>
          <w:p w:rsidR="00001F27" w:rsidRPr="00862C5D" w:rsidRDefault="00001F27" w:rsidP="00A050F8">
            <w:pPr>
              <w:pStyle w:val="CERBODY"/>
              <w:rPr>
                <w:rFonts w:cs="Arial"/>
                <w:szCs w:val="24"/>
                <w:lang w:val="en-IE"/>
              </w:rPr>
            </w:pPr>
            <w:r w:rsidRPr="00862C5D">
              <w:rPr>
                <w:rFonts w:cs="Arial"/>
                <w:lang w:val="en-IE"/>
              </w:rPr>
              <w:t>Daily</w:t>
            </w:r>
          </w:p>
        </w:tc>
      </w:tr>
      <w:tr w:rsidR="00001F27" w:rsidRPr="00862C5D" w:rsidTr="00A050F8">
        <w:tc>
          <w:tcPr>
            <w:tcW w:w="3757" w:type="dxa"/>
            <w:tcBorders>
              <w:top w:val="nil"/>
              <w:left w:val="nil"/>
              <w:bottom w:val="nil"/>
              <w:right w:val="nil"/>
            </w:tcBorders>
          </w:tcPr>
          <w:p w:rsidR="00001F27" w:rsidRPr="00862C5D" w:rsidRDefault="00001F27" w:rsidP="00A050F8">
            <w:pPr>
              <w:pStyle w:val="CERBODY"/>
              <w:rPr>
                <w:szCs w:val="24"/>
                <w:lang w:val="en-IE"/>
              </w:rPr>
            </w:pPr>
            <w:r w:rsidRPr="00862C5D">
              <w:rPr>
                <w:lang w:val="en-IE"/>
              </w:rPr>
              <w:t>First Submission time</w:t>
            </w:r>
          </w:p>
        </w:tc>
        <w:tc>
          <w:tcPr>
            <w:tcW w:w="3960" w:type="dxa"/>
            <w:tcBorders>
              <w:top w:val="nil"/>
              <w:left w:val="nil"/>
              <w:bottom w:val="nil"/>
              <w:right w:val="nil"/>
            </w:tcBorders>
          </w:tcPr>
          <w:p w:rsidR="00001F27" w:rsidRPr="00862C5D" w:rsidRDefault="00001F27" w:rsidP="00A050F8">
            <w:pPr>
              <w:pStyle w:val="CERBODY"/>
              <w:rPr>
                <w:szCs w:val="24"/>
                <w:lang w:val="en-IE"/>
              </w:rPr>
            </w:pPr>
            <w:r w:rsidRPr="00862C5D">
              <w:rPr>
                <w:lang w:val="en-IE"/>
              </w:rPr>
              <w:t>After end of Trading Day</w:t>
            </w:r>
          </w:p>
        </w:tc>
      </w:tr>
      <w:tr w:rsidR="00001F27" w:rsidRPr="00862C5D" w:rsidTr="00A050F8">
        <w:tc>
          <w:tcPr>
            <w:tcW w:w="3757" w:type="dxa"/>
            <w:tcBorders>
              <w:top w:val="nil"/>
              <w:left w:val="nil"/>
              <w:bottom w:val="nil"/>
              <w:right w:val="nil"/>
            </w:tcBorders>
          </w:tcPr>
          <w:p w:rsidR="00001F27" w:rsidRPr="00862C5D" w:rsidRDefault="00001F27" w:rsidP="00A050F8">
            <w:pPr>
              <w:pStyle w:val="CERBODY"/>
              <w:rPr>
                <w:szCs w:val="24"/>
                <w:lang w:val="en-IE"/>
              </w:rPr>
            </w:pPr>
            <w:r w:rsidRPr="00862C5D">
              <w:rPr>
                <w:lang w:val="en-IE"/>
              </w:rPr>
              <w:t>Last Submission time</w:t>
            </w:r>
          </w:p>
        </w:tc>
        <w:tc>
          <w:tcPr>
            <w:tcW w:w="3960" w:type="dxa"/>
            <w:tcBorders>
              <w:top w:val="nil"/>
              <w:left w:val="nil"/>
              <w:bottom w:val="nil"/>
              <w:right w:val="nil"/>
            </w:tcBorders>
          </w:tcPr>
          <w:p w:rsidR="00001F27" w:rsidRPr="00862C5D" w:rsidRDefault="00001F27" w:rsidP="00A050F8">
            <w:pPr>
              <w:pStyle w:val="CERBODY"/>
              <w:rPr>
                <w:szCs w:val="24"/>
                <w:lang w:val="en-IE"/>
              </w:rPr>
            </w:pPr>
            <w:r w:rsidRPr="00862C5D">
              <w:rPr>
                <w:lang w:val="en-IE"/>
              </w:rPr>
              <w:t xml:space="preserve">Prior to Imbalance Settlement Calculation </w:t>
            </w:r>
          </w:p>
        </w:tc>
      </w:tr>
      <w:tr w:rsidR="00001F27" w:rsidRPr="00862C5D" w:rsidTr="00A050F8">
        <w:tc>
          <w:tcPr>
            <w:tcW w:w="3757" w:type="dxa"/>
            <w:tcBorders>
              <w:top w:val="nil"/>
              <w:left w:val="nil"/>
              <w:bottom w:val="nil"/>
              <w:right w:val="nil"/>
            </w:tcBorders>
          </w:tcPr>
          <w:p w:rsidR="00001F27" w:rsidRPr="00862C5D" w:rsidRDefault="00001F27" w:rsidP="00A050F8">
            <w:pPr>
              <w:pStyle w:val="CERBODY"/>
              <w:rPr>
                <w:szCs w:val="24"/>
                <w:lang w:val="en-IE"/>
              </w:rPr>
            </w:pPr>
            <w:r w:rsidRPr="00862C5D">
              <w:rPr>
                <w:lang w:val="en-IE"/>
              </w:rPr>
              <w:t xml:space="preserve">Permitted frequency of resubmission </w:t>
            </w:r>
            <w:r w:rsidRPr="00862C5D">
              <w:rPr>
                <w:rFonts w:cs="Arial"/>
                <w:lang w:val="en-IE"/>
              </w:rPr>
              <w:t>prior to last submission time</w:t>
            </w:r>
          </w:p>
        </w:tc>
        <w:tc>
          <w:tcPr>
            <w:tcW w:w="3960" w:type="dxa"/>
            <w:tcBorders>
              <w:top w:val="nil"/>
              <w:left w:val="nil"/>
              <w:bottom w:val="nil"/>
              <w:right w:val="nil"/>
            </w:tcBorders>
          </w:tcPr>
          <w:p w:rsidR="00001F27" w:rsidRPr="00862C5D" w:rsidRDefault="00001F27" w:rsidP="00A050F8">
            <w:pPr>
              <w:pStyle w:val="CERBODY"/>
              <w:rPr>
                <w:szCs w:val="24"/>
                <w:lang w:val="en-IE"/>
              </w:rPr>
            </w:pPr>
            <w:r w:rsidRPr="00862C5D">
              <w:rPr>
                <w:lang w:val="en-IE"/>
              </w:rPr>
              <w:t>Unlimited</w:t>
            </w:r>
          </w:p>
        </w:tc>
      </w:tr>
      <w:tr w:rsidR="00001F27" w:rsidRPr="00862C5D" w:rsidTr="00A050F8">
        <w:tc>
          <w:tcPr>
            <w:tcW w:w="3757" w:type="dxa"/>
            <w:tcBorders>
              <w:top w:val="nil"/>
              <w:left w:val="nil"/>
              <w:bottom w:val="nil"/>
              <w:right w:val="nil"/>
            </w:tcBorders>
          </w:tcPr>
          <w:p w:rsidR="00001F27" w:rsidRPr="00862C5D" w:rsidRDefault="00001F27" w:rsidP="00A050F8">
            <w:pPr>
              <w:pStyle w:val="CERBODY"/>
              <w:rPr>
                <w:szCs w:val="24"/>
                <w:lang w:val="en-IE"/>
              </w:rPr>
            </w:pPr>
            <w:r w:rsidRPr="00862C5D">
              <w:rPr>
                <w:lang w:val="en-IE"/>
              </w:rPr>
              <w:t>Required resubmission subsequent to last submission time</w:t>
            </w:r>
            <w:r w:rsidRPr="00862C5D">
              <w:rPr>
                <w:lang w:val="en-IE"/>
              </w:rPr>
              <w:tab/>
            </w:r>
          </w:p>
        </w:tc>
        <w:tc>
          <w:tcPr>
            <w:tcW w:w="3960" w:type="dxa"/>
            <w:tcBorders>
              <w:top w:val="nil"/>
              <w:left w:val="nil"/>
              <w:bottom w:val="nil"/>
              <w:right w:val="nil"/>
            </w:tcBorders>
          </w:tcPr>
          <w:p w:rsidR="00001F27" w:rsidRPr="00862C5D" w:rsidRDefault="00001F27" w:rsidP="00A050F8">
            <w:pPr>
              <w:pStyle w:val="CERBODY"/>
              <w:rPr>
                <w:szCs w:val="24"/>
                <w:lang w:val="en-IE"/>
              </w:rPr>
            </w:pPr>
            <w:r w:rsidRPr="00862C5D">
              <w:rPr>
                <w:lang w:val="en-IE"/>
              </w:rPr>
              <w:t>Prior to Imbalance Settlement Calculation and within 10 Working Days of notification to the System Operator of an upheld Settlement Query or Dispute if the error has High Materiality, or if the last Timetabled Settlement Rerun has occurred.</w:t>
            </w:r>
          </w:p>
          <w:p w:rsidR="00001F27" w:rsidRPr="00862C5D" w:rsidRDefault="00001F27" w:rsidP="00A050F8">
            <w:pPr>
              <w:pStyle w:val="CERBODY"/>
              <w:rPr>
                <w:lang w:val="en-IE"/>
              </w:rPr>
            </w:pPr>
            <w:r w:rsidRPr="00862C5D">
              <w:rPr>
                <w:lang w:val="en-IE"/>
              </w:rPr>
              <w:t>If the error has Low Materiality resubmission will occur by the deadline for data provision for Timetabled Settlement Rerun as specified in the Settlement Calendar.</w:t>
            </w:r>
          </w:p>
          <w:p w:rsidR="00001F27" w:rsidRPr="00862C5D" w:rsidRDefault="00001F27" w:rsidP="00A050F8">
            <w:pPr>
              <w:pStyle w:val="CERBODY"/>
              <w:rPr>
                <w:szCs w:val="24"/>
                <w:lang w:val="en-IE"/>
              </w:rPr>
            </w:pPr>
            <w:r w:rsidRPr="00862C5D">
              <w:rPr>
                <w:lang w:val="en-IE"/>
              </w:rPr>
              <w:t>As available prior to the deadline for data provision for Timetabled Settlement Rerun as specified in the Settlement Calendar.</w:t>
            </w:r>
          </w:p>
        </w:tc>
      </w:tr>
      <w:tr w:rsidR="00001F27" w:rsidRPr="00862C5D" w:rsidTr="00A050F8">
        <w:tc>
          <w:tcPr>
            <w:tcW w:w="3757" w:type="dxa"/>
            <w:tcBorders>
              <w:top w:val="nil"/>
              <w:left w:val="nil"/>
              <w:bottom w:val="nil"/>
              <w:right w:val="nil"/>
            </w:tcBorders>
          </w:tcPr>
          <w:p w:rsidR="00001F27" w:rsidRPr="00862C5D" w:rsidRDefault="00001F27" w:rsidP="00A050F8">
            <w:pPr>
              <w:pStyle w:val="CERBODY"/>
              <w:rPr>
                <w:szCs w:val="24"/>
                <w:lang w:val="en-IE"/>
              </w:rPr>
            </w:pPr>
            <w:r w:rsidRPr="00862C5D">
              <w:rPr>
                <w:lang w:val="en-IE"/>
              </w:rPr>
              <w:t>Valid Communication Channels</w:t>
            </w:r>
          </w:p>
        </w:tc>
        <w:tc>
          <w:tcPr>
            <w:tcW w:w="3960" w:type="dxa"/>
            <w:tcBorders>
              <w:top w:val="nil"/>
              <w:left w:val="nil"/>
              <w:bottom w:val="nil"/>
              <w:right w:val="nil"/>
            </w:tcBorders>
          </w:tcPr>
          <w:p w:rsidR="00001F27" w:rsidRPr="00862C5D" w:rsidRDefault="00001F27" w:rsidP="00A050F8">
            <w:pPr>
              <w:pStyle w:val="CERBODY"/>
              <w:rPr>
                <w:szCs w:val="24"/>
                <w:lang w:val="en-IE"/>
              </w:rPr>
            </w:pPr>
            <w:r w:rsidRPr="00862C5D">
              <w:rPr>
                <w:lang w:val="en-IE"/>
              </w:rPr>
              <w:t>Type 2 (human to computer)/ Type 3 (computer to computer)</w:t>
            </w:r>
          </w:p>
        </w:tc>
      </w:tr>
      <w:tr w:rsidR="00001F27" w:rsidRPr="00862C5D" w:rsidTr="00A050F8">
        <w:tc>
          <w:tcPr>
            <w:tcW w:w="3757" w:type="dxa"/>
            <w:tcBorders>
              <w:top w:val="nil"/>
              <w:left w:val="nil"/>
              <w:bottom w:val="single" w:sz="12" w:space="0" w:color="808080"/>
              <w:right w:val="nil"/>
            </w:tcBorders>
          </w:tcPr>
          <w:p w:rsidR="00001F27" w:rsidRPr="00862C5D" w:rsidRDefault="00001F27" w:rsidP="00A050F8">
            <w:pPr>
              <w:pStyle w:val="CERBODY"/>
              <w:rPr>
                <w:szCs w:val="24"/>
                <w:lang w:val="en-IE"/>
              </w:rPr>
            </w:pPr>
            <w:r w:rsidRPr="00862C5D">
              <w:rPr>
                <w:lang w:val="en-IE"/>
              </w:rPr>
              <w:t xml:space="preserve">Process for data validation </w:t>
            </w:r>
          </w:p>
        </w:tc>
        <w:tc>
          <w:tcPr>
            <w:tcW w:w="3960" w:type="dxa"/>
            <w:tcBorders>
              <w:top w:val="nil"/>
              <w:left w:val="nil"/>
              <w:bottom w:val="single" w:sz="12" w:space="0" w:color="808080"/>
              <w:right w:val="nil"/>
            </w:tcBorders>
          </w:tcPr>
          <w:p w:rsidR="00001F27" w:rsidRPr="00862C5D" w:rsidRDefault="00001F27" w:rsidP="00A050F8">
            <w:pPr>
              <w:pStyle w:val="CERBODY"/>
              <w:rPr>
                <w:szCs w:val="24"/>
                <w:lang w:val="en-IE"/>
              </w:rPr>
            </w:pPr>
            <w:r w:rsidRPr="00862C5D">
              <w:rPr>
                <w:lang w:val="en-IE"/>
              </w:rPr>
              <w:t>None</w:t>
            </w:r>
          </w:p>
        </w:tc>
      </w:tr>
    </w:tbl>
    <w:p w:rsidR="00001F27" w:rsidRPr="00862C5D" w:rsidRDefault="00001F27" w:rsidP="00001F27">
      <w:pPr>
        <w:pStyle w:val="CERBODY"/>
        <w:rPr>
          <w:lang w:val="en-IE" w:eastAsia="en-GB"/>
        </w:rPr>
      </w:pPr>
    </w:p>
    <w:p w:rsidR="00001F27" w:rsidRPr="00862C5D" w:rsidRDefault="00001F27" w:rsidP="00D43640">
      <w:pPr>
        <w:pStyle w:val="CERAPPENDIXLEVEL3"/>
        <w:rPr>
          <w:lang w:val="en-IE"/>
        </w:rPr>
      </w:pPr>
      <w:bookmarkStart w:id="346" w:name="_Toc477458079"/>
      <w:r w:rsidRPr="00862C5D">
        <w:rPr>
          <w:lang w:val="en-IE"/>
        </w:rPr>
        <w:t>Contract Register Data Transaction</w:t>
      </w:r>
      <w:bookmarkEnd w:id="346"/>
    </w:p>
    <w:p w:rsidR="00001F27" w:rsidRPr="00862C5D" w:rsidRDefault="00001F27" w:rsidP="005C432E">
      <w:pPr>
        <w:pStyle w:val="ListParagraph"/>
        <w:numPr>
          <w:ilvl w:val="3"/>
          <w:numId w:val="25"/>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001F27" w:rsidRPr="00862C5D" w:rsidRDefault="00001F27" w:rsidP="005C432E">
      <w:pPr>
        <w:pStyle w:val="ListParagraph"/>
        <w:numPr>
          <w:ilvl w:val="3"/>
          <w:numId w:val="25"/>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001F27" w:rsidRPr="00862C5D" w:rsidRDefault="00001F27" w:rsidP="005C432E">
      <w:pPr>
        <w:pStyle w:val="ListParagraph"/>
        <w:numPr>
          <w:ilvl w:val="3"/>
          <w:numId w:val="25"/>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001F27" w:rsidRPr="00862C5D" w:rsidRDefault="00001F27" w:rsidP="005C432E">
      <w:pPr>
        <w:pStyle w:val="ListParagraph"/>
        <w:numPr>
          <w:ilvl w:val="3"/>
          <w:numId w:val="25"/>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001F27" w:rsidRPr="00862C5D" w:rsidRDefault="00001F27" w:rsidP="00D43640">
      <w:pPr>
        <w:pStyle w:val="CERAPPENDIXLEVEL4"/>
        <w:rPr>
          <w:lang w:val="en-IE"/>
        </w:rPr>
      </w:pPr>
      <w:r w:rsidRPr="00862C5D">
        <w:rPr>
          <w:lang w:val="en-IE"/>
        </w:rPr>
        <w:t xml:space="preserve">The Data Records for the Contract Register Data Transaction are described in </w:t>
      </w:r>
      <w:fldSimple w:instr=" REF _Ref477446236 \h  \* MERGEFORMAT ">
        <w:r w:rsidR="002E3252" w:rsidRPr="002E3252">
          <w:rPr>
            <w:lang w:val="en-IE"/>
          </w:rPr>
          <w:t xml:space="preserve">Table </w:t>
        </w:r>
        <w:r w:rsidR="002E3252" w:rsidRPr="002E3252">
          <w:rPr>
            <w:noProof/>
            <w:lang w:val="en-IE"/>
          </w:rPr>
          <w:t>3</w:t>
        </w:r>
      </w:fldSimple>
      <w:r w:rsidR="00C01952" w:rsidRPr="00862C5D">
        <w:rPr>
          <w:lang w:val="en-IE"/>
        </w:rPr>
        <w:t xml:space="preserve"> </w:t>
      </w:r>
      <w:r w:rsidRPr="00862C5D">
        <w:rPr>
          <w:lang w:val="en-IE"/>
        </w:rPr>
        <w:t>and the Submission Protocol in</w:t>
      </w:r>
      <w:r w:rsidR="00C01952" w:rsidRPr="00862C5D">
        <w:rPr>
          <w:lang w:val="en-IE"/>
        </w:rPr>
        <w:t xml:space="preserve"> </w:t>
      </w:r>
      <w:fldSimple w:instr=" REF _Ref477446268 \h  \* MERGEFORMAT ">
        <w:r w:rsidR="002E3252" w:rsidRPr="002E3252">
          <w:rPr>
            <w:lang w:val="en-IE"/>
          </w:rPr>
          <w:t xml:space="preserve">Table </w:t>
        </w:r>
        <w:r w:rsidR="002E3252" w:rsidRPr="002E3252">
          <w:rPr>
            <w:noProof/>
            <w:lang w:val="en-IE"/>
          </w:rPr>
          <w:t>4</w:t>
        </w:r>
      </w:fldSimple>
      <w:r w:rsidRPr="00862C5D">
        <w:rPr>
          <w:lang w:val="en-IE"/>
        </w:rPr>
        <w:t>.</w:t>
      </w:r>
    </w:p>
    <w:p w:rsidR="00001F27" w:rsidRPr="00862C5D" w:rsidRDefault="00001F27" w:rsidP="00001F27">
      <w:pPr>
        <w:pStyle w:val="CERBODY"/>
        <w:rPr>
          <w:b/>
          <w:lang w:val="en-IE"/>
        </w:rPr>
      </w:pPr>
      <w:bookmarkStart w:id="347" w:name="_Ref477446236"/>
      <w:r w:rsidRPr="00862C5D">
        <w:rPr>
          <w:b/>
          <w:lang w:val="en-IE"/>
        </w:rPr>
        <w:t xml:space="preserve">Table </w:t>
      </w:r>
      <w:r w:rsidR="00E179D6" w:rsidRPr="00862C5D">
        <w:rPr>
          <w:b/>
          <w:lang w:val="en-IE"/>
        </w:rPr>
        <w:fldChar w:fldCharType="begin"/>
      </w:r>
      <w:r w:rsidRPr="00862C5D">
        <w:rPr>
          <w:b/>
          <w:lang w:val="en-IE"/>
        </w:rPr>
        <w:instrText xml:space="preserve"> SEQ Table \* ARABIC </w:instrText>
      </w:r>
      <w:r w:rsidR="00E179D6" w:rsidRPr="00862C5D">
        <w:rPr>
          <w:b/>
          <w:lang w:val="en-IE"/>
        </w:rPr>
        <w:fldChar w:fldCharType="separate"/>
      </w:r>
      <w:r w:rsidR="002E3252">
        <w:rPr>
          <w:b/>
          <w:noProof/>
          <w:lang w:val="en-IE"/>
        </w:rPr>
        <w:t>3</w:t>
      </w:r>
      <w:r w:rsidR="00E179D6" w:rsidRPr="00862C5D">
        <w:rPr>
          <w:b/>
          <w:lang w:val="en-IE"/>
        </w:rPr>
        <w:fldChar w:fldCharType="end"/>
      </w:r>
      <w:bookmarkEnd w:id="347"/>
      <w:r w:rsidRPr="00862C5D">
        <w:rPr>
          <w:b/>
          <w:lang w:val="en-IE"/>
        </w:rPr>
        <w:t xml:space="preserve"> – Contract Register Data Transaction Data Records</w:t>
      </w:r>
    </w:p>
    <w:tbl>
      <w:tblPr>
        <w:tblW w:w="7717" w:type="dxa"/>
        <w:tblInd w:w="828" w:type="dxa"/>
        <w:tblBorders>
          <w:top w:val="single" w:sz="12" w:space="0" w:color="808080"/>
          <w:bottom w:val="single" w:sz="12" w:space="0" w:color="808080"/>
          <w:insideH w:val="nil"/>
          <w:insideV w:val="nil"/>
        </w:tblBorders>
        <w:tblLook w:val="00A0"/>
      </w:tblPr>
      <w:tblGrid>
        <w:gridCol w:w="7717"/>
      </w:tblGrid>
      <w:tr w:rsidR="00001F27" w:rsidRPr="00862C5D" w:rsidTr="00A050F8">
        <w:trPr>
          <w:cantSplit/>
        </w:trPr>
        <w:tc>
          <w:tcPr>
            <w:tcW w:w="7717" w:type="dxa"/>
            <w:tcBorders>
              <w:top w:val="single" w:sz="4" w:space="0" w:color="808080"/>
              <w:left w:val="nil"/>
              <w:bottom w:val="nil"/>
              <w:right w:val="nil"/>
            </w:tcBorders>
          </w:tcPr>
          <w:p w:rsidR="00001F27" w:rsidRPr="00862C5D" w:rsidRDefault="00001F27" w:rsidP="00A050F8">
            <w:pPr>
              <w:pStyle w:val="CERBODY"/>
              <w:rPr>
                <w:szCs w:val="24"/>
                <w:lang w:val="en-IE"/>
              </w:rPr>
            </w:pPr>
            <w:r w:rsidRPr="00862C5D">
              <w:rPr>
                <w:lang w:val="en-IE"/>
              </w:rPr>
              <w:t>Participant Name</w:t>
            </w:r>
          </w:p>
        </w:tc>
      </w:tr>
      <w:tr w:rsidR="00001F27" w:rsidRPr="00862C5D" w:rsidTr="00A050F8">
        <w:trPr>
          <w:cantSplit/>
        </w:trPr>
        <w:tc>
          <w:tcPr>
            <w:tcW w:w="7717" w:type="dxa"/>
            <w:tcBorders>
              <w:top w:val="nil"/>
              <w:left w:val="nil"/>
              <w:bottom w:val="nil"/>
              <w:right w:val="nil"/>
            </w:tcBorders>
          </w:tcPr>
          <w:p w:rsidR="00001F27" w:rsidRPr="00862C5D" w:rsidRDefault="00001F27" w:rsidP="00A050F8">
            <w:pPr>
              <w:pStyle w:val="CERBODY"/>
              <w:rPr>
                <w:szCs w:val="24"/>
                <w:lang w:val="en-IE"/>
              </w:rPr>
            </w:pPr>
            <w:r w:rsidRPr="00862C5D">
              <w:rPr>
                <w:lang w:val="en-IE"/>
              </w:rPr>
              <w:t>Capacity Market Unit ID</w:t>
            </w:r>
          </w:p>
        </w:tc>
      </w:tr>
      <w:tr w:rsidR="00001F27" w:rsidRPr="00862C5D" w:rsidTr="00A050F8">
        <w:trPr>
          <w:cantSplit/>
        </w:trPr>
        <w:tc>
          <w:tcPr>
            <w:tcW w:w="7717" w:type="dxa"/>
            <w:tcBorders>
              <w:top w:val="nil"/>
              <w:left w:val="nil"/>
              <w:bottom w:val="nil"/>
              <w:right w:val="nil"/>
            </w:tcBorders>
          </w:tcPr>
          <w:p w:rsidR="00001F27" w:rsidRPr="00862C5D" w:rsidRDefault="00001F27" w:rsidP="00A050F8">
            <w:pPr>
              <w:pStyle w:val="CERBODY"/>
              <w:rPr>
                <w:szCs w:val="24"/>
                <w:lang w:val="en-IE"/>
              </w:rPr>
            </w:pPr>
            <w:r w:rsidRPr="00862C5D">
              <w:rPr>
                <w:lang w:val="en-IE"/>
              </w:rPr>
              <w:t>Trading Day</w:t>
            </w:r>
          </w:p>
        </w:tc>
      </w:tr>
      <w:tr w:rsidR="00001F27" w:rsidRPr="00862C5D" w:rsidTr="00A050F8">
        <w:trPr>
          <w:cantSplit/>
        </w:trPr>
        <w:tc>
          <w:tcPr>
            <w:tcW w:w="7717" w:type="dxa"/>
            <w:tcBorders>
              <w:top w:val="nil"/>
              <w:left w:val="nil"/>
              <w:bottom w:val="nil"/>
              <w:right w:val="nil"/>
            </w:tcBorders>
          </w:tcPr>
          <w:p w:rsidR="00001F27" w:rsidRPr="00862C5D" w:rsidRDefault="00001F27" w:rsidP="00A050F8">
            <w:pPr>
              <w:pStyle w:val="CERBODY"/>
              <w:rPr>
                <w:szCs w:val="24"/>
                <w:lang w:val="en-IE"/>
              </w:rPr>
            </w:pPr>
            <w:r w:rsidRPr="00862C5D">
              <w:rPr>
                <w:lang w:val="en-IE"/>
              </w:rPr>
              <w:t>The Capacity Quantity (</w:t>
            </w:r>
            <w:proofErr w:type="spellStart"/>
            <w:r w:rsidRPr="00862C5D">
              <w:rPr>
                <w:lang w:val="en-IE"/>
              </w:rPr>
              <w:t>qC</w:t>
            </w:r>
            <w:r w:rsidRPr="00862C5D">
              <w:rPr>
                <w:rFonts w:cs="Arial"/>
                <w:vertAlign w:val="subscript"/>
                <w:lang w:val="en-IE"/>
              </w:rPr>
              <w:t>Ω</w:t>
            </w:r>
            <w:r w:rsidRPr="00862C5D">
              <w:rPr>
                <w:vertAlign w:val="subscript"/>
                <w:lang w:val="en-IE"/>
              </w:rPr>
              <w:t>n</w:t>
            </w:r>
            <w:proofErr w:type="spellEnd"/>
            <w:r w:rsidRPr="00862C5D">
              <w:rPr>
                <w:lang w:val="en-IE"/>
              </w:rPr>
              <w:t>)</w:t>
            </w:r>
          </w:p>
        </w:tc>
      </w:tr>
      <w:tr w:rsidR="00001F27" w:rsidRPr="00862C5D" w:rsidTr="00A050F8">
        <w:trPr>
          <w:cantSplit/>
        </w:trPr>
        <w:tc>
          <w:tcPr>
            <w:tcW w:w="7717" w:type="dxa"/>
            <w:tcBorders>
              <w:top w:val="nil"/>
              <w:left w:val="nil"/>
              <w:bottom w:val="nil"/>
              <w:right w:val="nil"/>
            </w:tcBorders>
          </w:tcPr>
          <w:p w:rsidR="00001F27" w:rsidRPr="00862C5D" w:rsidRDefault="00001F27" w:rsidP="00A050F8">
            <w:pPr>
              <w:pStyle w:val="CERBODY"/>
              <w:rPr>
                <w:lang w:val="en-IE"/>
              </w:rPr>
            </w:pPr>
            <w:r w:rsidRPr="00862C5D">
              <w:rPr>
                <w:lang w:val="en-IE"/>
              </w:rPr>
              <w:t>Primary or Secondary Trade Flag</w:t>
            </w:r>
          </w:p>
        </w:tc>
      </w:tr>
      <w:tr w:rsidR="00001F27" w:rsidRPr="00862C5D" w:rsidTr="00A050F8">
        <w:trPr>
          <w:cantSplit/>
        </w:trPr>
        <w:tc>
          <w:tcPr>
            <w:tcW w:w="7717" w:type="dxa"/>
            <w:tcBorders>
              <w:top w:val="nil"/>
              <w:left w:val="nil"/>
              <w:bottom w:val="nil"/>
              <w:right w:val="nil"/>
            </w:tcBorders>
          </w:tcPr>
          <w:p w:rsidR="00001F27" w:rsidRPr="00862C5D" w:rsidRDefault="00001F27" w:rsidP="00A050F8">
            <w:pPr>
              <w:pStyle w:val="CERBODY"/>
              <w:rPr>
                <w:szCs w:val="24"/>
                <w:lang w:val="en-IE"/>
              </w:rPr>
            </w:pPr>
            <w:r w:rsidRPr="00862C5D">
              <w:rPr>
                <w:lang w:val="en-IE"/>
              </w:rPr>
              <w:lastRenderedPageBreak/>
              <w:t>The Annual Stop-Loss Limit Factor (</w:t>
            </w:r>
            <w:proofErr w:type="spellStart"/>
            <w:r w:rsidRPr="00862C5D">
              <w:rPr>
                <w:lang w:val="en-IE"/>
              </w:rPr>
              <w:t>FSLLA</w:t>
            </w:r>
            <w:r w:rsidRPr="00862C5D">
              <w:rPr>
                <w:vertAlign w:val="subscript"/>
                <w:lang w:val="en-IE"/>
              </w:rPr>
              <w:t>n</w:t>
            </w:r>
            <w:proofErr w:type="spellEnd"/>
            <w:r w:rsidRPr="00862C5D">
              <w:rPr>
                <w:lang w:val="en-IE"/>
              </w:rPr>
              <w:t>)</w:t>
            </w:r>
          </w:p>
        </w:tc>
      </w:tr>
      <w:tr w:rsidR="00001F27" w:rsidRPr="00862C5D" w:rsidTr="00A050F8">
        <w:trPr>
          <w:cantSplit/>
        </w:trPr>
        <w:tc>
          <w:tcPr>
            <w:tcW w:w="7717" w:type="dxa"/>
            <w:tcBorders>
              <w:top w:val="nil"/>
              <w:left w:val="nil"/>
              <w:bottom w:val="nil"/>
              <w:right w:val="nil"/>
            </w:tcBorders>
          </w:tcPr>
          <w:p w:rsidR="00001F27" w:rsidRPr="00862C5D" w:rsidRDefault="00001F27" w:rsidP="00A050F8">
            <w:pPr>
              <w:pStyle w:val="CERBODY"/>
              <w:rPr>
                <w:szCs w:val="24"/>
                <w:lang w:val="en-IE"/>
              </w:rPr>
            </w:pPr>
            <w:r w:rsidRPr="00862C5D">
              <w:rPr>
                <w:lang w:val="en-IE"/>
              </w:rPr>
              <w:t>The Billing Period Stop-Loss Factor (</w:t>
            </w:r>
            <w:proofErr w:type="spellStart"/>
            <w:r w:rsidRPr="00862C5D">
              <w:rPr>
                <w:lang w:val="en-IE"/>
              </w:rPr>
              <w:t>FSLLB</w:t>
            </w:r>
            <w:r w:rsidRPr="00862C5D">
              <w:rPr>
                <w:vertAlign w:val="subscript"/>
                <w:lang w:val="en-IE"/>
              </w:rPr>
              <w:t>n</w:t>
            </w:r>
            <w:proofErr w:type="spellEnd"/>
            <w:r w:rsidRPr="00862C5D">
              <w:rPr>
                <w:lang w:val="en-IE"/>
              </w:rPr>
              <w:t>)</w:t>
            </w:r>
          </w:p>
        </w:tc>
      </w:tr>
      <w:tr w:rsidR="00001F27" w:rsidRPr="00862C5D" w:rsidTr="00A050F8">
        <w:trPr>
          <w:cantSplit/>
        </w:trPr>
        <w:tc>
          <w:tcPr>
            <w:tcW w:w="7717" w:type="dxa"/>
            <w:tcBorders>
              <w:top w:val="nil"/>
              <w:left w:val="nil"/>
              <w:bottom w:val="nil"/>
              <w:right w:val="nil"/>
            </w:tcBorders>
          </w:tcPr>
          <w:p w:rsidR="00001F27" w:rsidRPr="00862C5D" w:rsidRDefault="00001F27" w:rsidP="00A050F8">
            <w:pPr>
              <w:pStyle w:val="CERBODY"/>
              <w:rPr>
                <w:lang w:val="en-IE"/>
              </w:rPr>
            </w:pPr>
            <w:r w:rsidRPr="00862C5D">
              <w:rPr>
                <w:lang w:val="en-IE"/>
              </w:rPr>
              <w:t>The Capacity Payment Price (</w:t>
            </w:r>
            <w:proofErr w:type="spellStart"/>
            <w:r w:rsidRPr="00862C5D">
              <w:rPr>
                <w:lang w:val="en-IE"/>
              </w:rPr>
              <w:t>PCP</w:t>
            </w:r>
            <w:r w:rsidRPr="00862C5D">
              <w:rPr>
                <w:rFonts w:cs="Arial"/>
                <w:vertAlign w:val="subscript"/>
                <w:lang w:val="en-IE"/>
              </w:rPr>
              <w:t>Ω</w:t>
            </w:r>
            <w:r w:rsidRPr="00862C5D">
              <w:rPr>
                <w:vertAlign w:val="subscript"/>
                <w:lang w:val="en-IE"/>
              </w:rPr>
              <w:t>n</w:t>
            </w:r>
            <w:proofErr w:type="spellEnd"/>
            <w:r w:rsidRPr="00862C5D">
              <w:rPr>
                <w:lang w:val="en-IE"/>
              </w:rPr>
              <w:t>)</w:t>
            </w:r>
          </w:p>
        </w:tc>
      </w:tr>
      <w:tr w:rsidR="00001F27" w:rsidRPr="00862C5D" w:rsidTr="00A050F8">
        <w:trPr>
          <w:cantSplit/>
        </w:trPr>
        <w:tc>
          <w:tcPr>
            <w:tcW w:w="7717" w:type="dxa"/>
            <w:tcBorders>
              <w:top w:val="nil"/>
              <w:left w:val="nil"/>
              <w:bottom w:val="nil"/>
              <w:right w:val="nil"/>
            </w:tcBorders>
          </w:tcPr>
          <w:p w:rsidR="00001F27" w:rsidRPr="00862C5D" w:rsidRDefault="00001F27" w:rsidP="00A050F8">
            <w:pPr>
              <w:pStyle w:val="CERBODY"/>
              <w:rPr>
                <w:lang w:val="en-IE"/>
              </w:rPr>
            </w:pPr>
            <w:r w:rsidRPr="00862C5D">
              <w:rPr>
                <w:lang w:val="en-IE"/>
              </w:rPr>
              <w:t>The Capacity Duration Exchange Rate (</w:t>
            </w:r>
            <w:proofErr w:type="spellStart"/>
            <w:r w:rsidRPr="00862C5D">
              <w:rPr>
                <w:lang w:val="en-IE"/>
              </w:rPr>
              <w:t>XRCD</w:t>
            </w:r>
            <w:r w:rsidRPr="00862C5D">
              <w:rPr>
                <w:vertAlign w:val="subscript"/>
                <w:lang w:val="en-IE"/>
              </w:rPr>
              <w:t>n</w:t>
            </w:r>
            <w:proofErr w:type="spellEnd"/>
            <w:r w:rsidRPr="00862C5D">
              <w:rPr>
                <w:lang w:val="en-IE"/>
              </w:rPr>
              <w:t>)</w:t>
            </w:r>
          </w:p>
        </w:tc>
      </w:tr>
      <w:tr w:rsidR="00001F27" w:rsidRPr="00862C5D" w:rsidTr="00A050F8">
        <w:trPr>
          <w:cantSplit/>
          <w:trHeight w:val="95"/>
        </w:trPr>
        <w:tc>
          <w:tcPr>
            <w:tcW w:w="7717" w:type="dxa"/>
            <w:tcBorders>
              <w:top w:val="nil"/>
              <w:left w:val="nil"/>
              <w:bottom w:val="single" w:sz="4" w:space="0" w:color="808080"/>
              <w:right w:val="nil"/>
            </w:tcBorders>
          </w:tcPr>
          <w:p w:rsidR="00001F27" w:rsidRPr="00862C5D" w:rsidRDefault="00001F27" w:rsidP="00A050F8">
            <w:pPr>
              <w:pStyle w:val="CERBODY"/>
              <w:rPr>
                <w:sz w:val="2"/>
                <w:lang w:val="en-IE"/>
              </w:rPr>
            </w:pPr>
          </w:p>
        </w:tc>
      </w:tr>
    </w:tbl>
    <w:p w:rsidR="00001F27" w:rsidRPr="00862C5D" w:rsidRDefault="00001F27" w:rsidP="00001F27">
      <w:pPr>
        <w:pStyle w:val="CERBODY"/>
        <w:rPr>
          <w:lang w:val="en-IE"/>
        </w:rPr>
      </w:pPr>
    </w:p>
    <w:p w:rsidR="00001F27" w:rsidRPr="00862C5D" w:rsidRDefault="00001F27" w:rsidP="00001F27">
      <w:pPr>
        <w:pStyle w:val="CERBODY"/>
        <w:rPr>
          <w:b/>
          <w:lang w:val="en-IE"/>
        </w:rPr>
      </w:pPr>
      <w:bookmarkStart w:id="348" w:name="_Ref477446268"/>
      <w:r w:rsidRPr="00862C5D">
        <w:rPr>
          <w:b/>
          <w:lang w:val="en-IE"/>
        </w:rPr>
        <w:t xml:space="preserve">Table </w:t>
      </w:r>
      <w:r w:rsidR="00E179D6" w:rsidRPr="00862C5D">
        <w:rPr>
          <w:b/>
          <w:lang w:val="en-IE"/>
        </w:rPr>
        <w:fldChar w:fldCharType="begin"/>
      </w:r>
      <w:r w:rsidRPr="00862C5D">
        <w:rPr>
          <w:b/>
          <w:lang w:val="en-IE"/>
        </w:rPr>
        <w:instrText xml:space="preserve"> SEQ Table \* ARABIC </w:instrText>
      </w:r>
      <w:r w:rsidR="00E179D6" w:rsidRPr="00862C5D">
        <w:rPr>
          <w:b/>
          <w:lang w:val="en-IE"/>
        </w:rPr>
        <w:fldChar w:fldCharType="separate"/>
      </w:r>
      <w:r w:rsidR="002E3252">
        <w:rPr>
          <w:b/>
          <w:noProof/>
          <w:lang w:val="en-IE"/>
        </w:rPr>
        <w:t>4</w:t>
      </w:r>
      <w:r w:rsidR="00E179D6" w:rsidRPr="00862C5D">
        <w:rPr>
          <w:b/>
          <w:lang w:val="en-IE"/>
        </w:rPr>
        <w:fldChar w:fldCharType="end"/>
      </w:r>
      <w:bookmarkEnd w:id="348"/>
      <w:r w:rsidRPr="00862C5D">
        <w:rPr>
          <w:b/>
          <w:lang w:val="en-IE"/>
        </w:rPr>
        <w:t xml:space="preserve"> – Contract Register Data Transaction Submission Protocol</w:t>
      </w:r>
    </w:p>
    <w:tbl>
      <w:tblPr>
        <w:tblW w:w="7717" w:type="dxa"/>
        <w:tblInd w:w="828" w:type="dxa"/>
        <w:tblBorders>
          <w:top w:val="single" w:sz="12" w:space="0" w:color="808080"/>
          <w:bottom w:val="single" w:sz="12" w:space="0" w:color="808080"/>
          <w:insideH w:val="nil"/>
          <w:insideV w:val="nil"/>
        </w:tblBorders>
        <w:tblLook w:val="00A0"/>
      </w:tblPr>
      <w:tblGrid>
        <w:gridCol w:w="3757"/>
        <w:gridCol w:w="3960"/>
      </w:tblGrid>
      <w:tr w:rsidR="00001F27" w:rsidRPr="00862C5D" w:rsidTr="00A050F8">
        <w:tc>
          <w:tcPr>
            <w:tcW w:w="3757" w:type="dxa"/>
            <w:tcBorders>
              <w:top w:val="single" w:sz="4" w:space="0" w:color="auto"/>
              <w:left w:val="nil"/>
              <w:bottom w:val="nil"/>
              <w:right w:val="nil"/>
            </w:tcBorders>
          </w:tcPr>
          <w:p w:rsidR="00001F27" w:rsidRPr="00862C5D" w:rsidRDefault="00001F27" w:rsidP="00A050F8">
            <w:pPr>
              <w:pStyle w:val="CERBODY"/>
              <w:rPr>
                <w:szCs w:val="24"/>
                <w:lang w:val="en-IE"/>
              </w:rPr>
            </w:pPr>
            <w:r w:rsidRPr="00862C5D">
              <w:rPr>
                <w:lang w:val="en-IE"/>
              </w:rPr>
              <w:t>Sender</w:t>
            </w:r>
          </w:p>
        </w:tc>
        <w:tc>
          <w:tcPr>
            <w:tcW w:w="3960" w:type="dxa"/>
            <w:tcBorders>
              <w:top w:val="single" w:sz="4" w:space="0" w:color="auto"/>
              <w:left w:val="nil"/>
              <w:bottom w:val="nil"/>
              <w:right w:val="nil"/>
            </w:tcBorders>
          </w:tcPr>
          <w:p w:rsidR="00001F27" w:rsidRPr="00862C5D" w:rsidRDefault="00001F27" w:rsidP="00A050F8">
            <w:pPr>
              <w:pStyle w:val="CERBODY"/>
              <w:rPr>
                <w:szCs w:val="24"/>
                <w:lang w:val="en-IE"/>
              </w:rPr>
            </w:pPr>
            <w:r w:rsidRPr="00862C5D">
              <w:rPr>
                <w:lang w:val="en-IE"/>
              </w:rPr>
              <w:t>System Operators</w:t>
            </w:r>
          </w:p>
        </w:tc>
      </w:tr>
      <w:tr w:rsidR="00001F27" w:rsidRPr="00862C5D" w:rsidTr="00A050F8">
        <w:tc>
          <w:tcPr>
            <w:tcW w:w="3757" w:type="dxa"/>
            <w:tcBorders>
              <w:top w:val="nil"/>
              <w:left w:val="nil"/>
              <w:bottom w:val="nil"/>
              <w:right w:val="nil"/>
            </w:tcBorders>
          </w:tcPr>
          <w:p w:rsidR="00001F27" w:rsidRPr="00862C5D" w:rsidRDefault="00001F27" w:rsidP="00A050F8">
            <w:pPr>
              <w:pStyle w:val="CERBODY"/>
              <w:rPr>
                <w:szCs w:val="24"/>
                <w:lang w:val="en-IE"/>
              </w:rPr>
            </w:pPr>
            <w:r w:rsidRPr="00862C5D">
              <w:rPr>
                <w:lang w:val="en-IE"/>
              </w:rPr>
              <w:t>Recipient</w:t>
            </w:r>
          </w:p>
        </w:tc>
        <w:tc>
          <w:tcPr>
            <w:tcW w:w="3960" w:type="dxa"/>
            <w:tcBorders>
              <w:top w:val="nil"/>
              <w:left w:val="nil"/>
              <w:bottom w:val="nil"/>
              <w:right w:val="nil"/>
            </w:tcBorders>
          </w:tcPr>
          <w:p w:rsidR="00001F27" w:rsidRPr="00862C5D" w:rsidRDefault="00001F27" w:rsidP="00A050F8">
            <w:pPr>
              <w:pStyle w:val="CERBODY"/>
              <w:rPr>
                <w:szCs w:val="24"/>
                <w:lang w:val="en-IE"/>
              </w:rPr>
            </w:pPr>
            <w:r w:rsidRPr="00862C5D">
              <w:rPr>
                <w:lang w:val="en-IE"/>
              </w:rPr>
              <w:t>Market Operator</w:t>
            </w:r>
          </w:p>
        </w:tc>
      </w:tr>
      <w:tr w:rsidR="00001F27" w:rsidRPr="00862C5D" w:rsidTr="00A050F8">
        <w:tc>
          <w:tcPr>
            <w:tcW w:w="3757" w:type="dxa"/>
            <w:tcBorders>
              <w:top w:val="nil"/>
              <w:left w:val="nil"/>
              <w:bottom w:val="nil"/>
              <w:right w:val="nil"/>
            </w:tcBorders>
          </w:tcPr>
          <w:p w:rsidR="00001F27" w:rsidRPr="00862C5D" w:rsidRDefault="00001F27" w:rsidP="00A050F8">
            <w:pPr>
              <w:pStyle w:val="CERBODY"/>
              <w:rPr>
                <w:szCs w:val="24"/>
                <w:lang w:val="en-IE"/>
              </w:rPr>
            </w:pPr>
            <w:r w:rsidRPr="00862C5D">
              <w:rPr>
                <w:lang w:val="en-IE"/>
              </w:rPr>
              <w:t>Number of Data Transactions</w:t>
            </w:r>
          </w:p>
        </w:tc>
        <w:tc>
          <w:tcPr>
            <w:tcW w:w="3960" w:type="dxa"/>
            <w:tcBorders>
              <w:top w:val="nil"/>
              <w:left w:val="nil"/>
              <w:bottom w:val="nil"/>
              <w:right w:val="nil"/>
            </w:tcBorders>
          </w:tcPr>
          <w:p w:rsidR="00001F27" w:rsidRPr="00862C5D" w:rsidRDefault="00001F27" w:rsidP="00A050F8">
            <w:pPr>
              <w:pStyle w:val="CERBODY"/>
              <w:rPr>
                <w:szCs w:val="24"/>
                <w:lang w:val="en-IE"/>
              </w:rPr>
            </w:pPr>
            <w:r w:rsidRPr="00862C5D">
              <w:rPr>
                <w:lang w:val="en-IE"/>
              </w:rPr>
              <w:t>One containing data for each Capacity Market Unit, for each Imbalance Settlement Period in the Capacity Year.</w:t>
            </w:r>
          </w:p>
        </w:tc>
      </w:tr>
      <w:tr w:rsidR="00001F27" w:rsidRPr="00862C5D" w:rsidTr="00A050F8">
        <w:tc>
          <w:tcPr>
            <w:tcW w:w="3757" w:type="dxa"/>
            <w:tcBorders>
              <w:top w:val="nil"/>
              <w:left w:val="nil"/>
              <w:bottom w:val="nil"/>
              <w:right w:val="nil"/>
            </w:tcBorders>
          </w:tcPr>
          <w:p w:rsidR="00001F27" w:rsidRPr="00862C5D" w:rsidRDefault="00001F27" w:rsidP="00A050F8">
            <w:pPr>
              <w:pStyle w:val="CERBODY"/>
              <w:rPr>
                <w:lang w:val="en-IE"/>
              </w:rPr>
            </w:pPr>
            <w:r w:rsidRPr="00862C5D">
              <w:rPr>
                <w:lang w:val="en-IE"/>
              </w:rPr>
              <w:t>Frequency of Data Transactions</w:t>
            </w:r>
          </w:p>
        </w:tc>
        <w:tc>
          <w:tcPr>
            <w:tcW w:w="3960" w:type="dxa"/>
            <w:tcBorders>
              <w:top w:val="nil"/>
              <w:left w:val="nil"/>
              <w:bottom w:val="nil"/>
              <w:right w:val="nil"/>
            </w:tcBorders>
          </w:tcPr>
          <w:p w:rsidR="00001F27" w:rsidRPr="00862C5D" w:rsidRDefault="00001F27" w:rsidP="00A050F8">
            <w:pPr>
              <w:pStyle w:val="CERBODY"/>
              <w:rPr>
                <w:lang w:val="en-IE"/>
              </w:rPr>
            </w:pPr>
            <w:r w:rsidRPr="00862C5D">
              <w:rPr>
                <w:rFonts w:cs="Arial"/>
                <w:lang w:val="en-IE"/>
              </w:rPr>
              <w:t>Daily</w:t>
            </w:r>
          </w:p>
        </w:tc>
      </w:tr>
      <w:tr w:rsidR="00001F27" w:rsidRPr="00862C5D" w:rsidTr="00A050F8">
        <w:tc>
          <w:tcPr>
            <w:tcW w:w="3757" w:type="dxa"/>
            <w:tcBorders>
              <w:top w:val="nil"/>
              <w:left w:val="nil"/>
              <w:bottom w:val="nil"/>
              <w:right w:val="nil"/>
            </w:tcBorders>
          </w:tcPr>
          <w:p w:rsidR="00001F27" w:rsidRPr="00862C5D" w:rsidRDefault="00001F27" w:rsidP="00A050F8">
            <w:pPr>
              <w:pStyle w:val="CERBODY"/>
              <w:rPr>
                <w:szCs w:val="24"/>
                <w:lang w:val="en-IE"/>
              </w:rPr>
            </w:pPr>
            <w:r w:rsidRPr="00862C5D">
              <w:rPr>
                <w:lang w:val="en-IE"/>
              </w:rPr>
              <w:t>First Submission time</w:t>
            </w:r>
          </w:p>
        </w:tc>
        <w:tc>
          <w:tcPr>
            <w:tcW w:w="3960" w:type="dxa"/>
            <w:tcBorders>
              <w:top w:val="nil"/>
              <w:left w:val="nil"/>
              <w:bottom w:val="nil"/>
              <w:right w:val="nil"/>
            </w:tcBorders>
          </w:tcPr>
          <w:p w:rsidR="00001F27" w:rsidRPr="00862C5D" w:rsidRDefault="00001F27" w:rsidP="00A050F8">
            <w:pPr>
              <w:pStyle w:val="CERBODY"/>
              <w:rPr>
                <w:szCs w:val="24"/>
                <w:lang w:val="en-IE"/>
              </w:rPr>
            </w:pPr>
            <w:r w:rsidRPr="00862C5D">
              <w:rPr>
                <w:lang w:val="en-IE"/>
              </w:rPr>
              <w:t>After end of Trading Day</w:t>
            </w:r>
          </w:p>
        </w:tc>
      </w:tr>
      <w:tr w:rsidR="00001F27" w:rsidRPr="00862C5D" w:rsidTr="00A050F8">
        <w:tc>
          <w:tcPr>
            <w:tcW w:w="3757" w:type="dxa"/>
            <w:tcBorders>
              <w:top w:val="nil"/>
              <w:left w:val="nil"/>
              <w:bottom w:val="nil"/>
              <w:right w:val="nil"/>
            </w:tcBorders>
          </w:tcPr>
          <w:p w:rsidR="00001F27" w:rsidRPr="00862C5D" w:rsidRDefault="00001F27" w:rsidP="00A050F8">
            <w:pPr>
              <w:pStyle w:val="CERBODY"/>
              <w:rPr>
                <w:szCs w:val="24"/>
                <w:lang w:val="en-IE"/>
              </w:rPr>
            </w:pPr>
            <w:r w:rsidRPr="00862C5D">
              <w:rPr>
                <w:lang w:val="en-IE"/>
              </w:rPr>
              <w:t>Last Submission time</w:t>
            </w:r>
          </w:p>
        </w:tc>
        <w:tc>
          <w:tcPr>
            <w:tcW w:w="3960" w:type="dxa"/>
            <w:tcBorders>
              <w:top w:val="nil"/>
              <w:left w:val="nil"/>
              <w:bottom w:val="nil"/>
              <w:right w:val="nil"/>
            </w:tcBorders>
          </w:tcPr>
          <w:p w:rsidR="00001F27" w:rsidRPr="00862C5D" w:rsidRDefault="00001F27" w:rsidP="00A050F8">
            <w:pPr>
              <w:pStyle w:val="CERBODY"/>
              <w:rPr>
                <w:szCs w:val="24"/>
                <w:lang w:val="en-IE"/>
              </w:rPr>
            </w:pPr>
            <w:r w:rsidRPr="00862C5D">
              <w:rPr>
                <w:lang w:val="en-IE"/>
              </w:rPr>
              <w:t xml:space="preserve">Prior to Imbalance Settlement Calculation </w:t>
            </w:r>
          </w:p>
        </w:tc>
      </w:tr>
      <w:tr w:rsidR="00001F27" w:rsidRPr="00862C5D" w:rsidTr="00A050F8">
        <w:tc>
          <w:tcPr>
            <w:tcW w:w="3757" w:type="dxa"/>
            <w:tcBorders>
              <w:top w:val="nil"/>
              <w:left w:val="nil"/>
              <w:bottom w:val="nil"/>
              <w:right w:val="nil"/>
            </w:tcBorders>
          </w:tcPr>
          <w:p w:rsidR="00001F27" w:rsidRPr="00862C5D" w:rsidRDefault="00001F27" w:rsidP="00A050F8">
            <w:pPr>
              <w:pStyle w:val="CERBODY"/>
              <w:rPr>
                <w:szCs w:val="24"/>
                <w:lang w:val="en-IE"/>
              </w:rPr>
            </w:pPr>
            <w:r w:rsidRPr="00862C5D">
              <w:rPr>
                <w:lang w:val="en-IE"/>
              </w:rPr>
              <w:t xml:space="preserve">Permitted frequency of resubmission </w:t>
            </w:r>
            <w:r w:rsidRPr="00862C5D">
              <w:rPr>
                <w:rFonts w:cs="Arial"/>
                <w:lang w:val="en-IE"/>
              </w:rPr>
              <w:t>prior to last submission time</w:t>
            </w:r>
          </w:p>
        </w:tc>
        <w:tc>
          <w:tcPr>
            <w:tcW w:w="3960" w:type="dxa"/>
            <w:tcBorders>
              <w:top w:val="nil"/>
              <w:left w:val="nil"/>
              <w:bottom w:val="nil"/>
              <w:right w:val="nil"/>
            </w:tcBorders>
          </w:tcPr>
          <w:p w:rsidR="00001F27" w:rsidRPr="00862C5D" w:rsidRDefault="00001F27" w:rsidP="00A050F8">
            <w:pPr>
              <w:pStyle w:val="CERBODY"/>
              <w:rPr>
                <w:szCs w:val="24"/>
                <w:lang w:val="en-IE"/>
              </w:rPr>
            </w:pPr>
            <w:r w:rsidRPr="00862C5D">
              <w:rPr>
                <w:lang w:val="en-IE"/>
              </w:rPr>
              <w:t>Unlimited</w:t>
            </w:r>
          </w:p>
        </w:tc>
      </w:tr>
      <w:tr w:rsidR="00001F27" w:rsidRPr="00862C5D" w:rsidTr="00A050F8">
        <w:tc>
          <w:tcPr>
            <w:tcW w:w="3757" w:type="dxa"/>
            <w:tcBorders>
              <w:top w:val="nil"/>
              <w:left w:val="nil"/>
              <w:bottom w:val="nil"/>
              <w:right w:val="nil"/>
            </w:tcBorders>
          </w:tcPr>
          <w:p w:rsidR="00001F27" w:rsidRPr="00862C5D" w:rsidRDefault="00001F27" w:rsidP="00A050F8">
            <w:pPr>
              <w:pStyle w:val="CERBODY"/>
              <w:rPr>
                <w:lang w:val="en-IE"/>
              </w:rPr>
            </w:pPr>
            <w:r w:rsidRPr="00862C5D">
              <w:rPr>
                <w:lang w:val="en-IE"/>
              </w:rPr>
              <w:t>Required resubmission subsequent to last submission time</w:t>
            </w:r>
          </w:p>
        </w:tc>
        <w:tc>
          <w:tcPr>
            <w:tcW w:w="3960" w:type="dxa"/>
            <w:tcBorders>
              <w:top w:val="nil"/>
              <w:left w:val="nil"/>
              <w:bottom w:val="nil"/>
              <w:right w:val="nil"/>
            </w:tcBorders>
          </w:tcPr>
          <w:p w:rsidR="00001F27" w:rsidRPr="00862C5D" w:rsidRDefault="00001F27" w:rsidP="00A050F8">
            <w:pPr>
              <w:pStyle w:val="CERBODY"/>
              <w:rPr>
                <w:szCs w:val="24"/>
                <w:lang w:val="en-IE"/>
              </w:rPr>
            </w:pPr>
            <w:r w:rsidRPr="00862C5D">
              <w:rPr>
                <w:lang w:val="en-IE"/>
              </w:rPr>
              <w:t>Prior to Imbalance Settlement Calculation and within 10 Working Days of notification to the System Operator of an upheld Settlement Query or Dispute if the error has High Materiality, or if the last Timetabled Settlement Rerun has occurred.</w:t>
            </w:r>
          </w:p>
          <w:p w:rsidR="00001F27" w:rsidRPr="00862C5D" w:rsidRDefault="00001F27" w:rsidP="00A050F8">
            <w:pPr>
              <w:pStyle w:val="CERBODY"/>
              <w:rPr>
                <w:lang w:val="en-IE"/>
              </w:rPr>
            </w:pPr>
            <w:r w:rsidRPr="00862C5D">
              <w:rPr>
                <w:lang w:val="en-IE"/>
              </w:rPr>
              <w:t>If the error has Low Materiality resubmission will occur by the deadline for data provision for Timetabled Settlement Rerun as specified in the Settlement Calendar.</w:t>
            </w:r>
          </w:p>
        </w:tc>
      </w:tr>
      <w:tr w:rsidR="00001F27" w:rsidRPr="00862C5D" w:rsidTr="00A050F8">
        <w:tc>
          <w:tcPr>
            <w:tcW w:w="3757" w:type="dxa"/>
            <w:tcBorders>
              <w:top w:val="nil"/>
              <w:left w:val="nil"/>
              <w:bottom w:val="nil"/>
              <w:right w:val="nil"/>
            </w:tcBorders>
          </w:tcPr>
          <w:p w:rsidR="00001F27" w:rsidRPr="00862C5D" w:rsidRDefault="00001F27" w:rsidP="00A050F8">
            <w:pPr>
              <w:pStyle w:val="CERBODY"/>
              <w:rPr>
                <w:szCs w:val="24"/>
                <w:lang w:val="en-IE"/>
              </w:rPr>
            </w:pPr>
            <w:r w:rsidRPr="00862C5D">
              <w:rPr>
                <w:lang w:val="en-IE"/>
              </w:rPr>
              <w:t>Valid Communication Channels</w:t>
            </w:r>
          </w:p>
        </w:tc>
        <w:tc>
          <w:tcPr>
            <w:tcW w:w="3960" w:type="dxa"/>
            <w:tcBorders>
              <w:top w:val="nil"/>
              <w:left w:val="nil"/>
              <w:bottom w:val="nil"/>
              <w:right w:val="nil"/>
            </w:tcBorders>
          </w:tcPr>
          <w:p w:rsidR="00001F27" w:rsidRPr="00862C5D" w:rsidRDefault="00001F27" w:rsidP="00A050F8">
            <w:pPr>
              <w:pStyle w:val="CERBODY"/>
              <w:rPr>
                <w:szCs w:val="24"/>
                <w:lang w:val="en-IE"/>
              </w:rPr>
            </w:pPr>
            <w:r w:rsidRPr="00862C5D">
              <w:rPr>
                <w:lang w:val="en-IE"/>
              </w:rPr>
              <w:t>Type 3 (computer to computer)</w:t>
            </w:r>
          </w:p>
        </w:tc>
      </w:tr>
      <w:tr w:rsidR="00001F27" w:rsidRPr="00862C5D" w:rsidTr="00A050F8">
        <w:tc>
          <w:tcPr>
            <w:tcW w:w="3757" w:type="dxa"/>
            <w:tcBorders>
              <w:top w:val="nil"/>
              <w:left w:val="nil"/>
              <w:bottom w:val="single" w:sz="12" w:space="0" w:color="808080"/>
              <w:right w:val="nil"/>
            </w:tcBorders>
          </w:tcPr>
          <w:p w:rsidR="00001F27" w:rsidRPr="00862C5D" w:rsidRDefault="00001F27" w:rsidP="00A050F8">
            <w:pPr>
              <w:pStyle w:val="CERBODY"/>
              <w:rPr>
                <w:szCs w:val="24"/>
                <w:lang w:val="en-IE"/>
              </w:rPr>
            </w:pPr>
            <w:r w:rsidRPr="00862C5D">
              <w:rPr>
                <w:lang w:val="en-IE"/>
              </w:rPr>
              <w:t xml:space="preserve">Process for data validation </w:t>
            </w:r>
          </w:p>
        </w:tc>
        <w:tc>
          <w:tcPr>
            <w:tcW w:w="3960" w:type="dxa"/>
            <w:tcBorders>
              <w:top w:val="nil"/>
              <w:left w:val="nil"/>
              <w:bottom w:val="single" w:sz="12" w:space="0" w:color="808080"/>
              <w:right w:val="nil"/>
            </w:tcBorders>
          </w:tcPr>
          <w:p w:rsidR="00001F27" w:rsidRPr="00862C5D" w:rsidRDefault="00001F27" w:rsidP="00A050F8">
            <w:pPr>
              <w:pStyle w:val="CERBODY"/>
              <w:rPr>
                <w:szCs w:val="24"/>
                <w:lang w:val="en-IE"/>
              </w:rPr>
            </w:pPr>
            <w:r w:rsidRPr="00862C5D">
              <w:rPr>
                <w:lang w:val="en-IE"/>
              </w:rPr>
              <w:t>None</w:t>
            </w:r>
          </w:p>
        </w:tc>
      </w:tr>
    </w:tbl>
    <w:p w:rsidR="00001F27" w:rsidRPr="00862C5D" w:rsidRDefault="00001F27" w:rsidP="00001F27">
      <w:pPr>
        <w:pStyle w:val="CERBODY"/>
        <w:tabs>
          <w:tab w:val="left" w:pos="5797"/>
        </w:tabs>
        <w:rPr>
          <w:lang w:val="en-IE"/>
        </w:rPr>
      </w:pPr>
      <w:r w:rsidRPr="00862C5D">
        <w:rPr>
          <w:lang w:val="en-IE"/>
        </w:rPr>
        <w:tab/>
      </w:r>
    </w:p>
    <w:p w:rsidR="00001F27" w:rsidRPr="00862C5D" w:rsidRDefault="00001F27" w:rsidP="00D43640">
      <w:pPr>
        <w:pStyle w:val="CERAPPENDIXLEVEL3"/>
        <w:rPr>
          <w:lang w:val="en-IE"/>
        </w:rPr>
      </w:pPr>
      <w:bookmarkStart w:id="349" w:name="_Toc477458080"/>
      <w:r w:rsidRPr="00862C5D">
        <w:rPr>
          <w:lang w:val="en-IE"/>
        </w:rPr>
        <w:lastRenderedPageBreak/>
        <w:t>Commissioned Capacity Quantity Data Transaction</w:t>
      </w:r>
      <w:bookmarkEnd w:id="349"/>
    </w:p>
    <w:p w:rsidR="00001F27" w:rsidRPr="00862C5D" w:rsidRDefault="00001F27" w:rsidP="005C432E">
      <w:pPr>
        <w:pStyle w:val="ListParagraph"/>
        <w:numPr>
          <w:ilvl w:val="3"/>
          <w:numId w:val="25"/>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001F27" w:rsidRPr="00862C5D" w:rsidRDefault="00001F27" w:rsidP="005C432E">
      <w:pPr>
        <w:pStyle w:val="ListParagraph"/>
        <w:numPr>
          <w:ilvl w:val="3"/>
          <w:numId w:val="25"/>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001F27" w:rsidRPr="00862C5D" w:rsidRDefault="00001F27" w:rsidP="005C432E">
      <w:pPr>
        <w:pStyle w:val="ListParagraph"/>
        <w:numPr>
          <w:ilvl w:val="3"/>
          <w:numId w:val="25"/>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001F27" w:rsidRPr="00862C5D" w:rsidRDefault="00001F27" w:rsidP="005C432E">
      <w:pPr>
        <w:pStyle w:val="ListParagraph"/>
        <w:numPr>
          <w:ilvl w:val="3"/>
          <w:numId w:val="25"/>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001F27" w:rsidRPr="00862C5D" w:rsidRDefault="00001F27" w:rsidP="005C432E">
      <w:pPr>
        <w:pStyle w:val="ListParagraph"/>
        <w:numPr>
          <w:ilvl w:val="3"/>
          <w:numId w:val="25"/>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001F27" w:rsidRPr="00862C5D" w:rsidRDefault="00001F27" w:rsidP="00D43640">
      <w:pPr>
        <w:pStyle w:val="CERAPPENDIXLEVEL4"/>
        <w:rPr>
          <w:lang w:val="en-IE"/>
        </w:rPr>
      </w:pPr>
      <w:r w:rsidRPr="00862C5D">
        <w:rPr>
          <w:lang w:val="en-IE"/>
        </w:rPr>
        <w:t>The Data Records for the Commissioned Capacity Quantity Data Transaction are described in</w:t>
      </w:r>
      <w:r w:rsidR="00C01952" w:rsidRPr="00862C5D">
        <w:rPr>
          <w:lang w:val="en-IE"/>
        </w:rPr>
        <w:t xml:space="preserve"> </w:t>
      </w:r>
      <w:fldSimple w:instr=" REF _Ref477446377 \h  \* MERGEFORMAT ">
        <w:r w:rsidR="002E3252" w:rsidRPr="002E3252">
          <w:rPr>
            <w:lang w:val="en-IE"/>
          </w:rPr>
          <w:t xml:space="preserve">Table </w:t>
        </w:r>
        <w:r w:rsidR="002E3252" w:rsidRPr="002E3252">
          <w:rPr>
            <w:noProof/>
            <w:lang w:val="en-IE"/>
          </w:rPr>
          <w:t>5</w:t>
        </w:r>
      </w:fldSimple>
      <w:r w:rsidRPr="00862C5D">
        <w:rPr>
          <w:lang w:val="en-IE"/>
        </w:rPr>
        <w:t xml:space="preserve"> and the Submission Protocol in</w:t>
      </w:r>
      <w:r w:rsidR="00C01952" w:rsidRPr="00862C5D">
        <w:rPr>
          <w:lang w:val="en-IE"/>
        </w:rPr>
        <w:t xml:space="preserve"> </w:t>
      </w:r>
      <w:fldSimple w:instr=" REF _Ref477446422 \h  \* MERGEFORMAT ">
        <w:r w:rsidR="002E3252" w:rsidRPr="002E3252">
          <w:rPr>
            <w:lang w:val="en-IE"/>
          </w:rPr>
          <w:t xml:space="preserve">Table </w:t>
        </w:r>
        <w:r w:rsidR="002E3252" w:rsidRPr="002E3252">
          <w:rPr>
            <w:noProof/>
            <w:lang w:val="en-IE"/>
          </w:rPr>
          <w:t>6</w:t>
        </w:r>
      </w:fldSimple>
      <w:r w:rsidRPr="00862C5D">
        <w:rPr>
          <w:lang w:val="en-IE"/>
        </w:rPr>
        <w:t>.</w:t>
      </w:r>
    </w:p>
    <w:p w:rsidR="00001F27" w:rsidRPr="00862C5D" w:rsidRDefault="00001F27" w:rsidP="00001F27">
      <w:pPr>
        <w:pStyle w:val="CERBODY"/>
        <w:rPr>
          <w:b/>
          <w:lang w:val="en-IE"/>
        </w:rPr>
      </w:pPr>
      <w:bookmarkStart w:id="350" w:name="_Ref477446377"/>
      <w:r w:rsidRPr="00862C5D">
        <w:rPr>
          <w:b/>
          <w:lang w:val="en-IE"/>
        </w:rPr>
        <w:t xml:space="preserve">Table </w:t>
      </w:r>
      <w:r w:rsidR="00E179D6" w:rsidRPr="00862C5D">
        <w:rPr>
          <w:b/>
          <w:lang w:val="en-IE"/>
        </w:rPr>
        <w:fldChar w:fldCharType="begin"/>
      </w:r>
      <w:r w:rsidRPr="00862C5D">
        <w:rPr>
          <w:b/>
          <w:lang w:val="en-IE"/>
        </w:rPr>
        <w:instrText xml:space="preserve"> SEQ Table \* ARABIC </w:instrText>
      </w:r>
      <w:r w:rsidR="00E179D6" w:rsidRPr="00862C5D">
        <w:rPr>
          <w:b/>
          <w:lang w:val="en-IE"/>
        </w:rPr>
        <w:fldChar w:fldCharType="separate"/>
      </w:r>
      <w:r w:rsidR="002E3252">
        <w:rPr>
          <w:b/>
          <w:noProof/>
          <w:lang w:val="en-IE"/>
        </w:rPr>
        <w:t>5</w:t>
      </w:r>
      <w:r w:rsidR="00E179D6" w:rsidRPr="00862C5D">
        <w:rPr>
          <w:b/>
          <w:lang w:val="en-IE"/>
        </w:rPr>
        <w:fldChar w:fldCharType="end"/>
      </w:r>
      <w:bookmarkEnd w:id="350"/>
      <w:r w:rsidRPr="00862C5D">
        <w:rPr>
          <w:b/>
          <w:lang w:val="en-IE"/>
        </w:rPr>
        <w:t xml:space="preserve"> – Commissioned Capacity Quantity Data Transaction Data Records</w:t>
      </w:r>
    </w:p>
    <w:tbl>
      <w:tblPr>
        <w:tblW w:w="7717" w:type="dxa"/>
        <w:tblInd w:w="851" w:type="dxa"/>
        <w:tblBorders>
          <w:top w:val="single" w:sz="12" w:space="0" w:color="808080"/>
          <w:left w:val="nil"/>
          <w:bottom w:val="single" w:sz="12" w:space="0" w:color="808080"/>
          <w:right w:val="nil"/>
          <w:insideH w:val="nil"/>
          <w:insideV w:val="nil"/>
        </w:tblBorders>
        <w:tblLook w:val="00A0"/>
      </w:tblPr>
      <w:tblGrid>
        <w:gridCol w:w="7717"/>
      </w:tblGrid>
      <w:tr w:rsidR="00001F27" w:rsidRPr="00862C5D" w:rsidTr="00A050F8">
        <w:trPr>
          <w:cantSplit/>
        </w:trPr>
        <w:tc>
          <w:tcPr>
            <w:tcW w:w="7717" w:type="dxa"/>
            <w:tcBorders>
              <w:top w:val="single" w:sz="4" w:space="0" w:color="808080"/>
              <w:left w:val="nil"/>
              <w:bottom w:val="nil"/>
              <w:right w:val="nil"/>
            </w:tcBorders>
          </w:tcPr>
          <w:p w:rsidR="00001F27" w:rsidRPr="00862C5D" w:rsidRDefault="00001F27" w:rsidP="00A050F8">
            <w:pPr>
              <w:pStyle w:val="CERBODY"/>
              <w:rPr>
                <w:szCs w:val="24"/>
                <w:lang w:val="en-IE"/>
              </w:rPr>
            </w:pPr>
            <w:r w:rsidRPr="00862C5D">
              <w:rPr>
                <w:lang w:val="en-IE"/>
              </w:rPr>
              <w:t>Participant Name</w:t>
            </w:r>
          </w:p>
        </w:tc>
      </w:tr>
      <w:tr w:rsidR="00001F27" w:rsidRPr="00862C5D" w:rsidTr="00A050F8">
        <w:trPr>
          <w:cantSplit/>
        </w:trPr>
        <w:tc>
          <w:tcPr>
            <w:tcW w:w="7717" w:type="dxa"/>
            <w:tcBorders>
              <w:top w:val="nil"/>
            </w:tcBorders>
          </w:tcPr>
          <w:p w:rsidR="00001F27" w:rsidRPr="00862C5D" w:rsidRDefault="00001F27" w:rsidP="00A050F8">
            <w:pPr>
              <w:pStyle w:val="CERBODY"/>
              <w:rPr>
                <w:szCs w:val="24"/>
                <w:lang w:val="en-IE"/>
              </w:rPr>
            </w:pPr>
            <w:r w:rsidRPr="00862C5D">
              <w:rPr>
                <w:lang w:val="en-IE"/>
              </w:rPr>
              <w:t>Capacity Market Unit ID</w:t>
            </w:r>
          </w:p>
        </w:tc>
      </w:tr>
      <w:tr w:rsidR="00001F27" w:rsidRPr="00862C5D" w:rsidTr="00A050F8">
        <w:trPr>
          <w:cantSplit/>
        </w:trPr>
        <w:tc>
          <w:tcPr>
            <w:tcW w:w="7717" w:type="dxa"/>
            <w:tcBorders>
              <w:top w:val="nil"/>
            </w:tcBorders>
          </w:tcPr>
          <w:p w:rsidR="00001F27" w:rsidRPr="00862C5D" w:rsidRDefault="00001F27" w:rsidP="00A050F8">
            <w:pPr>
              <w:pStyle w:val="CERBODY"/>
              <w:rPr>
                <w:szCs w:val="24"/>
                <w:lang w:val="en-IE"/>
              </w:rPr>
            </w:pPr>
            <w:r w:rsidRPr="00862C5D">
              <w:rPr>
                <w:lang w:val="en-IE"/>
              </w:rPr>
              <w:t>Trading Day</w:t>
            </w:r>
          </w:p>
        </w:tc>
      </w:tr>
      <w:tr w:rsidR="00001F27" w:rsidRPr="00862C5D" w:rsidTr="00A050F8">
        <w:trPr>
          <w:cantSplit/>
        </w:trPr>
        <w:tc>
          <w:tcPr>
            <w:tcW w:w="7717" w:type="dxa"/>
            <w:tcBorders>
              <w:top w:val="nil"/>
            </w:tcBorders>
          </w:tcPr>
          <w:p w:rsidR="00001F27" w:rsidRPr="00862C5D" w:rsidRDefault="00001F27" w:rsidP="00A050F8">
            <w:pPr>
              <w:pStyle w:val="CERBODY"/>
              <w:rPr>
                <w:szCs w:val="24"/>
                <w:lang w:val="en-IE"/>
              </w:rPr>
            </w:pPr>
            <w:r w:rsidRPr="00862C5D">
              <w:rPr>
                <w:lang w:val="en-IE"/>
              </w:rPr>
              <w:t>Imbalance Settlement Period</w:t>
            </w:r>
          </w:p>
        </w:tc>
      </w:tr>
      <w:tr w:rsidR="00001F27" w:rsidRPr="00862C5D" w:rsidTr="00A050F8">
        <w:trPr>
          <w:cantSplit/>
        </w:trPr>
        <w:tc>
          <w:tcPr>
            <w:tcW w:w="7717" w:type="dxa"/>
          </w:tcPr>
          <w:p w:rsidR="00001F27" w:rsidRPr="00862C5D" w:rsidRDefault="00001F27" w:rsidP="00A050F8">
            <w:pPr>
              <w:pStyle w:val="CERBODY"/>
              <w:rPr>
                <w:szCs w:val="24"/>
                <w:lang w:val="en-IE"/>
              </w:rPr>
            </w:pPr>
            <w:r w:rsidRPr="00862C5D">
              <w:rPr>
                <w:lang w:val="en-IE"/>
              </w:rPr>
              <w:t>Commissioned Capacity Quantity (</w:t>
            </w:r>
            <w:proofErr w:type="spellStart"/>
            <w:r w:rsidRPr="00862C5D">
              <w:rPr>
                <w:lang w:val="en-IE"/>
              </w:rPr>
              <w:t>qCCOMMISS</w:t>
            </w:r>
            <w:r w:rsidRPr="00862C5D">
              <w:rPr>
                <w:rFonts w:cs="Arial"/>
                <w:vertAlign w:val="subscript"/>
                <w:lang w:val="en-IE"/>
              </w:rPr>
              <w:t>Ωγ</w:t>
            </w:r>
            <w:proofErr w:type="spellEnd"/>
            <w:r w:rsidRPr="00862C5D">
              <w:rPr>
                <w:rFonts w:cs="Arial"/>
                <w:lang w:val="en-IE"/>
              </w:rPr>
              <w:t>)</w:t>
            </w:r>
          </w:p>
        </w:tc>
      </w:tr>
    </w:tbl>
    <w:p w:rsidR="00001F27" w:rsidRPr="00862C5D" w:rsidRDefault="00001F27" w:rsidP="00001F27">
      <w:pPr>
        <w:pStyle w:val="CERBODY"/>
        <w:rPr>
          <w:lang w:val="en-IE" w:eastAsia="en-GB"/>
        </w:rPr>
      </w:pPr>
    </w:p>
    <w:p w:rsidR="00001F27" w:rsidRPr="00862C5D" w:rsidRDefault="00001F27" w:rsidP="00001F27">
      <w:pPr>
        <w:pStyle w:val="CERBODY"/>
        <w:rPr>
          <w:b/>
          <w:lang w:val="en-IE"/>
        </w:rPr>
      </w:pPr>
      <w:bookmarkStart w:id="351" w:name="_Ref477446422"/>
      <w:r w:rsidRPr="00862C5D">
        <w:rPr>
          <w:b/>
          <w:lang w:val="en-IE"/>
        </w:rPr>
        <w:t xml:space="preserve">Table </w:t>
      </w:r>
      <w:r w:rsidR="00E179D6" w:rsidRPr="00862C5D">
        <w:rPr>
          <w:b/>
          <w:lang w:val="en-IE"/>
        </w:rPr>
        <w:fldChar w:fldCharType="begin"/>
      </w:r>
      <w:r w:rsidRPr="00862C5D">
        <w:rPr>
          <w:b/>
          <w:lang w:val="en-IE"/>
        </w:rPr>
        <w:instrText xml:space="preserve"> SEQ Table \* ARABIC </w:instrText>
      </w:r>
      <w:r w:rsidR="00E179D6" w:rsidRPr="00862C5D">
        <w:rPr>
          <w:b/>
          <w:lang w:val="en-IE"/>
        </w:rPr>
        <w:fldChar w:fldCharType="separate"/>
      </w:r>
      <w:r w:rsidR="002E3252">
        <w:rPr>
          <w:b/>
          <w:noProof/>
          <w:lang w:val="en-IE"/>
        </w:rPr>
        <w:t>6</w:t>
      </w:r>
      <w:r w:rsidR="00E179D6" w:rsidRPr="00862C5D">
        <w:rPr>
          <w:b/>
          <w:lang w:val="en-IE"/>
        </w:rPr>
        <w:fldChar w:fldCharType="end"/>
      </w:r>
      <w:bookmarkEnd w:id="351"/>
      <w:r w:rsidRPr="00862C5D">
        <w:rPr>
          <w:b/>
          <w:lang w:val="en-IE"/>
        </w:rPr>
        <w:t xml:space="preserve"> – Commissioned Capacity Quantity Data Transaction Submission Protocol</w:t>
      </w:r>
    </w:p>
    <w:tbl>
      <w:tblPr>
        <w:tblW w:w="7717" w:type="dxa"/>
        <w:tblInd w:w="851" w:type="dxa"/>
        <w:tblBorders>
          <w:top w:val="single" w:sz="12" w:space="0" w:color="808080"/>
          <w:left w:val="nil"/>
          <w:bottom w:val="single" w:sz="12" w:space="0" w:color="808080"/>
          <w:right w:val="nil"/>
          <w:insideH w:val="nil"/>
          <w:insideV w:val="nil"/>
        </w:tblBorders>
        <w:tblLook w:val="00A0"/>
      </w:tblPr>
      <w:tblGrid>
        <w:gridCol w:w="3757"/>
        <w:gridCol w:w="3960"/>
      </w:tblGrid>
      <w:tr w:rsidR="00001F27" w:rsidRPr="00862C5D" w:rsidTr="00A050F8">
        <w:tc>
          <w:tcPr>
            <w:tcW w:w="3757" w:type="dxa"/>
            <w:tcBorders>
              <w:top w:val="single" w:sz="4" w:space="0" w:color="auto"/>
            </w:tcBorders>
          </w:tcPr>
          <w:p w:rsidR="00001F27" w:rsidRPr="00862C5D" w:rsidRDefault="00001F27" w:rsidP="00A050F8">
            <w:pPr>
              <w:pStyle w:val="CERBODY"/>
              <w:rPr>
                <w:szCs w:val="24"/>
                <w:lang w:val="en-IE"/>
              </w:rPr>
            </w:pPr>
            <w:r w:rsidRPr="00862C5D">
              <w:rPr>
                <w:lang w:val="en-IE"/>
              </w:rPr>
              <w:t>Sender</w:t>
            </w:r>
          </w:p>
        </w:tc>
        <w:tc>
          <w:tcPr>
            <w:tcW w:w="3960" w:type="dxa"/>
            <w:tcBorders>
              <w:top w:val="single" w:sz="4" w:space="0" w:color="auto"/>
            </w:tcBorders>
          </w:tcPr>
          <w:p w:rsidR="00001F27" w:rsidRPr="00862C5D" w:rsidRDefault="00001F27" w:rsidP="00A050F8">
            <w:pPr>
              <w:pStyle w:val="CERBODY"/>
              <w:rPr>
                <w:szCs w:val="24"/>
                <w:lang w:val="en-IE"/>
              </w:rPr>
            </w:pPr>
            <w:r w:rsidRPr="00862C5D">
              <w:rPr>
                <w:lang w:val="en-IE"/>
              </w:rPr>
              <w:t>System Operators</w:t>
            </w:r>
          </w:p>
        </w:tc>
      </w:tr>
      <w:tr w:rsidR="00001F27" w:rsidRPr="00862C5D" w:rsidTr="00A050F8">
        <w:tc>
          <w:tcPr>
            <w:tcW w:w="3757" w:type="dxa"/>
          </w:tcPr>
          <w:p w:rsidR="00001F27" w:rsidRPr="00862C5D" w:rsidRDefault="00001F27" w:rsidP="00A050F8">
            <w:pPr>
              <w:pStyle w:val="CERBODY"/>
              <w:rPr>
                <w:szCs w:val="24"/>
                <w:lang w:val="en-IE"/>
              </w:rPr>
            </w:pPr>
            <w:r w:rsidRPr="00862C5D">
              <w:rPr>
                <w:lang w:val="en-IE"/>
              </w:rPr>
              <w:t>Recipient</w:t>
            </w:r>
          </w:p>
        </w:tc>
        <w:tc>
          <w:tcPr>
            <w:tcW w:w="3960" w:type="dxa"/>
          </w:tcPr>
          <w:p w:rsidR="00001F27" w:rsidRPr="00862C5D" w:rsidRDefault="00001F27" w:rsidP="00A050F8">
            <w:pPr>
              <w:pStyle w:val="CERBODY"/>
              <w:rPr>
                <w:szCs w:val="24"/>
                <w:lang w:val="en-IE"/>
              </w:rPr>
            </w:pPr>
            <w:r w:rsidRPr="00862C5D">
              <w:rPr>
                <w:lang w:val="en-IE"/>
              </w:rPr>
              <w:t>Market Operator</w:t>
            </w:r>
          </w:p>
        </w:tc>
      </w:tr>
      <w:tr w:rsidR="00001F27" w:rsidRPr="00862C5D" w:rsidTr="00A050F8">
        <w:tc>
          <w:tcPr>
            <w:tcW w:w="3757" w:type="dxa"/>
          </w:tcPr>
          <w:p w:rsidR="00001F27" w:rsidRPr="00862C5D" w:rsidRDefault="00001F27" w:rsidP="00A050F8">
            <w:pPr>
              <w:pStyle w:val="CERBODY"/>
              <w:rPr>
                <w:szCs w:val="24"/>
                <w:lang w:val="en-IE"/>
              </w:rPr>
            </w:pPr>
            <w:r w:rsidRPr="00862C5D">
              <w:rPr>
                <w:lang w:val="en-IE"/>
              </w:rPr>
              <w:t>Number of Data Transactions</w:t>
            </w:r>
          </w:p>
        </w:tc>
        <w:tc>
          <w:tcPr>
            <w:tcW w:w="3960" w:type="dxa"/>
          </w:tcPr>
          <w:p w:rsidR="00001F27" w:rsidRPr="00862C5D" w:rsidRDefault="00001F27" w:rsidP="00A050F8">
            <w:pPr>
              <w:pStyle w:val="CERBODY"/>
              <w:rPr>
                <w:rFonts w:cs="Arial"/>
                <w:szCs w:val="24"/>
                <w:lang w:val="en-IE"/>
              </w:rPr>
            </w:pPr>
            <w:r w:rsidRPr="00862C5D">
              <w:rPr>
                <w:lang w:val="en-IE"/>
              </w:rPr>
              <w:t>One containing data for each Capacity Market Unit, for each Imbalance Settlement Period in the Capacity Year.</w:t>
            </w:r>
          </w:p>
        </w:tc>
      </w:tr>
      <w:tr w:rsidR="00001F27" w:rsidRPr="00862C5D" w:rsidTr="00A050F8">
        <w:tc>
          <w:tcPr>
            <w:tcW w:w="3757" w:type="dxa"/>
          </w:tcPr>
          <w:p w:rsidR="00001F27" w:rsidRPr="00862C5D" w:rsidRDefault="00001F27" w:rsidP="00A050F8">
            <w:pPr>
              <w:pStyle w:val="CERBODY"/>
              <w:rPr>
                <w:szCs w:val="24"/>
                <w:lang w:val="en-IE"/>
              </w:rPr>
            </w:pPr>
            <w:r w:rsidRPr="00862C5D">
              <w:rPr>
                <w:lang w:val="en-IE"/>
              </w:rPr>
              <w:t>Frequency of Data Transactions</w:t>
            </w:r>
          </w:p>
        </w:tc>
        <w:tc>
          <w:tcPr>
            <w:tcW w:w="3960" w:type="dxa"/>
          </w:tcPr>
          <w:p w:rsidR="00001F27" w:rsidRPr="00862C5D" w:rsidRDefault="00001F27" w:rsidP="00A050F8">
            <w:pPr>
              <w:pStyle w:val="CERBODY"/>
              <w:rPr>
                <w:szCs w:val="24"/>
                <w:lang w:val="en-IE"/>
              </w:rPr>
            </w:pPr>
            <w:r w:rsidRPr="00862C5D">
              <w:rPr>
                <w:lang w:val="en-IE"/>
              </w:rPr>
              <w:t>At least once per Capacity Year, plus as updated</w:t>
            </w:r>
          </w:p>
        </w:tc>
      </w:tr>
      <w:tr w:rsidR="00001F27" w:rsidRPr="00862C5D" w:rsidTr="00A050F8">
        <w:tc>
          <w:tcPr>
            <w:tcW w:w="3757" w:type="dxa"/>
          </w:tcPr>
          <w:p w:rsidR="00001F27" w:rsidRPr="00862C5D" w:rsidRDefault="00001F27" w:rsidP="00A050F8">
            <w:pPr>
              <w:pStyle w:val="CERBODY"/>
              <w:rPr>
                <w:szCs w:val="24"/>
                <w:lang w:val="en-IE"/>
              </w:rPr>
            </w:pPr>
            <w:r w:rsidRPr="00862C5D">
              <w:rPr>
                <w:lang w:val="en-IE"/>
              </w:rPr>
              <w:t>First Submission time</w:t>
            </w:r>
          </w:p>
        </w:tc>
        <w:tc>
          <w:tcPr>
            <w:tcW w:w="3960" w:type="dxa"/>
          </w:tcPr>
          <w:p w:rsidR="00001F27" w:rsidRPr="00862C5D" w:rsidRDefault="00001F27" w:rsidP="00A050F8">
            <w:pPr>
              <w:pStyle w:val="CERBODY"/>
              <w:rPr>
                <w:szCs w:val="24"/>
                <w:lang w:val="en-IE"/>
              </w:rPr>
            </w:pPr>
            <w:r w:rsidRPr="00862C5D">
              <w:rPr>
                <w:lang w:val="en-IE"/>
              </w:rPr>
              <w:t>As available</w:t>
            </w:r>
          </w:p>
        </w:tc>
      </w:tr>
      <w:tr w:rsidR="00001F27" w:rsidRPr="00862C5D" w:rsidTr="00A050F8">
        <w:tc>
          <w:tcPr>
            <w:tcW w:w="3757" w:type="dxa"/>
          </w:tcPr>
          <w:p w:rsidR="00001F27" w:rsidRPr="00862C5D" w:rsidRDefault="00001F27" w:rsidP="00A050F8">
            <w:pPr>
              <w:pStyle w:val="CERBODY"/>
              <w:rPr>
                <w:szCs w:val="24"/>
                <w:lang w:val="en-IE"/>
              </w:rPr>
            </w:pPr>
            <w:r w:rsidRPr="00862C5D">
              <w:rPr>
                <w:lang w:val="en-IE"/>
              </w:rPr>
              <w:t>Last Submission time</w:t>
            </w:r>
          </w:p>
        </w:tc>
        <w:tc>
          <w:tcPr>
            <w:tcW w:w="3960" w:type="dxa"/>
          </w:tcPr>
          <w:p w:rsidR="00001F27" w:rsidRPr="00862C5D" w:rsidRDefault="00001F27" w:rsidP="00A050F8">
            <w:pPr>
              <w:pStyle w:val="CERBODY"/>
              <w:rPr>
                <w:lang w:val="en-IE"/>
              </w:rPr>
            </w:pPr>
            <w:r w:rsidRPr="00862C5D">
              <w:rPr>
                <w:lang w:val="en-IE"/>
              </w:rPr>
              <w:t>Prior to Imbalance Settlement Calculation.</w:t>
            </w:r>
          </w:p>
          <w:p w:rsidR="00001F27" w:rsidRPr="00862C5D" w:rsidRDefault="00001F27" w:rsidP="00A050F8">
            <w:pPr>
              <w:pStyle w:val="CERBODY"/>
              <w:rPr>
                <w:szCs w:val="24"/>
                <w:lang w:val="en-IE"/>
              </w:rPr>
            </w:pPr>
            <w:r w:rsidRPr="00862C5D">
              <w:rPr>
                <w:lang w:val="en-IE"/>
              </w:rPr>
              <w:t>As required to resolve a Settlement Query or a Dispute where the Data Records in the Transaction are discovered to be in error.</w:t>
            </w:r>
          </w:p>
        </w:tc>
      </w:tr>
      <w:tr w:rsidR="00001F27" w:rsidRPr="00862C5D" w:rsidTr="00A050F8">
        <w:tc>
          <w:tcPr>
            <w:tcW w:w="3757" w:type="dxa"/>
          </w:tcPr>
          <w:p w:rsidR="00001F27" w:rsidRPr="00862C5D" w:rsidRDefault="00001F27" w:rsidP="00A050F8">
            <w:pPr>
              <w:pStyle w:val="CERBODY"/>
              <w:rPr>
                <w:szCs w:val="24"/>
                <w:lang w:val="en-IE"/>
              </w:rPr>
            </w:pPr>
            <w:r w:rsidRPr="00862C5D">
              <w:rPr>
                <w:lang w:val="en-IE"/>
              </w:rPr>
              <w:t xml:space="preserve">Permitted frequency of resubmission </w:t>
            </w:r>
            <w:r w:rsidRPr="00862C5D">
              <w:rPr>
                <w:rFonts w:cs="Arial"/>
                <w:lang w:val="en-IE"/>
              </w:rPr>
              <w:t>prior to last submission time</w:t>
            </w:r>
          </w:p>
        </w:tc>
        <w:tc>
          <w:tcPr>
            <w:tcW w:w="3960" w:type="dxa"/>
          </w:tcPr>
          <w:p w:rsidR="00001F27" w:rsidRPr="00862C5D" w:rsidRDefault="00001F27" w:rsidP="00A050F8">
            <w:pPr>
              <w:pStyle w:val="CERBODY"/>
              <w:rPr>
                <w:szCs w:val="24"/>
                <w:lang w:val="en-IE"/>
              </w:rPr>
            </w:pPr>
            <w:r w:rsidRPr="00862C5D">
              <w:rPr>
                <w:rFonts w:cs="Arial"/>
                <w:lang w:val="en-IE"/>
              </w:rPr>
              <w:t>Unlimited</w:t>
            </w:r>
          </w:p>
        </w:tc>
      </w:tr>
      <w:tr w:rsidR="00001F27" w:rsidRPr="00862C5D" w:rsidTr="00A050F8">
        <w:tc>
          <w:tcPr>
            <w:tcW w:w="3757" w:type="dxa"/>
          </w:tcPr>
          <w:p w:rsidR="00001F27" w:rsidRPr="00862C5D" w:rsidRDefault="00001F27" w:rsidP="00A050F8">
            <w:pPr>
              <w:pStyle w:val="CERBODY"/>
              <w:rPr>
                <w:lang w:val="en-IE"/>
              </w:rPr>
            </w:pPr>
            <w:r w:rsidRPr="00862C5D">
              <w:rPr>
                <w:lang w:val="en-IE"/>
              </w:rPr>
              <w:t>Required resubmission subsequent to last submission time</w:t>
            </w:r>
          </w:p>
        </w:tc>
        <w:tc>
          <w:tcPr>
            <w:tcW w:w="3960" w:type="dxa"/>
          </w:tcPr>
          <w:p w:rsidR="00001F27" w:rsidRPr="00862C5D" w:rsidRDefault="00001F27" w:rsidP="00A050F8">
            <w:pPr>
              <w:pStyle w:val="CERBODY"/>
              <w:rPr>
                <w:szCs w:val="24"/>
                <w:lang w:val="en-IE"/>
              </w:rPr>
            </w:pPr>
            <w:r w:rsidRPr="00862C5D">
              <w:rPr>
                <w:lang w:val="en-IE"/>
              </w:rPr>
              <w:t>Prior to Imbalance Settlement Calculation and within 10 Working Days of notification to the System Operator of an upheld Settlement Query or Dispute if the error has High Materiality, or if the last Timetabled Settlement Rerun has occurred.</w:t>
            </w:r>
          </w:p>
          <w:p w:rsidR="00001F27" w:rsidRPr="00862C5D" w:rsidRDefault="00001F27" w:rsidP="00A050F8">
            <w:pPr>
              <w:pStyle w:val="CERBODY"/>
              <w:rPr>
                <w:rFonts w:cs="Arial"/>
                <w:lang w:val="en-IE"/>
              </w:rPr>
            </w:pPr>
            <w:r w:rsidRPr="00862C5D">
              <w:rPr>
                <w:lang w:val="en-IE"/>
              </w:rPr>
              <w:t xml:space="preserve">If the error has Low Materiality resubmission will occur by the deadline for data provision for </w:t>
            </w:r>
            <w:r w:rsidRPr="00862C5D">
              <w:rPr>
                <w:lang w:val="en-IE"/>
              </w:rPr>
              <w:lastRenderedPageBreak/>
              <w:t>Timetabled Settlement Rerun as specified in the Settlement Calendar.</w:t>
            </w:r>
          </w:p>
        </w:tc>
      </w:tr>
      <w:tr w:rsidR="00001F27" w:rsidRPr="00862C5D" w:rsidTr="00A050F8">
        <w:tc>
          <w:tcPr>
            <w:tcW w:w="3757" w:type="dxa"/>
          </w:tcPr>
          <w:p w:rsidR="00001F27" w:rsidRPr="00862C5D" w:rsidRDefault="00001F27" w:rsidP="00A050F8">
            <w:pPr>
              <w:pStyle w:val="CERBODY"/>
              <w:rPr>
                <w:lang w:val="en-IE"/>
              </w:rPr>
            </w:pPr>
            <w:r w:rsidRPr="00862C5D">
              <w:rPr>
                <w:lang w:val="en-IE"/>
              </w:rPr>
              <w:lastRenderedPageBreak/>
              <w:t>Valid Communication Channels</w:t>
            </w:r>
          </w:p>
        </w:tc>
        <w:tc>
          <w:tcPr>
            <w:tcW w:w="3960" w:type="dxa"/>
          </w:tcPr>
          <w:p w:rsidR="00001F27" w:rsidRPr="00862C5D" w:rsidRDefault="00001F27" w:rsidP="00A050F8">
            <w:pPr>
              <w:pStyle w:val="CERBODY"/>
              <w:rPr>
                <w:lang w:val="en-IE"/>
              </w:rPr>
            </w:pPr>
            <w:r w:rsidRPr="00862C5D">
              <w:rPr>
                <w:lang w:val="en-IE"/>
              </w:rPr>
              <w:t>Type 2 (human to computer)/ Type 3 (computer to computer)</w:t>
            </w:r>
          </w:p>
        </w:tc>
      </w:tr>
      <w:tr w:rsidR="00001F27" w:rsidRPr="00862C5D" w:rsidTr="00A050F8">
        <w:tc>
          <w:tcPr>
            <w:tcW w:w="3757" w:type="dxa"/>
          </w:tcPr>
          <w:p w:rsidR="00001F27" w:rsidRPr="00862C5D" w:rsidRDefault="00001F27" w:rsidP="00A050F8">
            <w:pPr>
              <w:pStyle w:val="CERBODY"/>
              <w:rPr>
                <w:lang w:val="en-IE"/>
              </w:rPr>
            </w:pPr>
            <w:r w:rsidRPr="00862C5D">
              <w:rPr>
                <w:lang w:val="en-IE"/>
              </w:rPr>
              <w:t xml:space="preserve">Process for data validation </w:t>
            </w:r>
          </w:p>
        </w:tc>
        <w:tc>
          <w:tcPr>
            <w:tcW w:w="3960" w:type="dxa"/>
          </w:tcPr>
          <w:p w:rsidR="00001F27" w:rsidRPr="00862C5D" w:rsidRDefault="00001F27" w:rsidP="00A050F8">
            <w:pPr>
              <w:pStyle w:val="CERBODY"/>
              <w:rPr>
                <w:lang w:val="en-IE"/>
              </w:rPr>
            </w:pPr>
            <w:r w:rsidRPr="00862C5D">
              <w:rPr>
                <w:lang w:val="en-IE"/>
              </w:rPr>
              <w:t>None</w:t>
            </w:r>
          </w:p>
        </w:tc>
      </w:tr>
    </w:tbl>
    <w:p w:rsidR="00001F27" w:rsidRPr="00862C5D" w:rsidRDefault="00001F27" w:rsidP="00001F27">
      <w:pPr>
        <w:pStyle w:val="CERBODY"/>
        <w:rPr>
          <w:lang w:val="en-IE"/>
        </w:rPr>
      </w:pPr>
    </w:p>
    <w:p w:rsidR="00001F27" w:rsidRPr="00862C5D" w:rsidRDefault="00001F27" w:rsidP="00D43640">
      <w:pPr>
        <w:pStyle w:val="CERAPPENDIXLEVEL3"/>
        <w:rPr>
          <w:lang w:val="en-IE"/>
        </w:rPr>
      </w:pPr>
      <w:bookmarkStart w:id="352" w:name="_Toc477458081"/>
      <w:r w:rsidRPr="00862C5D">
        <w:rPr>
          <w:lang w:val="en-IE"/>
        </w:rPr>
        <w:t>De-</w:t>
      </w:r>
      <w:r w:rsidR="00BD2A5A" w:rsidRPr="00862C5D">
        <w:rPr>
          <w:lang w:val="en-IE"/>
        </w:rPr>
        <w:t>R</w:t>
      </w:r>
      <w:r w:rsidRPr="00862C5D">
        <w:rPr>
          <w:lang w:val="en-IE"/>
        </w:rPr>
        <w:t>ating Factor Data Transaction</w:t>
      </w:r>
      <w:bookmarkEnd w:id="352"/>
    </w:p>
    <w:p w:rsidR="00001F27" w:rsidRPr="00862C5D" w:rsidRDefault="00001F27" w:rsidP="005C432E">
      <w:pPr>
        <w:pStyle w:val="ListParagraph"/>
        <w:numPr>
          <w:ilvl w:val="3"/>
          <w:numId w:val="25"/>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001F27" w:rsidRPr="00862C5D" w:rsidRDefault="00001F27" w:rsidP="005C432E">
      <w:pPr>
        <w:pStyle w:val="ListParagraph"/>
        <w:numPr>
          <w:ilvl w:val="3"/>
          <w:numId w:val="25"/>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001F27" w:rsidRPr="00862C5D" w:rsidRDefault="00001F27" w:rsidP="005C432E">
      <w:pPr>
        <w:pStyle w:val="ListParagraph"/>
        <w:numPr>
          <w:ilvl w:val="3"/>
          <w:numId w:val="25"/>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001F27" w:rsidRPr="00862C5D" w:rsidRDefault="00001F27" w:rsidP="005C432E">
      <w:pPr>
        <w:pStyle w:val="ListParagraph"/>
        <w:numPr>
          <w:ilvl w:val="3"/>
          <w:numId w:val="25"/>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001F27" w:rsidRPr="00862C5D" w:rsidRDefault="00001F27" w:rsidP="005C432E">
      <w:pPr>
        <w:pStyle w:val="ListParagraph"/>
        <w:numPr>
          <w:ilvl w:val="3"/>
          <w:numId w:val="25"/>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001F27" w:rsidRPr="00862C5D" w:rsidRDefault="00001F27" w:rsidP="005C432E">
      <w:pPr>
        <w:pStyle w:val="ListParagraph"/>
        <w:numPr>
          <w:ilvl w:val="3"/>
          <w:numId w:val="25"/>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001F27" w:rsidRPr="00862C5D" w:rsidRDefault="00001F27" w:rsidP="00D43640">
      <w:pPr>
        <w:pStyle w:val="CERAPPENDIXLEVEL4"/>
        <w:rPr>
          <w:lang w:val="en-IE"/>
        </w:rPr>
      </w:pPr>
      <w:r w:rsidRPr="00862C5D">
        <w:rPr>
          <w:lang w:val="en-IE"/>
        </w:rPr>
        <w:t xml:space="preserve">The Data Records for the </w:t>
      </w:r>
      <w:r w:rsidR="006C6A01" w:rsidRPr="00862C5D">
        <w:rPr>
          <w:lang w:val="en-IE"/>
        </w:rPr>
        <w:t>De-Rating Factor</w:t>
      </w:r>
      <w:r w:rsidRPr="00862C5D">
        <w:rPr>
          <w:lang w:val="en-IE"/>
        </w:rPr>
        <w:t xml:space="preserve"> Data Transaction are described in </w:t>
      </w:r>
      <w:fldSimple w:instr=" REF _Ref462850320 \h  \* MERGEFORMAT ">
        <w:r w:rsidR="002E3252" w:rsidRPr="002E3252">
          <w:rPr>
            <w:lang w:val="en-IE"/>
          </w:rPr>
          <w:t>Table 7</w:t>
        </w:r>
      </w:fldSimple>
      <w:r w:rsidRPr="00862C5D">
        <w:rPr>
          <w:lang w:val="en-IE"/>
        </w:rPr>
        <w:t xml:space="preserve"> and the Submission Protocol in </w:t>
      </w:r>
      <w:fldSimple w:instr=" REF _Ref462850331 \h  \* MERGEFORMAT ">
        <w:r w:rsidR="002E3252" w:rsidRPr="002E3252">
          <w:rPr>
            <w:lang w:val="en-IE"/>
          </w:rPr>
          <w:t>Table 8</w:t>
        </w:r>
      </w:fldSimple>
      <w:r w:rsidRPr="00862C5D">
        <w:rPr>
          <w:lang w:val="en-IE"/>
        </w:rPr>
        <w:t>.</w:t>
      </w:r>
    </w:p>
    <w:p w:rsidR="00001F27" w:rsidRPr="00862C5D" w:rsidRDefault="00001F27" w:rsidP="00001F27">
      <w:pPr>
        <w:pStyle w:val="CERBODY"/>
        <w:rPr>
          <w:b/>
          <w:lang w:val="en-IE"/>
        </w:rPr>
      </w:pPr>
      <w:bookmarkStart w:id="353" w:name="_Ref462850320"/>
      <w:r w:rsidRPr="00862C5D">
        <w:rPr>
          <w:b/>
          <w:lang w:val="en-IE"/>
        </w:rPr>
        <w:t xml:space="preserve">Table </w:t>
      </w:r>
      <w:r w:rsidR="00E179D6" w:rsidRPr="00862C5D">
        <w:rPr>
          <w:b/>
          <w:lang w:val="en-IE"/>
        </w:rPr>
        <w:fldChar w:fldCharType="begin"/>
      </w:r>
      <w:r w:rsidRPr="00862C5D">
        <w:rPr>
          <w:b/>
          <w:lang w:val="en-IE"/>
        </w:rPr>
        <w:instrText xml:space="preserve"> SEQ Table \* ARABIC </w:instrText>
      </w:r>
      <w:r w:rsidR="00E179D6" w:rsidRPr="00862C5D">
        <w:rPr>
          <w:b/>
          <w:lang w:val="en-IE"/>
        </w:rPr>
        <w:fldChar w:fldCharType="separate"/>
      </w:r>
      <w:r w:rsidR="002E3252">
        <w:rPr>
          <w:b/>
          <w:noProof/>
          <w:lang w:val="en-IE"/>
        </w:rPr>
        <w:t>7</w:t>
      </w:r>
      <w:r w:rsidR="00E179D6" w:rsidRPr="00862C5D">
        <w:rPr>
          <w:b/>
          <w:lang w:val="en-IE"/>
        </w:rPr>
        <w:fldChar w:fldCharType="end"/>
      </w:r>
      <w:bookmarkEnd w:id="353"/>
      <w:r w:rsidRPr="00862C5D">
        <w:rPr>
          <w:b/>
          <w:lang w:val="en-IE"/>
        </w:rPr>
        <w:t xml:space="preserve"> – De-</w:t>
      </w:r>
      <w:r w:rsidR="00BD2A5A" w:rsidRPr="00862C5D">
        <w:rPr>
          <w:b/>
          <w:lang w:val="en-IE"/>
        </w:rPr>
        <w:t>R</w:t>
      </w:r>
      <w:r w:rsidRPr="00862C5D">
        <w:rPr>
          <w:b/>
          <w:lang w:val="en-IE"/>
        </w:rPr>
        <w:t>ating Factor Data Transaction Data Records</w:t>
      </w:r>
    </w:p>
    <w:tbl>
      <w:tblPr>
        <w:tblW w:w="7717" w:type="dxa"/>
        <w:tblInd w:w="851" w:type="dxa"/>
        <w:tblBorders>
          <w:top w:val="single" w:sz="12" w:space="0" w:color="808080"/>
          <w:left w:val="nil"/>
          <w:bottom w:val="single" w:sz="12" w:space="0" w:color="808080"/>
          <w:right w:val="nil"/>
          <w:insideH w:val="nil"/>
          <w:insideV w:val="nil"/>
        </w:tblBorders>
        <w:tblLook w:val="00A0"/>
      </w:tblPr>
      <w:tblGrid>
        <w:gridCol w:w="7717"/>
      </w:tblGrid>
      <w:tr w:rsidR="00001F27" w:rsidRPr="00862C5D" w:rsidTr="00A050F8">
        <w:trPr>
          <w:cantSplit/>
        </w:trPr>
        <w:tc>
          <w:tcPr>
            <w:tcW w:w="7717" w:type="dxa"/>
            <w:tcBorders>
              <w:top w:val="single" w:sz="4" w:space="0" w:color="808080"/>
              <w:left w:val="nil"/>
              <w:bottom w:val="nil"/>
              <w:right w:val="nil"/>
            </w:tcBorders>
          </w:tcPr>
          <w:p w:rsidR="00001F27" w:rsidRPr="00862C5D" w:rsidRDefault="00001F27" w:rsidP="00A050F8">
            <w:pPr>
              <w:pStyle w:val="CERBODY"/>
              <w:rPr>
                <w:szCs w:val="24"/>
                <w:lang w:val="en-IE"/>
              </w:rPr>
            </w:pPr>
            <w:r w:rsidRPr="00862C5D">
              <w:rPr>
                <w:lang w:val="en-IE"/>
              </w:rPr>
              <w:t>Participant Name</w:t>
            </w:r>
          </w:p>
        </w:tc>
      </w:tr>
      <w:tr w:rsidR="00001F27" w:rsidRPr="00862C5D" w:rsidTr="00A050F8">
        <w:trPr>
          <w:cantSplit/>
        </w:trPr>
        <w:tc>
          <w:tcPr>
            <w:tcW w:w="7717" w:type="dxa"/>
            <w:tcBorders>
              <w:top w:val="nil"/>
            </w:tcBorders>
          </w:tcPr>
          <w:p w:rsidR="00001F27" w:rsidRPr="00862C5D" w:rsidRDefault="00001F27" w:rsidP="00A050F8">
            <w:pPr>
              <w:pStyle w:val="CERBODY"/>
              <w:rPr>
                <w:szCs w:val="24"/>
                <w:lang w:val="en-IE"/>
              </w:rPr>
            </w:pPr>
            <w:r w:rsidRPr="00862C5D">
              <w:rPr>
                <w:lang w:val="en-IE"/>
              </w:rPr>
              <w:t>Capacity Market Unit ID</w:t>
            </w:r>
          </w:p>
        </w:tc>
      </w:tr>
      <w:tr w:rsidR="00001F27" w:rsidRPr="00862C5D" w:rsidTr="00A050F8">
        <w:trPr>
          <w:cantSplit/>
        </w:trPr>
        <w:tc>
          <w:tcPr>
            <w:tcW w:w="7717" w:type="dxa"/>
            <w:tcBorders>
              <w:top w:val="nil"/>
            </w:tcBorders>
          </w:tcPr>
          <w:p w:rsidR="00001F27" w:rsidRPr="00862C5D" w:rsidRDefault="00001F27" w:rsidP="00A050F8">
            <w:pPr>
              <w:pStyle w:val="CERBODY"/>
              <w:rPr>
                <w:szCs w:val="24"/>
                <w:lang w:val="en-IE"/>
              </w:rPr>
            </w:pPr>
            <w:r w:rsidRPr="00862C5D">
              <w:rPr>
                <w:lang w:val="en-IE"/>
              </w:rPr>
              <w:t>Trading Day</w:t>
            </w:r>
          </w:p>
        </w:tc>
      </w:tr>
      <w:tr w:rsidR="00001F27" w:rsidRPr="00862C5D" w:rsidTr="00A050F8">
        <w:trPr>
          <w:cantSplit/>
        </w:trPr>
        <w:tc>
          <w:tcPr>
            <w:tcW w:w="7717" w:type="dxa"/>
            <w:tcBorders>
              <w:top w:val="nil"/>
            </w:tcBorders>
          </w:tcPr>
          <w:p w:rsidR="00001F27" w:rsidRPr="00862C5D" w:rsidRDefault="00001F27" w:rsidP="00A050F8">
            <w:pPr>
              <w:pStyle w:val="CERBODY"/>
              <w:rPr>
                <w:szCs w:val="24"/>
                <w:lang w:val="en-IE"/>
              </w:rPr>
            </w:pPr>
            <w:r w:rsidRPr="00862C5D">
              <w:rPr>
                <w:lang w:val="en-IE"/>
              </w:rPr>
              <w:t>Imbalance Settlement Period</w:t>
            </w:r>
          </w:p>
        </w:tc>
      </w:tr>
      <w:tr w:rsidR="00001F27" w:rsidRPr="00862C5D" w:rsidTr="00A050F8">
        <w:trPr>
          <w:cantSplit/>
        </w:trPr>
        <w:tc>
          <w:tcPr>
            <w:tcW w:w="7717" w:type="dxa"/>
          </w:tcPr>
          <w:p w:rsidR="00001F27" w:rsidRPr="00862C5D" w:rsidRDefault="00001F27" w:rsidP="00A050F8">
            <w:pPr>
              <w:pStyle w:val="CERBODY"/>
              <w:rPr>
                <w:szCs w:val="24"/>
                <w:lang w:val="en-IE"/>
              </w:rPr>
            </w:pPr>
            <w:r w:rsidRPr="00862C5D">
              <w:rPr>
                <w:lang w:val="en-IE"/>
              </w:rPr>
              <w:t>De-</w:t>
            </w:r>
            <w:r w:rsidR="00BD2A5A" w:rsidRPr="00862C5D">
              <w:rPr>
                <w:lang w:val="en-IE"/>
              </w:rPr>
              <w:t>R</w:t>
            </w:r>
            <w:r w:rsidRPr="00862C5D">
              <w:rPr>
                <w:lang w:val="en-IE"/>
              </w:rPr>
              <w:t>ating Factor (FDERATE</w:t>
            </w:r>
            <w:r w:rsidRPr="00862C5D">
              <w:rPr>
                <w:rFonts w:cs="Arial"/>
                <w:vertAlign w:val="subscript"/>
                <w:lang w:val="en-IE"/>
              </w:rPr>
              <w:t>Ω</w:t>
            </w:r>
            <w:r w:rsidRPr="00862C5D">
              <w:rPr>
                <w:rFonts w:cs="Arial"/>
                <w:lang w:val="en-IE"/>
              </w:rPr>
              <w:t>)</w:t>
            </w:r>
          </w:p>
        </w:tc>
      </w:tr>
    </w:tbl>
    <w:p w:rsidR="00001F27" w:rsidRPr="00862C5D" w:rsidRDefault="00001F27" w:rsidP="00001F27">
      <w:pPr>
        <w:pStyle w:val="CERBODY"/>
        <w:rPr>
          <w:lang w:val="en-IE" w:eastAsia="en-GB"/>
        </w:rPr>
      </w:pPr>
    </w:p>
    <w:p w:rsidR="00001F27" w:rsidRPr="00862C5D" w:rsidRDefault="00001F27" w:rsidP="00001F27">
      <w:pPr>
        <w:pStyle w:val="CERBODY"/>
        <w:rPr>
          <w:b/>
          <w:lang w:val="en-IE"/>
        </w:rPr>
      </w:pPr>
      <w:bookmarkStart w:id="354" w:name="_Ref462850331"/>
      <w:r w:rsidRPr="00862C5D">
        <w:rPr>
          <w:b/>
          <w:lang w:val="en-IE"/>
        </w:rPr>
        <w:t xml:space="preserve">Table </w:t>
      </w:r>
      <w:r w:rsidR="00E179D6" w:rsidRPr="00862C5D">
        <w:rPr>
          <w:b/>
          <w:lang w:val="en-IE"/>
        </w:rPr>
        <w:fldChar w:fldCharType="begin"/>
      </w:r>
      <w:r w:rsidRPr="00862C5D">
        <w:rPr>
          <w:b/>
          <w:lang w:val="en-IE"/>
        </w:rPr>
        <w:instrText xml:space="preserve"> SEQ Table \* ARABIC </w:instrText>
      </w:r>
      <w:r w:rsidR="00E179D6" w:rsidRPr="00862C5D">
        <w:rPr>
          <w:b/>
          <w:lang w:val="en-IE"/>
        </w:rPr>
        <w:fldChar w:fldCharType="separate"/>
      </w:r>
      <w:r w:rsidR="002E3252">
        <w:rPr>
          <w:b/>
          <w:noProof/>
          <w:lang w:val="en-IE"/>
        </w:rPr>
        <w:t>8</w:t>
      </w:r>
      <w:r w:rsidR="00E179D6" w:rsidRPr="00862C5D">
        <w:rPr>
          <w:b/>
          <w:lang w:val="en-IE"/>
        </w:rPr>
        <w:fldChar w:fldCharType="end"/>
      </w:r>
      <w:bookmarkEnd w:id="354"/>
      <w:r w:rsidRPr="00862C5D">
        <w:rPr>
          <w:b/>
          <w:lang w:val="en-IE"/>
        </w:rPr>
        <w:t xml:space="preserve"> – De-</w:t>
      </w:r>
      <w:r w:rsidR="00BD2A5A" w:rsidRPr="00862C5D">
        <w:rPr>
          <w:b/>
          <w:lang w:val="en-IE"/>
        </w:rPr>
        <w:t>R</w:t>
      </w:r>
      <w:r w:rsidRPr="00862C5D">
        <w:rPr>
          <w:b/>
          <w:lang w:val="en-IE"/>
        </w:rPr>
        <w:t>ating Factor Data Transaction Submission Protocol</w:t>
      </w:r>
    </w:p>
    <w:tbl>
      <w:tblPr>
        <w:tblW w:w="7717" w:type="dxa"/>
        <w:tblInd w:w="851" w:type="dxa"/>
        <w:tblBorders>
          <w:top w:val="single" w:sz="12" w:space="0" w:color="808080"/>
          <w:left w:val="nil"/>
          <w:bottom w:val="single" w:sz="12" w:space="0" w:color="808080"/>
          <w:right w:val="nil"/>
          <w:insideH w:val="nil"/>
          <w:insideV w:val="nil"/>
        </w:tblBorders>
        <w:tblLook w:val="00A0"/>
      </w:tblPr>
      <w:tblGrid>
        <w:gridCol w:w="3757"/>
        <w:gridCol w:w="3960"/>
      </w:tblGrid>
      <w:tr w:rsidR="00001F27" w:rsidRPr="00862C5D" w:rsidTr="00A050F8">
        <w:tc>
          <w:tcPr>
            <w:tcW w:w="3757" w:type="dxa"/>
            <w:tcBorders>
              <w:top w:val="single" w:sz="4" w:space="0" w:color="auto"/>
            </w:tcBorders>
          </w:tcPr>
          <w:p w:rsidR="00001F27" w:rsidRPr="00862C5D" w:rsidRDefault="00001F27" w:rsidP="00A050F8">
            <w:pPr>
              <w:pStyle w:val="CERBODY"/>
              <w:rPr>
                <w:szCs w:val="24"/>
                <w:lang w:val="en-IE"/>
              </w:rPr>
            </w:pPr>
            <w:r w:rsidRPr="00862C5D">
              <w:rPr>
                <w:lang w:val="en-IE"/>
              </w:rPr>
              <w:t>Sender</w:t>
            </w:r>
          </w:p>
        </w:tc>
        <w:tc>
          <w:tcPr>
            <w:tcW w:w="3960" w:type="dxa"/>
            <w:tcBorders>
              <w:top w:val="single" w:sz="4" w:space="0" w:color="auto"/>
            </w:tcBorders>
          </w:tcPr>
          <w:p w:rsidR="00001F27" w:rsidRPr="00862C5D" w:rsidRDefault="00001F27" w:rsidP="00A050F8">
            <w:pPr>
              <w:pStyle w:val="CERBODY"/>
              <w:rPr>
                <w:szCs w:val="24"/>
                <w:lang w:val="en-IE"/>
              </w:rPr>
            </w:pPr>
            <w:r w:rsidRPr="00862C5D">
              <w:rPr>
                <w:lang w:val="en-IE"/>
              </w:rPr>
              <w:t>System Operators</w:t>
            </w:r>
          </w:p>
        </w:tc>
      </w:tr>
      <w:tr w:rsidR="00001F27" w:rsidRPr="00862C5D" w:rsidTr="00A050F8">
        <w:tc>
          <w:tcPr>
            <w:tcW w:w="3757" w:type="dxa"/>
          </w:tcPr>
          <w:p w:rsidR="00001F27" w:rsidRPr="00862C5D" w:rsidRDefault="00001F27" w:rsidP="00A050F8">
            <w:pPr>
              <w:pStyle w:val="CERBODY"/>
              <w:rPr>
                <w:szCs w:val="24"/>
                <w:lang w:val="en-IE"/>
              </w:rPr>
            </w:pPr>
            <w:r w:rsidRPr="00862C5D">
              <w:rPr>
                <w:lang w:val="en-IE"/>
              </w:rPr>
              <w:t>Recipient</w:t>
            </w:r>
          </w:p>
        </w:tc>
        <w:tc>
          <w:tcPr>
            <w:tcW w:w="3960" w:type="dxa"/>
          </w:tcPr>
          <w:p w:rsidR="00001F27" w:rsidRPr="00862C5D" w:rsidRDefault="00001F27" w:rsidP="00A050F8">
            <w:pPr>
              <w:pStyle w:val="CERBODY"/>
              <w:rPr>
                <w:szCs w:val="24"/>
                <w:lang w:val="en-IE"/>
              </w:rPr>
            </w:pPr>
            <w:r w:rsidRPr="00862C5D">
              <w:rPr>
                <w:lang w:val="en-IE"/>
              </w:rPr>
              <w:t>Market Operator</w:t>
            </w:r>
          </w:p>
        </w:tc>
      </w:tr>
      <w:tr w:rsidR="00001F27" w:rsidRPr="00862C5D" w:rsidTr="00A050F8">
        <w:tc>
          <w:tcPr>
            <w:tcW w:w="3757" w:type="dxa"/>
          </w:tcPr>
          <w:p w:rsidR="00001F27" w:rsidRPr="00862C5D" w:rsidRDefault="00001F27" w:rsidP="00A050F8">
            <w:pPr>
              <w:pStyle w:val="CERBODY"/>
              <w:rPr>
                <w:szCs w:val="24"/>
                <w:lang w:val="en-IE"/>
              </w:rPr>
            </w:pPr>
            <w:r w:rsidRPr="00862C5D">
              <w:rPr>
                <w:lang w:val="en-IE"/>
              </w:rPr>
              <w:t>Number of Data Transactions</w:t>
            </w:r>
          </w:p>
        </w:tc>
        <w:tc>
          <w:tcPr>
            <w:tcW w:w="3960" w:type="dxa"/>
          </w:tcPr>
          <w:p w:rsidR="00001F27" w:rsidRPr="00862C5D" w:rsidRDefault="00001F27" w:rsidP="00A050F8">
            <w:pPr>
              <w:pStyle w:val="CERBODY"/>
              <w:rPr>
                <w:rFonts w:cs="Arial"/>
                <w:szCs w:val="24"/>
                <w:lang w:val="en-IE"/>
              </w:rPr>
            </w:pPr>
            <w:r w:rsidRPr="00862C5D">
              <w:rPr>
                <w:lang w:val="en-IE"/>
              </w:rPr>
              <w:t>One containing data for each Capacity Market Unit</w:t>
            </w:r>
          </w:p>
        </w:tc>
      </w:tr>
      <w:tr w:rsidR="00001F27" w:rsidRPr="00862C5D" w:rsidTr="00A050F8">
        <w:tc>
          <w:tcPr>
            <w:tcW w:w="3757" w:type="dxa"/>
          </w:tcPr>
          <w:p w:rsidR="00001F27" w:rsidRPr="00862C5D" w:rsidRDefault="00001F27" w:rsidP="00A050F8">
            <w:pPr>
              <w:pStyle w:val="CERBODY"/>
              <w:rPr>
                <w:szCs w:val="24"/>
                <w:lang w:val="en-IE"/>
              </w:rPr>
            </w:pPr>
            <w:r w:rsidRPr="00862C5D">
              <w:rPr>
                <w:lang w:val="en-IE"/>
              </w:rPr>
              <w:t>Frequency of Data Transactions</w:t>
            </w:r>
          </w:p>
        </w:tc>
        <w:tc>
          <w:tcPr>
            <w:tcW w:w="3960" w:type="dxa"/>
          </w:tcPr>
          <w:p w:rsidR="00001F27" w:rsidRPr="00862C5D" w:rsidRDefault="00001F27" w:rsidP="00A050F8">
            <w:pPr>
              <w:pStyle w:val="CERBODY"/>
              <w:rPr>
                <w:szCs w:val="24"/>
                <w:lang w:val="en-IE"/>
              </w:rPr>
            </w:pPr>
            <w:r w:rsidRPr="00862C5D">
              <w:rPr>
                <w:lang w:val="en-IE"/>
              </w:rPr>
              <w:t>At least once per Capacity Year, plus as updated</w:t>
            </w:r>
          </w:p>
        </w:tc>
      </w:tr>
      <w:tr w:rsidR="00001F27" w:rsidRPr="00862C5D" w:rsidTr="00A050F8">
        <w:tc>
          <w:tcPr>
            <w:tcW w:w="3757" w:type="dxa"/>
          </w:tcPr>
          <w:p w:rsidR="00001F27" w:rsidRPr="00862C5D" w:rsidRDefault="00001F27" w:rsidP="00A050F8">
            <w:pPr>
              <w:pStyle w:val="CERBODY"/>
              <w:rPr>
                <w:szCs w:val="24"/>
                <w:lang w:val="en-IE"/>
              </w:rPr>
            </w:pPr>
            <w:r w:rsidRPr="00862C5D">
              <w:rPr>
                <w:lang w:val="en-IE"/>
              </w:rPr>
              <w:t>First Submission time</w:t>
            </w:r>
          </w:p>
        </w:tc>
        <w:tc>
          <w:tcPr>
            <w:tcW w:w="3960" w:type="dxa"/>
          </w:tcPr>
          <w:p w:rsidR="00001F27" w:rsidRPr="00862C5D" w:rsidRDefault="00001F27" w:rsidP="00A050F8">
            <w:pPr>
              <w:pStyle w:val="CERBODY"/>
              <w:rPr>
                <w:szCs w:val="24"/>
                <w:lang w:val="en-IE"/>
              </w:rPr>
            </w:pPr>
            <w:r w:rsidRPr="00862C5D">
              <w:rPr>
                <w:lang w:val="en-IE"/>
              </w:rPr>
              <w:t>As available</w:t>
            </w:r>
          </w:p>
        </w:tc>
      </w:tr>
      <w:tr w:rsidR="00001F27" w:rsidRPr="00862C5D" w:rsidTr="00A050F8">
        <w:tc>
          <w:tcPr>
            <w:tcW w:w="3757" w:type="dxa"/>
          </w:tcPr>
          <w:p w:rsidR="00001F27" w:rsidRPr="00862C5D" w:rsidRDefault="00001F27" w:rsidP="00A050F8">
            <w:pPr>
              <w:pStyle w:val="CERBODY"/>
              <w:rPr>
                <w:szCs w:val="24"/>
                <w:lang w:val="en-IE"/>
              </w:rPr>
            </w:pPr>
            <w:r w:rsidRPr="00862C5D">
              <w:rPr>
                <w:lang w:val="en-IE"/>
              </w:rPr>
              <w:t>Last Submission time</w:t>
            </w:r>
          </w:p>
        </w:tc>
        <w:tc>
          <w:tcPr>
            <w:tcW w:w="3960" w:type="dxa"/>
          </w:tcPr>
          <w:p w:rsidR="00001F27" w:rsidRPr="00862C5D" w:rsidRDefault="00001F27" w:rsidP="00A050F8">
            <w:pPr>
              <w:pStyle w:val="CERBODY"/>
              <w:rPr>
                <w:lang w:val="en-IE"/>
              </w:rPr>
            </w:pPr>
            <w:r w:rsidRPr="00862C5D">
              <w:rPr>
                <w:lang w:val="en-IE"/>
              </w:rPr>
              <w:t>Prior to Imbalance Settlement Calculation.</w:t>
            </w:r>
          </w:p>
          <w:p w:rsidR="00001F27" w:rsidRPr="00862C5D" w:rsidRDefault="00001F27" w:rsidP="00A050F8">
            <w:pPr>
              <w:pStyle w:val="CERBODY"/>
              <w:rPr>
                <w:szCs w:val="24"/>
                <w:lang w:val="en-IE"/>
              </w:rPr>
            </w:pPr>
            <w:r w:rsidRPr="00862C5D">
              <w:rPr>
                <w:lang w:val="en-IE"/>
              </w:rPr>
              <w:t>As required to resolve a Settlement Query or a Dispute where the Data Records in the Transaction are discovered to be in error.</w:t>
            </w:r>
          </w:p>
        </w:tc>
      </w:tr>
      <w:tr w:rsidR="00001F27" w:rsidRPr="00862C5D" w:rsidTr="00A050F8">
        <w:tc>
          <w:tcPr>
            <w:tcW w:w="3757" w:type="dxa"/>
          </w:tcPr>
          <w:p w:rsidR="00001F27" w:rsidRPr="00862C5D" w:rsidRDefault="00001F27" w:rsidP="00A050F8">
            <w:pPr>
              <w:pStyle w:val="CERBODY"/>
              <w:rPr>
                <w:szCs w:val="24"/>
                <w:lang w:val="en-IE"/>
              </w:rPr>
            </w:pPr>
            <w:r w:rsidRPr="00862C5D">
              <w:rPr>
                <w:lang w:val="en-IE"/>
              </w:rPr>
              <w:t xml:space="preserve">Permitted frequency of resubmission </w:t>
            </w:r>
            <w:r w:rsidRPr="00862C5D">
              <w:rPr>
                <w:rFonts w:cs="Arial"/>
                <w:lang w:val="en-IE"/>
              </w:rPr>
              <w:t>prior to last submission time</w:t>
            </w:r>
          </w:p>
        </w:tc>
        <w:tc>
          <w:tcPr>
            <w:tcW w:w="3960" w:type="dxa"/>
          </w:tcPr>
          <w:p w:rsidR="00001F27" w:rsidRPr="00862C5D" w:rsidRDefault="00001F27" w:rsidP="00A050F8">
            <w:pPr>
              <w:pStyle w:val="CERBODY"/>
              <w:rPr>
                <w:szCs w:val="24"/>
                <w:lang w:val="en-IE"/>
              </w:rPr>
            </w:pPr>
            <w:r w:rsidRPr="00862C5D">
              <w:rPr>
                <w:rFonts w:cs="Arial"/>
                <w:lang w:val="en-IE"/>
              </w:rPr>
              <w:t>Unlimited</w:t>
            </w:r>
          </w:p>
        </w:tc>
      </w:tr>
      <w:tr w:rsidR="00001F27" w:rsidRPr="00862C5D" w:rsidTr="00A050F8">
        <w:tc>
          <w:tcPr>
            <w:tcW w:w="3757" w:type="dxa"/>
          </w:tcPr>
          <w:p w:rsidR="00001F27" w:rsidRPr="00862C5D" w:rsidRDefault="00001F27" w:rsidP="00A050F8">
            <w:pPr>
              <w:pStyle w:val="CERBODY"/>
              <w:rPr>
                <w:lang w:val="en-IE"/>
              </w:rPr>
            </w:pPr>
            <w:r w:rsidRPr="00862C5D">
              <w:rPr>
                <w:lang w:val="en-IE"/>
              </w:rPr>
              <w:t>Required resubmission subsequent to last submission time</w:t>
            </w:r>
          </w:p>
        </w:tc>
        <w:tc>
          <w:tcPr>
            <w:tcW w:w="3960" w:type="dxa"/>
          </w:tcPr>
          <w:p w:rsidR="00001F27" w:rsidRPr="00862C5D" w:rsidRDefault="00001F27" w:rsidP="00A050F8">
            <w:pPr>
              <w:pStyle w:val="CERBODY"/>
              <w:rPr>
                <w:szCs w:val="24"/>
                <w:lang w:val="en-IE"/>
              </w:rPr>
            </w:pPr>
            <w:r w:rsidRPr="00862C5D">
              <w:rPr>
                <w:lang w:val="en-IE"/>
              </w:rPr>
              <w:t xml:space="preserve">Prior to Imbalance Settlement Calculation and within 10 Working </w:t>
            </w:r>
            <w:r w:rsidRPr="00862C5D">
              <w:rPr>
                <w:lang w:val="en-IE"/>
              </w:rPr>
              <w:lastRenderedPageBreak/>
              <w:t>Days of notification to the System Operator of an upheld Settlement Query or Dispute if the error has High Materiality, or if the last Timetabled Settlement Rerun has occurred.</w:t>
            </w:r>
          </w:p>
          <w:p w:rsidR="00001F27" w:rsidRPr="00862C5D" w:rsidRDefault="00001F27" w:rsidP="00A050F8">
            <w:pPr>
              <w:pStyle w:val="CERBODY"/>
              <w:rPr>
                <w:rFonts w:cs="Arial"/>
                <w:lang w:val="en-IE"/>
              </w:rPr>
            </w:pPr>
            <w:r w:rsidRPr="00862C5D">
              <w:rPr>
                <w:lang w:val="en-IE"/>
              </w:rPr>
              <w:t>If the error has Low Materiality resubmission will occur by the deadline for data provision for Timetabled Settlement Rerun as specified in the Settlement Calendar.</w:t>
            </w:r>
          </w:p>
        </w:tc>
      </w:tr>
      <w:tr w:rsidR="00001F27" w:rsidRPr="00862C5D" w:rsidTr="00A050F8">
        <w:tc>
          <w:tcPr>
            <w:tcW w:w="3757" w:type="dxa"/>
          </w:tcPr>
          <w:p w:rsidR="00001F27" w:rsidRPr="00862C5D" w:rsidRDefault="00001F27" w:rsidP="00A050F8">
            <w:pPr>
              <w:pStyle w:val="CERBODY"/>
              <w:rPr>
                <w:lang w:val="en-IE"/>
              </w:rPr>
            </w:pPr>
            <w:r w:rsidRPr="00862C5D">
              <w:rPr>
                <w:lang w:val="en-IE"/>
              </w:rPr>
              <w:lastRenderedPageBreak/>
              <w:t>Valid Communication Channels</w:t>
            </w:r>
          </w:p>
        </w:tc>
        <w:tc>
          <w:tcPr>
            <w:tcW w:w="3960" w:type="dxa"/>
          </w:tcPr>
          <w:p w:rsidR="00001F27" w:rsidRPr="00862C5D" w:rsidRDefault="00001F27" w:rsidP="00A050F8">
            <w:pPr>
              <w:pStyle w:val="CERBODY"/>
              <w:rPr>
                <w:lang w:val="en-IE"/>
              </w:rPr>
            </w:pPr>
            <w:r w:rsidRPr="00862C5D">
              <w:rPr>
                <w:lang w:val="en-IE"/>
              </w:rPr>
              <w:t>Type 2 (human to computer)/ Type 3 (computer to computer)</w:t>
            </w:r>
          </w:p>
        </w:tc>
      </w:tr>
      <w:tr w:rsidR="00001F27" w:rsidRPr="00862C5D" w:rsidTr="00A050F8">
        <w:tc>
          <w:tcPr>
            <w:tcW w:w="3757" w:type="dxa"/>
          </w:tcPr>
          <w:p w:rsidR="00001F27" w:rsidRPr="00862C5D" w:rsidRDefault="00001F27" w:rsidP="00A050F8">
            <w:pPr>
              <w:pStyle w:val="CERBODY"/>
              <w:rPr>
                <w:lang w:val="en-IE"/>
              </w:rPr>
            </w:pPr>
            <w:r w:rsidRPr="00862C5D">
              <w:rPr>
                <w:lang w:val="en-IE"/>
              </w:rPr>
              <w:t xml:space="preserve">Process for data validation </w:t>
            </w:r>
          </w:p>
        </w:tc>
        <w:tc>
          <w:tcPr>
            <w:tcW w:w="3960" w:type="dxa"/>
          </w:tcPr>
          <w:p w:rsidR="00001F27" w:rsidRPr="00862C5D" w:rsidRDefault="00001F27" w:rsidP="00A050F8">
            <w:pPr>
              <w:pStyle w:val="CERBODY"/>
              <w:rPr>
                <w:lang w:val="en-IE"/>
              </w:rPr>
            </w:pPr>
            <w:r w:rsidRPr="00862C5D">
              <w:rPr>
                <w:lang w:val="en-IE"/>
              </w:rPr>
              <w:t>None</w:t>
            </w:r>
          </w:p>
        </w:tc>
      </w:tr>
    </w:tbl>
    <w:p w:rsidR="00001F27" w:rsidRPr="00862C5D" w:rsidRDefault="00001F27" w:rsidP="00001F27">
      <w:pPr>
        <w:pStyle w:val="CERBODY"/>
        <w:rPr>
          <w:lang w:val="en-IE"/>
        </w:rPr>
      </w:pPr>
    </w:p>
    <w:p w:rsidR="00001F27" w:rsidRPr="00862C5D" w:rsidRDefault="00001F27" w:rsidP="00D43640">
      <w:pPr>
        <w:pStyle w:val="CERAPPENDIXLEVEL3"/>
        <w:rPr>
          <w:lang w:val="en-IE"/>
        </w:rPr>
      </w:pPr>
      <w:bookmarkStart w:id="355" w:name="_Toc477458082"/>
      <w:r w:rsidRPr="00862C5D">
        <w:rPr>
          <w:lang w:val="en-IE"/>
        </w:rPr>
        <w:t>Gross De-Rated Capacity Quantity Data Transaction</w:t>
      </w:r>
      <w:bookmarkEnd w:id="355"/>
    </w:p>
    <w:p w:rsidR="00001F27" w:rsidRPr="00862C5D" w:rsidRDefault="00001F27" w:rsidP="005C432E">
      <w:pPr>
        <w:pStyle w:val="ListParagraph"/>
        <w:numPr>
          <w:ilvl w:val="3"/>
          <w:numId w:val="25"/>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001F27" w:rsidRPr="00862C5D" w:rsidRDefault="00001F27" w:rsidP="005C432E">
      <w:pPr>
        <w:pStyle w:val="ListParagraph"/>
        <w:numPr>
          <w:ilvl w:val="3"/>
          <w:numId w:val="25"/>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001F27" w:rsidRPr="00862C5D" w:rsidRDefault="00001F27" w:rsidP="005C432E">
      <w:pPr>
        <w:pStyle w:val="ListParagraph"/>
        <w:numPr>
          <w:ilvl w:val="3"/>
          <w:numId w:val="25"/>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001F27" w:rsidRPr="00862C5D" w:rsidRDefault="00001F27" w:rsidP="005C432E">
      <w:pPr>
        <w:pStyle w:val="ListParagraph"/>
        <w:numPr>
          <w:ilvl w:val="3"/>
          <w:numId w:val="25"/>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001F27" w:rsidRPr="00862C5D" w:rsidRDefault="00001F27" w:rsidP="005C432E">
      <w:pPr>
        <w:pStyle w:val="ListParagraph"/>
        <w:numPr>
          <w:ilvl w:val="3"/>
          <w:numId w:val="25"/>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001F27" w:rsidRPr="00862C5D" w:rsidRDefault="00001F27" w:rsidP="005C432E">
      <w:pPr>
        <w:pStyle w:val="ListParagraph"/>
        <w:numPr>
          <w:ilvl w:val="3"/>
          <w:numId w:val="25"/>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001F27" w:rsidRPr="00862C5D" w:rsidRDefault="00001F27" w:rsidP="005C432E">
      <w:pPr>
        <w:pStyle w:val="ListParagraph"/>
        <w:numPr>
          <w:ilvl w:val="3"/>
          <w:numId w:val="25"/>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001F27" w:rsidRPr="00862C5D" w:rsidRDefault="00001F27" w:rsidP="00D43640">
      <w:pPr>
        <w:pStyle w:val="CERAPPENDIXLEVEL4"/>
        <w:rPr>
          <w:lang w:val="en-IE"/>
        </w:rPr>
      </w:pPr>
      <w:r w:rsidRPr="00862C5D">
        <w:rPr>
          <w:lang w:val="en-IE"/>
        </w:rPr>
        <w:t xml:space="preserve">The Data Records for the </w:t>
      </w:r>
      <w:r w:rsidR="006C6A01" w:rsidRPr="00862C5D">
        <w:rPr>
          <w:lang w:val="en-IE"/>
        </w:rPr>
        <w:t xml:space="preserve">Gross De-Rated </w:t>
      </w:r>
      <w:r w:rsidRPr="00862C5D">
        <w:rPr>
          <w:lang w:val="en-IE"/>
        </w:rPr>
        <w:t xml:space="preserve">Capacity Quantity Data Transaction are described in </w:t>
      </w:r>
      <w:fldSimple w:instr=" REF _Ref462850348 \h  \* MERGEFORMAT ">
        <w:r w:rsidR="002E3252" w:rsidRPr="002E3252">
          <w:rPr>
            <w:lang w:val="en-IE"/>
          </w:rPr>
          <w:t>Table 9</w:t>
        </w:r>
      </w:fldSimple>
      <w:r w:rsidRPr="00862C5D">
        <w:rPr>
          <w:lang w:val="en-IE"/>
        </w:rPr>
        <w:t xml:space="preserve"> and the Submission Protocol in </w:t>
      </w:r>
      <w:fldSimple w:instr=" REF _Ref462850357 \h  \* MERGEFORMAT ">
        <w:r w:rsidR="002E3252" w:rsidRPr="002E3252">
          <w:rPr>
            <w:lang w:val="en-IE"/>
          </w:rPr>
          <w:t>Table 10</w:t>
        </w:r>
      </w:fldSimple>
      <w:r w:rsidRPr="00862C5D">
        <w:rPr>
          <w:lang w:val="en-IE"/>
        </w:rPr>
        <w:t>.</w:t>
      </w:r>
    </w:p>
    <w:p w:rsidR="00001F27" w:rsidRPr="00862C5D" w:rsidRDefault="00001F27" w:rsidP="00001F27">
      <w:pPr>
        <w:pStyle w:val="CERBODY"/>
        <w:rPr>
          <w:b/>
          <w:lang w:val="en-IE"/>
        </w:rPr>
      </w:pPr>
      <w:bookmarkStart w:id="356" w:name="_Ref462850348"/>
      <w:r w:rsidRPr="00862C5D">
        <w:rPr>
          <w:b/>
          <w:lang w:val="en-IE"/>
        </w:rPr>
        <w:t xml:space="preserve">Table </w:t>
      </w:r>
      <w:r w:rsidR="00E179D6" w:rsidRPr="00862C5D">
        <w:rPr>
          <w:b/>
          <w:lang w:val="en-IE"/>
        </w:rPr>
        <w:fldChar w:fldCharType="begin"/>
      </w:r>
      <w:r w:rsidRPr="00862C5D">
        <w:rPr>
          <w:b/>
          <w:lang w:val="en-IE"/>
        </w:rPr>
        <w:instrText xml:space="preserve"> SEQ Table \* ARABIC </w:instrText>
      </w:r>
      <w:r w:rsidR="00E179D6" w:rsidRPr="00862C5D">
        <w:rPr>
          <w:b/>
          <w:lang w:val="en-IE"/>
        </w:rPr>
        <w:fldChar w:fldCharType="separate"/>
      </w:r>
      <w:r w:rsidR="002E3252">
        <w:rPr>
          <w:b/>
          <w:noProof/>
          <w:lang w:val="en-IE"/>
        </w:rPr>
        <w:t>9</w:t>
      </w:r>
      <w:r w:rsidR="00E179D6" w:rsidRPr="00862C5D">
        <w:rPr>
          <w:b/>
          <w:lang w:val="en-IE"/>
        </w:rPr>
        <w:fldChar w:fldCharType="end"/>
      </w:r>
      <w:bookmarkEnd w:id="356"/>
      <w:r w:rsidRPr="00862C5D">
        <w:rPr>
          <w:b/>
          <w:lang w:val="en-IE"/>
        </w:rPr>
        <w:t xml:space="preserve"> – Gross De-Rated Capacity Quantity Data Transaction Data Records</w:t>
      </w:r>
    </w:p>
    <w:tbl>
      <w:tblPr>
        <w:tblW w:w="7717" w:type="dxa"/>
        <w:tblInd w:w="851" w:type="dxa"/>
        <w:tblBorders>
          <w:top w:val="single" w:sz="12" w:space="0" w:color="808080"/>
          <w:left w:val="nil"/>
          <w:bottom w:val="single" w:sz="12" w:space="0" w:color="808080"/>
          <w:right w:val="nil"/>
          <w:insideH w:val="nil"/>
          <w:insideV w:val="nil"/>
        </w:tblBorders>
        <w:tblLook w:val="00A0"/>
      </w:tblPr>
      <w:tblGrid>
        <w:gridCol w:w="7717"/>
      </w:tblGrid>
      <w:tr w:rsidR="00001F27" w:rsidRPr="00862C5D" w:rsidTr="00A050F8">
        <w:trPr>
          <w:cantSplit/>
        </w:trPr>
        <w:tc>
          <w:tcPr>
            <w:tcW w:w="7717" w:type="dxa"/>
            <w:tcBorders>
              <w:top w:val="single" w:sz="4" w:space="0" w:color="808080"/>
              <w:left w:val="nil"/>
              <w:bottom w:val="nil"/>
              <w:right w:val="nil"/>
            </w:tcBorders>
          </w:tcPr>
          <w:p w:rsidR="00001F27" w:rsidRPr="00862C5D" w:rsidRDefault="00001F27" w:rsidP="00A050F8">
            <w:pPr>
              <w:pStyle w:val="CERBODY"/>
              <w:rPr>
                <w:szCs w:val="24"/>
                <w:lang w:val="en-IE"/>
              </w:rPr>
            </w:pPr>
            <w:r w:rsidRPr="00862C5D">
              <w:rPr>
                <w:lang w:val="en-IE"/>
              </w:rPr>
              <w:t>Participant Name</w:t>
            </w:r>
          </w:p>
        </w:tc>
      </w:tr>
      <w:tr w:rsidR="00001F27" w:rsidRPr="00862C5D" w:rsidTr="00A050F8">
        <w:trPr>
          <w:cantSplit/>
        </w:trPr>
        <w:tc>
          <w:tcPr>
            <w:tcW w:w="7717" w:type="dxa"/>
            <w:tcBorders>
              <w:top w:val="nil"/>
            </w:tcBorders>
          </w:tcPr>
          <w:p w:rsidR="00001F27" w:rsidRPr="00862C5D" w:rsidRDefault="00001F27" w:rsidP="00A050F8">
            <w:pPr>
              <w:pStyle w:val="CERBODY"/>
              <w:rPr>
                <w:szCs w:val="24"/>
                <w:lang w:val="en-IE"/>
              </w:rPr>
            </w:pPr>
            <w:r w:rsidRPr="00862C5D">
              <w:rPr>
                <w:lang w:val="en-IE"/>
              </w:rPr>
              <w:t>Capacity Market Unit ID</w:t>
            </w:r>
          </w:p>
        </w:tc>
      </w:tr>
      <w:tr w:rsidR="00001F27" w:rsidRPr="00862C5D" w:rsidTr="00A050F8">
        <w:trPr>
          <w:cantSplit/>
        </w:trPr>
        <w:tc>
          <w:tcPr>
            <w:tcW w:w="7717" w:type="dxa"/>
            <w:tcBorders>
              <w:top w:val="nil"/>
            </w:tcBorders>
          </w:tcPr>
          <w:p w:rsidR="00001F27" w:rsidRPr="00862C5D" w:rsidRDefault="00001F27" w:rsidP="00A050F8">
            <w:pPr>
              <w:pStyle w:val="CERBODY"/>
              <w:rPr>
                <w:szCs w:val="24"/>
                <w:lang w:val="en-IE"/>
              </w:rPr>
            </w:pPr>
            <w:r w:rsidRPr="00862C5D">
              <w:rPr>
                <w:lang w:val="en-IE"/>
              </w:rPr>
              <w:t>Trading Day</w:t>
            </w:r>
          </w:p>
        </w:tc>
      </w:tr>
      <w:tr w:rsidR="00001F27" w:rsidRPr="00862C5D" w:rsidTr="00A050F8">
        <w:trPr>
          <w:cantSplit/>
        </w:trPr>
        <w:tc>
          <w:tcPr>
            <w:tcW w:w="7717" w:type="dxa"/>
            <w:tcBorders>
              <w:top w:val="nil"/>
            </w:tcBorders>
          </w:tcPr>
          <w:p w:rsidR="00001F27" w:rsidRPr="00862C5D" w:rsidRDefault="00001F27" w:rsidP="00A050F8">
            <w:pPr>
              <w:pStyle w:val="CERBODY"/>
              <w:rPr>
                <w:szCs w:val="24"/>
                <w:lang w:val="en-IE"/>
              </w:rPr>
            </w:pPr>
            <w:r w:rsidRPr="00862C5D">
              <w:rPr>
                <w:lang w:val="en-IE"/>
              </w:rPr>
              <w:t>Imbalance Settlement Period</w:t>
            </w:r>
          </w:p>
        </w:tc>
      </w:tr>
      <w:tr w:rsidR="00001F27" w:rsidRPr="00862C5D" w:rsidTr="00A050F8">
        <w:trPr>
          <w:cantSplit/>
        </w:trPr>
        <w:tc>
          <w:tcPr>
            <w:tcW w:w="7717" w:type="dxa"/>
          </w:tcPr>
          <w:p w:rsidR="00001F27" w:rsidRPr="00862C5D" w:rsidRDefault="00001F27" w:rsidP="00A050F8">
            <w:pPr>
              <w:pStyle w:val="CERBODY"/>
              <w:rPr>
                <w:szCs w:val="24"/>
                <w:lang w:val="en-IE"/>
              </w:rPr>
            </w:pPr>
            <w:r w:rsidRPr="00862C5D">
              <w:rPr>
                <w:lang w:val="en-IE"/>
              </w:rPr>
              <w:t>Gross De-Rated Capacity Quantity (</w:t>
            </w:r>
            <w:proofErr w:type="spellStart"/>
            <w:r w:rsidRPr="00862C5D">
              <w:rPr>
                <w:lang w:val="en-IE"/>
              </w:rPr>
              <w:t>qCDERATEG</w:t>
            </w:r>
            <w:r w:rsidRPr="00862C5D">
              <w:rPr>
                <w:rFonts w:cs="Arial"/>
                <w:vertAlign w:val="subscript"/>
                <w:lang w:val="en-IE"/>
              </w:rPr>
              <w:t>Ωγ</w:t>
            </w:r>
            <w:proofErr w:type="spellEnd"/>
            <w:r w:rsidRPr="00862C5D">
              <w:rPr>
                <w:rFonts w:cs="Arial"/>
                <w:lang w:val="en-IE"/>
              </w:rPr>
              <w:t>)</w:t>
            </w:r>
          </w:p>
        </w:tc>
      </w:tr>
    </w:tbl>
    <w:p w:rsidR="00001F27" w:rsidRPr="00862C5D" w:rsidRDefault="00001F27" w:rsidP="00001F27">
      <w:pPr>
        <w:pStyle w:val="CERBODY"/>
        <w:rPr>
          <w:lang w:val="en-IE" w:eastAsia="en-GB"/>
        </w:rPr>
      </w:pPr>
    </w:p>
    <w:p w:rsidR="00001F27" w:rsidRPr="00862C5D" w:rsidRDefault="00001F27" w:rsidP="00001F27">
      <w:pPr>
        <w:pStyle w:val="CERBODY"/>
        <w:rPr>
          <w:b/>
          <w:lang w:val="en-IE"/>
        </w:rPr>
      </w:pPr>
      <w:bookmarkStart w:id="357" w:name="_Ref462850357"/>
      <w:r w:rsidRPr="00862C5D">
        <w:rPr>
          <w:b/>
          <w:lang w:val="en-IE"/>
        </w:rPr>
        <w:t xml:space="preserve">Table </w:t>
      </w:r>
      <w:r w:rsidR="00E179D6" w:rsidRPr="00862C5D">
        <w:rPr>
          <w:b/>
          <w:lang w:val="en-IE"/>
        </w:rPr>
        <w:fldChar w:fldCharType="begin"/>
      </w:r>
      <w:r w:rsidRPr="00862C5D">
        <w:rPr>
          <w:b/>
          <w:lang w:val="en-IE"/>
        </w:rPr>
        <w:instrText xml:space="preserve"> SEQ Table \* ARABIC </w:instrText>
      </w:r>
      <w:r w:rsidR="00E179D6" w:rsidRPr="00862C5D">
        <w:rPr>
          <w:b/>
          <w:lang w:val="en-IE"/>
        </w:rPr>
        <w:fldChar w:fldCharType="separate"/>
      </w:r>
      <w:r w:rsidR="002E3252">
        <w:rPr>
          <w:b/>
          <w:noProof/>
          <w:lang w:val="en-IE"/>
        </w:rPr>
        <w:t>10</w:t>
      </w:r>
      <w:r w:rsidR="00E179D6" w:rsidRPr="00862C5D">
        <w:rPr>
          <w:b/>
          <w:lang w:val="en-IE"/>
        </w:rPr>
        <w:fldChar w:fldCharType="end"/>
      </w:r>
      <w:bookmarkEnd w:id="357"/>
      <w:r w:rsidRPr="00862C5D">
        <w:rPr>
          <w:b/>
          <w:lang w:val="en-IE"/>
        </w:rPr>
        <w:t xml:space="preserve"> – </w:t>
      </w:r>
      <w:r w:rsidR="006C6A01" w:rsidRPr="00862C5D">
        <w:rPr>
          <w:b/>
          <w:lang w:val="en-IE"/>
        </w:rPr>
        <w:t xml:space="preserve">Gross </w:t>
      </w:r>
      <w:r w:rsidRPr="00862C5D">
        <w:rPr>
          <w:b/>
          <w:lang w:val="en-IE"/>
        </w:rPr>
        <w:t>De-</w:t>
      </w:r>
      <w:r w:rsidR="00BD2A5A" w:rsidRPr="00862C5D">
        <w:rPr>
          <w:b/>
          <w:lang w:val="en-IE"/>
        </w:rPr>
        <w:t>R</w:t>
      </w:r>
      <w:r w:rsidRPr="00862C5D">
        <w:rPr>
          <w:b/>
          <w:lang w:val="en-IE"/>
        </w:rPr>
        <w:t>at</w:t>
      </w:r>
      <w:r w:rsidR="006C6A01" w:rsidRPr="00862C5D">
        <w:rPr>
          <w:b/>
          <w:lang w:val="en-IE"/>
        </w:rPr>
        <w:t>ed</w:t>
      </w:r>
      <w:r w:rsidRPr="00862C5D">
        <w:rPr>
          <w:b/>
          <w:lang w:val="en-IE"/>
        </w:rPr>
        <w:t xml:space="preserve"> </w:t>
      </w:r>
      <w:r w:rsidR="006C6A01" w:rsidRPr="00862C5D">
        <w:rPr>
          <w:b/>
          <w:lang w:val="en-IE"/>
        </w:rPr>
        <w:t>Capacity Quantity</w:t>
      </w:r>
      <w:r w:rsidRPr="00862C5D">
        <w:rPr>
          <w:b/>
          <w:lang w:val="en-IE"/>
        </w:rPr>
        <w:t xml:space="preserve"> Data Transaction Submission Protocol</w:t>
      </w:r>
    </w:p>
    <w:tbl>
      <w:tblPr>
        <w:tblW w:w="7717" w:type="dxa"/>
        <w:tblInd w:w="851" w:type="dxa"/>
        <w:tblBorders>
          <w:top w:val="single" w:sz="12" w:space="0" w:color="808080"/>
          <w:left w:val="nil"/>
          <w:bottom w:val="single" w:sz="12" w:space="0" w:color="808080"/>
          <w:right w:val="nil"/>
          <w:insideH w:val="nil"/>
          <w:insideV w:val="nil"/>
        </w:tblBorders>
        <w:tblLook w:val="00A0"/>
      </w:tblPr>
      <w:tblGrid>
        <w:gridCol w:w="3757"/>
        <w:gridCol w:w="3960"/>
      </w:tblGrid>
      <w:tr w:rsidR="00001F27" w:rsidRPr="00862C5D" w:rsidTr="00A050F8">
        <w:tc>
          <w:tcPr>
            <w:tcW w:w="3757" w:type="dxa"/>
            <w:tcBorders>
              <w:top w:val="single" w:sz="4" w:space="0" w:color="auto"/>
            </w:tcBorders>
          </w:tcPr>
          <w:p w:rsidR="00001F27" w:rsidRPr="00862C5D" w:rsidRDefault="00001F27" w:rsidP="00A050F8">
            <w:pPr>
              <w:pStyle w:val="CERBODY"/>
              <w:rPr>
                <w:szCs w:val="24"/>
                <w:lang w:val="en-IE"/>
              </w:rPr>
            </w:pPr>
            <w:r w:rsidRPr="00862C5D">
              <w:rPr>
                <w:lang w:val="en-IE"/>
              </w:rPr>
              <w:t>Sender</w:t>
            </w:r>
          </w:p>
        </w:tc>
        <w:tc>
          <w:tcPr>
            <w:tcW w:w="3960" w:type="dxa"/>
            <w:tcBorders>
              <w:top w:val="single" w:sz="4" w:space="0" w:color="auto"/>
            </w:tcBorders>
          </w:tcPr>
          <w:p w:rsidR="00001F27" w:rsidRPr="00862C5D" w:rsidRDefault="00001F27" w:rsidP="00A050F8">
            <w:pPr>
              <w:pStyle w:val="CERBODY"/>
              <w:rPr>
                <w:szCs w:val="24"/>
                <w:lang w:val="en-IE"/>
              </w:rPr>
            </w:pPr>
            <w:r w:rsidRPr="00862C5D">
              <w:rPr>
                <w:lang w:val="en-IE"/>
              </w:rPr>
              <w:t>System Operators</w:t>
            </w:r>
          </w:p>
        </w:tc>
      </w:tr>
      <w:tr w:rsidR="00001F27" w:rsidRPr="00862C5D" w:rsidTr="00A050F8">
        <w:tc>
          <w:tcPr>
            <w:tcW w:w="3757" w:type="dxa"/>
          </w:tcPr>
          <w:p w:rsidR="00001F27" w:rsidRPr="00862C5D" w:rsidRDefault="00001F27" w:rsidP="00A050F8">
            <w:pPr>
              <w:pStyle w:val="CERBODY"/>
              <w:rPr>
                <w:szCs w:val="24"/>
                <w:lang w:val="en-IE"/>
              </w:rPr>
            </w:pPr>
            <w:r w:rsidRPr="00862C5D">
              <w:rPr>
                <w:lang w:val="en-IE"/>
              </w:rPr>
              <w:t>Recipient</w:t>
            </w:r>
          </w:p>
        </w:tc>
        <w:tc>
          <w:tcPr>
            <w:tcW w:w="3960" w:type="dxa"/>
          </w:tcPr>
          <w:p w:rsidR="00001F27" w:rsidRPr="00862C5D" w:rsidRDefault="00001F27" w:rsidP="00A050F8">
            <w:pPr>
              <w:pStyle w:val="CERBODY"/>
              <w:rPr>
                <w:szCs w:val="24"/>
                <w:lang w:val="en-IE"/>
              </w:rPr>
            </w:pPr>
            <w:r w:rsidRPr="00862C5D">
              <w:rPr>
                <w:lang w:val="en-IE"/>
              </w:rPr>
              <w:t>Market Operator</w:t>
            </w:r>
          </w:p>
        </w:tc>
      </w:tr>
      <w:tr w:rsidR="00001F27" w:rsidRPr="00862C5D" w:rsidTr="00A050F8">
        <w:tc>
          <w:tcPr>
            <w:tcW w:w="3757" w:type="dxa"/>
          </w:tcPr>
          <w:p w:rsidR="00001F27" w:rsidRPr="00862C5D" w:rsidRDefault="00001F27" w:rsidP="00A050F8">
            <w:pPr>
              <w:pStyle w:val="CERBODY"/>
              <w:rPr>
                <w:szCs w:val="24"/>
                <w:lang w:val="en-IE"/>
              </w:rPr>
            </w:pPr>
            <w:r w:rsidRPr="00862C5D">
              <w:rPr>
                <w:lang w:val="en-IE"/>
              </w:rPr>
              <w:t>Number of Data Transactions</w:t>
            </w:r>
          </w:p>
        </w:tc>
        <w:tc>
          <w:tcPr>
            <w:tcW w:w="3960" w:type="dxa"/>
          </w:tcPr>
          <w:p w:rsidR="00001F27" w:rsidRPr="00862C5D" w:rsidRDefault="00001F27" w:rsidP="00A050F8">
            <w:pPr>
              <w:pStyle w:val="CERBODY"/>
              <w:rPr>
                <w:rFonts w:cs="Arial"/>
                <w:szCs w:val="24"/>
                <w:lang w:val="en-IE"/>
              </w:rPr>
            </w:pPr>
            <w:r w:rsidRPr="00862C5D">
              <w:rPr>
                <w:lang w:val="en-IE"/>
              </w:rPr>
              <w:t>One containing data for each Capacity Market Unit for each Imbalance Settlement Period in the Capacity Year.</w:t>
            </w:r>
          </w:p>
        </w:tc>
      </w:tr>
      <w:tr w:rsidR="00001F27" w:rsidRPr="00862C5D" w:rsidTr="00A050F8">
        <w:tc>
          <w:tcPr>
            <w:tcW w:w="3757" w:type="dxa"/>
          </w:tcPr>
          <w:p w:rsidR="00001F27" w:rsidRPr="00862C5D" w:rsidRDefault="00001F27" w:rsidP="00A050F8">
            <w:pPr>
              <w:pStyle w:val="CERBODY"/>
              <w:rPr>
                <w:szCs w:val="24"/>
                <w:lang w:val="en-IE"/>
              </w:rPr>
            </w:pPr>
            <w:r w:rsidRPr="00862C5D">
              <w:rPr>
                <w:lang w:val="en-IE"/>
              </w:rPr>
              <w:t>Frequency of Data Transactions</w:t>
            </w:r>
          </w:p>
        </w:tc>
        <w:tc>
          <w:tcPr>
            <w:tcW w:w="3960" w:type="dxa"/>
          </w:tcPr>
          <w:p w:rsidR="00001F27" w:rsidRPr="00862C5D" w:rsidRDefault="00001F27" w:rsidP="00A050F8">
            <w:pPr>
              <w:pStyle w:val="CERBODY"/>
              <w:rPr>
                <w:szCs w:val="24"/>
                <w:lang w:val="en-IE"/>
              </w:rPr>
            </w:pPr>
            <w:r w:rsidRPr="00862C5D">
              <w:rPr>
                <w:lang w:val="en-IE"/>
              </w:rPr>
              <w:t>At least once per Capacity Year, plus as updated</w:t>
            </w:r>
          </w:p>
        </w:tc>
      </w:tr>
      <w:tr w:rsidR="00001F27" w:rsidRPr="00862C5D" w:rsidTr="00A050F8">
        <w:tc>
          <w:tcPr>
            <w:tcW w:w="3757" w:type="dxa"/>
          </w:tcPr>
          <w:p w:rsidR="00001F27" w:rsidRPr="00862C5D" w:rsidRDefault="00001F27" w:rsidP="00A050F8">
            <w:pPr>
              <w:pStyle w:val="CERBODY"/>
              <w:rPr>
                <w:szCs w:val="24"/>
                <w:lang w:val="en-IE"/>
              </w:rPr>
            </w:pPr>
            <w:r w:rsidRPr="00862C5D">
              <w:rPr>
                <w:lang w:val="en-IE"/>
              </w:rPr>
              <w:t>First Submission time</w:t>
            </w:r>
          </w:p>
        </w:tc>
        <w:tc>
          <w:tcPr>
            <w:tcW w:w="3960" w:type="dxa"/>
          </w:tcPr>
          <w:p w:rsidR="00001F27" w:rsidRPr="00862C5D" w:rsidRDefault="00001F27" w:rsidP="00A050F8">
            <w:pPr>
              <w:pStyle w:val="CERBODY"/>
              <w:rPr>
                <w:szCs w:val="24"/>
                <w:lang w:val="en-IE"/>
              </w:rPr>
            </w:pPr>
            <w:r w:rsidRPr="00862C5D">
              <w:rPr>
                <w:lang w:val="en-IE"/>
              </w:rPr>
              <w:t>As available</w:t>
            </w:r>
          </w:p>
        </w:tc>
      </w:tr>
      <w:tr w:rsidR="00001F27" w:rsidRPr="00862C5D" w:rsidTr="00A050F8">
        <w:tc>
          <w:tcPr>
            <w:tcW w:w="3757" w:type="dxa"/>
          </w:tcPr>
          <w:p w:rsidR="00001F27" w:rsidRPr="00862C5D" w:rsidRDefault="00001F27" w:rsidP="00A050F8">
            <w:pPr>
              <w:pStyle w:val="CERBODY"/>
              <w:rPr>
                <w:szCs w:val="24"/>
                <w:lang w:val="en-IE"/>
              </w:rPr>
            </w:pPr>
            <w:r w:rsidRPr="00862C5D">
              <w:rPr>
                <w:lang w:val="en-IE"/>
              </w:rPr>
              <w:t>Last Submission time</w:t>
            </w:r>
          </w:p>
        </w:tc>
        <w:tc>
          <w:tcPr>
            <w:tcW w:w="3960" w:type="dxa"/>
          </w:tcPr>
          <w:p w:rsidR="00001F27" w:rsidRPr="00862C5D" w:rsidRDefault="00001F27" w:rsidP="00A050F8">
            <w:pPr>
              <w:pStyle w:val="CERBODY"/>
              <w:rPr>
                <w:lang w:val="en-IE"/>
              </w:rPr>
            </w:pPr>
            <w:r w:rsidRPr="00862C5D">
              <w:rPr>
                <w:lang w:val="en-IE"/>
              </w:rPr>
              <w:t>Prior to Imbalance Settlement Calculation.</w:t>
            </w:r>
          </w:p>
          <w:p w:rsidR="00001F27" w:rsidRPr="00862C5D" w:rsidRDefault="00001F27" w:rsidP="00A050F8">
            <w:pPr>
              <w:pStyle w:val="CERBODY"/>
              <w:rPr>
                <w:szCs w:val="24"/>
                <w:lang w:val="en-IE"/>
              </w:rPr>
            </w:pPr>
            <w:r w:rsidRPr="00862C5D">
              <w:rPr>
                <w:lang w:val="en-IE"/>
              </w:rPr>
              <w:t xml:space="preserve">As required to resolve a Settlement </w:t>
            </w:r>
            <w:r w:rsidRPr="00862C5D">
              <w:rPr>
                <w:lang w:val="en-IE"/>
              </w:rPr>
              <w:lastRenderedPageBreak/>
              <w:t>Query or a Dispute where the Data Records in the Transaction are discovered to be in error.</w:t>
            </w:r>
          </w:p>
        </w:tc>
      </w:tr>
      <w:tr w:rsidR="00001F27" w:rsidRPr="00862C5D" w:rsidTr="00A050F8">
        <w:tc>
          <w:tcPr>
            <w:tcW w:w="3757" w:type="dxa"/>
          </w:tcPr>
          <w:p w:rsidR="00001F27" w:rsidRPr="00862C5D" w:rsidRDefault="00001F27" w:rsidP="00A050F8">
            <w:pPr>
              <w:pStyle w:val="CERBODY"/>
              <w:rPr>
                <w:szCs w:val="24"/>
                <w:lang w:val="en-IE"/>
              </w:rPr>
            </w:pPr>
            <w:r w:rsidRPr="00862C5D">
              <w:rPr>
                <w:lang w:val="en-IE"/>
              </w:rPr>
              <w:lastRenderedPageBreak/>
              <w:t xml:space="preserve">Permitted frequency of resubmission </w:t>
            </w:r>
            <w:r w:rsidRPr="00862C5D">
              <w:rPr>
                <w:rFonts w:cs="Arial"/>
                <w:lang w:val="en-IE"/>
              </w:rPr>
              <w:t>prior to last submission time</w:t>
            </w:r>
          </w:p>
        </w:tc>
        <w:tc>
          <w:tcPr>
            <w:tcW w:w="3960" w:type="dxa"/>
          </w:tcPr>
          <w:p w:rsidR="00001F27" w:rsidRPr="00862C5D" w:rsidRDefault="00001F27" w:rsidP="00A050F8">
            <w:pPr>
              <w:pStyle w:val="CERBODY"/>
              <w:rPr>
                <w:szCs w:val="24"/>
                <w:lang w:val="en-IE"/>
              </w:rPr>
            </w:pPr>
            <w:r w:rsidRPr="00862C5D">
              <w:rPr>
                <w:rFonts w:cs="Arial"/>
                <w:lang w:val="en-IE"/>
              </w:rPr>
              <w:t>Unlimited</w:t>
            </w:r>
          </w:p>
        </w:tc>
      </w:tr>
      <w:tr w:rsidR="00001F27" w:rsidRPr="00862C5D" w:rsidTr="00A050F8">
        <w:tc>
          <w:tcPr>
            <w:tcW w:w="3757" w:type="dxa"/>
          </w:tcPr>
          <w:p w:rsidR="00001F27" w:rsidRPr="00862C5D" w:rsidRDefault="00001F27" w:rsidP="00A050F8">
            <w:pPr>
              <w:pStyle w:val="CERBODY"/>
              <w:rPr>
                <w:lang w:val="en-IE"/>
              </w:rPr>
            </w:pPr>
            <w:r w:rsidRPr="00862C5D">
              <w:rPr>
                <w:lang w:val="en-IE"/>
              </w:rPr>
              <w:t>Required resubmission subsequent to last submission time</w:t>
            </w:r>
          </w:p>
        </w:tc>
        <w:tc>
          <w:tcPr>
            <w:tcW w:w="3960" w:type="dxa"/>
          </w:tcPr>
          <w:p w:rsidR="00001F27" w:rsidRPr="00862C5D" w:rsidRDefault="00001F27" w:rsidP="00A050F8">
            <w:pPr>
              <w:pStyle w:val="CERBODY"/>
              <w:rPr>
                <w:szCs w:val="24"/>
                <w:lang w:val="en-IE"/>
              </w:rPr>
            </w:pPr>
            <w:r w:rsidRPr="00862C5D">
              <w:rPr>
                <w:lang w:val="en-IE"/>
              </w:rPr>
              <w:t>Prior to Imbalance Settlement Calculation and within 10 Working Days of notification to the System Operator of an upheld Settlement Query or Dispute if the error has High Materiality, or if the last Timetabled Settlement Rerun has occurred.</w:t>
            </w:r>
          </w:p>
          <w:p w:rsidR="00001F27" w:rsidRPr="00862C5D" w:rsidRDefault="00001F27" w:rsidP="00A050F8">
            <w:pPr>
              <w:pStyle w:val="CERBODY"/>
              <w:rPr>
                <w:rFonts w:cs="Arial"/>
                <w:lang w:val="en-IE"/>
              </w:rPr>
            </w:pPr>
            <w:r w:rsidRPr="00862C5D">
              <w:rPr>
                <w:lang w:val="en-IE"/>
              </w:rPr>
              <w:t>If the error has Low Materiality resubmission will occur by the deadline for data provision for Timetabled Settlement Rerun as specified in the Settlement Calendar.</w:t>
            </w:r>
          </w:p>
        </w:tc>
      </w:tr>
      <w:tr w:rsidR="00001F27" w:rsidRPr="00862C5D" w:rsidTr="00A050F8">
        <w:tc>
          <w:tcPr>
            <w:tcW w:w="3757" w:type="dxa"/>
          </w:tcPr>
          <w:p w:rsidR="00001F27" w:rsidRPr="00862C5D" w:rsidRDefault="00001F27" w:rsidP="00A050F8">
            <w:pPr>
              <w:pStyle w:val="CERBODY"/>
              <w:rPr>
                <w:lang w:val="en-IE"/>
              </w:rPr>
            </w:pPr>
            <w:r w:rsidRPr="00862C5D">
              <w:rPr>
                <w:lang w:val="en-IE"/>
              </w:rPr>
              <w:t>Valid Communication Channels</w:t>
            </w:r>
          </w:p>
        </w:tc>
        <w:tc>
          <w:tcPr>
            <w:tcW w:w="3960" w:type="dxa"/>
          </w:tcPr>
          <w:p w:rsidR="00001F27" w:rsidRPr="00862C5D" w:rsidRDefault="00001F27" w:rsidP="00A050F8">
            <w:pPr>
              <w:pStyle w:val="CERBODY"/>
              <w:rPr>
                <w:lang w:val="en-IE"/>
              </w:rPr>
            </w:pPr>
            <w:r w:rsidRPr="00862C5D">
              <w:rPr>
                <w:lang w:val="en-IE"/>
              </w:rPr>
              <w:t>Type 1 (manual)/ Type 3 (computer to computer)</w:t>
            </w:r>
          </w:p>
        </w:tc>
      </w:tr>
      <w:tr w:rsidR="00001F27" w:rsidRPr="00862C5D" w:rsidTr="00A050F8">
        <w:tc>
          <w:tcPr>
            <w:tcW w:w="3757" w:type="dxa"/>
          </w:tcPr>
          <w:p w:rsidR="00001F27" w:rsidRPr="00862C5D" w:rsidRDefault="00001F27" w:rsidP="00A050F8">
            <w:pPr>
              <w:pStyle w:val="CERBODY"/>
              <w:rPr>
                <w:lang w:val="en-IE"/>
              </w:rPr>
            </w:pPr>
            <w:r w:rsidRPr="00862C5D">
              <w:rPr>
                <w:lang w:val="en-IE"/>
              </w:rPr>
              <w:t xml:space="preserve">Process for data validation </w:t>
            </w:r>
          </w:p>
        </w:tc>
        <w:tc>
          <w:tcPr>
            <w:tcW w:w="3960" w:type="dxa"/>
          </w:tcPr>
          <w:p w:rsidR="00001F27" w:rsidRPr="00862C5D" w:rsidRDefault="00001F27" w:rsidP="00A050F8">
            <w:pPr>
              <w:pStyle w:val="CERBODY"/>
              <w:rPr>
                <w:lang w:val="en-IE"/>
              </w:rPr>
            </w:pPr>
            <w:r w:rsidRPr="00862C5D">
              <w:rPr>
                <w:lang w:val="en-IE"/>
              </w:rPr>
              <w:t>None</w:t>
            </w:r>
          </w:p>
        </w:tc>
      </w:tr>
    </w:tbl>
    <w:p w:rsidR="00AB1A55" w:rsidRPr="00862C5D" w:rsidRDefault="00AB1A55">
      <w:r w:rsidRPr="00862C5D">
        <w:br w:type="page"/>
      </w:r>
    </w:p>
    <w:p w:rsidR="00577FDA" w:rsidRPr="00862C5D" w:rsidRDefault="00577FDA" w:rsidP="00577FDA">
      <w:pPr>
        <w:pStyle w:val="CERAPPENDIXLEVEL1"/>
        <w:rPr>
          <w:lang w:val="en-IE"/>
        </w:rPr>
      </w:pPr>
      <w:bookmarkStart w:id="358" w:name="_Toc477458083"/>
      <w:r w:rsidRPr="00862C5D">
        <w:rPr>
          <w:lang w:val="en-IE"/>
        </w:rPr>
        <w:lastRenderedPageBreak/>
        <w:t>Flagging and Tagging</w:t>
      </w:r>
      <w:bookmarkEnd w:id="358"/>
    </w:p>
    <w:p w:rsidR="00381377" w:rsidRPr="00862C5D" w:rsidRDefault="00381377" w:rsidP="00577FDA">
      <w:pPr>
        <w:pStyle w:val="CERAPPENDIXLEVEL2"/>
        <w:rPr>
          <w:lang w:val="en-IE"/>
        </w:rPr>
      </w:pPr>
      <w:bookmarkStart w:id="359" w:name="_Toc477458084"/>
      <w:r w:rsidRPr="00862C5D">
        <w:rPr>
          <w:lang w:val="en-IE"/>
        </w:rPr>
        <w:t>S</w:t>
      </w:r>
      <w:r w:rsidR="009A19E0" w:rsidRPr="00862C5D">
        <w:rPr>
          <w:lang w:val="en-IE"/>
        </w:rPr>
        <w:t>ystem</w:t>
      </w:r>
      <w:r w:rsidRPr="00862C5D">
        <w:rPr>
          <w:lang w:val="en-IE"/>
        </w:rPr>
        <w:t xml:space="preserve"> Operator and Non-Marginal Flagging</w:t>
      </w:r>
      <w:bookmarkEnd w:id="359"/>
    </w:p>
    <w:p w:rsidR="00505C36" w:rsidRPr="00862C5D" w:rsidRDefault="00381377" w:rsidP="00577FDA">
      <w:pPr>
        <w:pStyle w:val="CERAPPENDIXLEVEL4"/>
        <w:rPr>
          <w:lang w:val="en-IE"/>
        </w:rPr>
      </w:pPr>
      <w:r w:rsidRPr="00862C5D">
        <w:rPr>
          <w:lang w:val="en-IE"/>
        </w:rPr>
        <w:t>For each Imbalance Pricing Period</w:t>
      </w:r>
      <w:r w:rsidR="008E6C56" w:rsidRPr="00862C5D">
        <w:rPr>
          <w:lang w:val="en-IE"/>
        </w:rPr>
        <w:t>,</w:t>
      </w:r>
      <w:r w:rsidRPr="00862C5D">
        <w:rPr>
          <w:lang w:val="en-IE"/>
        </w:rPr>
        <w:t xml:space="preserve"> φ, the </w:t>
      </w:r>
      <w:r w:rsidR="00E017A9" w:rsidRPr="00862C5D">
        <w:rPr>
          <w:lang w:val="en-IE"/>
        </w:rPr>
        <w:t>System</w:t>
      </w:r>
      <w:r w:rsidRPr="00862C5D">
        <w:rPr>
          <w:lang w:val="en-IE"/>
        </w:rPr>
        <w:t xml:space="preserve"> Operator</w:t>
      </w:r>
      <w:r w:rsidR="0098620F" w:rsidRPr="00862C5D">
        <w:rPr>
          <w:lang w:val="en-IE"/>
        </w:rPr>
        <w:t>s</w:t>
      </w:r>
      <w:r w:rsidRPr="00862C5D">
        <w:rPr>
          <w:lang w:val="en-IE"/>
        </w:rPr>
        <w:t xml:space="preserve"> shall use information from the most recent Indicative Operations Schedule to identify whether a Generator Unit’s scheduled output is bound by the presence of an Operational Constraint and where </w:t>
      </w:r>
      <w:r w:rsidR="00296A98" w:rsidRPr="00862C5D">
        <w:rPr>
          <w:lang w:val="en-IE"/>
        </w:rPr>
        <w:t>they</w:t>
      </w:r>
      <w:r w:rsidRPr="00862C5D">
        <w:rPr>
          <w:lang w:val="en-IE"/>
        </w:rPr>
        <w:t xml:space="preserve"> determine that the Generator Unit is so bound, shall set the System Operator Flag (</w:t>
      </w:r>
      <w:proofErr w:type="spellStart"/>
      <w:r w:rsidRPr="00862C5D">
        <w:rPr>
          <w:lang w:val="en-IE"/>
        </w:rPr>
        <w:t>FSO</w:t>
      </w:r>
      <w:r w:rsidRPr="00862C5D">
        <w:rPr>
          <w:vertAlign w:val="subscript"/>
          <w:lang w:val="en-IE"/>
        </w:rPr>
        <w:t>uφ</w:t>
      </w:r>
      <w:proofErr w:type="spellEnd"/>
      <w:r w:rsidRPr="00862C5D">
        <w:rPr>
          <w:lang w:val="en-IE"/>
        </w:rPr>
        <w:t>) for that Generator Unit</w:t>
      </w:r>
      <w:r w:rsidR="008E6C56" w:rsidRPr="00862C5D">
        <w:rPr>
          <w:lang w:val="en-IE"/>
        </w:rPr>
        <w:t>, u,</w:t>
      </w:r>
      <w:r w:rsidRPr="00862C5D">
        <w:rPr>
          <w:lang w:val="en-IE"/>
        </w:rPr>
        <w:t xml:space="preserve"> equal to zero for that Imbalance Pricing Period</w:t>
      </w:r>
      <w:r w:rsidR="008E6C56" w:rsidRPr="00862C5D">
        <w:rPr>
          <w:lang w:val="en-IE"/>
        </w:rPr>
        <w:t>, φ</w:t>
      </w:r>
      <w:r w:rsidRPr="00862C5D">
        <w:rPr>
          <w:lang w:val="en-IE"/>
        </w:rPr>
        <w:t>.</w:t>
      </w:r>
      <w:r w:rsidR="008E6C56" w:rsidRPr="00862C5D">
        <w:rPr>
          <w:lang w:val="en-IE"/>
        </w:rPr>
        <w:t xml:space="preserve"> </w:t>
      </w:r>
      <w:r w:rsidR="008E6C56" w:rsidRPr="00B622E8">
        <w:rPr>
          <w:lang w:val="en-IE"/>
        </w:rPr>
        <w:t>Otherwise, the System Operator</w:t>
      </w:r>
      <w:r w:rsidR="00A343CE" w:rsidRPr="00862C5D">
        <w:rPr>
          <w:lang w:val="en-IE"/>
        </w:rPr>
        <w:t>s</w:t>
      </w:r>
      <w:r w:rsidR="008E6C56" w:rsidRPr="00B622E8">
        <w:rPr>
          <w:lang w:val="en-IE"/>
        </w:rPr>
        <w:t xml:space="preserve"> shall set the System Operator Flag </w:t>
      </w:r>
      <w:r w:rsidR="00994B49" w:rsidRPr="00862C5D">
        <w:rPr>
          <w:lang w:val="en-IE"/>
        </w:rPr>
        <w:t>(</w:t>
      </w:r>
      <w:proofErr w:type="spellStart"/>
      <w:r w:rsidR="00994B49" w:rsidRPr="00862C5D">
        <w:rPr>
          <w:lang w:val="en-IE"/>
        </w:rPr>
        <w:t>FSO</w:t>
      </w:r>
      <w:r w:rsidR="00994B49" w:rsidRPr="00862C5D">
        <w:rPr>
          <w:vertAlign w:val="subscript"/>
          <w:lang w:val="en-IE"/>
        </w:rPr>
        <w:t>uφ</w:t>
      </w:r>
      <w:proofErr w:type="spellEnd"/>
      <w:r w:rsidR="00994B49" w:rsidRPr="00862C5D">
        <w:rPr>
          <w:lang w:val="en-IE"/>
        </w:rPr>
        <w:t xml:space="preserve">) </w:t>
      </w:r>
      <w:r w:rsidR="00431D07" w:rsidRPr="00862C5D">
        <w:rPr>
          <w:lang w:val="en-IE"/>
        </w:rPr>
        <w:t xml:space="preserve">for that Generator Unit, u, </w:t>
      </w:r>
      <w:r w:rsidR="008E6C56" w:rsidRPr="00B622E8">
        <w:rPr>
          <w:lang w:val="en-IE"/>
        </w:rPr>
        <w:t>equal to one for that Imbalance Pricing Period</w:t>
      </w:r>
      <w:r w:rsidR="00431D07" w:rsidRPr="00862C5D">
        <w:rPr>
          <w:lang w:val="en-IE"/>
        </w:rPr>
        <w:t>, φ</w:t>
      </w:r>
      <w:r w:rsidR="008E6C56" w:rsidRPr="00B622E8">
        <w:rPr>
          <w:lang w:val="en-IE"/>
        </w:rPr>
        <w:t>.</w:t>
      </w:r>
    </w:p>
    <w:p w:rsidR="00576B4C" w:rsidRPr="00862C5D" w:rsidRDefault="008E6C56" w:rsidP="00CD1AA3">
      <w:pPr>
        <w:pStyle w:val="CERAPPENDIXLEVEL4"/>
        <w:rPr>
          <w:lang w:val="en-IE"/>
        </w:rPr>
      </w:pPr>
      <w:r w:rsidRPr="00B622E8">
        <w:rPr>
          <w:lang w:val="en-IE"/>
        </w:rPr>
        <w:t xml:space="preserve">For each Imbalance Pricing Period, φ, the System Operators shall use information from the most recent Indicative Operations Schedule to identify whether a Generator Unit’s scheduled output is bound by the presence of an Operational Constraint relating to the provision of Replacement Reserve, and where </w:t>
      </w:r>
      <w:r w:rsidR="00A343CE" w:rsidRPr="00862C5D">
        <w:rPr>
          <w:lang w:val="en-IE"/>
        </w:rPr>
        <w:t>they</w:t>
      </w:r>
      <w:r w:rsidRPr="00B622E8">
        <w:rPr>
          <w:lang w:val="en-IE"/>
        </w:rPr>
        <w:t xml:space="preserve"> determine that the Generator Unit is so bound, shall set the System Service Flag (</w:t>
      </w:r>
      <w:proofErr w:type="spellStart"/>
      <w:r w:rsidRPr="00B622E8">
        <w:rPr>
          <w:lang w:val="en-IE"/>
        </w:rPr>
        <w:t>FSS</w:t>
      </w:r>
      <w:r w:rsidRPr="00B622E8">
        <w:rPr>
          <w:vertAlign w:val="subscript"/>
          <w:lang w:val="en-IE"/>
        </w:rPr>
        <w:t>uφ</w:t>
      </w:r>
      <w:proofErr w:type="spellEnd"/>
      <w:r w:rsidRPr="00B622E8">
        <w:rPr>
          <w:lang w:val="en-IE"/>
        </w:rPr>
        <w:t>) for that Generator Unit, u, equal to zero for that Imbalance Pricing Period, φ. Otherwise, the System Operator</w:t>
      </w:r>
      <w:r w:rsidR="00A343CE" w:rsidRPr="00862C5D">
        <w:rPr>
          <w:lang w:val="en-IE"/>
        </w:rPr>
        <w:t>s</w:t>
      </w:r>
      <w:r w:rsidRPr="00B622E8">
        <w:rPr>
          <w:lang w:val="en-IE"/>
        </w:rPr>
        <w:t xml:space="preserve"> shall set the System Service Flag</w:t>
      </w:r>
      <w:r w:rsidR="00994B49" w:rsidRPr="00862C5D">
        <w:rPr>
          <w:lang w:val="en-IE"/>
        </w:rPr>
        <w:t xml:space="preserve"> (</w:t>
      </w:r>
      <w:proofErr w:type="spellStart"/>
      <w:r w:rsidR="00994B49" w:rsidRPr="00862C5D">
        <w:rPr>
          <w:lang w:val="en-IE"/>
        </w:rPr>
        <w:t>FSS</w:t>
      </w:r>
      <w:r w:rsidR="00994B49" w:rsidRPr="00862C5D">
        <w:rPr>
          <w:vertAlign w:val="subscript"/>
          <w:lang w:val="en-IE"/>
        </w:rPr>
        <w:t>uφ</w:t>
      </w:r>
      <w:proofErr w:type="spellEnd"/>
      <w:r w:rsidR="00994B49" w:rsidRPr="00862C5D">
        <w:rPr>
          <w:lang w:val="en-IE"/>
        </w:rPr>
        <w:t xml:space="preserve">) </w:t>
      </w:r>
      <w:r w:rsidR="00364183" w:rsidRPr="00862C5D">
        <w:rPr>
          <w:lang w:val="en-IE"/>
        </w:rPr>
        <w:t xml:space="preserve">for that Generator Unit, u, </w:t>
      </w:r>
      <w:r w:rsidRPr="00B622E8">
        <w:rPr>
          <w:lang w:val="en-IE"/>
        </w:rPr>
        <w:t>equal to one for that Imbalance Pricing Period</w:t>
      </w:r>
      <w:r w:rsidR="00CD1AA3" w:rsidRPr="00862C5D">
        <w:rPr>
          <w:lang w:val="en-IE"/>
        </w:rPr>
        <w:t>, φ</w:t>
      </w:r>
      <w:r w:rsidRPr="00B622E8">
        <w:rPr>
          <w:lang w:val="en-IE"/>
        </w:rPr>
        <w:t>.</w:t>
      </w:r>
    </w:p>
    <w:p w:rsidR="00381377" w:rsidRPr="00862C5D" w:rsidRDefault="00381377" w:rsidP="00577FDA">
      <w:pPr>
        <w:pStyle w:val="CERAPPENDIXLEVEL4"/>
        <w:rPr>
          <w:lang w:val="en-IE"/>
        </w:rPr>
      </w:pPr>
      <w:r w:rsidRPr="00862C5D">
        <w:rPr>
          <w:lang w:val="en-IE"/>
        </w:rPr>
        <w:t>For each Imbalance Pricing Period</w:t>
      </w:r>
      <w:r w:rsidR="008E6C56" w:rsidRPr="00862C5D">
        <w:rPr>
          <w:lang w:val="en-IE"/>
        </w:rPr>
        <w:t>,</w:t>
      </w:r>
      <w:r w:rsidRPr="00862C5D">
        <w:rPr>
          <w:lang w:val="en-IE"/>
        </w:rPr>
        <w:t xml:space="preserve"> φ, the </w:t>
      </w:r>
      <w:r w:rsidR="00E017A9" w:rsidRPr="00862C5D">
        <w:rPr>
          <w:lang w:val="en-IE"/>
        </w:rPr>
        <w:t>System</w:t>
      </w:r>
      <w:r w:rsidRPr="00862C5D">
        <w:rPr>
          <w:lang w:val="en-IE"/>
        </w:rPr>
        <w:t xml:space="preserve"> Operator</w:t>
      </w:r>
      <w:r w:rsidR="0098620F" w:rsidRPr="00862C5D">
        <w:rPr>
          <w:lang w:val="en-IE"/>
        </w:rPr>
        <w:t>s</w:t>
      </w:r>
      <w:r w:rsidRPr="00862C5D">
        <w:rPr>
          <w:lang w:val="en-IE"/>
        </w:rPr>
        <w:t xml:space="preserve"> shall use information from the most recent Indicative Operations Schedule to identify whether a Generator Unit’s scheduled output is bound by the presence of a Unit Constraint and where </w:t>
      </w:r>
      <w:r w:rsidR="00296A98" w:rsidRPr="00862C5D">
        <w:rPr>
          <w:lang w:val="en-IE"/>
        </w:rPr>
        <w:t>they</w:t>
      </w:r>
      <w:r w:rsidRPr="00862C5D">
        <w:rPr>
          <w:lang w:val="en-IE"/>
        </w:rPr>
        <w:t xml:space="preserve"> determine that the Generator Unit is so bound, shall set the Non-Marginal Flag (</w:t>
      </w:r>
      <w:proofErr w:type="spellStart"/>
      <w:r w:rsidRPr="00862C5D">
        <w:rPr>
          <w:lang w:val="en-IE"/>
        </w:rPr>
        <w:t>FNM</w:t>
      </w:r>
      <w:r w:rsidRPr="00862C5D">
        <w:rPr>
          <w:vertAlign w:val="subscript"/>
          <w:lang w:val="en-IE"/>
        </w:rPr>
        <w:t>uφ</w:t>
      </w:r>
      <w:proofErr w:type="spellEnd"/>
      <w:r w:rsidRPr="00862C5D">
        <w:rPr>
          <w:lang w:val="en-IE"/>
        </w:rPr>
        <w:t>) for that Generator Unit</w:t>
      </w:r>
      <w:r w:rsidR="008E6C56" w:rsidRPr="00862C5D">
        <w:rPr>
          <w:lang w:val="en-IE"/>
        </w:rPr>
        <w:t>, u,</w:t>
      </w:r>
      <w:r w:rsidRPr="00862C5D">
        <w:rPr>
          <w:lang w:val="en-IE"/>
        </w:rPr>
        <w:t xml:space="preserve"> equal to zero for that Imbalance Pricing Period</w:t>
      </w:r>
      <w:r w:rsidR="008E6C56" w:rsidRPr="00862C5D">
        <w:rPr>
          <w:lang w:val="en-IE"/>
        </w:rPr>
        <w:t>, φ</w:t>
      </w:r>
      <w:r w:rsidRPr="00862C5D">
        <w:rPr>
          <w:lang w:val="en-IE"/>
        </w:rPr>
        <w:t>.</w:t>
      </w:r>
      <w:r w:rsidR="008E6C56" w:rsidRPr="00862C5D">
        <w:rPr>
          <w:lang w:val="en-IE"/>
        </w:rPr>
        <w:t xml:space="preserve"> </w:t>
      </w:r>
      <w:r w:rsidR="008E6C56" w:rsidRPr="00B622E8">
        <w:rPr>
          <w:lang w:val="en-IE"/>
        </w:rPr>
        <w:t>Otherwise, the System Operator</w:t>
      </w:r>
      <w:r w:rsidR="00A343CE" w:rsidRPr="00862C5D">
        <w:rPr>
          <w:lang w:val="en-IE"/>
        </w:rPr>
        <w:t>s</w:t>
      </w:r>
      <w:r w:rsidR="008E6C56" w:rsidRPr="00B622E8">
        <w:rPr>
          <w:lang w:val="en-IE"/>
        </w:rPr>
        <w:t xml:space="preserve"> shall set the </w:t>
      </w:r>
      <w:r w:rsidR="00A343CE" w:rsidRPr="00862C5D">
        <w:rPr>
          <w:lang w:val="en-IE"/>
        </w:rPr>
        <w:t>Non-Marginal</w:t>
      </w:r>
      <w:r w:rsidR="008E6C56" w:rsidRPr="00B622E8">
        <w:rPr>
          <w:lang w:val="en-IE"/>
        </w:rPr>
        <w:t xml:space="preserve"> Flag </w:t>
      </w:r>
      <w:r w:rsidR="008A086A" w:rsidRPr="00862C5D">
        <w:rPr>
          <w:lang w:val="en-IE"/>
        </w:rPr>
        <w:t>(</w:t>
      </w:r>
      <w:proofErr w:type="spellStart"/>
      <w:r w:rsidR="008A086A" w:rsidRPr="00862C5D">
        <w:rPr>
          <w:lang w:val="en-IE"/>
        </w:rPr>
        <w:t>FNM</w:t>
      </w:r>
      <w:r w:rsidR="008A086A" w:rsidRPr="00862C5D">
        <w:rPr>
          <w:vertAlign w:val="subscript"/>
          <w:lang w:val="en-IE"/>
        </w:rPr>
        <w:t>uφ</w:t>
      </w:r>
      <w:proofErr w:type="spellEnd"/>
      <w:r w:rsidR="008A086A" w:rsidRPr="00862C5D">
        <w:rPr>
          <w:lang w:val="en-IE"/>
        </w:rPr>
        <w:t xml:space="preserve">) </w:t>
      </w:r>
      <w:r w:rsidR="00431D07" w:rsidRPr="00862C5D">
        <w:rPr>
          <w:lang w:val="en-IE"/>
        </w:rPr>
        <w:t xml:space="preserve">for that Generator Unit, u, </w:t>
      </w:r>
      <w:r w:rsidR="008E6C56" w:rsidRPr="00B622E8">
        <w:rPr>
          <w:lang w:val="en-IE"/>
        </w:rPr>
        <w:t>equal to one for that Imbalance Pricing Period</w:t>
      </w:r>
      <w:r w:rsidR="00431D07" w:rsidRPr="00862C5D">
        <w:rPr>
          <w:lang w:val="en-IE"/>
        </w:rPr>
        <w:t>, φ</w:t>
      </w:r>
      <w:r w:rsidR="008E6C56" w:rsidRPr="00B622E8">
        <w:rPr>
          <w:lang w:val="en-IE"/>
        </w:rPr>
        <w:t>.</w:t>
      </w:r>
    </w:p>
    <w:p w:rsidR="002B6335" w:rsidRPr="00862C5D" w:rsidRDefault="00381377" w:rsidP="00577FDA">
      <w:pPr>
        <w:pStyle w:val="CERAPPENDIXLEVEL4"/>
        <w:rPr>
          <w:lang w:val="en-IE"/>
        </w:rPr>
      </w:pPr>
      <w:r w:rsidRPr="00862C5D">
        <w:rPr>
          <w:lang w:val="en-IE"/>
        </w:rPr>
        <w:t xml:space="preserve">The </w:t>
      </w:r>
      <w:r w:rsidR="00E017A9" w:rsidRPr="00862C5D">
        <w:rPr>
          <w:lang w:val="en-IE"/>
        </w:rPr>
        <w:t>System</w:t>
      </w:r>
      <w:r w:rsidRPr="00862C5D">
        <w:rPr>
          <w:lang w:val="en-IE"/>
        </w:rPr>
        <w:t xml:space="preserve"> Operator</w:t>
      </w:r>
      <w:r w:rsidR="00296A98" w:rsidRPr="00862C5D">
        <w:rPr>
          <w:lang w:val="en-IE"/>
        </w:rPr>
        <w:t>s</w:t>
      </w:r>
      <w:r w:rsidRPr="00862C5D">
        <w:rPr>
          <w:lang w:val="en-IE"/>
        </w:rPr>
        <w:t xml:space="preserve"> shall publish</w:t>
      </w:r>
      <w:r w:rsidR="003A658F" w:rsidRPr="00862C5D">
        <w:rPr>
          <w:lang w:val="en-IE"/>
        </w:rPr>
        <w:t xml:space="preserve"> </w:t>
      </w:r>
      <w:r w:rsidR="002B6335" w:rsidRPr="00862C5D">
        <w:rPr>
          <w:lang w:val="en-IE"/>
        </w:rPr>
        <w:t xml:space="preserve">a </w:t>
      </w:r>
      <w:r w:rsidR="00DE5E39" w:rsidRPr="00862C5D">
        <w:rPr>
          <w:lang w:val="en-IE"/>
        </w:rPr>
        <w:t>“</w:t>
      </w:r>
      <w:r w:rsidR="002B6335" w:rsidRPr="00862C5D">
        <w:rPr>
          <w:lang w:val="en-IE"/>
        </w:rPr>
        <w:t>Methodology for determining System Operator and Non-Marginal Flags</w:t>
      </w:r>
      <w:r w:rsidR="00DE5E39" w:rsidRPr="00862C5D">
        <w:rPr>
          <w:lang w:val="en-IE"/>
        </w:rPr>
        <w:t>”</w:t>
      </w:r>
      <w:r w:rsidR="003A658F" w:rsidRPr="00862C5D">
        <w:rPr>
          <w:lang w:val="en-IE"/>
        </w:rPr>
        <w:t xml:space="preserve"> including </w:t>
      </w:r>
      <w:r w:rsidRPr="00862C5D">
        <w:rPr>
          <w:lang w:val="en-IE"/>
        </w:rPr>
        <w:t>detail</w:t>
      </w:r>
      <w:r w:rsidR="003A658F" w:rsidRPr="00862C5D">
        <w:rPr>
          <w:lang w:val="en-IE"/>
        </w:rPr>
        <w:t>ed information</w:t>
      </w:r>
      <w:r w:rsidRPr="00862C5D">
        <w:rPr>
          <w:lang w:val="en-IE"/>
        </w:rPr>
        <w:t xml:space="preserve"> o</w:t>
      </w:r>
      <w:r w:rsidR="003A658F" w:rsidRPr="00862C5D">
        <w:rPr>
          <w:lang w:val="en-IE"/>
        </w:rPr>
        <w:t>n</w:t>
      </w:r>
      <w:r w:rsidRPr="00862C5D">
        <w:rPr>
          <w:lang w:val="en-IE"/>
        </w:rPr>
        <w:t xml:space="preserve"> how </w:t>
      </w:r>
      <w:r w:rsidR="003A658F" w:rsidRPr="00862C5D">
        <w:rPr>
          <w:lang w:val="en-IE"/>
        </w:rPr>
        <w:t xml:space="preserve">System Operator Flags and Non-Marginal Flags are determined for each </w:t>
      </w:r>
      <w:r w:rsidRPr="00862C5D">
        <w:rPr>
          <w:lang w:val="en-IE"/>
        </w:rPr>
        <w:t xml:space="preserve">Operational </w:t>
      </w:r>
      <w:r w:rsidR="003A658F" w:rsidRPr="00862C5D">
        <w:rPr>
          <w:lang w:val="en-IE"/>
        </w:rPr>
        <w:t xml:space="preserve">Constraint </w:t>
      </w:r>
      <w:r w:rsidRPr="00862C5D">
        <w:rPr>
          <w:lang w:val="en-IE"/>
        </w:rPr>
        <w:t xml:space="preserve">and Unit </w:t>
      </w:r>
      <w:r w:rsidR="003A658F" w:rsidRPr="00862C5D">
        <w:rPr>
          <w:lang w:val="en-IE"/>
        </w:rPr>
        <w:t>C</w:t>
      </w:r>
      <w:r w:rsidRPr="00862C5D">
        <w:rPr>
          <w:lang w:val="en-IE"/>
        </w:rPr>
        <w:t>onstraint</w:t>
      </w:r>
      <w:r w:rsidR="003A658F" w:rsidRPr="00862C5D">
        <w:rPr>
          <w:lang w:val="en-IE"/>
        </w:rPr>
        <w:t xml:space="preserve"> </w:t>
      </w:r>
      <w:r w:rsidR="00D17604" w:rsidRPr="00862C5D">
        <w:rPr>
          <w:lang w:val="en-IE"/>
        </w:rPr>
        <w:t xml:space="preserve">in accordance </w:t>
      </w:r>
      <w:r w:rsidR="006F4C96" w:rsidRPr="00862C5D">
        <w:rPr>
          <w:lang w:val="en-IE"/>
        </w:rPr>
        <w:t xml:space="preserve">with </w:t>
      </w:r>
      <w:r w:rsidR="00D17604" w:rsidRPr="00862C5D">
        <w:rPr>
          <w:lang w:val="en-IE"/>
        </w:rPr>
        <w:t>paragraphs 1-</w:t>
      </w:r>
      <w:r w:rsidR="00C1162A" w:rsidRPr="00862C5D">
        <w:rPr>
          <w:lang w:val="en-IE"/>
        </w:rPr>
        <w:t>3</w:t>
      </w:r>
      <w:r w:rsidR="006F4C96" w:rsidRPr="00862C5D">
        <w:rPr>
          <w:lang w:val="en-IE"/>
        </w:rPr>
        <w:t>,</w:t>
      </w:r>
      <w:r w:rsidR="00D17604" w:rsidRPr="00862C5D">
        <w:rPr>
          <w:lang w:val="en-IE"/>
        </w:rPr>
        <w:t xml:space="preserve"> </w:t>
      </w:r>
      <w:r w:rsidR="003A658F" w:rsidRPr="00862C5D">
        <w:rPr>
          <w:lang w:val="en-IE"/>
        </w:rPr>
        <w:t>including the process for determining whether an Operational Constraint is binding and</w:t>
      </w:r>
      <w:r w:rsidR="002B6335" w:rsidRPr="00862C5D">
        <w:rPr>
          <w:lang w:val="en-IE"/>
        </w:rPr>
        <w:t xml:space="preserve"> the process for determining whether </w:t>
      </w:r>
      <w:r w:rsidR="000C0707" w:rsidRPr="00862C5D">
        <w:rPr>
          <w:lang w:val="en-IE"/>
        </w:rPr>
        <w:t xml:space="preserve">a </w:t>
      </w:r>
      <w:r w:rsidR="002B6335" w:rsidRPr="00862C5D">
        <w:rPr>
          <w:lang w:val="en-IE"/>
        </w:rPr>
        <w:t xml:space="preserve">Generator Unit is bound </w:t>
      </w:r>
      <w:r w:rsidR="000C0707" w:rsidRPr="00862C5D">
        <w:rPr>
          <w:lang w:val="en-IE"/>
        </w:rPr>
        <w:t xml:space="preserve">by </w:t>
      </w:r>
      <w:r w:rsidR="009D01F4" w:rsidRPr="00862C5D">
        <w:rPr>
          <w:lang w:val="en-IE"/>
        </w:rPr>
        <w:t xml:space="preserve">a Unit Constraint or </w:t>
      </w:r>
      <w:r w:rsidR="002B6335" w:rsidRPr="00862C5D">
        <w:rPr>
          <w:lang w:val="en-IE"/>
        </w:rPr>
        <w:t>a</w:t>
      </w:r>
      <w:r w:rsidR="009D01F4" w:rsidRPr="00862C5D">
        <w:rPr>
          <w:lang w:val="en-IE"/>
        </w:rPr>
        <w:t xml:space="preserve"> binding</w:t>
      </w:r>
      <w:r w:rsidR="002B6335" w:rsidRPr="00862C5D">
        <w:rPr>
          <w:lang w:val="en-IE"/>
        </w:rPr>
        <w:t xml:space="preserve"> Operational Constraint.</w:t>
      </w:r>
    </w:p>
    <w:p w:rsidR="00273AA7" w:rsidRPr="00862C5D" w:rsidRDefault="002B6335" w:rsidP="00577FDA">
      <w:pPr>
        <w:pStyle w:val="CERAPPENDIXLEVEL4"/>
        <w:rPr>
          <w:lang w:val="en-IE"/>
        </w:rPr>
      </w:pPr>
      <w:r w:rsidRPr="00862C5D">
        <w:rPr>
          <w:lang w:val="en-IE"/>
        </w:rPr>
        <w:t>The System Operator</w:t>
      </w:r>
      <w:r w:rsidR="00296A98" w:rsidRPr="00862C5D">
        <w:rPr>
          <w:lang w:val="en-IE"/>
        </w:rPr>
        <w:t>s</w:t>
      </w:r>
      <w:r w:rsidRPr="00862C5D">
        <w:rPr>
          <w:lang w:val="en-IE"/>
        </w:rPr>
        <w:t xml:space="preserve"> shall </w:t>
      </w:r>
      <w:r w:rsidR="003A658F" w:rsidRPr="00862C5D">
        <w:rPr>
          <w:lang w:val="en-IE"/>
        </w:rPr>
        <w:t xml:space="preserve">publish </w:t>
      </w:r>
      <w:r w:rsidRPr="00862C5D">
        <w:rPr>
          <w:lang w:val="en-IE"/>
        </w:rPr>
        <w:t xml:space="preserve">updates to </w:t>
      </w:r>
      <w:r w:rsidR="003A658F" w:rsidRPr="00862C5D">
        <w:rPr>
          <w:lang w:val="en-IE"/>
        </w:rPr>
        <w:t xml:space="preserve">the </w:t>
      </w:r>
      <w:r w:rsidR="00DE5E39" w:rsidRPr="00862C5D">
        <w:rPr>
          <w:lang w:val="en-IE"/>
        </w:rPr>
        <w:t xml:space="preserve">“Methodology for determining System Operator and Non-Marginal Flags” </w:t>
      </w:r>
      <w:r w:rsidR="00EF2FDC" w:rsidRPr="00862C5D">
        <w:rPr>
          <w:lang w:val="en-IE"/>
        </w:rPr>
        <w:t>as soon as practicable to reflect</w:t>
      </w:r>
      <w:r w:rsidR="006F4C96" w:rsidRPr="00862C5D">
        <w:rPr>
          <w:lang w:val="en-IE"/>
        </w:rPr>
        <w:t xml:space="preserve"> </w:t>
      </w:r>
      <w:r w:rsidR="003A658F" w:rsidRPr="00862C5D">
        <w:rPr>
          <w:lang w:val="en-IE"/>
        </w:rPr>
        <w:t>relevant changes to Operational Constraints, Unit Constraints, underlying processes related to the determination of the Indicative Operations Schedule</w:t>
      </w:r>
      <w:r w:rsidR="00EF2FDC" w:rsidRPr="00862C5D">
        <w:rPr>
          <w:lang w:val="en-IE"/>
        </w:rPr>
        <w:t>,</w:t>
      </w:r>
      <w:r w:rsidR="003A658F" w:rsidRPr="00862C5D">
        <w:rPr>
          <w:lang w:val="en-IE"/>
        </w:rPr>
        <w:t xml:space="preserve"> or any other relevant change</w:t>
      </w:r>
      <w:r w:rsidRPr="00862C5D">
        <w:rPr>
          <w:lang w:val="en-IE"/>
        </w:rPr>
        <w:t>.</w:t>
      </w:r>
      <w:r w:rsidR="00CE7897" w:rsidRPr="00862C5D">
        <w:rPr>
          <w:lang w:val="en-IE"/>
        </w:rPr>
        <w:t xml:space="preserve"> </w:t>
      </w:r>
    </w:p>
    <w:p w:rsidR="00381377" w:rsidRPr="00862C5D" w:rsidRDefault="00381377" w:rsidP="00577FDA">
      <w:pPr>
        <w:pStyle w:val="CERAPPENDIXLEVEL2"/>
        <w:rPr>
          <w:lang w:val="en-IE"/>
        </w:rPr>
      </w:pPr>
      <w:bookmarkStart w:id="360" w:name="_Toc477458085"/>
      <w:r w:rsidRPr="00862C5D">
        <w:rPr>
          <w:lang w:val="en-IE"/>
        </w:rPr>
        <w:t>Net Imbalance Volume Tagging</w:t>
      </w:r>
      <w:bookmarkEnd w:id="360"/>
    </w:p>
    <w:p w:rsidR="00381377" w:rsidRPr="00862C5D" w:rsidRDefault="00381377" w:rsidP="00577FDA">
      <w:pPr>
        <w:pStyle w:val="CERAPPENDIXLEVEL3"/>
        <w:rPr>
          <w:lang w:val="en-IE"/>
        </w:rPr>
      </w:pPr>
      <w:bookmarkStart w:id="361" w:name="_Toc477458086"/>
      <w:r w:rsidRPr="00862C5D">
        <w:rPr>
          <w:lang w:val="en-IE"/>
        </w:rPr>
        <w:t>Setting the Value of the Initial Net Imbalance Volume Tag</w:t>
      </w:r>
      <w:bookmarkEnd w:id="361"/>
    </w:p>
    <w:p w:rsidR="00381377" w:rsidRPr="00862C5D" w:rsidRDefault="00381377" w:rsidP="00577FDA">
      <w:pPr>
        <w:pStyle w:val="CERAPPENDIXLEVEL4"/>
        <w:rPr>
          <w:lang w:val="en-IE"/>
        </w:rPr>
      </w:pPr>
      <w:r w:rsidRPr="00862C5D">
        <w:rPr>
          <w:lang w:val="en-IE"/>
        </w:rPr>
        <w:t>For each Imbalance Pricing Period φ, where the Net Imbalance Volume Quantity (</w:t>
      </w:r>
      <w:proofErr w:type="spellStart"/>
      <w:r w:rsidRPr="00862C5D">
        <w:rPr>
          <w:lang w:val="en-IE"/>
        </w:rPr>
        <w:t>QNIV</w:t>
      </w:r>
      <w:r w:rsidRPr="00862C5D">
        <w:rPr>
          <w:vertAlign w:val="subscript"/>
          <w:lang w:val="en-IE"/>
        </w:rPr>
        <w:t>ukφ</w:t>
      </w:r>
      <w:proofErr w:type="spellEnd"/>
      <w:r w:rsidRPr="00862C5D">
        <w:rPr>
          <w:lang w:val="en-IE"/>
        </w:rPr>
        <w:t>) is a positive value, the Market Operator shall set the value of each Initial Net Imbalance Volume Tag (</w:t>
      </w:r>
      <w:proofErr w:type="spellStart"/>
      <w:r w:rsidRPr="00862C5D">
        <w:rPr>
          <w:lang w:val="en-IE"/>
        </w:rPr>
        <w:t>TINIV</w:t>
      </w:r>
      <w:r w:rsidRPr="00862C5D">
        <w:rPr>
          <w:vertAlign w:val="subscript"/>
          <w:lang w:val="en-IE"/>
        </w:rPr>
        <w:t>ukφ</w:t>
      </w:r>
      <w:proofErr w:type="spellEnd"/>
      <w:r w:rsidRPr="00862C5D">
        <w:rPr>
          <w:lang w:val="en-IE"/>
        </w:rPr>
        <w:t>) to zero for each rank k from 1 to M and to the value of the Imbalance Price Flag (</w:t>
      </w:r>
      <w:proofErr w:type="spellStart"/>
      <w:r w:rsidRPr="00862C5D">
        <w:rPr>
          <w:lang w:val="en-IE"/>
        </w:rPr>
        <w:t>FIP</w:t>
      </w:r>
      <w:r w:rsidRPr="00862C5D">
        <w:rPr>
          <w:vertAlign w:val="subscript"/>
          <w:lang w:val="en-IE"/>
        </w:rPr>
        <w:t>ukφ</w:t>
      </w:r>
      <w:proofErr w:type="spellEnd"/>
      <w:r w:rsidRPr="00862C5D">
        <w:rPr>
          <w:lang w:val="en-IE"/>
        </w:rPr>
        <w:t>) for each rank k from M+1 to N.</w:t>
      </w:r>
    </w:p>
    <w:p w:rsidR="00381377" w:rsidRPr="00862C5D" w:rsidRDefault="00381377" w:rsidP="00577FDA">
      <w:pPr>
        <w:pStyle w:val="CERAPPENDIXLEVEL4"/>
        <w:rPr>
          <w:lang w:val="en-IE"/>
        </w:rPr>
      </w:pPr>
      <w:r w:rsidRPr="00862C5D">
        <w:rPr>
          <w:lang w:val="en-IE"/>
        </w:rPr>
        <w:t>For each Imbalance Pricing Period φ, where the Net Imbalance Volume Quantity (</w:t>
      </w:r>
      <w:proofErr w:type="spellStart"/>
      <w:r w:rsidRPr="00862C5D">
        <w:rPr>
          <w:lang w:val="en-IE"/>
        </w:rPr>
        <w:t>QNIV</w:t>
      </w:r>
      <w:r w:rsidRPr="00862C5D">
        <w:rPr>
          <w:vertAlign w:val="subscript"/>
          <w:lang w:val="en-IE"/>
        </w:rPr>
        <w:t>ukφ</w:t>
      </w:r>
      <w:proofErr w:type="spellEnd"/>
      <w:r w:rsidRPr="00862C5D">
        <w:rPr>
          <w:lang w:val="en-IE"/>
        </w:rPr>
        <w:t>) is a negative value, the Market Operator shall set the value of each Initial Net Imbalance Volume Tag (</w:t>
      </w:r>
      <w:proofErr w:type="spellStart"/>
      <w:r w:rsidRPr="00862C5D">
        <w:rPr>
          <w:lang w:val="en-IE"/>
        </w:rPr>
        <w:t>TINIV</w:t>
      </w:r>
      <w:r w:rsidRPr="00862C5D">
        <w:rPr>
          <w:vertAlign w:val="subscript"/>
          <w:lang w:val="en-IE"/>
        </w:rPr>
        <w:t>ukφ</w:t>
      </w:r>
      <w:proofErr w:type="spellEnd"/>
      <w:r w:rsidRPr="00862C5D">
        <w:rPr>
          <w:lang w:val="en-IE"/>
        </w:rPr>
        <w:t xml:space="preserve">) to the value of the Imbalance Price </w:t>
      </w:r>
      <w:r w:rsidRPr="00862C5D">
        <w:rPr>
          <w:lang w:val="en-IE"/>
        </w:rPr>
        <w:lastRenderedPageBreak/>
        <w:t>Flag (</w:t>
      </w:r>
      <w:proofErr w:type="spellStart"/>
      <w:r w:rsidRPr="00862C5D">
        <w:rPr>
          <w:lang w:val="en-IE"/>
        </w:rPr>
        <w:t>FIP</w:t>
      </w:r>
      <w:r w:rsidRPr="00862C5D">
        <w:rPr>
          <w:vertAlign w:val="subscript"/>
          <w:lang w:val="en-IE"/>
        </w:rPr>
        <w:t>ukφ</w:t>
      </w:r>
      <w:proofErr w:type="spellEnd"/>
      <w:r w:rsidRPr="00862C5D">
        <w:rPr>
          <w:lang w:val="en-IE"/>
        </w:rPr>
        <w:t>) for each rank k from 1 to M and to zero for each rank k from M+1 to N.</w:t>
      </w:r>
    </w:p>
    <w:p w:rsidR="00381377" w:rsidRPr="00862C5D" w:rsidRDefault="00381377" w:rsidP="00577FDA">
      <w:pPr>
        <w:pStyle w:val="CERAPPENDIXLEVEL3"/>
        <w:rPr>
          <w:lang w:val="en-IE"/>
        </w:rPr>
      </w:pPr>
      <w:bookmarkStart w:id="362" w:name="_Toc477458087"/>
      <w:r w:rsidRPr="00862C5D">
        <w:rPr>
          <w:lang w:val="en-IE"/>
        </w:rPr>
        <w:t>Calculation of the Residual Tagged Quantity</w:t>
      </w:r>
      <w:bookmarkEnd w:id="362"/>
    </w:p>
    <w:p w:rsidR="00381377" w:rsidRPr="00862C5D" w:rsidRDefault="00381377" w:rsidP="00577FDA">
      <w:pPr>
        <w:pStyle w:val="CERAPPENDIXLEVEL4"/>
        <w:rPr>
          <w:lang w:val="en-IE"/>
        </w:rPr>
      </w:pPr>
      <w:bookmarkStart w:id="363" w:name="_Ref460003037"/>
      <w:r w:rsidRPr="00862C5D">
        <w:rPr>
          <w:lang w:val="en-IE"/>
        </w:rPr>
        <w:t>The Market Operator shall calculate the Residual Tagged Quantity for each Imbalance Pricing Period (</w:t>
      </w:r>
      <w:proofErr w:type="spellStart"/>
      <w:r w:rsidRPr="00862C5D">
        <w:rPr>
          <w:lang w:val="en-IE"/>
        </w:rPr>
        <w:t>QRTAG</w:t>
      </w:r>
      <w:r w:rsidRPr="00862C5D">
        <w:rPr>
          <w:vertAlign w:val="subscript"/>
          <w:lang w:val="en-IE"/>
        </w:rPr>
        <w:t>φ</w:t>
      </w:r>
      <w:proofErr w:type="spellEnd"/>
      <w:r w:rsidRPr="00862C5D">
        <w:rPr>
          <w:lang w:val="en-IE"/>
        </w:rPr>
        <w:t>) as follows:</w:t>
      </w:r>
      <w:bookmarkEnd w:id="363"/>
    </w:p>
    <w:p w:rsidR="00381377" w:rsidRPr="00862C5D" w:rsidRDefault="00381377" w:rsidP="00381377">
      <w:pPr>
        <w:pStyle w:val="CERBODY"/>
        <w:rPr>
          <w:lang w:val="en-IE"/>
        </w:rPr>
      </w:pPr>
    </w:p>
    <w:p w:rsidR="00381377" w:rsidRPr="00862C5D" w:rsidRDefault="00E179D6" w:rsidP="00381377">
      <w:pPr>
        <w:pStyle w:val="CERBODY"/>
        <w:ind w:left="992"/>
        <w:rPr>
          <w:rFonts w:ascii="Cambria Math" w:hAnsi="Cambria Math"/>
          <w:i/>
          <w:lang w:val="en-IE"/>
        </w:rPr>
      </w:pPr>
      <m:oMathPara>
        <m:oMathParaPr>
          <m:jc m:val="left"/>
        </m:oMathParaPr>
        <m:oMath>
          <m:sSub>
            <m:sSubPr>
              <m:ctrlPr>
                <w:rPr>
                  <w:rFonts w:ascii="Cambria Math" w:hAnsi="Cambria Math"/>
                  <w:i/>
                  <w:lang w:val="en-IE"/>
                </w:rPr>
              </m:ctrlPr>
            </m:sSubPr>
            <m:e>
              <m:r>
                <w:rPr>
                  <w:rFonts w:ascii="Cambria Math" w:hAnsi="Cambria Math"/>
                  <w:lang w:val="en-IE"/>
                </w:rPr>
                <m:t>QRTAG</m:t>
              </m:r>
            </m:e>
            <m:sub>
              <m:r>
                <w:rPr>
                  <w:rFonts w:ascii="Cambria Math" w:hAnsi="Cambria Math"/>
                  <w:lang w:val="en-IE"/>
                </w:rPr>
                <m:t>φ</m:t>
              </m:r>
            </m:sub>
          </m:sSub>
          <m:r>
            <w:rPr>
              <w:rFonts w:ascii="Cambria Math" w:hAnsi="Cambria Math"/>
              <w:lang w:val="en-IE"/>
            </w:rPr>
            <m:t>=-</m:t>
          </m:r>
          <m:nary>
            <m:naryPr>
              <m:chr m:val="∑"/>
              <m:limLoc m:val="undOvr"/>
              <m:supHide m:val="on"/>
              <m:ctrlPr>
                <w:rPr>
                  <w:rFonts w:ascii="Cambria Math" w:hAnsi="Cambria Math"/>
                  <w:i/>
                  <w:lang w:val="en-IE"/>
                </w:rPr>
              </m:ctrlPr>
            </m:naryPr>
            <m:sub>
              <m:r>
                <w:rPr>
                  <w:rFonts w:ascii="Cambria Math" w:hAnsi="Cambria Math"/>
                  <w:lang w:val="en-IE"/>
                </w:rPr>
                <m:t>k</m:t>
              </m:r>
            </m:sub>
            <m:sup/>
            <m:e>
              <m:sSub>
                <m:sSubPr>
                  <m:ctrlPr>
                    <w:rPr>
                      <w:rFonts w:ascii="Cambria Math" w:hAnsi="Cambria Math"/>
                      <w:i/>
                      <w:lang w:val="en-IE"/>
                    </w:rPr>
                  </m:ctrlPr>
                </m:sSubPr>
                <m:e>
                  <m:r>
                    <w:rPr>
                      <w:rFonts w:ascii="Cambria Math" w:hAnsi="Cambria Math"/>
                      <w:lang w:val="en-IE"/>
                    </w:rPr>
                    <m:t>QAB</m:t>
                  </m:r>
                </m:e>
                <m:sub>
                  <m:r>
                    <w:rPr>
                      <w:rFonts w:ascii="Cambria Math" w:hAnsi="Cambria Math"/>
                      <w:lang w:val="en-IE"/>
                    </w:rPr>
                    <m:t>ukφ</m:t>
                  </m:r>
                </m:sub>
              </m:sSub>
              <m:r>
                <w:rPr>
                  <w:rFonts w:ascii="Cambria Math" w:hAnsi="Cambria Math"/>
                  <w:lang w:val="en-IE"/>
                </w:rPr>
                <m:t>×</m:t>
              </m:r>
              <m:d>
                <m:dPr>
                  <m:ctrlPr>
                    <w:rPr>
                      <w:rFonts w:ascii="Cambria Math" w:hAnsi="Cambria Math"/>
                      <w:i/>
                      <w:lang w:val="en-IE"/>
                    </w:rPr>
                  </m:ctrlPr>
                </m:dPr>
                <m:e>
                  <m:r>
                    <w:rPr>
                      <w:rFonts w:ascii="Cambria Math" w:hAnsi="Cambria Math"/>
                      <w:lang w:val="en-IE"/>
                    </w:rPr>
                    <m:t xml:space="preserve">1- </m:t>
                  </m:r>
                  <m:sSub>
                    <m:sSubPr>
                      <m:ctrlPr>
                        <w:rPr>
                          <w:rFonts w:ascii="Cambria Math" w:hAnsi="Cambria Math"/>
                          <w:i/>
                          <w:lang w:val="en-IE"/>
                        </w:rPr>
                      </m:ctrlPr>
                    </m:sSubPr>
                    <m:e>
                      <m:r>
                        <w:rPr>
                          <w:rFonts w:ascii="Cambria Math" w:hAnsi="Cambria Math"/>
                          <w:lang w:val="en-IE"/>
                        </w:rPr>
                        <m:t>TINIV</m:t>
                      </m:r>
                    </m:e>
                    <m:sub>
                      <m:r>
                        <w:rPr>
                          <w:rFonts w:ascii="Cambria Math" w:hAnsi="Cambria Math"/>
                          <w:lang w:val="en-IE"/>
                        </w:rPr>
                        <m:t>ukφ</m:t>
                      </m:r>
                    </m:sub>
                  </m:sSub>
                </m:e>
              </m:d>
            </m:e>
          </m:nary>
          <m:r>
            <w:rPr>
              <w:rFonts w:ascii="Cambria Math" w:hAnsi="Cambria Math"/>
              <w:lang w:val="en-IE"/>
            </w:rPr>
            <m:t>-</m:t>
          </m:r>
          <m:nary>
            <m:naryPr>
              <m:chr m:val="∑"/>
              <m:limLoc m:val="undOvr"/>
              <m:supHide m:val="on"/>
              <m:ctrlPr>
                <w:rPr>
                  <w:rFonts w:ascii="Cambria Math" w:hAnsi="Cambria Math"/>
                  <w:i/>
                  <w:lang w:val="en-IE"/>
                </w:rPr>
              </m:ctrlPr>
            </m:naryPr>
            <m:sub>
              <m:r>
                <w:rPr>
                  <w:rFonts w:ascii="Cambria Math" w:hAnsi="Cambria Math"/>
                  <w:lang w:val="en-IE"/>
                </w:rPr>
                <m:t>k</m:t>
              </m:r>
            </m:sub>
            <m:sup/>
            <m:e>
              <m:sSub>
                <m:sSubPr>
                  <m:ctrlPr>
                    <w:rPr>
                      <w:rFonts w:ascii="Cambria Math" w:hAnsi="Cambria Math"/>
                      <w:i/>
                      <w:lang w:val="en-IE"/>
                    </w:rPr>
                  </m:ctrlPr>
                </m:sSubPr>
                <m:e>
                  <m:r>
                    <w:rPr>
                      <w:rFonts w:ascii="Cambria Math" w:hAnsi="Cambria Math"/>
                      <w:lang w:val="en-IE"/>
                    </w:rPr>
                    <m:t>QAO</m:t>
                  </m:r>
                </m:e>
                <m:sub>
                  <m:r>
                    <w:rPr>
                      <w:rFonts w:ascii="Cambria Math" w:hAnsi="Cambria Math"/>
                      <w:lang w:val="en-IE"/>
                    </w:rPr>
                    <m:t>ukφ</m:t>
                  </m:r>
                </m:sub>
              </m:sSub>
              <m:r>
                <w:rPr>
                  <w:rFonts w:ascii="Cambria Math" w:hAnsi="Cambria Math"/>
                  <w:lang w:val="en-IE"/>
                </w:rPr>
                <m:t xml:space="preserve">×(1- </m:t>
              </m:r>
              <m:sSub>
                <m:sSubPr>
                  <m:ctrlPr>
                    <w:rPr>
                      <w:rFonts w:ascii="Cambria Math" w:hAnsi="Cambria Math"/>
                      <w:i/>
                      <w:lang w:val="en-IE"/>
                    </w:rPr>
                  </m:ctrlPr>
                </m:sSubPr>
                <m:e>
                  <m:r>
                    <w:rPr>
                      <w:rFonts w:ascii="Cambria Math" w:hAnsi="Cambria Math"/>
                      <w:lang w:val="en-IE"/>
                    </w:rPr>
                    <m:t>TINIV</m:t>
                  </m:r>
                </m:e>
                <m:sub>
                  <m:r>
                    <w:rPr>
                      <w:rFonts w:ascii="Cambria Math" w:hAnsi="Cambria Math"/>
                      <w:lang w:val="en-IE"/>
                    </w:rPr>
                    <m:t>ukφ</m:t>
                  </m:r>
                </m:sub>
              </m:sSub>
              <m:r>
                <w:rPr>
                  <w:rFonts w:ascii="Cambria Math" w:hAnsi="Cambria Math"/>
                  <w:lang w:val="en-IE"/>
                </w:rPr>
                <m:t>)</m:t>
              </m:r>
            </m:e>
          </m:nary>
        </m:oMath>
      </m:oMathPara>
    </w:p>
    <w:p w:rsidR="00381377" w:rsidRPr="00862C5D" w:rsidRDefault="00381377" w:rsidP="00381377">
      <w:pPr>
        <w:pStyle w:val="CERBODY"/>
        <w:rPr>
          <w:lang w:val="en-IE"/>
        </w:rPr>
      </w:pPr>
    </w:p>
    <w:p w:rsidR="00381377" w:rsidRPr="00862C5D" w:rsidRDefault="00381377" w:rsidP="00577FDA">
      <w:pPr>
        <w:pStyle w:val="CERAPPENDIXLEVEL4"/>
        <w:numPr>
          <w:ilvl w:val="0"/>
          <w:numId w:val="0"/>
        </w:numPr>
        <w:ind w:left="992"/>
        <w:rPr>
          <w:lang w:val="en-IE"/>
        </w:rPr>
      </w:pPr>
      <w:r w:rsidRPr="00862C5D">
        <w:rPr>
          <w:lang w:val="en-IE"/>
        </w:rPr>
        <w:t>where:</w:t>
      </w:r>
    </w:p>
    <w:p w:rsidR="00381377" w:rsidRPr="00862C5D" w:rsidRDefault="00E179D6" w:rsidP="00577FDA">
      <w:pPr>
        <w:pStyle w:val="CERAPPENDIXLEVEL5"/>
        <w:rPr>
          <w:lang w:val="en-IE"/>
        </w:rPr>
      </w:pPr>
      <m:oMath>
        <m:nary>
          <m:naryPr>
            <m:chr m:val="∑"/>
            <m:limLoc m:val="undOvr"/>
            <m:supHide m:val="on"/>
            <m:ctrlPr>
              <w:rPr>
                <w:rFonts w:ascii="Cambria Math" w:hAnsi="Cambria Math"/>
                <w:lang w:val="en-IE"/>
              </w:rPr>
            </m:ctrlPr>
          </m:naryPr>
          <m:sub>
            <m:r>
              <w:rPr>
                <w:rFonts w:ascii="Cambria Math" w:hAnsi="Cambria Math"/>
                <w:lang w:val="en-IE"/>
              </w:rPr>
              <m:t>k</m:t>
            </m:r>
          </m:sub>
          <m:sup/>
          <m:e>
            <m:r>
              <m:rPr>
                <m:sty m:val="p"/>
              </m:rPr>
              <w:rPr>
                <w:rFonts w:ascii="Cambria Math" w:hAnsi="Cambria Math"/>
                <w:lang w:val="en-IE"/>
              </w:rPr>
              <m:t xml:space="preserve"> </m:t>
            </m:r>
          </m:e>
        </m:nary>
      </m:oMath>
      <w:r w:rsidR="00381377" w:rsidRPr="00862C5D">
        <w:rPr>
          <w:rFonts w:eastAsia="Segoe UI Symbol"/>
          <w:lang w:val="en-IE"/>
        </w:rPr>
        <w:t>is the sum of values over all k;</w:t>
      </w:r>
    </w:p>
    <w:p w:rsidR="00381377" w:rsidRPr="00862C5D" w:rsidRDefault="00381377" w:rsidP="00577FDA">
      <w:pPr>
        <w:pStyle w:val="CERAPPENDIXLEVEL5"/>
        <w:rPr>
          <w:lang w:val="en-IE"/>
        </w:rPr>
      </w:pPr>
      <w:proofErr w:type="spellStart"/>
      <w:r w:rsidRPr="00862C5D">
        <w:rPr>
          <w:lang w:val="en-IE"/>
        </w:rPr>
        <w:t>QAB</w:t>
      </w:r>
      <w:r w:rsidRPr="00862C5D">
        <w:rPr>
          <w:vertAlign w:val="subscript"/>
          <w:lang w:val="en-IE"/>
        </w:rPr>
        <w:t>ukφ</w:t>
      </w:r>
      <w:proofErr w:type="spellEnd"/>
      <w:r w:rsidRPr="00862C5D">
        <w:rPr>
          <w:lang w:val="en-IE"/>
        </w:rPr>
        <w:t xml:space="preserve"> is the Accepted Bid Quantity for Generator Unit u and rank k;</w:t>
      </w:r>
    </w:p>
    <w:p w:rsidR="00381377" w:rsidRPr="00862C5D" w:rsidRDefault="00381377" w:rsidP="00577FDA">
      <w:pPr>
        <w:pStyle w:val="CERAPPENDIXLEVEL5"/>
        <w:rPr>
          <w:lang w:val="en-IE"/>
        </w:rPr>
      </w:pPr>
      <w:proofErr w:type="spellStart"/>
      <w:r w:rsidRPr="00862C5D">
        <w:rPr>
          <w:lang w:val="en-IE"/>
        </w:rPr>
        <w:t>QAO</w:t>
      </w:r>
      <w:r w:rsidRPr="00862C5D">
        <w:rPr>
          <w:vertAlign w:val="subscript"/>
          <w:lang w:val="en-IE"/>
        </w:rPr>
        <w:t>ukφ</w:t>
      </w:r>
      <w:proofErr w:type="spellEnd"/>
      <w:r w:rsidRPr="00862C5D">
        <w:rPr>
          <w:lang w:val="en-IE"/>
        </w:rPr>
        <w:t xml:space="preserve"> is the Accepted Offer Quantity for Generator Unit u and rank k; and </w:t>
      </w:r>
    </w:p>
    <w:p w:rsidR="00381377" w:rsidRPr="00862C5D" w:rsidRDefault="00381377" w:rsidP="00577FDA">
      <w:pPr>
        <w:pStyle w:val="CERAPPENDIXLEVEL5"/>
        <w:rPr>
          <w:lang w:val="en-IE"/>
        </w:rPr>
      </w:pPr>
      <w:proofErr w:type="spellStart"/>
      <w:r w:rsidRPr="00862C5D">
        <w:rPr>
          <w:lang w:val="en-IE"/>
        </w:rPr>
        <w:t>TINIV</w:t>
      </w:r>
      <w:r w:rsidRPr="00862C5D">
        <w:rPr>
          <w:vertAlign w:val="subscript"/>
          <w:lang w:val="en-IE"/>
        </w:rPr>
        <w:t>ukφ</w:t>
      </w:r>
      <w:proofErr w:type="spellEnd"/>
      <w:r w:rsidRPr="00862C5D">
        <w:rPr>
          <w:lang w:val="en-IE"/>
        </w:rPr>
        <w:t xml:space="preserve"> is the value of the Initial Net Imbalance Volume Tag for Generator Unit u and rank k.</w:t>
      </w:r>
    </w:p>
    <w:p w:rsidR="00381377" w:rsidRPr="00862C5D" w:rsidRDefault="00381377" w:rsidP="00577FDA">
      <w:pPr>
        <w:pStyle w:val="CERAPPENDIXLEVEL3"/>
        <w:rPr>
          <w:lang w:val="en-IE"/>
        </w:rPr>
      </w:pPr>
      <w:bookmarkStart w:id="364" w:name="_Toc477458088"/>
      <w:r w:rsidRPr="00862C5D">
        <w:rPr>
          <w:lang w:val="en-IE"/>
        </w:rPr>
        <w:t>Setting the Net Imbalance Volume Tag in the Case of a Positive Net Imbalance Volume Quantity</w:t>
      </w:r>
      <w:bookmarkEnd w:id="364"/>
    </w:p>
    <w:p w:rsidR="00381377" w:rsidRPr="00862C5D" w:rsidRDefault="00381377" w:rsidP="00577FDA">
      <w:pPr>
        <w:pStyle w:val="CERAPPENDIXLEVEL4"/>
        <w:rPr>
          <w:lang w:val="en-IE"/>
        </w:rPr>
      </w:pPr>
      <w:r w:rsidRPr="00862C5D">
        <w:rPr>
          <w:lang w:val="en-IE"/>
        </w:rPr>
        <w:t>For each Imbalance Pricing Period φ, where the Net Imbalance Volume Quantity (</w:t>
      </w:r>
      <w:proofErr w:type="spellStart"/>
      <w:r w:rsidRPr="00862C5D">
        <w:rPr>
          <w:lang w:val="en-IE"/>
        </w:rPr>
        <w:t>QNIV</w:t>
      </w:r>
      <w:r w:rsidRPr="00862C5D">
        <w:rPr>
          <w:vertAlign w:val="subscript"/>
          <w:lang w:val="en-IE"/>
        </w:rPr>
        <w:t>ukφ</w:t>
      </w:r>
      <w:proofErr w:type="spellEnd"/>
      <w:r w:rsidRPr="00862C5D">
        <w:rPr>
          <w:lang w:val="en-IE"/>
        </w:rPr>
        <w:t xml:space="preserve">) is a </w:t>
      </w:r>
      <w:commentRangeStart w:id="365"/>
      <w:r w:rsidRPr="00862C5D">
        <w:rPr>
          <w:lang w:val="en-IE"/>
        </w:rPr>
        <w:t>positive</w:t>
      </w:r>
      <w:commentRangeEnd w:id="365"/>
      <w:r w:rsidR="00824693">
        <w:rPr>
          <w:rStyle w:val="CommentReference"/>
          <w:lang w:val="en-IE"/>
        </w:rPr>
        <w:commentReference w:id="365"/>
      </w:r>
      <w:r w:rsidRPr="00862C5D">
        <w:rPr>
          <w:lang w:val="en-IE"/>
        </w:rPr>
        <w:t xml:space="preserve"> value, the Market Operator shall:</w:t>
      </w:r>
    </w:p>
    <w:p w:rsidR="00381377" w:rsidRPr="00862C5D" w:rsidRDefault="00381377" w:rsidP="000F1306">
      <w:pPr>
        <w:pStyle w:val="CERAPPENDIXLEVEL5"/>
        <w:rPr>
          <w:oMath/>
          <w:rFonts w:ascii="Cambria Math" w:hAnsi="Cambria Math" w:cs="Arial"/>
          <w:lang w:val="en-IE"/>
        </w:rPr>
      </w:pPr>
      <w:r w:rsidRPr="00862C5D">
        <w:rPr>
          <w:lang w:val="en-IE"/>
        </w:rPr>
        <w:t>Where the Residual Tagged Quantity (</w:t>
      </w:r>
      <w:proofErr w:type="spellStart"/>
      <w:r w:rsidRPr="00862C5D">
        <w:rPr>
          <w:lang w:val="en-IE"/>
        </w:rPr>
        <w:t>QRTAG</w:t>
      </w:r>
      <w:r w:rsidRPr="00862C5D">
        <w:rPr>
          <w:vertAlign w:val="subscript"/>
          <w:lang w:val="en-IE"/>
        </w:rPr>
        <w:t>φ</w:t>
      </w:r>
      <w:proofErr w:type="spellEnd"/>
      <w:r w:rsidRPr="00862C5D">
        <w:rPr>
          <w:lang w:val="en-IE"/>
        </w:rPr>
        <w:t>) is a negative value:</w:t>
      </w:r>
    </w:p>
    <w:p w:rsidR="00381377" w:rsidRPr="00862C5D" w:rsidRDefault="00381377" w:rsidP="000F1306">
      <w:pPr>
        <w:pStyle w:val="CERAPPENDIXLEVEL6"/>
        <w:rPr>
          <w:oMath/>
          <w:rFonts w:ascii="Cambria Math" w:hAnsi="Cambria Math"/>
          <w:lang w:val="en-IE"/>
        </w:rPr>
      </w:pPr>
      <w:r w:rsidRPr="00862C5D">
        <w:rPr>
          <w:lang w:val="en-IE"/>
        </w:rPr>
        <w:t>determine the value of b and β to satisfy the following equation:</w:t>
      </w:r>
    </w:p>
    <w:p w:rsidR="00381377" w:rsidRPr="00862C5D" w:rsidRDefault="00381377" w:rsidP="000F1306">
      <w:pPr>
        <w:pStyle w:val="CERBODY"/>
        <w:rPr>
          <w:lang w:val="en-IE"/>
        </w:rPr>
      </w:pPr>
    </w:p>
    <w:p w:rsidR="00381377" w:rsidRPr="00862C5D" w:rsidRDefault="00E179D6" w:rsidP="00381377">
      <w:pPr>
        <w:pStyle w:val="CERBODY"/>
        <w:ind w:left="992"/>
        <w:rPr>
          <w:rFonts w:ascii="Cambria Math" w:hAnsi="Cambria Math"/>
          <w:i/>
          <w:lang w:val="en-IE"/>
        </w:rPr>
      </w:pPr>
      <m:oMathPara>
        <m:oMathParaPr>
          <m:jc m:val="left"/>
        </m:oMathParaPr>
        <m:oMath>
          <m:nary>
            <m:naryPr>
              <m:chr m:val="∑"/>
              <m:limLoc m:val="undOvr"/>
              <m:supHide m:val="on"/>
              <m:ctrlPr>
                <w:rPr>
                  <w:rFonts w:ascii="Cambria Math" w:hAnsi="Cambria Math"/>
                  <w:i/>
                  <w:lang w:val="en-IE"/>
                </w:rPr>
              </m:ctrlPr>
            </m:naryPr>
            <m:sub>
              <m:r>
                <w:rPr>
                  <w:rFonts w:ascii="Cambria Math" w:hAnsi="Cambria Math"/>
                  <w:lang w:val="en-IE"/>
                </w:rPr>
                <m:t>k&lt;b</m:t>
              </m:r>
            </m:sub>
            <m:sup/>
            <m:e>
              <m:sSub>
                <m:sSubPr>
                  <m:ctrlPr>
                    <w:rPr>
                      <w:rFonts w:ascii="Cambria Math" w:hAnsi="Cambria Math"/>
                      <w:i/>
                      <w:lang w:val="en-IE"/>
                    </w:rPr>
                  </m:ctrlPr>
                </m:sSubPr>
                <m:e>
                  <m:r>
                    <w:rPr>
                      <w:rFonts w:ascii="Cambria Math" w:hAnsi="Cambria Math"/>
                      <w:lang w:val="en-IE"/>
                    </w:rPr>
                    <m:t>QAO</m:t>
                  </m:r>
                </m:e>
                <m:sub>
                  <m:r>
                    <w:rPr>
                      <w:rFonts w:ascii="Cambria Math" w:hAnsi="Cambria Math"/>
                      <w:lang w:val="en-IE"/>
                    </w:rPr>
                    <m:t>ukφ</m:t>
                  </m:r>
                </m:sub>
              </m:sSub>
              <m:r>
                <w:rPr>
                  <w:rFonts w:ascii="Cambria Math" w:hAnsi="Cambria Math"/>
                  <w:lang w:val="en-IE"/>
                </w:rPr>
                <m:t>×(1-</m:t>
              </m:r>
              <m:sSub>
                <m:sSubPr>
                  <m:ctrlPr>
                    <w:rPr>
                      <w:rFonts w:ascii="Cambria Math" w:hAnsi="Cambria Math"/>
                      <w:i/>
                      <w:lang w:val="en-IE"/>
                    </w:rPr>
                  </m:ctrlPr>
                </m:sSubPr>
                <m:e>
                  <m:r>
                    <w:rPr>
                      <w:rFonts w:ascii="Cambria Math" w:hAnsi="Cambria Math"/>
                      <w:lang w:val="en-IE"/>
                    </w:rPr>
                    <m:t>TINIV</m:t>
                  </m:r>
                </m:e>
                <m:sub>
                  <m:r>
                    <w:rPr>
                      <w:rFonts w:ascii="Cambria Math" w:hAnsi="Cambria Math"/>
                      <w:lang w:val="en-IE"/>
                    </w:rPr>
                    <m:t>ukφ</m:t>
                  </m:r>
                </m:sub>
              </m:sSub>
              <m:r>
                <w:rPr>
                  <w:rFonts w:ascii="Cambria Math" w:hAnsi="Cambria Math"/>
                  <w:lang w:val="en-IE"/>
                </w:rPr>
                <m:t>)</m:t>
              </m:r>
            </m:e>
          </m:nary>
          <m:r>
            <w:rPr>
              <w:rFonts w:ascii="Cambria Math" w:hAnsi="Cambria Math"/>
              <w:lang w:val="en-IE"/>
            </w:rPr>
            <m:t>+</m:t>
          </m:r>
          <m:sSub>
            <m:sSubPr>
              <m:ctrlPr>
                <w:rPr>
                  <w:rFonts w:ascii="Cambria Math" w:hAnsi="Cambria Math"/>
                  <w:i/>
                  <w:lang w:val="en-IE"/>
                </w:rPr>
              </m:ctrlPr>
            </m:sSubPr>
            <m:e>
              <m:r>
                <w:rPr>
                  <w:rFonts w:ascii="Cambria Math" w:hAnsi="Cambria Math"/>
                  <w:lang w:val="en-IE"/>
                </w:rPr>
                <m:t>β</m:t>
              </m:r>
            </m:e>
            <m:sub>
              <m:r>
                <w:rPr>
                  <w:rFonts w:ascii="Cambria Math" w:hAnsi="Cambria Math"/>
                  <w:lang w:val="en-IE"/>
                </w:rPr>
                <m:t>k=b</m:t>
              </m:r>
            </m:sub>
          </m:sSub>
          <m:r>
            <w:rPr>
              <w:rFonts w:ascii="Cambria Math" w:hAnsi="Cambria Math"/>
              <w:lang w:val="en-IE"/>
            </w:rPr>
            <m:t>×</m:t>
          </m:r>
          <m:sSub>
            <m:sSubPr>
              <m:ctrlPr>
                <w:rPr>
                  <w:rFonts w:ascii="Cambria Math" w:hAnsi="Cambria Math"/>
                  <w:i/>
                  <w:lang w:val="en-IE"/>
                </w:rPr>
              </m:ctrlPr>
            </m:sSubPr>
            <m:e>
              <m:r>
                <w:rPr>
                  <w:rFonts w:ascii="Cambria Math" w:hAnsi="Cambria Math"/>
                  <w:lang w:val="en-IE"/>
                </w:rPr>
                <m:t>QAO</m:t>
              </m:r>
            </m:e>
            <m:sub>
              <m:r>
                <w:rPr>
                  <w:rFonts w:ascii="Cambria Math" w:hAnsi="Cambria Math"/>
                  <w:lang w:val="en-IE"/>
                </w:rPr>
                <m:t xml:space="preserve">ukφ </m:t>
              </m:r>
            </m:sub>
          </m:sSub>
          <m:r>
            <w:rPr>
              <w:rFonts w:ascii="Cambria Math" w:hAnsi="Cambria Math"/>
              <w:lang w:val="en-IE"/>
            </w:rPr>
            <m:t>×</m:t>
          </m:r>
          <m:d>
            <m:dPr>
              <m:ctrlPr>
                <w:rPr>
                  <w:rFonts w:ascii="Cambria Math" w:hAnsi="Cambria Math"/>
                  <w:i/>
                  <w:lang w:val="en-IE"/>
                </w:rPr>
              </m:ctrlPr>
            </m:dPr>
            <m:e>
              <m:r>
                <w:rPr>
                  <w:rFonts w:ascii="Cambria Math" w:hAnsi="Cambria Math"/>
                  <w:lang w:val="en-IE"/>
                </w:rPr>
                <m:t>1-</m:t>
              </m:r>
              <m:sSub>
                <m:sSubPr>
                  <m:ctrlPr>
                    <w:rPr>
                      <w:rFonts w:ascii="Cambria Math" w:hAnsi="Cambria Math"/>
                      <w:i/>
                      <w:lang w:val="en-IE"/>
                    </w:rPr>
                  </m:ctrlPr>
                </m:sSubPr>
                <m:e>
                  <m:r>
                    <w:rPr>
                      <w:rFonts w:ascii="Cambria Math" w:hAnsi="Cambria Math"/>
                      <w:lang w:val="en-IE"/>
                    </w:rPr>
                    <m:t>TINIV</m:t>
                  </m:r>
                </m:e>
                <m:sub>
                  <m:r>
                    <w:rPr>
                      <w:rFonts w:ascii="Cambria Math" w:hAnsi="Cambria Math"/>
                      <w:lang w:val="en-IE"/>
                    </w:rPr>
                    <m:t>ukφ</m:t>
                  </m:r>
                </m:sub>
              </m:sSub>
            </m:e>
          </m:d>
          <m:r>
            <w:rPr>
              <w:rFonts w:ascii="Cambria Math" w:hAnsi="Cambria Math"/>
              <w:lang w:val="en-IE"/>
            </w:rPr>
            <m:t>=</m:t>
          </m:r>
          <m:sSub>
            <m:sSubPr>
              <m:ctrlPr>
                <w:rPr>
                  <w:rFonts w:ascii="Cambria Math" w:hAnsi="Cambria Math"/>
                  <w:i/>
                  <w:lang w:val="en-IE"/>
                </w:rPr>
              </m:ctrlPr>
            </m:sSubPr>
            <m:e>
              <m:r>
                <w:rPr>
                  <w:rFonts w:ascii="Cambria Math" w:hAnsi="Cambria Math"/>
                  <w:lang w:val="en-IE"/>
                </w:rPr>
                <m:t>-QRTAG</m:t>
              </m:r>
            </m:e>
            <m:sub>
              <m:r>
                <w:rPr>
                  <w:rFonts w:ascii="Cambria Math" w:hAnsi="Cambria Math"/>
                  <w:lang w:val="en-IE"/>
                </w:rPr>
                <m:t>φ</m:t>
              </m:r>
            </m:sub>
          </m:sSub>
        </m:oMath>
      </m:oMathPara>
    </w:p>
    <w:p w:rsidR="00381377" w:rsidRPr="00862C5D" w:rsidRDefault="00381377" w:rsidP="00381377">
      <w:pPr>
        <w:pStyle w:val="CERBODY"/>
        <w:rPr>
          <w:lang w:val="en-IE"/>
        </w:rPr>
      </w:pPr>
    </w:p>
    <w:p w:rsidR="00381377" w:rsidRPr="00862C5D" w:rsidRDefault="00381377" w:rsidP="005E132E">
      <w:pPr>
        <w:pStyle w:val="CERAPPENDIXLEVEL6"/>
        <w:numPr>
          <w:ilvl w:val="0"/>
          <w:numId w:val="0"/>
        </w:numPr>
        <w:ind w:left="2410"/>
        <w:rPr>
          <w:lang w:val="en-IE"/>
        </w:rPr>
      </w:pPr>
      <w:r w:rsidRPr="00862C5D">
        <w:rPr>
          <w:lang w:val="en-IE"/>
        </w:rPr>
        <w:t xml:space="preserve">where: </w:t>
      </w:r>
    </w:p>
    <w:p w:rsidR="00381377" w:rsidRPr="00862C5D" w:rsidRDefault="00381377" w:rsidP="005E132E">
      <w:pPr>
        <w:pStyle w:val="CERAPPENDIXLEVEL7"/>
        <w:rPr>
          <w:lang w:val="en-IE"/>
        </w:rPr>
      </w:pPr>
      <w:r w:rsidRPr="00862C5D">
        <w:rPr>
          <w:lang w:val="en-IE"/>
        </w:rPr>
        <w:t xml:space="preserve">b is a positive integer </w:t>
      </w:r>
      <w:del w:id="366" w:author="Author">
        <w:r w:rsidRPr="00862C5D" w:rsidDel="00C1439D">
          <w:rPr>
            <w:lang w:val="en-IE"/>
          </w:rPr>
          <w:delText>(</w:delText>
        </w:r>
      </w:del>
      <w:ins w:id="367" w:author="Author">
        <w:r w:rsidR="00C1439D">
          <w:rPr>
            <w:lang w:val="en-IE"/>
          </w:rPr>
          <w:t xml:space="preserve">in the range </w:t>
        </w:r>
      </w:ins>
      <w:r w:rsidRPr="00862C5D">
        <w:rPr>
          <w:lang w:val="en-IE"/>
        </w:rPr>
        <w:t>1 ≤ b ≤ N</w:t>
      </w:r>
      <w:del w:id="368" w:author="Author">
        <w:r w:rsidRPr="00862C5D" w:rsidDel="00C1439D">
          <w:rPr>
            <w:lang w:val="en-IE"/>
          </w:rPr>
          <w:delText>)</w:delText>
        </w:r>
      </w:del>
      <w:r w:rsidRPr="00862C5D">
        <w:rPr>
          <w:lang w:val="en-IE"/>
        </w:rPr>
        <w:t xml:space="preserve"> and β is a positive real number </w:t>
      </w:r>
      <w:del w:id="369" w:author="Author">
        <w:r w:rsidRPr="00862C5D" w:rsidDel="00C1439D">
          <w:rPr>
            <w:lang w:val="en-IE"/>
          </w:rPr>
          <w:delText>(</w:delText>
        </w:r>
      </w:del>
      <w:ins w:id="370" w:author="Author">
        <w:r w:rsidR="00C1439D">
          <w:rPr>
            <w:lang w:val="en-IE"/>
          </w:rPr>
          <w:t xml:space="preserve">in the range </w:t>
        </w:r>
      </w:ins>
      <w:r w:rsidRPr="00862C5D">
        <w:rPr>
          <w:lang w:val="en-IE"/>
        </w:rPr>
        <w:t xml:space="preserve">0 ≤ β </w:t>
      </w:r>
      <w:ins w:id="371" w:author="Author">
        <w:r w:rsidR="002F4546" w:rsidRPr="00862C5D">
          <w:rPr>
            <w:lang w:val="en-IE"/>
          </w:rPr>
          <w:t>≤</w:t>
        </w:r>
      </w:ins>
      <w:del w:id="372" w:author="Author">
        <w:r w:rsidRPr="00862C5D" w:rsidDel="002F4546">
          <w:rPr>
            <w:lang w:val="en-IE"/>
          </w:rPr>
          <w:delText>&lt;</w:delText>
        </w:r>
      </w:del>
      <w:r w:rsidRPr="00862C5D">
        <w:rPr>
          <w:lang w:val="en-IE"/>
        </w:rPr>
        <w:t xml:space="preserve"> 1</w:t>
      </w:r>
      <w:ins w:id="373" w:author="Author">
        <w:r w:rsidR="002F4546">
          <w:rPr>
            <w:lang w:val="en-IE"/>
          </w:rPr>
          <w:t>, where</w:t>
        </w:r>
        <w:r w:rsidR="007F6AB6">
          <w:rPr>
            <w:lang w:val="en-IE"/>
          </w:rPr>
          <w:t xml:space="preserve"> if there are more than one valid solutions to the equation, the solution with a value of </w:t>
        </w:r>
        <w:r w:rsidR="007F6AB6" w:rsidRPr="00862C5D">
          <w:rPr>
            <w:lang w:val="en-IE"/>
          </w:rPr>
          <w:t>β</w:t>
        </w:r>
        <w:r w:rsidR="007F6AB6">
          <w:rPr>
            <w:lang w:val="en-IE"/>
          </w:rPr>
          <w:t xml:space="preserve"> = 1 shall be taken to be the unique solution used in all following steps</w:t>
        </w:r>
      </w:ins>
      <w:del w:id="374" w:author="Author">
        <w:r w:rsidRPr="00862C5D" w:rsidDel="007F6AB6">
          <w:rPr>
            <w:lang w:val="en-IE"/>
          </w:rPr>
          <w:delText>)</w:delText>
        </w:r>
      </w:del>
      <w:r w:rsidRPr="00862C5D">
        <w:rPr>
          <w:lang w:val="en-IE"/>
        </w:rPr>
        <w:t>;</w:t>
      </w:r>
    </w:p>
    <w:p w:rsidR="00381377" w:rsidRPr="00862C5D" w:rsidRDefault="00381377" w:rsidP="005E132E">
      <w:pPr>
        <w:pStyle w:val="CERAPPENDIXLEVEL7"/>
        <w:rPr>
          <w:lang w:val="en-IE"/>
        </w:rPr>
      </w:pPr>
      <w:proofErr w:type="spellStart"/>
      <w:r w:rsidRPr="00862C5D">
        <w:rPr>
          <w:lang w:val="en-IE"/>
        </w:rPr>
        <w:t>QAO</w:t>
      </w:r>
      <w:r w:rsidRPr="00862C5D">
        <w:rPr>
          <w:vertAlign w:val="subscript"/>
          <w:lang w:val="en-IE"/>
        </w:rPr>
        <w:t>ukφ</w:t>
      </w:r>
      <w:proofErr w:type="spellEnd"/>
      <w:r w:rsidRPr="00862C5D">
        <w:rPr>
          <w:vertAlign w:val="subscript"/>
          <w:lang w:val="en-IE"/>
        </w:rPr>
        <w:t xml:space="preserve"> </w:t>
      </w:r>
      <w:r w:rsidRPr="00862C5D">
        <w:rPr>
          <w:lang w:val="en-IE"/>
        </w:rPr>
        <w:t>is the Accepted Offer Quantity for Generator Unit u and rank k;</w:t>
      </w:r>
      <w:r w:rsidRPr="00862C5D">
        <w:rPr>
          <w:vertAlign w:val="subscript"/>
          <w:lang w:val="en-IE"/>
        </w:rPr>
        <w:t xml:space="preserve"> </w:t>
      </w:r>
      <w:r w:rsidRPr="00862C5D">
        <w:rPr>
          <w:lang w:val="en-IE"/>
        </w:rPr>
        <w:t xml:space="preserve">and </w:t>
      </w:r>
    </w:p>
    <w:p w:rsidR="00381377" w:rsidRPr="00862C5D" w:rsidRDefault="00381377" w:rsidP="005E132E">
      <w:pPr>
        <w:pStyle w:val="CERAPPENDIXLEVEL7"/>
        <w:rPr>
          <w:lang w:val="en-IE"/>
        </w:rPr>
      </w:pPr>
      <w:proofErr w:type="spellStart"/>
      <w:r w:rsidRPr="00862C5D">
        <w:rPr>
          <w:lang w:val="en-IE"/>
        </w:rPr>
        <w:t>TINIV</w:t>
      </w:r>
      <w:r w:rsidRPr="00862C5D">
        <w:rPr>
          <w:vertAlign w:val="subscript"/>
          <w:lang w:val="en-IE"/>
        </w:rPr>
        <w:t>ukφ</w:t>
      </w:r>
      <w:proofErr w:type="spellEnd"/>
      <w:r w:rsidRPr="00862C5D">
        <w:rPr>
          <w:vertAlign w:val="subscript"/>
          <w:lang w:val="en-IE"/>
        </w:rPr>
        <w:t xml:space="preserve"> </w:t>
      </w:r>
      <w:r w:rsidRPr="00862C5D">
        <w:rPr>
          <w:lang w:val="en-IE"/>
        </w:rPr>
        <w:t>is the Initial Net Imbalance Volume Tag for each Generator Unit u and rank k.</w:t>
      </w:r>
    </w:p>
    <w:p w:rsidR="00381377" w:rsidRPr="00862C5D" w:rsidRDefault="00381377" w:rsidP="005E132E">
      <w:pPr>
        <w:pStyle w:val="CERAPPENDIXLEVEL6"/>
        <w:rPr>
          <w:lang w:val="en-IE"/>
        </w:rPr>
      </w:pPr>
      <w:r w:rsidRPr="00862C5D">
        <w:rPr>
          <w:lang w:val="en-IE"/>
        </w:rPr>
        <w:t>set the value of each Net Imbalance Volume Tag (</w:t>
      </w:r>
      <w:proofErr w:type="spellStart"/>
      <w:r w:rsidRPr="00862C5D">
        <w:rPr>
          <w:lang w:val="en-IE"/>
        </w:rPr>
        <w:t>TNIV</w:t>
      </w:r>
      <w:r w:rsidRPr="00862C5D">
        <w:rPr>
          <w:vertAlign w:val="subscript"/>
          <w:lang w:val="en-IE"/>
        </w:rPr>
        <w:t>ukφ</w:t>
      </w:r>
      <w:proofErr w:type="spellEnd"/>
      <w:r w:rsidRPr="00862C5D">
        <w:rPr>
          <w:lang w:val="en-IE"/>
        </w:rPr>
        <w:t xml:space="preserve">) to a value equal to the value of each corresponding Initial Net Imbalance Volume Tag for each rank </w:t>
      </w:r>
      <w:ins w:id="375" w:author="Author">
        <w:r w:rsidR="007F6AB6">
          <w:rPr>
            <w:lang w:val="en-IE"/>
          </w:rPr>
          <w:t xml:space="preserve">k where </w:t>
        </w:r>
      </w:ins>
      <w:del w:id="376" w:author="Author">
        <w:r w:rsidRPr="00862C5D" w:rsidDel="007F6AB6">
          <w:rPr>
            <w:lang w:val="en-IE"/>
          </w:rPr>
          <w:delText>from 1 to</w:delText>
        </w:r>
      </w:del>
      <w:ins w:id="377" w:author="Author">
        <w:r w:rsidR="007F6AB6">
          <w:rPr>
            <w:lang w:val="en-IE"/>
          </w:rPr>
          <w:t>k</w:t>
        </w:r>
      </w:ins>
      <w:r w:rsidRPr="00862C5D">
        <w:rPr>
          <w:lang w:val="en-IE"/>
        </w:rPr>
        <w:t xml:space="preserve"> </w:t>
      </w:r>
      <w:ins w:id="378" w:author="Author">
        <w:r w:rsidR="007F6AB6" w:rsidRPr="00862C5D">
          <w:rPr>
            <w:lang w:val="en-IE"/>
          </w:rPr>
          <w:t>≤</w:t>
        </w:r>
        <w:r w:rsidR="007F6AB6">
          <w:rPr>
            <w:lang w:val="en-IE"/>
          </w:rPr>
          <w:t xml:space="preserve"> </w:t>
        </w:r>
      </w:ins>
      <w:r w:rsidRPr="00862C5D">
        <w:rPr>
          <w:lang w:val="en-IE"/>
        </w:rPr>
        <w:t xml:space="preserve">M and </w:t>
      </w:r>
      <w:ins w:id="379" w:author="Author">
        <w:r w:rsidR="007F6AB6">
          <w:rPr>
            <w:lang w:val="en-IE"/>
          </w:rPr>
          <w:t xml:space="preserve">each rank k where k &gt; </w:t>
        </w:r>
      </w:ins>
      <w:r w:rsidRPr="00862C5D">
        <w:rPr>
          <w:lang w:val="en-IE"/>
        </w:rPr>
        <w:t>b</w:t>
      </w:r>
      <w:del w:id="380" w:author="Author">
        <w:r w:rsidRPr="00862C5D" w:rsidDel="007F6AB6">
          <w:rPr>
            <w:lang w:val="en-IE"/>
          </w:rPr>
          <w:delText>+1 to N</w:delText>
        </w:r>
      </w:del>
      <w:r w:rsidRPr="00862C5D">
        <w:rPr>
          <w:lang w:val="en-IE"/>
        </w:rPr>
        <w:t xml:space="preserve">, to a value of one for each rank k </w:t>
      </w:r>
      <w:del w:id="381" w:author="Author">
        <w:r w:rsidRPr="00862C5D" w:rsidDel="007F6AB6">
          <w:rPr>
            <w:lang w:val="en-IE"/>
          </w:rPr>
          <w:delText>from</w:delText>
        </w:r>
      </w:del>
      <w:ins w:id="382" w:author="Author">
        <w:r w:rsidR="007F6AB6">
          <w:rPr>
            <w:lang w:val="en-IE"/>
          </w:rPr>
          <w:t xml:space="preserve">where </w:t>
        </w:r>
      </w:ins>
      <w:r w:rsidRPr="00862C5D">
        <w:rPr>
          <w:lang w:val="en-IE"/>
        </w:rPr>
        <w:t xml:space="preserve"> M</w:t>
      </w:r>
      <w:del w:id="383" w:author="Author">
        <w:r w:rsidRPr="00862C5D" w:rsidDel="007F6AB6">
          <w:rPr>
            <w:lang w:val="en-IE"/>
          </w:rPr>
          <w:delText>+1</w:delText>
        </w:r>
      </w:del>
      <w:ins w:id="384" w:author="Author">
        <w:r w:rsidR="007F6AB6">
          <w:rPr>
            <w:lang w:val="en-IE"/>
          </w:rPr>
          <w:t>&lt; k</w:t>
        </w:r>
        <w:r w:rsidR="003A17AD">
          <w:rPr>
            <w:lang w:val="en-IE"/>
          </w:rPr>
          <w:t xml:space="preserve"> </w:t>
        </w:r>
      </w:ins>
      <w:del w:id="385" w:author="Author">
        <w:r w:rsidRPr="00862C5D" w:rsidDel="007F6AB6">
          <w:rPr>
            <w:lang w:val="en-IE"/>
          </w:rPr>
          <w:delText xml:space="preserve"> to</w:delText>
        </w:r>
      </w:del>
      <w:ins w:id="386" w:author="Author">
        <w:r w:rsidR="007F6AB6">
          <w:rPr>
            <w:lang w:val="en-IE"/>
          </w:rPr>
          <w:t>&lt;</w:t>
        </w:r>
      </w:ins>
      <w:r w:rsidRPr="00862C5D">
        <w:rPr>
          <w:lang w:val="en-IE"/>
        </w:rPr>
        <w:t xml:space="preserve"> b</w:t>
      </w:r>
      <w:ins w:id="387" w:author="Author">
        <w:r w:rsidR="007F6AB6">
          <w:rPr>
            <w:lang w:val="en-IE"/>
          </w:rPr>
          <w:t>,</w:t>
        </w:r>
      </w:ins>
      <w:del w:id="388" w:author="Author">
        <w:r w:rsidRPr="00862C5D" w:rsidDel="007F6AB6">
          <w:rPr>
            <w:lang w:val="en-IE"/>
          </w:rPr>
          <w:delText>-1</w:delText>
        </w:r>
      </w:del>
      <w:r w:rsidRPr="00862C5D">
        <w:rPr>
          <w:lang w:val="en-IE"/>
        </w:rPr>
        <w:t xml:space="preserve"> and to a value of β for rank k </w:t>
      </w:r>
      <w:ins w:id="389" w:author="Author">
        <w:r w:rsidR="007F6AB6">
          <w:rPr>
            <w:lang w:val="en-IE"/>
          </w:rPr>
          <w:t xml:space="preserve">where k </w:t>
        </w:r>
      </w:ins>
      <w:r w:rsidRPr="00862C5D">
        <w:rPr>
          <w:lang w:val="en-IE"/>
        </w:rPr>
        <w:t>= b.</w:t>
      </w:r>
    </w:p>
    <w:p w:rsidR="00381377" w:rsidRPr="00862C5D" w:rsidRDefault="00381377" w:rsidP="005E132E">
      <w:pPr>
        <w:pStyle w:val="CERAPPENDIXLEVEL5"/>
        <w:rPr>
          <w:oMath/>
          <w:rFonts w:ascii="Cambria Math" w:hAnsi="Cambria Math"/>
          <w:lang w:val="en-IE"/>
        </w:rPr>
      </w:pPr>
      <w:r w:rsidRPr="00862C5D">
        <w:rPr>
          <w:lang w:val="en-IE"/>
        </w:rPr>
        <w:t>Where the Residual Tagged Quantity (</w:t>
      </w:r>
      <w:proofErr w:type="spellStart"/>
      <w:r w:rsidRPr="00862C5D">
        <w:rPr>
          <w:lang w:val="en-IE"/>
        </w:rPr>
        <w:t>QRTAG</w:t>
      </w:r>
      <w:r w:rsidRPr="00862C5D">
        <w:rPr>
          <w:vertAlign w:val="subscript"/>
          <w:lang w:val="en-IE"/>
        </w:rPr>
        <w:t>φ</w:t>
      </w:r>
      <w:proofErr w:type="spellEnd"/>
      <w:r w:rsidRPr="00862C5D">
        <w:rPr>
          <w:lang w:val="en-IE"/>
        </w:rPr>
        <w:t>) is a positive value:</w:t>
      </w:r>
    </w:p>
    <w:p w:rsidR="00381377" w:rsidRPr="00862C5D" w:rsidRDefault="00381377" w:rsidP="005E132E">
      <w:pPr>
        <w:pStyle w:val="CERAPPENDIXLEVEL6"/>
        <w:rPr>
          <w:oMath/>
          <w:rFonts w:ascii="Cambria Math" w:hAnsi="Cambria Math"/>
          <w:lang w:val="en-IE"/>
        </w:rPr>
      </w:pPr>
      <w:r w:rsidRPr="00862C5D">
        <w:rPr>
          <w:rFonts w:eastAsia="Segoe UI Symbol"/>
          <w:lang w:val="en-IE"/>
        </w:rPr>
        <w:t xml:space="preserve">determine the value of b and </w:t>
      </w:r>
      <w:r w:rsidRPr="00862C5D">
        <w:rPr>
          <w:lang w:val="en-IE"/>
        </w:rPr>
        <w:t>β to satisfy the following equation:</w:t>
      </w:r>
    </w:p>
    <w:p w:rsidR="00381377" w:rsidRPr="00862C5D" w:rsidRDefault="00381377" w:rsidP="00381377">
      <w:pPr>
        <w:pStyle w:val="CERBODY"/>
        <w:rPr>
          <w:lang w:val="en-IE"/>
        </w:rPr>
      </w:pPr>
    </w:p>
    <w:p w:rsidR="00381377" w:rsidRPr="00862C5D" w:rsidRDefault="00E179D6" w:rsidP="00381377">
      <w:pPr>
        <w:pStyle w:val="CERBODY"/>
        <w:ind w:left="992"/>
        <w:rPr>
          <w:rFonts w:ascii="Cambria Math" w:hAnsi="Cambria Math"/>
          <w:i/>
          <w:lang w:val="en-IE"/>
        </w:rPr>
      </w:pPr>
      <m:oMathPara>
        <m:oMath>
          <m:nary>
            <m:naryPr>
              <m:chr m:val="∑"/>
              <m:limLoc m:val="undOvr"/>
              <m:supHide m:val="on"/>
              <m:ctrlPr>
                <w:rPr>
                  <w:rFonts w:ascii="Cambria Math" w:hAnsi="Cambria Math"/>
                  <w:i/>
                  <w:lang w:val="en-IE"/>
                </w:rPr>
              </m:ctrlPr>
            </m:naryPr>
            <m:sub>
              <m:r>
                <w:rPr>
                  <w:rFonts w:ascii="Cambria Math" w:hAnsi="Cambria Math"/>
                  <w:lang w:val="en-IE"/>
                </w:rPr>
                <m:t>k&gt;b</m:t>
              </m:r>
            </m:sub>
            <m:sup/>
            <m:e>
              <m:sSub>
                <m:sSubPr>
                  <m:ctrlPr>
                    <w:rPr>
                      <w:rFonts w:ascii="Cambria Math" w:hAnsi="Cambria Math"/>
                      <w:i/>
                      <w:lang w:val="en-IE"/>
                    </w:rPr>
                  </m:ctrlPr>
                </m:sSubPr>
                <m:e>
                  <m:r>
                    <w:rPr>
                      <w:rFonts w:ascii="Cambria Math" w:hAnsi="Cambria Math"/>
                      <w:lang w:val="en-IE"/>
                    </w:rPr>
                    <m:t>QAO</m:t>
                  </m:r>
                </m:e>
                <m:sub>
                  <m:r>
                    <w:rPr>
                      <w:rFonts w:ascii="Cambria Math" w:hAnsi="Cambria Math"/>
                      <w:lang w:val="en-IE"/>
                    </w:rPr>
                    <m:t>ukφ</m:t>
                  </m:r>
                </m:sub>
              </m:sSub>
              <m:r>
                <w:rPr>
                  <w:rFonts w:ascii="Cambria Math" w:hAnsi="Cambria Math"/>
                  <w:lang w:val="en-IE"/>
                </w:rPr>
                <m:t>×</m:t>
              </m:r>
              <m:sSub>
                <m:sSubPr>
                  <m:ctrlPr>
                    <w:rPr>
                      <w:rFonts w:ascii="Cambria Math" w:hAnsi="Cambria Math"/>
                      <w:i/>
                      <w:lang w:val="en-IE"/>
                    </w:rPr>
                  </m:ctrlPr>
                </m:sSubPr>
                <m:e>
                  <m:r>
                    <w:rPr>
                      <w:rFonts w:ascii="Cambria Math" w:hAnsi="Cambria Math"/>
                      <w:lang w:val="en-IE"/>
                    </w:rPr>
                    <m:t>TINIV</m:t>
                  </m:r>
                </m:e>
                <m:sub>
                  <m:r>
                    <w:rPr>
                      <w:rFonts w:ascii="Cambria Math" w:hAnsi="Cambria Math"/>
                      <w:lang w:val="en-IE"/>
                    </w:rPr>
                    <m:t>ukφ</m:t>
                  </m:r>
                </m:sub>
              </m:sSub>
            </m:e>
          </m:nary>
          <m:r>
            <w:rPr>
              <w:rFonts w:ascii="Cambria Math" w:hAnsi="Cambria Math"/>
              <w:lang w:val="en-IE"/>
            </w:rPr>
            <m:t>+</m:t>
          </m:r>
          <m:sSub>
            <m:sSubPr>
              <m:ctrlPr>
                <w:rPr>
                  <w:rFonts w:ascii="Cambria Math" w:hAnsi="Cambria Math"/>
                  <w:i/>
                  <w:lang w:val="en-IE"/>
                </w:rPr>
              </m:ctrlPr>
            </m:sSubPr>
            <m:e>
              <m:r>
                <w:rPr>
                  <w:rFonts w:ascii="Cambria Math" w:hAnsi="Cambria Math"/>
                  <w:lang w:val="en-IE"/>
                </w:rPr>
                <m:t>β</m:t>
              </m:r>
            </m:e>
            <m:sub>
              <m:r>
                <w:rPr>
                  <w:rFonts w:ascii="Cambria Math" w:hAnsi="Cambria Math"/>
                  <w:lang w:val="en-IE"/>
                </w:rPr>
                <m:t>k=b</m:t>
              </m:r>
            </m:sub>
          </m:sSub>
          <m:r>
            <w:rPr>
              <w:rFonts w:ascii="Cambria Math" w:hAnsi="Cambria Math"/>
              <w:lang w:val="en-IE"/>
            </w:rPr>
            <m:t>×</m:t>
          </m:r>
          <m:sSub>
            <m:sSubPr>
              <m:ctrlPr>
                <w:rPr>
                  <w:rFonts w:ascii="Cambria Math" w:hAnsi="Cambria Math"/>
                  <w:i/>
                  <w:lang w:val="en-IE"/>
                </w:rPr>
              </m:ctrlPr>
            </m:sSubPr>
            <m:e>
              <m:r>
                <w:rPr>
                  <w:rFonts w:ascii="Cambria Math" w:hAnsi="Cambria Math"/>
                  <w:lang w:val="en-IE"/>
                </w:rPr>
                <m:t>QAO</m:t>
              </m:r>
            </m:e>
            <m:sub>
              <m:r>
                <w:rPr>
                  <w:rFonts w:ascii="Cambria Math" w:hAnsi="Cambria Math"/>
                  <w:lang w:val="en-IE"/>
                </w:rPr>
                <m:t>ukφ</m:t>
              </m:r>
            </m:sub>
          </m:sSub>
          <m:r>
            <w:rPr>
              <w:rFonts w:ascii="Cambria Math" w:hAnsi="Cambria Math"/>
              <w:lang w:val="en-IE"/>
            </w:rPr>
            <m:t>×</m:t>
          </m:r>
          <m:sSub>
            <m:sSubPr>
              <m:ctrlPr>
                <w:rPr>
                  <w:rFonts w:ascii="Cambria Math" w:hAnsi="Cambria Math"/>
                  <w:i/>
                  <w:lang w:val="en-IE"/>
                </w:rPr>
              </m:ctrlPr>
            </m:sSubPr>
            <m:e>
              <m:r>
                <w:rPr>
                  <w:rFonts w:ascii="Cambria Math" w:hAnsi="Cambria Math"/>
                  <w:lang w:val="en-IE"/>
                </w:rPr>
                <m:t>TINIV</m:t>
              </m:r>
            </m:e>
            <m:sub>
              <m:r>
                <w:rPr>
                  <w:rFonts w:ascii="Cambria Math" w:hAnsi="Cambria Math"/>
                  <w:lang w:val="en-IE"/>
                </w:rPr>
                <m:t>ukφ</m:t>
              </m:r>
            </m:sub>
          </m:sSub>
          <m:r>
            <w:rPr>
              <w:rFonts w:ascii="Cambria Math" w:hAnsi="Cambria Math"/>
              <w:lang w:val="en-IE"/>
            </w:rPr>
            <m:t>=Q</m:t>
          </m:r>
          <m:sSub>
            <m:sSubPr>
              <m:ctrlPr>
                <w:rPr>
                  <w:rFonts w:ascii="Cambria Math" w:hAnsi="Cambria Math"/>
                  <w:i/>
                  <w:lang w:val="en-IE"/>
                </w:rPr>
              </m:ctrlPr>
            </m:sSubPr>
            <m:e>
              <m:r>
                <w:rPr>
                  <w:rFonts w:ascii="Cambria Math" w:hAnsi="Cambria Math"/>
                  <w:lang w:val="en-IE"/>
                </w:rPr>
                <m:t>RTAG</m:t>
              </m:r>
            </m:e>
            <m:sub>
              <m:r>
                <w:rPr>
                  <w:rFonts w:ascii="Cambria Math" w:hAnsi="Cambria Math"/>
                  <w:lang w:val="en-IE"/>
                </w:rPr>
                <m:t>φ</m:t>
              </m:r>
            </m:sub>
          </m:sSub>
        </m:oMath>
      </m:oMathPara>
    </w:p>
    <w:p w:rsidR="00381377" w:rsidRPr="00862C5D" w:rsidRDefault="00381377" w:rsidP="00381377">
      <w:pPr>
        <w:pStyle w:val="CERBODY"/>
        <w:rPr>
          <w:lang w:val="en-IE"/>
        </w:rPr>
      </w:pPr>
    </w:p>
    <w:p w:rsidR="00381377" w:rsidRPr="00862C5D" w:rsidRDefault="00381377" w:rsidP="005E132E">
      <w:pPr>
        <w:pStyle w:val="CERAPPENDIXLEVEL6"/>
        <w:numPr>
          <w:ilvl w:val="0"/>
          <w:numId w:val="0"/>
        </w:numPr>
        <w:ind w:left="2410"/>
        <w:rPr>
          <w:lang w:val="en-IE"/>
        </w:rPr>
      </w:pPr>
      <w:r w:rsidRPr="00862C5D">
        <w:rPr>
          <w:lang w:val="en-IE"/>
        </w:rPr>
        <w:t xml:space="preserve">where: </w:t>
      </w:r>
    </w:p>
    <w:p w:rsidR="00381377" w:rsidRPr="00862C5D" w:rsidRDefault="00381377" w:rsidP="005E132E">
      <w:pPr>
        <w:pStyle w:val="CERAPPENDIXLEVEL7"/>
        <w:rPr>
          <w:lang w:val="en-IE"/>
        </w:rPr>
      </w:pPr>
      <w:r w:rsidRPr="00862C5D">
        <w:rPr>
          <w:lang w:val="en-IE"/>
        </w:rPr>
        <w:t xml:space="preserve">b is a positive integer </w:t>
      </w:r>
      <w:ins w:id="390" w:author="Author">
        <w:r w:rsidR="00FB07C3">
          <w:rPr>
            <w:lang w:val="en-IE"/>
          </w:rPr>
          <w:t xml:space="preserve">in the range </w:t>
        </w:r>
      </w:ins>
      <w:del w:id="391" w:author="Author">
        <w:r w:rsidRPr="00862C5D" w:rsidDel="00FB07C3">
          <w:rPr>
            <w:lang w:val="en-IE"/>
          </w:rPr>
          <w:delText>(</w:delText>
        </w:r>
      </w:del>
      <w:r w:rsidRPr="00862C5D">
        <w:rPr>
          <w:lang w:val="en-IE"/>
        </w:rPr>
        <w:t>1 ≤ b ≤ N</w:t>
      </w:r>
      <w:del w:id="392" w:author="Author">
        <w:r w:rsidRPr="00862C5D" w:rsidDel="00FB07C3">
          <w:rPr>
            <w:lang w:val="en-IE"/>
          </w:rPr>
          <w:delText>)</w:delText>
        </w:r>
      </w:del>
      <w:r w:rsidRPr="00862C5D">
        <w:rPr>
          <w:lang w:val="en-IE"/>
        </w:rPr>
        <w:t xml:space="preserve"> and </w:t>
      </w:r>
      <w:r w:rsidRPr="00862C5D">
        <w:rPr>
          <w:rFonts w:cs="Arial"/>
          <w:lang w:val="en-IE"/>
        </w:rPr>
        <w:t>β</w:t>
      </w:r>
      <w:r w:rsidRPr="00862C5D">
        <w:rPr>
          <w:lang w:val="en-IE"/>
        </w:rPr>
        <w:t xml:space="preserve"> is a positive real number </w:t>
      </w:r>
      <w:del w:id="393" w:author="Author">
        <w:r w:rsidRPr="00862C5D" w:rsidDel="00FB07C3">
          <w:rPr>
            <w:lang w:val="en-IE"/>
          </w:rPr>
          <w:delText>between (</w:delText>
        </w:r>
      </w:del>
      <w:ins w:id="394" w:author="Author">
        <w:r w:rsidR="00FB07C3">
          <w:rPr>
            <w:lang w:val="en-IE"/>
          </w:rPr>
          <w:t xml:space="preserve">in the range </w:t>
        </w:r>
      </w:ins>
      <w:r w:rsidRPr="00862C5D">
        <w:rPr>
          <w:lang w:val="en-IE"/>
        </w:rPr>
        <w:t xml:space="preserve">0 </w:t>
      </w:r>
      <w:r w:rsidRPr="00862C5D">
        <w:rPr>
          <w:rFonts w:cs="Arial"/>
          <w:lang w:val="en-IE"/>
        </w:rPr>
        <w:t>≤</w:t>
      </w:r>
      <w:r w:rsidRPr="00862C5D">
        <w:rPr>
          <w:lang w:val="en-IE"/>
        </w:rPr>
        <w:t xml:space="preserve"> </w:t>
      </w:r>
      <w:r w:rsidRPr="00862C5D">
        <w:rPr>
          <w:rFonts w:cs="Arial"/>
          <w:lang w:val="en-IE"/>
        </w:rPr>
        <w:t>β</w:t>
      </w:r>
      <w:r w:rsidRPr="00862C5D">
        <w:rPr>
          <w:lang w:val="en-IE"/>
        </w:rPr>
        <w:t xml:space="preserve"> </w:t>
      </w:r>
      <w:ins w:id="395" w:author="Author">
        <w:r w:rsidR="00FB07C3" w:rsidRPr="00862C5D">
          <w:rPr>
            <w:lang w:val="en-IE"/>
          </w:rPr>
          <w:t>≤</w:t>
        </w:r>
      </w:ins>
      <w:del w:id="396" w:author="Author">
        <w:r w:rsidRPr="00862C5D" w:rsidDel="00FB07C3">
          <w:rPr>
            <w:lang w:val="en-IE"/>
          </w:rPr>
          <w:delText>&lt;</w:delText>
        </w:r>
      </w:del>
      <w:r w:rsidRPr="00862C5D">
        <w:rPr>
          <w:lang w:val="en-IE"/>
        </w:rPr>
        <w:t xml:space="preserve"> 1</w:t>
      </w:r>
      <w:ins w:id="397" w:author="Author">
        <w:r w:rsidR="00FB07C3">
          <w:rPr>
            <w:lang w:val="en-IE"/>
          </w:rPr>
          <w:t xml:space="preserve">, where if there are more than one valid solutions to the equation, the solution with a value of </w:t>
        </w:r>
        <w:r w:rsidR="00FB07C3" w:rsidRPr="00862C5D">
          <w:rPr>
            <w:lang w:val="en-IE"/>
          </w:rPr>
          <w:t>β</w:t>
        </w:r>
        <w:r w:rsidR="00FB07C3">
          <w:rPr>
            <w:lang w:val="en-IE"/>
          </w:rPr>
          <w:t xml:space="preserve"> = 1 shall be taken to be the unique solution used in all following steps</w:t>
        </w:r>
      </w:ins>
      <w:del w:id="398" w:author="Author">
        <w:r w:rsidRPr="00862C5D" w:rsidDel="00FB07C3">
          <w:rPr>
            <w:lang w:val="en-IE"/>
          </w:rPr>
          <w:delText>)</w:delText>
        </w:r>
      </w:del>
      <w:r w:rsidRPr="00862C5D">
        <w:rPr>
          <w:lang w:val="en-IE"/>
        </w:rPr>
        <w:t>;</w:t>
      </w:r>
    </w:p>
    <w:p w:rsidR="00381377" w:rsidRPr="00862C5D" w:rsidRDefault="00381377" w:rsidP="005E132E">
      <w:pPr>
        <w:pStyle w:val="CERAPPENDIXLEVEL7"/>
        <w:rPr>
          <w:lang w:val="en-IE"/>
        </w:rPr>
      </w:pPr>
      <w:proofErr w:type="spellStart"/>
      <w:r w:rsidRPr="00862C5D">
        <w:rPr>
          <w:lang w:val="en-IE"/>
        </w:rPr>
        <w:t>QAO</w:t>
      </w:r>
      <w:r w:rsidRPr="00862C5D">
        <w:rPr>
          <w:vertAlign w:val="subscript"/>
          <w:lang w:val="en-IE"/>
        </w:rPr>
        <w:t>ukφ</w:t>
      </w:r>
      <w:proofErr w:type="spellEnd"/>
      <w:r w:rsidRPr="00862C5D">
        <w:rPr>
          <w:vertAlign w:val="subscript"/>
          <w:lang w:val="en-IE"/>
        </w:rPr>
        <w:t xml:space="preserve"> </w:t>
      </w:r>
      <w:r w:rsidRPr="00862C5D">
        <w:rPr>
          <w:lang w:val="en-IE"/>
        </w:rPr>
        <w:t>is the Accepted Offer Quantity for Generator Unit u and rank k; and</w:t>
      </w:r>
    </w:p>
    <w:p w:rsidR="00381377" w:rsidRPr="00862C5D" w:rsidRDefault="00381377" w:rsidP="005E132E">
      <w:pPr>
        <w:pStyle w:val="CERAPPENDIXLEVEL7"/>
        <w:rPr>
          <w:lang w:val="en-IE"/>
        </w:rPr>
      </w:pPr>
      <w:proofErr w:type="spellStart"/>
      <w:r w:rsidRPr="00862C5D">
        <w:rPr>
          <w:lang w:val="en-IE"/>
        </w:rPr>
        <w:t>TINIV</w:t>
      </w:r>
      <w:r w:rsidRPr="00862C5D">
        <w:rPr>
          <w:vertAlign w:val="subscript"/>
          <w:lang w:val="en-IE"/>
        </w:rPr>
        <w:t>ukφ</w:t>
      </w:r>
      <w:proofErr w:type="spellEnd"/>
      <w:r w:rsidRPr="00862C5D">
        <w:rPr>
          <w:vertAlign w:val="subscript"/>
          <w:lang w:val="en-IE"/>
        </w:rPr>
        <w:t xml:space="preserve"> </w:t>
      </w:r>
      <w:r w:rsidRPr="00862C5D">
        <w:rPr>
          <w:lang w:val="en-IE"/>
        </w:rPr>
        <w:t>is the Initial Net Imbalance Volume Tag for each Generator Unit u and rank k.</w:t>
      </w:r>
    </w:p>
    <w:p w:rsidR="00381377" w:rsidRPr="00862C5D" w:rsidRDefault="00381377" w:rsidP="005E132E">
      <w:pPr>
        <w:pStyle w:val="CERAPPENDIXLEVEL6"/>
        <w:rPr>
          <w:lang w:val="en-IE"/>
        </w:rPr>
      </w:pPr>
      <w:r w:rsidRPr="00862C5D">
        <w:rPr>
          <w:lang w:val="en-IE"/>
        </w:rPr>
        <w:t>set the value of each Net Imbalance Volume Tag (</w:t>
      </w:r>
      <w:proofErr w:type="spellStart"/>
      <w:r w:rsidRPr="00862C5D">
        <w:rPr>
          <w:lang w:val="en-IE"/>
        </w:rPr>
        <w:t>TNIV</w:t>
      </w:r>
      <w:r w:rsidRPr="00862C5D">
        <w:rPr>
          <w:vertAlign w:val="subscript"/>
          <w:lang w:val="en-IE"/>
        </w:rPr>
        <w:t>ukφ</w:t>
      </w:r>
      <w:proofErr w:type="spellEnd"/>
      <w:r w:rsidRPr="00862C5D">
        <w:rPr>
          <w:lang w:val="en-IE"/>
        </w:rPr>
        <w:t xml:space="preserve">) to a value equal to the value of each corresponding Initial Net Imbalance Volume Tag for each rank </w:t>
      </w:r>
      <w:ins w:id="399" w:author="Author">
        <w:r w:rsidR="00FB07C3">
          <w:rPr>
            <w:lang w:val="en-IE"/>
          </w:rPr>
          <w:t xml:space="preserve">k where </w:t>
        </w:r>
      </w:ins>
      <w:del w:id="400" w:author="Author">
        <w:r w:rsidRPr="00862C5D" w:rsidDel="00FB07C3">
          <w:rPr>
            <w:lang w:val="en-IE"/>
          </w:rPr>
          <w:delText>from 1 to</w:delText>
        </w:r>
      </w:del>
      <w:ins w:id="401" w:author="Author">
        <w:r w:rsidR="00FB07C3">
          <w:rPr>
            <w:lang w:val="en-IE"/>
          </w:rPr>
          <w:t xml:space="preserve">k </w:t>
        </w:r>
      </w:ins>
      <w:r w:rsidRPr="00862C5D">
        <w:rPr>
          <w:lang w:val="en-IE"/>
        </w:rPr>
        <w:t xml:space="preserve"> </w:t>
      </w:r>
      <w:ins w:id="402" w:author="Author">
        <w:r w:rsidR="007A6F8C">
          <w:rPr>
            <w:lang w:val="en-IE"/>
          </w:rPr>
          <w:t xml:space="preserve">&lt; </w:t>
        </w:r>
      </w:ins>
      <w:r w:rsidRPr="00862C5D">
        <w:rPr>
          <w:lang w:val="en-IE"/>
        </w:rPr>
        <w:t>b</w:t>
      </w:r>
      <w:del w:id="403" w:author="Author">
        <w:r w:rsidRPr="00862C5D" w:rsidDel="007A6F8C">
          <w:rPr>
            <w:lang w:val="en-IE"/>
          </w:rPr>
          <w:delText>-1</w:delText>
        </w:r>
      </w:del>
      <w:r w:rsidRPr="00862C5D">
        <w:rPr>
          <w:lang w:val="en-IE"/>
        </w:rPr>
        <w:t>, to a value of 1</w:t>
      </w:r>
      <w:ins w:id="404" w:author="Author">
        <w:r w:rsidR="00F334ED">
          <w:rPr>
            <w:lang w:val="en-IE"/>
          </w:rPr>
          <w:t xml:space="preserve"> </w:t>
        </w:r>
      </w:ins>
      <w:r w:rsidRPr="00862C5D">
        <w:rPr>
          <w:lang w:val="en-IE"/>
        </w:rPr>
        <w:t>-</w:t>
      </w:r>
      <w:ins w:id="405" w:author="Author">
        <w:r w:rsidR="00F334ED">
          <w:rPr>
            <w:lang w:val="en-IE"/>
          </w:rPr>
          <w:t xml:space="preserve"> </w:t>
        </w:r>
      </w:ins>
      <w:r w:rsidRPr="00862C5D">
        <w:rPr>
          <w:lang w:val="en-IE"/>
        </w:rPr>
        <w:t>β for k = b</w:t>
      </w:r>
      <w:ins w:id="406" w:author="Author">
        <w:r w:rsidR="00610FB4">
          <w:rPr>
            <w:lang w:val="en-IE"/>
          </w:rPr>
          <w:t>,</w:t>
        </w:r>
      </w:ins>
      <w:r w:rsidRPr="00862C5D">
        <w:rPr>
          <w:lang w:val="en-IE"/>
        </w:rPr>
        <w:t xml:space="preserve"> and to a value of zero for each rank k </w:t>
      </w:r>
      <w:ins w:id="407" w:author="Author">
        <w:r w:rsidR="00610FB4">
          <w:rPr>
            <w:lang w:val="en-IE"/>
          </w:rPr>
          <w:t xml:space="preserve">where k </w:t>
        </w:r>
      </w:ins>
      <w:del w:id="408" w:author="Author">
        <w:r w:rsidRPr="00862C5D" w:rsidDel="00610FB4">
          <w:rPr>
            <w:lang w:val="en-IE"/>
          </w:rPr>
          <w:delText>from</w:delText>
        </w:r>
      </w:del>
      <w:r w:rsidRPr="00862C5D">
        <w:rPr>
          <w:lang w:val="en-IE"/>
        </w:rPr>
        <w:t xml:space="preserve"> </w:t>
      </w:r>
      <w:ins w:id="409" w:author="Author">
        <w:r w:rsidR="00610FB4">
          <w:rPr>
            <w:lang w:val="en-IE"/>
          </w:rPr>
          <w:t xml:space="preserve">&gt; </w:t>
        </w:r>
      </w:ins>
      <w:r w:rsidRPr="00862C5D">
        <w:rPr>
          <w:lang w:val="en-IE"/>
        </w:rPr>
        <w:t>b</w:t>
      </w:r>
      <w:del w:id="410" w:author="Author">
        <w:r w:rsidRPr="00862C5D" w:rsidDel="00610FB4">
          <w:rPr>
            <w:lang w:val="en-IE"/>
          </w:rPr>
          <w:delText>+1 to N</w:delText>
        </w:r>
      </w:del>
      <w:r w:rsidRPr="00862C5D">
        <w:rPr>
          <w:lang w:val="en-IE"/>
        </w:rPr>
        <w:t>.</w:t>
      </w:r>
    </w:p>
    <w:p w:rsidR="00381377" w:rsidRPr="00862C5D" w:rsidRDefault="00381377" w:rsidP="005E132E">
      <w:pPr>
        <w:pStyle w:val="CERAPPENDIXLEVEL3"/>
        <w:rPr>
          <w:lang w:val="en-IE"/>
        </w:rPr>
      </w:pPr>
      <w:bookmarkStart w:id="411" w:name="_Toc477458089"/>
      <w:r w:rsidRPr="00862C5D">
        <w:rPr>
          <w:lang w:val="en-IE"/>
        </w:rPr>
        <w:t>Setting the Net Imbalance Volume Tag in the Case of a Negative Net Imbalance Volume Quantity</w:t>
      </w:r>
      <w:bookmarkEnd w:id="411"/>
    </w:p>
    <w:p w:rsidR="00381377" w:rsidRPr="00862C5D" w:rsidRDefault="00381377" w:rsidP="005E132E">
      <w:pPr>
        <w:pStyle w:val="CERAPPENDIXLEVEL4"/>
        <w:rPr>
          <w:lang w:val="en-IE"/>
        </w:rPr>
      </w:pPr>
      <w:r w:rsidRPr="00862C5D">
        <w:rPr>
          <w:lang w:val="en-IE"/>
        </w:rPr>
        <w:t>For each Imbalance Pricing Period φ, where the Net Imbalance Volume Quantity (</w:t>
      </w:r>
      <w:proofErr w:type="spellStart"/>
      <w:r w:rsidRPr="00862C5D">
        <w:rPr>
          <w:lang w:val="en-IE"/>
        </w:rPr>
        <w:t>QNIV</w:t>
      </w:r>
      <w:r w:rsidRPr="00862C5D">
        <w:rPr>
          <w:vertAlign w:val="subscript"/>
          <w:lang w:val="en-IE"/>
        </w:rPr>
        <w:t>ukφ</w:t>
      </w:r>
      <w:proofErr w:type="spellEnd"/>
      <w:r w:rsidRPr="00862C5D">
        <w:rPr>
          <w:lang w:val="en-IE"/>
        </w:rPr>
        <w:t>) is a negative value, the Market Operator shall:</w:t>
      </w:r>
    </w:p>
    <w:p w:rsidR="00381377" w:rsidRPr="00862C5D" w:rsidRDefault="00381377" w:rsidP="005E132E">
      <w:pPr>
        <w:pStyle w:val="CERAPPENDIXLEVEL5"/>
        <w:rPr>
          <w:lang w:val="en-IE"/>
        </w:rPr>
      </w:pPr>
      <w:r w:rsidRPr="00862C5D">
        <w:rPr>
          <w:lang w:val="en-IE"/>
        </w:rPr>
        <w:t>Where the Residual Tagged Quantity (</w:t>
      </w:r>
      <w:proofErr w:type="spellStart"/>
      <w:r w:rsidRPr="00862C5D">
        <w:rPr>
          <w:lang w:val="en-IE"/>
        </w:rPr>
        <w:t>QRTAG</w:t>
      </w:r>
      <w:r w:rsidRPr="00862C5D">
        <w:rPr>
          <w:vertAlign w:val="subscript"/>
          <w:lang w:val="en-IE"/>
        </w:rPr>
        <w:t>φ</w:t>
      </w:r>
      <w:proofErr w:type="spellEnd"/>
      <w:r w:rsidRPr="00862C5D">
        <w:rPr>
          <w:lang w:val="en-IE"/>
        </w:rPr>
        <w:t>) is a positive value:</w:t>
      </w:r>
    </w:p>
    <w:p w:rsidR="00381377" w:rsidRPr="00862C5D" w:rsidRDefault="00381377" w:rsidP="005E132E">
      <w:pPr>
        <w:pStyle w:val="CERAPPENDIXLEVEL6"/>
        <w:rPr>
          <w:oMath/>
          <w:rFonts w:ascii="Cambria Math" w:hAnsi="Cambria Math"/>
          <w:lang w:val="en-IE"/>
        </w:rPr>
      </w:pPr>
      <w:r w:rsidRPr="00862C5D">
        <w:rPr>
          <w:lang w:val="en-IE"/>
        </w:rPr>
        <w:t>determine the value of b and β to satisfy the following equation:</w:t>
      </w:r>
    </w:p>
    <w:p w:rsidR="00381377" w:rsidRPr="00862C5D" w:rsidRDefault="00381377" w:rsidP="00381377">
      <w:pPr>
        <w:pStyle w:val="CERBODY"/>
        <w:rPr>
          <w:oMath/>
          <w:rFonts w:ascii="Cambria Math" w:hAnsi="Cambria Math"/>
          <w:lang w:val="en-IE"/>
        </w:rPr>
      </w:pPr>
    </w:p>
    <w:p w:rsidR="00381377" w:rsidRPr="00862C5D" w:rsidRDefault="00E179D6" w:rsidP="00381377">
      <w:pPr>
        <w:pStyle w:val="CERBODY"/>
        <w:ind w:left="992"/>
        <w:rPr>
          <w:rFonts w:ascii="Cambria Math" w:hAnsi="Cambria Math"/>
          <w:i/>
          <w:lang w:val="en-IE"/>
        </w:rPr>
      </w:pPr>
      <m:oMathPara>
        <m:oMathParaPr>
          <m:jc m:val="left"/>
        </m:oMathParaPr>
        <m:oMath>
          <m:nary>
            <m:naryPr>
              <m:chr m:val="∑"/>
              <m:limLoc m:val="undOvr"/>
              <m:supHide m:val="on"/>
              <m:ctrlPr>
                <w:rPr>
                  <w:rFonts w:ascii="Cambria Math" w:hAnsi="Cambria Math"/>
                  <w:i/>
                  <w:lang w:val="en-IE"/>
                </w:rPr>
              </m:ctrlPr>
            </m:naryPr>
            <m:sub>
              <m:r>
                <w:rPr>
                  <w:rFonts w:ascii="Cambria Math" w:hAnsi="Cambria Math"/>
                  <w:lang w:val="en-IE"/>
                </w:rPr>
                <m:t>k&gt;b</m:t>
              </m:r>
            </m:sub>
            <m:sup/>
            <m:e>
              <m:sSub>
                <m:sSubPr>
                  <m:ctrlPr>
                    <w:rPr>
                      <w:rFonts w:ascii="Cambria Math" w:hAnsi="Cambria Math"/>
                      <w:i/>
                      <w:lang w:val="en-IE"/>
                    </w:rPr>
                  </m:ctrlPr>
                </m:sSubPr>
                <m:e>
                  <m:r>
                    <w:rPr>
                      <w:rFonts w:ascii="Cambria Math" w:hAnsi="Cambria Math"/>
                      <w:lang w:val="en-IE"/>
                    </w:rPr>
                    <m:t>QAB</m:t>
                  </m:r>
                </m:e>
                <m:sub>
                  <m:r>
                    <w:rPr>
                      <w:rFonts w:ascii="Cambria Math" w:hAnsi="Cambria Math"/>
                      <w:lang w:val="en-IE"/>
                    </w:rPr>
                    <m:t>ukφ</m:t>
                  </m:r>
                </m:sub>
              </m:sSub>
              <m:r>
                <w:rPr>
                  <w:rFonts w:ascii="Cambria Math" w:hAnsi="Cambria Math"/>
                  <w:lang w:val="en-IE"/>
                </w:rPr>
                <m:t>×(1-</m:t>
              </m:r>
              <m:sSub>
                <m:sSubPr>
                  <m:ctrlPr>
                    <w:rPr>
                      <w:rFonts w:ascii="Cambria Math" w:hAnsi="Cambria Math"/>
                      <w:i/>
                      <w:lang w:val="en-IE"/>
                    </w:rPr>
                  </m:ctrlPr>
                </m:sSubPr>
                <m:e>
                  <m:r>
                    <w:rPr>
                      <w:rFonts w:ascii="Cambria Math" w:hAnsi="Cambria Math"/>
                      <w:lang w:val="en-IE"/>
                    </w:rPr>
                    <m:t xml:space="preserve"> TINIV</m:t>
                  </m:r>
                </m:e>
                <m:sub>
                  <m:r>
                    <w:rPr>
                      <w:rFonts w:ascii="Cambria Math" w:hAnsi="Cambria Math"/>
                      <w:lang w:val="en-IE"/>
                    </w:rPr>
                    <m:t>ukφ</m:t>
                  </m:r>
                </m:sub>
              </m:sSub>
              <m:r>
                <w:rPr>
                  <w:rFonts w:ascii="Cambria Math" w:hAnsi="Cambria Math"/>
                  <w:lang w:val="en-IE"/>
                </w:rPr>
                <m:t>)</m:t>
              </m:r>
            </m:e>
          </m:nary>
          <m:r>
            <w:rPr>
              <w:rFonts w:ascii="Cambria Math" w:hAnsi="Cambria Math"/>
              <w:lang w:val="en-IE"/>
            </w:rPr>
            <m:t>+</m:t>
          </m:r>
          <m:sSub>
            <m:sSubPr>
              <m:ctrlPr>
                <w:rPr>
                  <w:rFonts w:ascii="Cambria Math" w:hAnsi="Cambria Math"/>
                  <w:i/>
                  <w:lang w:val="en-IE"/>
                </w:rPr>
              </m:ctrlPr>
            </m:sSubPr>
            <m:e>
              <m:r>
                <w:rPr>
                  <w:rFonts w:ascii="Cambria Math" w:hAnsi="Cambria Math"/>
                  <w:lang w:val="en-IE"/>
                </w:rPr>
                <m:t>β</m:t>
              </m:r>
            </m:e>
            <m:sub>
              <m:r>
                <w:rPr>
                  <w:rFonts w:ascii="Cambria Math" w:hAnsi="Cambria Math"/>
                  <w:lang w:val="en-IE"/>
                </w:rPr>
                <m:t xml:space="preserve">k=b </m:t>
              </m:r>
            </m:sub>
          </m:sSub>
          <m:sSub>
            <m:sSubPr>
              <m:ctrlPr>
                <w:rPr>
                  <w:rFonts w:ascii="Cambria Math" w:hAnsi="Cambria Math"/>
                  <w:i/>
                  <w:lang w:val="en-IE"/>
                </w:rPr>
              </m:ctrlPr>
            </m:sSubPr>
            <m:e>
              <m:r>
                <w:rPr>
                  <w:rFonts w:ascii="Cambria Math" w:hAnsi="Cambria Math"/>
                  <w:lang w:val="en-IE"/>
                </w:rPr>
                <m:t>×QAB</m:t>
              </m:r>
            </m:e>
            <m:sub>
              <m:r>
                <w:rPr>
                  <w:rFonts w:ascii="Cambria Math" w:hAnsi="Cambria Math"/>
                  <w:lang w:val="en-IE"/>
                </w:rPr>
                <m:t>ukφ</m:t>
              </m:r>
            </m:sub>
          </m:sSub>
          <m:r>
            <w:rPr>
              <w:rFonts w:ascii="Cambria Math" w:hAnsi="Cambria Math"/>
              <w:lang w:val="en-IE"/>
            </w:rPr>
            <m:t>×</m:t>
          </m:r>
          <m:d>
            <m:dPr>
              <m:ctrlPr>
                <w:rPr>
                  <w:rFonts w:ascii="Cambria Math" w:hAnsi="Cambria Math"/>
                  <w:i/>
                  <w:lang w:val="en-IE"/>
                </w:rPr>
              </m:ctrlPr>
            </m:dPr>
            <m:e>
              <m:r>
                <w:rPr>
                  <w:rFonts w:ascii="Cambria Math" w:hAnsi="Cambria Math"/>
                  <w:lang w:val="en-IE"/>
                </w:rPr>
                <m:t xml:space="preserve">1- </m:t>
              </m:r>
              <m:sSub>
                <m:sSubPr>
                  <m:ctrlPr>
                    <w:rPr>
                      <w:rFonts w:ascii="Cambria Math" w:hAnsi="Cambria Math"/>
                      <w:i/>
                      <w:lang w:val="en-IE"/>
                    </w:rPr>
                  </m:ctrlPr>
                </m:sSubPr>
                <m:e>
                  <m:r>
                    <w:rPr>
                      <w:rFonts w:ascii="Cambria Math" w:hAnsi="Cambria Math"/>
                      <w:lang w:val="en-IE"/>
                    </w:rPr>
                    <m:t>TINIV</m:t>
                  </m:r>
                </m:e>
                <m:sub>
                  <m:r>
                    <w:rPr>
                      <w:rFonts w:ascii="Cambria Math" w:hAnsi="Cambria Math"/>
                      <w:lang w:val="en-IE"/>
                    </w:rPr>
                    <m:t>ukφ</m:t>
                  </m:r>
                </m:sub>
              </m:sSub>
            </m:e>
          </m:d>
          <m:r>
            <w:rPr>
              <w:rFonts w:ascii="Cambria Math" w:hAnsi="Cambria Math"/>
              <w:lang w:val="en-IE"/>
            </w:rPr>
            <m:t>=-</m:t>
          </m:r>
          <m:sSub>
            <m:sSubPr>
              <m:ctrlPr>
                <w:rPr>
                  <w:rFonts w:ascii="Cambria Math" w:hAnsi="Cambria Math"/>
                  <w:i/>
                  <w:lang w:val="en-IE"/>
                </w:rPr>
              </m:ctrlPr>
            </m:sSubPr>
            <m:e>
              <m:r>
                <w:rPr>
                  <w:rFonts w:ascii="Cambria Math" w:hAnsi="Cambria Math"/>
                  <w:lang w:val="en-IE"/>
                </w:rPr>
                <m:t>QRTAG</m:t>
              </m:r>
            </m:e>
            <m:sub>
              <m:r>
                <w:rPr>
                  <w:rFonts w:ascii="Cambria Math" w:hAnsi="Cambria Math"/>
                  <w:lang w:val="en-IE"/>
                </w:rPr>
                <m:t>φ</m:t>
              </m:r>
            </m:sub>
          </m:sSub>
        </m:oMath>
      </m:oMathPara>
    </w:p>
    <w:p w:rsidR="00381377" w:rsidRPr="00862C5D" w:rsidRDefault="00381377" w:rsidP="00381377">
      <w:pPr>
        <w:pStyle w:val="CERBODY"/>
        <w:rPr>
          <w:lang w:val="en-IE"/>
        </w:rPr>
      </w:pPr>
    </w:p>
    <w:p w:rsidR="00381377" w:rsidRPr="00862C5D" w:rsidRDefault="00381377" w:rsidP="005E132E">
      <w:pPr>
        <w:pStyle w:val="CERAPPENDIXLEVEL6"/>
        <w:numPr>
          <w:ilvl w:val="0"/>
          <w:numId w:val="0"/>
        </w:numPr>
        <w:ind w:left="2410"/>
        <w:rPr>
          <w:lang w:val="en-IE"/>
        </w:rPr>
      </w:pPr>
      <w:r w:rsidRPr="00862C5D">
        <w:rPr>
          <w:lang w:val="en-IE"/>
        </w:rPr>
        <w:t>where</w:t>
      </w:r>
      <w:r w:rsidR="005E132E" w:rsidRPr="00862C5D">
        <w:rPr>
          <w:lang w:val="en-IE"/>
        </w:rPr>
        <w:t>:</w:t>
      </w:r>
      <w:r w:rsidRPr="00862C5D">
        <w:rPr>
          <w:lang w:val="en-IE"/>
        </w:rPr>
        <w:t xml:space="preserve"> </w:t>
      </w:r>
    </w:p>
    <w:p w:rsidR="00381377" w:rsidRPr="00862C5D" w:rsidRDefault="00381377" w:rsidP="005E132E">
      <w:pPr>
        <w:pStyle w:val="CERAPPENDIXLEVEL7"/>
        <w:rPr>
          <w:lang w:val="en-IE"/>
        </w:rPr>
      </w:pPr>
      <w:r w:rsidRPr="00862C5D">
        <w:rPr>
          <w:lang w:val="en-IE"/>
        </w:rPr>
        <w:t xml:space="preserve">b is a positive integer </w:t>
      </w:r>
      <w:ins w:id="412" w:author="Author">
        <w:r w:rsidR="00411798">
          <w:rPr>
            <w:lang w:val="en-IE"/>
          </w:rPr>
          <w:t xml:space="preserve">in the range </w:t>
        </w:r>
      </w:ins>
      <w:del w:id="413" w:author="Author">
        <w:r w:rsidRPr="00862C5D" w:rsidDel="00411798">
          <w:rPr>
            <w:lang w:val="en-IE"/>
          </w:rPr>
          <w:delText>(</w:delText>
        </w:r>
      </w:del>
      <w:r w:rsidRPr="00862C5D">
        <w:rPr>
          <w:lang w:val="en-IE"/>
        </w:rPr>
        <w:t>1 ≤ b ≤N</w:t>
      </w:r>
      <w:del w:id="414" w:author="Author">
        <w:r w:rsidRPr="00862C5D" w:rsidDel="00411798">
          <w:rPr>
            <w:lang w:val="en-IE"/>
          </w:rPr>
          <w:delText>)</w:delText>
        </w:r>
      </w:del>
      <w:r w:rsidRPr="00862C5D">
        <w:rPr>
          <w:lang w:val="en-IE"/>
        </w:rPr>
        <w:t xml:space="preserve"> and </w:t>
      </w:r>
      <w:r w:rsidRPr="00862C5D">
        <w:rPr>
          <w:rFonts w:cs="Arial"/>
          <w:lang w:val="en-IE"/>
        </w:rPr>
        <w:t>β</w:t>
      </w:r>
      <w:r w:rsidRPr="00862C5D">
        <w:rPr>
          <w:lang w:val="en-IE"/>
        </w:rPr>
        <w:t xml:space="preserve"> is a positive real number </w:t>
      </w:r>
      <w:del w:id="415" w:author="Author">
        <w:r w:rsidRPr="00862C5D" w:rsidDel="00411798">
          <w:rPr>
            <w:lang w:val="en-IE"/>
          </w:rPr>
          <w:delText>between (</w:delText>
        </w:r>
      </w:del>
      <w:r w:rsidRPr="00862C5D">
        <w:rPr>
          <w:lang w:val="en-IE"/>
        </w:rPr>
        <w:t xml:space="preserve">0 ≤ β </w:t>
      </w:r>
      <w:ins w:id="416" w:author="Author">
        <w:r w:rsidR="00411798" w:rsidRPr="00862C5D">
          <w:rPr>
            <w:lang w:val="en-IE"/>
          </w:rPr>
          <w:t>≤</w:t>
        </w:r>
      </w:ins>
      <w:del w:id="417" w:author="Author">
        <w:r w:rsidRPr="00862C5D" w:rsidDel="00411798">
          <w:rPr>
            <w:lang w:val="en-IE"/>
          </w:rPr>
          <w:delText>&lt;</w:delText>
        </w:r>
      </w:del>
      <w:r w:rsidRPr="00862C5D">
        <w:rPr>
          <w:lang w:val="en-IE"/>
        </w:rPr>
        <w:t>1</w:t>
      </w:r>
      <w:ins w:id="418" w:author="Author">
        <w:r w:rsidR="00411798">
          <w:rPr>
            <w:lang w:val="en-IE"/>
          </w:rPr>
          <w:t xml:space="preserve">, where if there are more than one valid solutions to the equation, the solution with a value of </w:t>
        </w:r>
        <w:r w:rsidR="00411798" w:rsidRPr="00862C5D">
          <w:rPr>
            <w:lang w:val="en-IE"/>
          </w:rPr>
          <w:t>β</w:t>
        </w:r>
        <w:r w:rsidR="00411798">
          <w:rPr>
            <w:lang w:val="en-IE"/>
          </w:rPr>
          <w:t xml:space="preserve"> = 1 shall be taken to be the unique solution used in all following steps</w:t>
        </w:r>
      </w:ins>
      <w:del w:id="419" w:author="Author">
        <w:r w:rsidRPr="00862C5D" w:rsidDel="00411798">
          <w:rPr>
            <w:lang w:val="en-IE"/>
          </w:rPr>
          <w:delText>)</w:delText>
        </w:r>
      </w:del>
      <w:r w:rsidRPr="00862C5D">
        <w:rPr>
          <w:lang w:val="en-IE"/>
        </w:rPr>
        <w:t>;</w:t>
      </w:r>
    </w:p>
    <w:p w:rsidR="00381377" w:rsidRPr="00862C5D" w:rsidRDefault="00381377" w:rsidP="005E132E">
      <w:pPr>
        <w:pStyle w:val="CERAPPENDIXLEVEL7"/>
        <w:rPr>
          <w:lang w:val="en-IE"/>
        </w:rPr>
      </w:pPr>
      <w:proofErr w:type="spellStart"/>
      <w:r w:rsidRPr="00862C5D">
        <w:rPr>
          <w:lang w:val="en-IE"/>
        </w:rPr>
        <w:t>QAB</w:t>
      </w:r>
      <w:r w:rsidRPr="00862C5D">
        <w:rPr>
          <w:vertAlign w:val="subscript"/>
          <w:lang w:val="en-IE"/>
        </w:rPr>
        <w:t>ukφ</w:t>
      </w:r>
      <w:proofErr w:type="spellEnd"/>
      <w:r w:rsidRPr="00862C5D">
        <w:rPr>
          <w:vertAlign w:val="subscript"/>
          <w:lang w:val="en-IE"/>
        </w:rPr>
        <w:t xml:space="preserve"> </w:t>
      </w:r>
      <w:r w:rsidRPr="00862C5D">
        <w:rPr>
          <w:lang w:val="en-IE"/>
        </w:rPr>
        <w:t xml:space="preserve">is the Accepted Bid Quantity for Generator Unit u and rank k; and </w:t>
      </w:r>
    </w:p>
    <w:p w:rsidR="00381377" w:rsidRPr="00862C5D" w:rsidRDefault="00381377" w:rsidP="005E132E">
      <w:pPr>
        <w:pStyle w:val="CERAPPENDIXLEVEL7"/>
        <w:rPr>
          <w:lang w:val="en-IE"/>
        </w:rPr>
      </w:pPr>
      <w:proofErr w:type="spellStart"/>
      <w:r w:rsidRPr="00862C5D">
        <w:rPr>
          <w:lang w:val="en-IE"/>
        </w:rPr>
        <w:t>TINIV</w:t>
      </w:r>
      <w:r w:rsidRPr="00862C5D">
        <w:rPr>
          <w:vertAlign w:val="subscript"/>
          <w:lang w:val="en-IE"/>
        </w:rPr>
        <w:t>ukφ</w:t>
      </w:r>
      <w:proofErr w:type="spellEnd"/>
      <w:r w:rsidRPr="00862C5D">
        <w:rPr>
          <w:vertAlign w:val="subscript"/>
          <w:lang w:val="en-IE"/>
        </w:rPr>
        <w:t xml:space="preserve"> </w:t>
      </w:r>
      <w:r w:rsidRPr="00862C5D">
        <w:rPr>
          <w:lang w:val="en-IE"/>
        </w:rPr>
        <w:t>is the Initial Net Imbalance Volume Tag for each Generator Unit u and rank k.</w:t>
      </w:r>
    </w:p>
    <w:p w:rsidR="00381377" w:rsidRPr="00862C5D" w:rsidRDefault="00381377" w:rsidP="005E132E">
      <w:pPr>
        <w:pStyle w:val="CERAPPENDIXLEVEL6"/>
        <w:rPr>
          <w:oMath/>
          <w:rFonts w:ascii="Cambria Math" w:hAnsi="Cambria Math"/>
          <w:lang w:val="en-IE"/>
        </w:rPr>
      </w:pPr>
      <w:r w:rsidRPr="00862C5D">
        <w:rPr>
          <w:lang w:val="en-IE"/>
        </w:rPr>
        <w:t>set the value of each Net Imbalance Volume Tag (</w:t>
      </w:r>
      <w:proofErr w:type="spellStart"/>
      <w:r w:rsidRPr="00862C5D">
        <w:rPr>
          <w:lang w:val="en-IE"/>
        </w:rPr>
        <w:t>TNIV</w:t>
      </w:r>
      <w:r w:rsidRPr="00862C5D">
        <w:rPr>
          <w:vertAlign w:val="subscript"/>
          <w:lang w:val="en-IE"/>
        </w:rPr>
        <w:t>ukφ</w:t>
      </w:r>
      <w:proofErr w:type="spellEnd"/>
      <w:r w:rsidRPr="00862C5D">
        <w:rPr>
          <w:lang w:val="en-IE"/>
        </w:rPr>
        <w:t xml:space="preserve">) to a value equal to the value of each corresponding Initial Net Imbalance Volume Tag for each rank </w:t>
      </w:r>
      <w:ins w:id="420" w:author="Author">
        <w:r w:rsidR="00411798">
          <w:rPr>
            <w:lang w:val="en-IE"/>
          </w:rPr>
          <w:t xml:space="preserve">k where </w:t>
        </w:r>
      </w:ins>
      <w:del w:id="421" w:author="Author">
        <w:r w:rsidRPr="00862C5D" w:rsidDel="00411798">
          <w:rPr>
            <w:lang w:val="en-IE"/>
          </w:rPr>
          <w:delText>from 1 to</w:delText>
        </w:r>
      </w:del>
      <w:ins w:id="422" w:author="Author">
        <w:r w:rsidR="00411798">
          <w:rPr>
            <w:lang w:val="en-IE"/>
          </w:rPr>
          <w:t>k &lt;</w:t>
        </w:r>
      </w:ins>
      <w:r w:rsidRPr="00862C5D">
        <w:rPr>
          <w:lang w:val="en-IE"/>
        </w:rPr>
        <w:t xml:space="preserve"> b</w:t>
      </w:r>
      <w:del w:id="423" w:author="Author">
        <w:r w:rsidRPr="00862C5D" w:rsidDel="00411798">
          <w:rPr>
            <w:lang w:val="en-IE"/>
          </w:rPr>
          <w:delText>-1</w:delText>
        </w:r>
      </w:del>
      <w:r w:rsidRPr="00862C5D">
        <w:rPr>
          <w:lang w:val="en-IE"/>
        </w:rPr>
        <w:t xml:space="preserve"> and</w:t>
      </w:r>
      <w:ins w:id="424" w:author="Author">
        <w:r w:rsidR="00411798">
          <w:rPr>
            <w:lang w:val="en-IE"/>
          </w:rPr>
          <w:t xml:space="preserve"> each rank k where k &gt;</w:t>
        </w:r>
      </w:ins>
      <w:r w:rsidRPr="00862C5D">
        <w:rPr>
          <w:lang w:val="en-IE"/>
        </w:rPr>
        <w:t xml:space="preserve"> M</w:t>
      </w:r>
      <w:del w:id="425" w:author="Author">
        <w:r w:rsidRPr="00862C5D" w:rsidDel="00411798">
          <w:rPr>
            <w:lang w:val="en-IE"/>
          </w:rPr>
          <w:delText>+1 to N</w:delText>
        </w:r>
      </w:del>
      <w:r w:rsidRPr="00862C5D">
        <w:rPr>
          <w:lang w:val="en-IE"/>
        </w:rPr>
        <w:t xml:space="preserve">, to a value of β for </w:t>
      </w:r>
      <w:ins w:id="426" w:author="Author">
        <w:r w:rsidR="00411798">
          <w:rPr>
            <w:lang w:val="en-IE"/>
          </w:rPr>
          <w:t xml:space="preserve">rank where </w:t>
        </w:r>
      </w:ins>
      <w:r w:rsidRPr="00862C5D">
        <w:rPr>
          <w:lang w:val="en-IE"/>
        </w:rPr>
        <w:t>k = b</w:t>
      </w:r>
      <w:ins w:id="427" w:author="Author">
        <w:r w:rsidR="00411798">
          <w:rPr>
            <w:lang w:val="en-IE"/>
          </w:rPr>
          <w:t>,</w:t>
        </w:r>
      </w:ins>
      <w:r w:rsidRPr="00862C5D">
        <w:rPr>
          <w:lang w:val="en-IE"/>
        </w:rPr>
        <w:t xml:space="preserve"> and to a value of one for each rank k </w:t>
      </w:r>
      <w:ins w:id="428" w:author="Author">
        <w:r w:rsidR="00411798">
          <w:rPr>
            <w:lang w:val="en-IE"/>
          </w:rPr>
          <w:t xml:space="preserve">where </w:t>
        </w:r>
      </w:ins>
      <w:del w:id="429" w:author="Author">
        <w:r w:rsidRPr="00862C5D" w:rsidDel="00411798">
          <w:rPr>
            <w:lang w:val="en-IE"/>
          </w:rPr>
          <w:delText xml:space="preserve">from </w:delText>
        </w:r>
      </w:del>
      <w:r w:rsidRPr="00862C5D">
        <w:rPr>
          <w:lang w:val="en-IE"/>
        </w:rPr>
        <w:t>b</w:t>
      </w:r>
      <w:del w:id="430" w:author="Author">
        <w:r w:rsidRPr="00862C5D" w:rsidDel="00411798">
          <w:rPr>
            <w:lang w:val="en-IE"/>
          </w:rPr>
          <w:delText>+1</w:delText>
        </w:r>
      </w:del>
      <w:ins w:id="431" w:author="Author">
        <w:r w:rsidR="00411798">
          <w:rPr>
            <w:lang w:val="en-IE"/>
          </w:rPr>
          <w:t xml:space="preserve"> &lt; k</w:t>
        </w:r>
      </w:ins>
      <w:r w:rsidRPr="00862C5D">
        <w:rPr>
          <w:lang w:val="en-IE"/>
        </w:rPr>
        <w:t xml:space="preserve"> </w:t>
      </w:r>
      <w:del w:id="432" w:author="Author">
        <w:r w:rsidRPr="00862C5D" w:rsidDel="00411798">
          <w:rPr>
            <w:lang w:val="en-IE"/>
          </w:rPr>
          <w:delText>to</w:delText>
        </w:r>
      </w:del>
      <w:ins w:id="433" w:author="Author">
        <w:r w:rsidR="00411798">
          <w:rPr>
            <w:lang w:val="en-IE"/>
          </w:rPr>
          <w:t>&lt;</w:t>
        </w:r>
      </w:ins>
      <w:r w:rsidRPr="00862C5D">
        <w:rPr>
          <w:lang w:val="en-IE"/>
        </w:rPr>
        <w:t xml:space="preserve"> M.</w:t>
      </w:r>
    </w:p>
    <w:p w:rsidR="00381377" w:rsidRPr="00862C5D" w:rsidRDefault="00381377" w:rsidP="005E132E">
      <w:pPr>
        <w:pStyle w:val="CERAPPENDIXLEVEL5"/>
        <w:rPr>
          <w:lang w:val="en-IE"/>
        </w:rPr>
      </w:pPr>
      <w:r w:rsidRPr="00862C5D">
        <w:rPr>
          <w:lang w:val="en-IE"/>
        </w:rPr>
        <w:lastRenderedPageBreak/>
        <w:t>Where the Residual Tagged Quantity (QRTAG</w:t>
      </w:r>
      <w:r w:rsidRPr="00862C5D">
        <w:rPr>
          <w:vertAlign w:val="subscript"/>
          <w:lang w:val="en-IE"/>
        </w:rPr>
        <w:t>φ</w:t>
      </w:r>
      <w:r w:rsidRPr="00862C5D">
        <w:rPr>
          <w:lang w:val="en-IE"/>
        </w:rPr>
        <w:t>) is a negative value:</w:t>
      </w:r>
    </w:p>
    <w:p w:rsidR="00381377" w:rsidRPr="00862C5D" w:rsidRDefault="00381377" w:rsidP="005E132E">
      <w:pPr>
        <w:pStyle w:val="CERAPPENDIXLEVEL6"/>
        <w:rPr>
          <w:oMath/>
          <w:rFonts w:ascii="Cambria Math" w:hAnsi="Cambria Math"/>
          <w:lang w:val="en-IE"/>
        </w:rPr>
      </w:pPr>
      <w:r w:rsidRPr="00862C5D">
        <w:rPr>
          <w:lang w:val="en-IE"/>
        </w:rPr>
        <w:t>determine the value of b and β to satisfy the following equation:</w:t>
      </w:r>
    </w:p>
    <w:p w:rsidR="00381377" w:rsidRPr="00862C5D" w:rsidRDefault="00381377" w:rsidP="00381377">
      <w:pPr>
        <w:pStyle w:val="CERBODY"/>
        <w:rPr>
          <w:oMath/>
          <w:rFonts w:ascii="Cambria Math" w:hAnsi="Cambria Math"/>
          <w:lang w:val="en-IE"/>
        </w:rPr>
      </w:pPr>
    </w:p>
    <w:p w:rsidR="00381377" w:rsidRPr="00862C5D" w:rsidRDefault="00E179D6" w:rsidP="00381377">
      <w:pPr>
        <w:pStyle w:val="CERBODY"/>
        <w:ind w:left="992"/>
        <w:rPr>
          <w:lang w:val="en-IE"/>
        </w:rPr>
      </w:pPr>
      <m:oMathPara>
        <m:oMathParaPr>
          <m:jc m:val="left"/>
        </m:oMathParaPr>
        <m:oMath>
          <m:nary>
            <m:naryPr>
              <m:chr m:val="∑"/>
              <m:limLoc m:val="undOvr"/>
              <m:supHide m:val="on"/>
              <m:ctrlPr>
                <w:rPr>
                  <w:rFonts w:ascii="Cambria Math" w:hAnsi="Cambria Math"/>
                  <w:i/>
                  <w:lang w:val="en-IE"/>
                </w:rPr>
              </m:ctrlPr>
            </m:naryPr>
            <m:sub>
              <m:r>
                <w:rPr>
                  <w:rFonts w:ascii="Cambria Math" w:hAnsi="Cambria Math"/>
                  <w:lang w:val="en-IE"/>
                </w:rPr>
                <m:t>k&lt;b</m:t>
              </m:r>
            </m:sub>
            <m:sup/>
            <m:e>
              <m:sSub>
                <m:sSubPr>
                  <m:ctrlPr>
                    <w:rPr>
                      <w:rFonts w:ascii="Cambria Math" w:hAnsi="Cambria Math"/>
                      <w:i/>
                      <w:lang w:val="en-IE"/>
                    </w:rPr>
                  </m:ctrlPr>
                </m:sSubPr>
                <m:e>
                  <m:r>
                    <w:rPr>
                      <w:rFonts w:ascii="Cambria Math" w:hAnsi="Cambria Math"/>
                      <w:lang w:val="en-IE"/>
                    </w:rPr>
                    <m:t>QAB</m:t>
                  </m:r>
                </m:e>
                <m:sub>
                  <m:r>
                    <w:rPr>
                      <w:rFonts w:ascii="Cambria Math" w:hAnsi="Cambria Math"/>
                      <w:lang w:val="en-IE"/>
                    </w:rPr>
                    <m:t>ukφ</m:t>
                  </m:r>
                </m:sub>
              </m:sSub>
              <m:r>
                <w:rPr>
                  <w:rFonts w:ascii="Cambria Math" w:hAnsi="Cambria Math"/>
                  <w:lang w:val="en-IE"/>
                </w:rPr>
                <m:t>×</m:t>
              </m:r>
              <m:sSub>
                <m:sSubPr>
                  <m:ctrlPr>
                    <w:rPr>
                      <w:rFonts w:ascii="Cambria Math" w:hAnsi="Cambria Math"/>
                      <w:i/>
                      <w:lang w:val="en-IE"/>
                    </w:rPr>
                  </m:ctrlPr>
                </m:sSubPr>
                <m:e>
                  <m:r>
                    <w:rPr>
                      <w:rFonts w:ascii="Cambria Math" w:hAnsi="Cambria Math"/>
                      <w:lang w:val="en-IE"/>
                    </w:rPr>
                    <m:t>TINIV</m:t>
                  </m:r>
                </m:e>
                <m:sub>
                  <m:r>
                    <w:rPr>
                      <w:rFonts w:ascii="Cambria Math" w:hAnsi="Cambria Math"/>
                      <w:lang w:val="en-IE"/>
                    </w:rPr>
                    <m:t>ukφ</m:t>
                  </m:r>
                </m:sub>
              </m:sSub>
            </m:e>
          </m:nary>
          <m:r>
            <w:rPr>
              <w:rFonts w:ascii="Cambria Math" w:hAnsi="Cambria Math"/>
              <w:lang w:val="en-IE"/>
            </w:rPr>
            <m:t xml:space="preserve"> +</m:t>
          </m:r>
          <m:sSub>
            <m:sSubPr>
              <m:ctrlPr>
                <w:rPr>
                  <w:rFonts w:ascii="Cambria Math" w:hAnsi="Cambria Math"/>
                  <w:i/>
                  <w:lang w:val="en-IE"/>
                </w:rPr>
              </m:ctrlPr>
            </m:sSubPr>
            <m:e>
              <m:r>
                <w:rPr>
                  <w:rFonts w:ascii="Cambria Math" w:hAnsi="Cambria Math"/>
                  <w:lang w:val="en-IE"/>
                </w:rPr>
                <m:t>β</m:t>
              </m:r>
            </m:e>
            <m:sub>
              <m:r>
                <w:rPr>
                  <w:rFonts w:ascii="Cambria Math" w:hAnsi="Cambria Math"/>
                  <w:lang w:val="en-IE"/>
                </w:rPr>
                <m:t>k=b</m:t>
              </m:r>
            </m:sub>
          </m:sSub>
          <m:r>
            <w:rPr>
              <w:rFonts w:ascii="Cambria Math" w:hAnsi="Cambria Math"/>
              <w:lang w:val="en-IE"/>
            </w:rPr>
            <m:t>×</m:t>
          </m:r>
          <m:sSub>
            <m:sSubPr>
              <m:ctrlPr>
                <w:rPr>
                  <w:rFonts w:ascii="Cambria Math" w:hAnsi="Cambria Math"/>
                  <w:i/>
                  <w:lang w:val="en-IE"/>
                </w:rPr>
              </m:ctrlPr>
            </m:sSubPr>
            <m:e>
              <m:r>
                <w:rPr>
                  <w:rFonts w:ascii="Cambria Math" w:hAnsi="Cambria Math"/>
                  <w:lang w:val="en-IE"/>
                </w:rPr>
                <m:t>QAB</m:t>
              </m:r>
            </m:e>
            <m:sub>
              <m:r>
                <w:rPr>
                  <w:rFonts w:ascii="Cambria Math" w:hAnsi="Cambria Math"/>
                  <w:lang w:val="en-IE"/>
                </w:rPr>
                <m:t>ukφ</m:t>
              </m:r>
            </m:sub>
          </m:sSub>
          <m:r>
            <w:rPr>
              <w:rFonts w:ascii="Cambria Math" w:hAnsi="Cambria Math"/>
              <w:lang w:val="en-IE"/>
            </w:rPr>
            <m:t xml:space="preserve"> ×</m:t>
          </m:r>
          <m:sSub>
            <m:sSubPr>
              <m:ctrlPr>
                <w:rPr>
                  <w:rFonts w:ascii="Cambria Math" w:hAnsi="Cambria Math"/>
                  <w:i/>
                  <w:lang w:val="en-IE"/>
                </w:rPr>
              </m:ctrlPr>
            </m:sSubPr>
            <m:e>
              <m:r>
                <w:rPr>
                  <w:rFonts w:ascii="Cambria Math" w:hAnsi="Cambria Math"/>
                  <w:lang w:val="en-IE"/>
                </w:rPr>
                <m:t>TINIV</m:t>
              </m:r>
            </m:e>
            <m:sub>
              <m:r>
                <w:rPr>
                  <w:rFonts w:ascii="Cambria Math" w:hAnsi="Cambria Math"/>
                  <w:lang w:val="en-IE"/>
                </w:rPr>
                <m:t>ukφ</m:t>
              </m:r>
            </m:sub>
          </m:sSub>
          <m:r>
            <w:rPr>
              <w:rFonts w:ascii="Cambria Math" w:hAnsi="Cambria Math"/>
              <w:lang w:val="en-IE"/>
            </w:rPr>
            <m:t xml:space="preserve"> = </m:t>
          </m:r>
          <m:sSub>
            <m:sSubPr>
              <m:ctrlPr>
                <w:rPr>
                  <w:rFonts w:ascii="Cambria Math" w:hAnsi="Cambria Math"/>
                  <w:i/>
                  <w:lang w:val="en-IE"/>
                </w:rPr>
              </m:ctrlPr>
            </m:sSubPr>
            <m:e>
              <m:r>
                <w:rPr>
                  <w:rFonts w:ascii="Cambria Math" w:hAnsi="Cambria Math"/>
                  <w:lang w:val="en-IE"/>
                </w:rPr>
                <m:t>QRTAG</m:t>
              </m:r>
            </m:e>
            <m:sub>
              <m:r>
                <w:rPr>
                  <w:rFonts w:ascii="Cambria Math" w:hAnsi="Cambria Math"/>
                  <w:lang w:val="en-IE"/>
                </w:rPr>
                <m:t>φ</m:t>
              </m:r>
            </m:sub>
          </m:sSub>
          <m:r>
            <m:rPr>
              <m:sty m:val="p"/>
            </m:rPr>
            <w:rPr>
              <w:rFonts w:ascii="Cambria Math" w:hAnsi="Cambria Math"/>
              <w:lang w:val="en-IE"/>
            </w:rPr>
            <w:br/>
          </m:r>
        </m:oMath>
      </m:oMathPara>
    </w:p>
    <w:p w:rsidR="00381377" w:rsidRPr="00862C5D" w:rsidRDefault="00381377" w:rsidP="005E132E">
      <w:pPr>
        <w:pStyle w:val="CERAPPENDIXLEVEL6"/>
        <w:numPr>
          <w:ilvl w:val="0"/>
          <w:numId w:val="0"/>
        </w:numPr>
        <w:ind w:left="2410"/>
        <w:rPr>
          <w:lang w:val="en-IE"/>
        </w:rPr>
      </w:pPr>
      <w:r w:rsidRPr="00862C5D">
        <w:rPr>
          <w:lang w:val="en-IE"/>
        </w:rPr>
        <w:t xml:space="preserve">where: </w:t>
      </w:r>
    </w:p>
    <w:p w:rsidR="00381377" w:rsidRPr="00862C5D" w:rsidRDefault="00381377" w:rsidP="005E132E">
      <w:pPr>
        <w:pStyle w:val="CERAPPENDIXLEVEL7"/>
        <w:rPr>
          <w:lang w:val="en-IE"/>
        </w:rPr>
      </w:pPr>
      <w:r w:rsidRPr="00862C5D">
        <w:rPr>
          <w:lang w:val="en-IE"/>
        </w:rPr>
        <w:t xml:space="preserve">b is a positive integer </w:t>
      </w:r>
      <w:del w:id="434" w:author="Author">
        <w:r w:rsidRPr="00862C5D" w:rsidDel="003A17AD">
          <w:rPr>
            <w:lang w:val="en-IE"/>
          </w:rPr>
          <w:delText>(</w:delText>
        </w:r>
      </w:del>
      <w:ins w:id="435" w:author="Author">
        <w:r w:rsidR="00411798">
          <w:rPr>
            <w:lang w:val="en-IE"/>
          </w:rPr>
          <w:t xml:space="preserve">in the range </w:t>
        </w:r>
      </w:ins>
      <w:r w:rsidRPr="00862C5D">
        <w:rPr>
          <w:lang w:val="en-IE"/>
        </w:rPr>
        <w:t>1 ≤ b ≤N</w:t>
      </w:r>
      <w:del w:id="436" w:author="Author">
        <w:r w:rsidRPr="00862C5D" w:rsidDel="003A17AD">
          <w:rPr>
            <w:lang w:val="en-IE"/>
          </w:rPr>
          <w:delText>)</w:delText>
        </w:r>
      </w:del>
      <w:r w:rsidRPr="00862C5D">
        <w:rPr>
          <w:lang w:val="en-IE"/>
        </w:rPr>
        <w:t xml:space="preserve"> and </w:t>
      </w:r>
      <w:r w:rsidRPr="00862C5D">
        <w:rPr>
          <w:rFonts w:cs="Arial"/>
          <w:lang w:val="en-IE"/>
        </w:rPr>
        <w:t>β</w:t>
      </w:r>
      <w:r w:rsidRPr="00862C5D">
        <w:rPr>
          <w:lang w:val="en-IE"/>
        </w:rPr>
        <w:t xml:space="preserve"> is a positive real number </w:t>
      </w:r>
      <w:del w:id="437" w:author="Author">
        <w:r w:rsidRPr="00862C5D" w:rsidDel="003A17AD">
          <w:rPr>
            <w:lang w:val="en-IE"/>
          </w:rPr>
          <w:delText>(</w:delText>
        </w:r>
      </w:del>
      <w:ins w:id="438" w:author="Author">
        <w:r w:rsidR="00824693">
          <w:rPr>
            <w:lang w:val="en-IE"/>
          </w:rPr>
          <w:t>in the range</w:t>
        </w:r>
        <w:r w:rsidR="00940322">
          <w:rPr>
            <w:lang w:val="en-IE"/>
          </w:rPr>
          <w:t xml:space="preserve"> </w:t>
        </w:r>
      </w:ins>
      <w:r w:rsidRPr="00862C5D">
        <w:rPr>
          <w:lang w:val="en-IE"/>
        </w:rPr>
        <w:t xml:space="preserve">0 ≤ β </w:t>
      </w:r>
      <w:ins w:id="439" w:author="Author">
        <w:r w:rsidR="00824693" w:rsidRPr="00862C5D">
          <w:rPr>
            <w:lang w:val="en-IE"/>
          </w:rPr>
          <w:t>≤</w:t>
        </w:r>
      </w:ins>
      <w:del w:id="440" w:author="Author">
        <w:r w:rsidRPr="00862C5D" w:rsidDel="00824693">
          <w:rPr>
            <w:lang w:val="en-IE"/>
          </w:rPr>
          <w:delText>&lt;</w:delText>
        </w:r>
      </w:del>
      <w:ins w:id="441" w:author="Author">
        <w:r w:rsidR="00940322">
          <w:rPr>
            <w:lang w:val="en-IE"/>
          </w:rPr>
          <w:t xml:space="preserve"> </w:t>
        </w:r>
      </w:ins>
      <w:r w:rsidRPr="00862C5D">
        <w:rPr>
          <w:lang w:val="en-IE"/>
        </w:rPr>
        <w:t>1</w:t>
      </w:r>
      <w:ins w:id="442" w:author="Author">
        <w:r w:rsidR="00824693">
          <w:rPr>
            <w:lang w:val="en-IE"/>
          </w:rPr>
          <w:t xml:space="preserve">, where if there are more than one valid solutions to the equation, the solution with a value of </w:t>
        </w:r>
        <w:r w:rsidR="00824693" w:rsidRPr="00862C5D">
          <w:rPr>
            <w:lang w:val="en-IE"/>
          </w:rPr>
          <w:t>β</w:t>
        </w:r>
        <w:r w:rsidR="00824693">
          <w:rPr>
            <w:lang w:val="en-IE"/>
          </w:rPr>
          <w:t xml:space="preserve"> = 1 shall be taken to be the unique solution used in all following steps</w:t>
        </w:r>
      </w:ins>
      <w:del w:id="443" w:author="Author">
        <w:r w:rsidRPr="00862C5D" w:rsidDel="00824693">
          <w:rPr>
            <w:lang w:val="en-IE"/>
          </w:rPr>
          <w:delText>)</w:delText>
        </w:r>
      </w:del>
      <w:r w:rsidRPr="00862C5D">
        <w:rPr>
          <w:lang w:val="en-IE"/>
        </w:rPr>
        <w:t>;</w:t>
      </w:r>
    </w:p>
    <w:p w:rsidR="00381377" w:rsidRPr="00862C5D" w:rsidRDefault="00381377" w:rsidP="005E132E">
      <w:pPr>
        <w:pStyle w:val="CERAPPENDIXLEVEL7"/>
        <w:rPr>
          <w:lang w:val="en-IE"/>
        </w:rPr>
      </w:pPr>
      <w:proofErr w:type="spellStart"/>
      <w:r w:rsidRPr="00862C5D">
        <w:rPr>
          <w:lang w:val="en-IE"/>
        </w:rPr>
        <w:t>QAB</w:t>
      </w:r>
      <w:r w:rsidRPr="00862C5D">
        <w:rPr>
          <w:vertAlign w:val="subscript"/>
          <w:lang w:val="en-IE"/>
        </w:rPr>
        <w:t>ukφ</w:t>
      </w:r>
      <w:proofErr w:type="spellEnd"/>
      <w:r w:rsidRPr="00862C5D">
        <w:rPr>
          <w:vertAlign w:val="subscript"/>
          <w:lang w:val="en-IE"/>
        </w:rPr>
        <w:t xml:space="preserve"> </w:t>
      </w:r>
      <w:r w:rsidRPr="00862C5D">
        <w:rPr>
          <w:lang w:val="en-IE"/>
        </w:rPr>
        <w:t>is the Accepted Bid Quantity for Generator Unit u and rank k; and</w:t>
      </w:r>
    </w:p>
    <w:p w:rsidR="00381377" w:rsidRPr="00862C5D" w:rsidRDefault="00381377" w:rsidP="005E132E">
      <w:pPr>
        <w:pStyle w:val="CERAPPENDIXLEVEL7"/>
        <w:rPr>
          <w:lang w:val="en-IE"/>
        </w:rPr>
      </w:pPr>
      <w:proofErr w:type="spellStart"/>
      <w:r w:rsidRPr="00862C5D">
        <w:rPr>
          <w:lang w:val="en-IE"/>
        </w:rPr>
        <w:t>TINIV</w:t>
      </w:r>
      <w:r w:rsidRPr="00862C5D">
        <w:rPr>
          <w:vertAlign w:val="subscript"/>
          <w:lang w:val="en-IE"/>
        </w:rPr>
        <w:t>ukφ</w:t>
      </w:r>
      <w:proofErr w:type="spellEnd"/>
      <w:r w:rsidRPr="00862C5D">
        <w:rPr>
          <w:vertAlign w:val="subscript"/>
          <w:lang w:val="en-IE"/>
        </w:rPr>
        <w:t xml:space="preserve"> </w:t>
      </w:r>
      <w:r w:rsidRPr="00862C5D">
        <w:rPr>
          <w:lang w:val="en-IE"/>
        </w:rPr>
        <w:t>is the Initial Net Imbalance Volume Tag for each Generator Unit u and rank k</w:t>
      </w:r>
      <w:r w:rsidR="003D2611">
        <w:rPr>
          <w:lang w:val="en-IE"/>
        </w:rPr>
        <w:t>.</w:t>
      </w:r>
    </w:p>
    <w:p w:rsidR="00381377" w:rsidRPr="00862C5D" w:rsidRDefault="00381377" w:rsidP="005E132E">
      <w:pPr>
        <w:pStyle w:val="CERAPPENDIXLEVEL6"/>
        <w:rPr>
          <w:oMath/>
          <w:rFonts w:ascii="Cambria Math" w:hAnsi="Cambria Math"/>
          <w:lang w:val="en-IE"/>
        </w:rPr>
      </w:pPr>
      <w:r w:rsidRPr="00862C5D">
        <w:rPr>
          <w:lang w:val="en-IE"/>
        </w:rPr>
        <w:t>set the value of each Net Imbalance Volume Tag (</w:t>
      </w:r>
      <w:proofErr w:type="spellStart"/>
      <w:r w:rsidRPr="00862C5D">
        <w:rPr>
          <w:lang w:val="en-IE"/>
        </w:rPr>
        <w:t>TNIV</w:t>
      </w:r>
      <w:r w:rsidRPr="00862C5D">
        <w:rPr>
          <w:vertAlign w:val="subscript"/>
          <w:lang w:val="en-IE"/>
        </w:rPr>
        <w:t>ukφ</w:t>
      </w:r>
      <w:proofErr w:type="spellEnd"/>
      <w:r w:rsidRPr="00862C5D">
        <w:rPr>
          <w:lang w:val="en-IE"/>
        </w:rPr>
        <w:t xml:space="preserve">) to a value of zero for each rank k </w:t>
      </w:r>
      <w:ins w:id="444" w:author="Author">
        <w:r w:rsidR="00940322">
          <w:rPr>
            <w:lang w:val="en-IE"/>
          </w:rPr>
          <w:t xml:space="preserve">where k </w:t>
        </w:r>
      </w:ins>
      <w:del w:id="445" w:author="Author">
        <w:r w:rsidRPr="00862C5D" w:rsidDel="00940322">
          <w:rPr>
            <w:lang w:val="en-IE"/>
          </w:rPr>
          <w:delText>from 1 to</w:delText>
        </w:r>
      </w:del>
      <w:ins w:id="446" w:author="Author">
        <w:r w:rsidR="00940322" w:rsidRPr="00862C5D">
          <w:rPr>
            <w:lang w:val="en-IE"/>
          </w:rPr>
          <w:t>≤</w:t>
        </w:r>
      </w:ins>
      <w:r w:rsidRPr="00862C5D">
        <w:rPr>
          <w:lang w:val="en-IE"/>
        </w:rPr>
        <w:t xml:space="preserve"> b</w:t>
      </w:r>
      <w:del w:id="447" w:author="Author">
        <w:r w:rsidRPr="00862C5D" w:rsidDel="00DD5949">
          <w:rPr>
            <w:lang w:val="en-IE"/>
          </w:rPr>
          <w:delText>-1</w:delText>
        </w:r>
      </w:del>
      <w:r w:rsidRPr="00862C5D">
        <w:rPr>
          <w:lang w:val="en-IE"/>
        </w:rPr>
        <w:t xml:space="preserve">, to a value of 1 – β for </w:t>
      </w:r>
      <w:ins w:id="448" w:author="Author">
        <w:r w:rsidR="00DD5949">
          <w:rPr>
            <w:lang w:val="en-IE"/>
          </w:rPr>
          <w:t xml:space="preserve">rank k where </w:t>
        </w:r>
      </w:ins>
      <w:r w:rsidRPr="00862C5D">
        <w:rPr>
          <w:lang w:val="en-IE"/>
        </w:rPr>
        <w:t>k = b</w:t>
      </w:r>
      <w:ins w:id="449" w:author="Author">
        <w:r w:rsidR="00DD5949">
          <w:rPr>
            <w:lang w:val="en-IE"/>
          </w:rPr>
          <w:t>,</w:t>
        </w:r>
      </w:ins>
      <w:r w:rsidRPr="00862C5D">
        <w:rPr>
          <w:lang w:val="en-IE"/>
        </w:rPr>
        <w:t xml:space="preserve"> and to a value equal to the value of each corresponding Initial Net Imbalance Volume Tag for each rank </w:t>
      </w:r>
      <w:ins w:id="450" w:author="Author">
        <w:r w:rsidR="00DD5949">
          <w:rPr>
            <w:lang w:val="en-IE"/>
          </w:rPr>
          <w:t xml:space="preserve">k where </w:t>
        </w:r>
      </w:ins>
      <w:del w:id="451" w:author="Author">
        <w:r w:rsidRPr="00862C5D" w:rsidDel="00DD5949">
          <w:rPr>
            <w:lang w:val="en-IE"/>
          </w:rPr>
          <w:delText>from</w:delText>
        </w:r>
      </w:del>
      <w:ins w:id="452" w:author="Author">
        <w:r w:rsidR="00DD5949">
          <w:rPr>
            <w:lang w:val="en-IE"/>
          </w:rPr>
          <w:t>k &gt;</w:t>
        </w:r>
      </w:ins>
      <w:r w:rsidRPr="00862C5D">
        <w:rPr>
          <w:lang w:val="en-IE"/>
        </w:rPr>
        <w:t xml:space="preserve"> b</w:t>
      </w:r>
      <w:del w:id="453" w:author="Author">
        <w:r w:rsidRPr="00862C5D" w:rsidDel="00DD5949">
          <w:rPr>
            <w:lang w:val="en-IE"/>
          </w:rPr>
          <w:delText>+1 to N</w:delText>
        </w:r>
      </w:del>
      <w:r w:rsidRPr="00862C5D">
        <w:rPr>
          <w:lang w:val="en-IE"/>
        </w:rPr>
        <w:t xml:space="preserve">. </w:t>
      </w:r>
    </w:p>
    <w:p w:rsidR="00381377" w:rsidRPr="00862C5D" w:rsidRDefault="00381377" w:rsidP="005E132E">
      <w:pPr>
        <w:pStyle w:val="CERAPPENDIXLEVEL2"/>
        <w:rPr>
          <w:lang w:val="en-IE"/>
        </w:rPr>
      </w:pPr>
      <w:bookmarkStart w:id="454" w:name="_Toc477458090"/>
      <w:r w:rsidRPr="00862C5D">
        <w:rPr>
          <w:lang w:val="en-IE"/>
        </w:rPr>
        <w:t>Price Average Reference Tagging</w:t>
      </w:r>
      <w:bookmarkEnd w:id="454"/>
    </w:p>
    <w:p w:rsidR="00381377" w:rsidRPr="00862C5D" w:rsidRDefault="00381377" w:rsidP="005E132E">
      <w:pPr>
        <w:pStyle w:val="CERAPPENDIXLEVEL3"/>
        <w:rPr>
          <w:lang w:val="en-IE"/>
        </w:rPr>
      </w:pPr>
      <w:bookmarkStart w:id="455" w:name="_Toc477458091"/>
      <w:r w:rsidRPr="00862C5D">
        <w:rPr>
          <w:lang w:val="en-IE"/>
        </w:rPr>
        <w:t xml:space="preserve">Setting the Price Average Reference Tag if –QPAR ≤ </w:t>
      </w:r>
      <w:proofErr w:type="spellStart"/>
      <w:r w:rsidRPr="00862C5D">
        <w:rPr>
          <w:lang w:val="en-IE"/>
        </w:rPr>
        <w:t>QNIV</w:t>
      </w:r>
      <w:r w:rsidRPr="00862C5D">
        <w:rPr>
          <w:vertAlign w:val="subscript"/>
          <w:lang w:val="en-IE"/>
        </w:rPr>
        <w:t>φ</w:t>
      </w:r>
      <w:proofErr w:type="spellEnd"/>
      <w:r w:rsidRPr="00862C5D">
        <w:rPr>
          <w:lang w:val="en-IE"/>
        </w:rPr>
        <w:t xml:space="preserve"> ≤ QPAR</w:t>
      </w:r>
      <w:bookmarkEnd w:id="455"/>
    </w:p>
    <w:p w:rsidR="00381377" w:rsidRPr="00862C5D" w:rsidRDefault="00381377" w:rsidP="005E132E">
      <w:pPr>
        <w:pStyle w:val="CERAPPENDIXLEVEL4"/>
        <w:rPr>
          <w:lang w:val="en-IE"/>
        </w:rPr>
      </w:pPr>
      <w:r w:rsidRPr="00862C5D">
        <w:rPr>
          <w:lang w:val="en-IE"/>
        </w:rPr>
        <w:t>For each Imbalance Pricing Period φ where the Net Imbalance Volume Quantity (</w:t>
      </w:r>
      <w:proofErr w:type="spellStart"/>
      <w:r w:rsidRPr="00862C5D">
        <w:rPr>
          <w:lang w:val="en-IE"/>
        </w:rPr>
        <w:t>QNIV</w:t>
      </w:r>
      <w:r w:rsidRPr="00862C5D">
        <w:rPr>
          <w:vertAlign w:val="subscript"/>
          <w:lang w:val="en-IE"/>
        </w:rPr>
        <w:t>φ</w:t>
      </w:r>
      <w:proofErr w:type="spellEnd"/>
      <w:r w:rsidRPr="00862C5D">
        <w:rPr>
          <w:lang w:val="en-IE"/>
        </w:rPr>
        <w:t xml:space="preserve">) is greater than or equal to the negative of the Price Average Reference Quantity (-QPAR) and less than or equal to the Price Average Reference Quantity (QPAR), </w:t>
      </w:r>
      <w:ins w:id="456" w:author="Author">
        <w:r w:rsidR="001A1FCD" w:rsidRPr="0027183A">
          <w:t xml:space="preserve">and the </w:t>
        </w:r>
        <w:r w:rsidR="001A1FCD">
          <w:t xml:space="preserve">value of the </w:t>
        </w:r>
        <w:r w:rsidR="001A1FCD" w:rsidRPr="0027183A">
          <w:t>Price Average Reference Quantity (QPAR)</w:t>
        </w:r>
        <w:r w:rsidR="001A1FCD">
          <w:t xml:space="preserve"> is greater than zero, </w:t>
        </w:r>
      </w:ins>
      <w:r w:rsidRPr="00862C5D">
        <w:rPr>
          <w:lang w:val="en-IE"/>
        </w:rPr>
        <w:t>the Market Operator shall set the value of the Price Average Reference Tag (</w:t>
      </w:r>
      <w:proofErr w:type="spellStart"/>
      <w:r w:rsidRPr="00862C5D">
        <w:rPr>
          <w:lang w:val="en-IE"/>
        </w:rPr>
        <w:t>TPAR</w:t>
      </w:r>
      <w:r w:rsidRPr="00862C5D">
        <w:rPr>
          <w:vertAlign w:val="subscript"/>
          <w:lang w:val="en-IE"/>
        </w:rPr>
        <w:t>ukφ</w:t>
      </w:r>
      <w:proofErr w:type="spellEnd"/>
      <w:r w:rsidRPr="00862C5D">
        <w:rPr>
          <w:lang w:val="en-IE"/>
        </w:rPr>
        <w:t>) equal to one for all k.</w:t>
      </w:r>
    </w:p>
    <w:p w:rsidR="00381377" w:rsidRPr="00862C5D" w:rsidRDefault="00381377" w:rsidP="005E132E">
      <w:pPr>
        <w:pStyle w:val="CERAPPENDIXLEVEL3"/>
        <w:rPr>
          <w:lang w:val="en-IE"/>
        </w:rPr>
      </w:pPr>
      <w:bookmarkStart w:id="457" w:name="_Toc477458092"/>
      <w:r w:rsidRPr="00862C5D">
        <w:rPr>
          <w:lang w:val="en-IE"/>
        </w:rPr>
        <w:t xml:space="preserve">Setting the Price Average Reference Tag if </w:t>
      </w:r>
      <w:proofErr w:type="spellStart"/>
      <w:r w:rsidRPr="00862C5D">
        <w:rPr>
          <w:lang w:val="en-IE"/>
        </w:rPr>
        <w:t>QNIV</w:t>
      </w:r>
      <w:r w:rsidRPr="00862C5D">
        <w:rPr>
          <w:vertAlign w:val="subscript"/>
          <w:lang w:val="en-IE"/>
        </w:rPr>
        <w:t>φ</w:t>
      </w:r>
      <w:proofErr w:type="spellEnd"/>
      <w:r w:rsidRPr="00862C5D">
        <w:rPr>
          <w:lang w:val="en-IE"/>
        </w:rPr>
        <w:t xml:space="preserve"> &gt; QPAR</w:t>
      </w:r>
      <w:bookmarkEnd w:id="457"/>
    </w:p>
    <w:p w:rsidR="00381377" w:rsidRPr="00862C5D" w:rsidRDefault="00381377" w:rsidP="005E132E">
      <w:pPr>
        <w:pStyle w:val="CERAPPENDIXLEVEL4"/>
        <w:rPr>
          <w:lang w:val="en-IE"/>
        </w:rPr>
      </w:pPr>
      <w:r w:rsidRPr="00862C5D">
        <w:rPr>
          <w:lang w:val="en-IE"/>
        </w:rPr>
        <w:t>For each Imbalance Pricing Period φ where the Net Imbalance Volume Quantity (</w:t>
      </w:r>
      <w:proofErr w:type="spellStart"/>
      <w:r w:rsidRPr="00862C5D">
        <w:rPr>
          <w:lang w:val="en-IE"/>
        </w:rPr>
        <w:t>QNIV</w:t>
      </w:r>
      <w:r w:rsidRPr="00862C5D">
        <w:rPr>
          <w:vertAlign w:val="subscript"/>
          <w:lang w:val="en-IE"/>
        </w:rPr>
        <w:t>φ</w:t>
      </w:r>
      <w:proofErr w:type="spellEnd"/>
      <w:r w:rsidRPr="00862C5D">
        <w:rPr>
          <w:lang w:val="en-IE"/>
        </w:rPr>
        <w:t>) is greater than the Price Average Reference Quantity (QPAR)</w:t>
      </w:r>
      <w:ins w:id="458" w:author="Author">
        <w:r w:rsidR="001A1FCD" w:rsidRPr="001A1FCD">
          <w:rPr>
            <w:lang w:val="en-IE"/>
          </w:rPr>
          <w:t xml:space="preserve"> </w:t>
        </w:r>
        <w:r w:rsidR="001A1FCD">
          <w:rPr>
            <w:lang w:val="en-IE"/>
          </w:rPr>
          <w:t xml:space="preserve">and the value of the </w:t>
        </w:r>
        <w:r w:rsidR="001A1FCD" w:rsidRPr="00862C5D">
          <w:rPr>
            <w:lang w:val="en-IE"/>
          </w:rPr>
          <w:t>Price Average Reference Quantity (QPAR)</w:t>
        </w:r>
        <w:r w:rsidR="001A1FCD">
          <w:rPr>
            <w:lang w:val="en-IE"/>
          </w:rPr>
          <w:t xml:space="preserve"> is greater than zero</w:t>
        </w:r>
      </w:ins>
      <w:r w:rsidRPr="00862C5D">
        <w:rPr>
          <w:lang w:val="en-IE"/>
        </w:rPr>
        <w:t>, the Market Operator shall:</w:t>
      </w:r>
    </w:p>
    <w:p w:rsidR="00381377" w:rsidRPr="00862C5D" w:rsidRDefault="00381377" w:rsidP="005E132E">
      <w:pPr>
        <w:pStyle w:val="CERAPPENDIXLEVEL5"/>
        <w:rPr>
          <w:lang w:val="en-IE"/>
        </w:rPr>
      </w:pPr>
      <w:r w:rsidRPr="00862C5D">
        <w:rPr>
          <w:rFonts w:eastAsia="Segoe UI Symbol"/>
          <w:lang w:val="en-IE"/>
        </w:rPr>
        <w:t>Determine the value of b and β to satisfy the following equation:</w:t>
      </w:r>
      <w:r w:rsidRPr="00862C5D">
        <w:rPr>
          <w:lang w:val="en-IE"/>
        </w:rPr>
        <w:t xml:space="preserve"> </w:t>
      </w:r>
    </w:p>
    <w:p w:rsidR="00381377" w:rsidRPr="00862C5D" w:rsidRDefault="00381377" w:rsidP="00381377">
      <w:pPr>
        <w:pStyle w:val="CERBODY"/>
        <w:rPr>
          <w:lang w:val="en-IE"/>
        </w:rPr>
      </w:pPr>
    </w:p>
    <w:p w:rsidR="00381377" w:rsidRPr="00862C5D" w:rsidRDefault="00E179D6" w:rsidP="00381377">
      <w:pPr>
        <w:pStyle w:val="CERBODY"/>
        <w:ind w:left="992"/>
        <w:rPr>
          <w:oMath/>
          <w:rFonts w:ascii="Cambria Math" w:hAnsi="Cambria Math"/>
          <w:lang w:val="en-IE"/>
        </w:rPr>
      </w:pPr>
      <m:oMathPara>
        <m:oMathParaPr>
          <m:jc m:val="left"/>
        </m:oMathParaPr>
        <m:oMath>
          <m:nary>
            <m:naryPr>
              <m:chr m:val="∑"/>
              <m:limLoc m:val="undOvr"/>
              <m:supHide m:val="on"/>
              <m:ctrlPr>
                <w:rPr>
                  <w:rFonts w:ascii="Cambria Math" w:hAnsi="Cambria Math"/>
                  <w:i/>
                  <w:lang w:val="en-IE"/>
                </w:rPr>
              </m:ctrlPr>
            </m:naryPr>
            <m:sub>
              <m:r>
                <w:rPr>
                  <w:rFonts w:ascii="Cambria Math" w:hAnsi="Cambria Math"/>
                  <w:lang w:val="en-IE"/>
                </w:rPr>
                <m:t>k&gt;b</m:t>
              </m:r>
            </m:sub>
            <m:sup/>
            <m:e>
              <m:sSub>
                <m:sSubPr>
                  <m:ctrlPr>
                    <w:rPr>
                      <w:rFonts w:ascii="Cambria Math" w:hAnsi="Cambria Math"/>
                      <w:i/>
                      <w:lang w:val="en-IE"/>
                    </w:rPr>
                  </m:ctrlPr>
                </m:sSubPr>
                <m:e>
                  <m:r>
                    <w:rPr>
                      <w:rFonts w:ascii="Cambria Math" w:hAnsi="Cambria Math"/>
                      <w:lang w:val="en-IE"/>
                    </w:rPr>
                    <m:t>QAO</m:t>
                  </m:r>
                </m:e>
                <m:sub>
                  <m:r>
                    <w:rPr>
                      <w:rFonts w:ascii="Cambria Math" w:hAnsi="Cambria Math"/>
                      <w:lang w:val="en-IE"/>
                    </w:rPr>
                    <m:t>ukφ</m:t>
                  </m:r>
                </m:sub>
              </m:sSub>
              <m:r>
                <w:rPr>
                  <w:rFonts w:ascii="Cambria Math" w:hAnsi="Cambria Math"/>
                  <w:lang w:val="en-IE"/>
                </w:rPr>
                <m:t>×</m:t>
              </m:r>
              <m:sSub>
                <m:sSubPr>
                  <m:ctrlPr>
                    <w:rPr>
                      <w:rFonts w:ascii="Cambria Math" w:hAnsi="Cambria Math"/>
                      <w:i/>
                      <w:lang w:val="en-IE"/>
                    </w:rPr>
                  </m:ctrlPr>
                </m:sSubPr>
                <m:e>
                  <m:r>
                    <w:rPr>
                      <w:rFonts w:ascii="Cambria Math" w:hAnsi="Cambria Math"/>
                      <w:lang w:val="en-IE"/>
                    </w:rPr>
                    <m:t>TNIV</m:t>
                  </m:r>
                </m:e>
                <m:sub>
                  <m:r>
                    <w:rPr>
                      <w:rFonts w:ascii="Cambria Math" w:hAnsi="Cambria Math"/>
                      <w:lang w:val="en-IE"/>
                    </w:rPr>
                    <m:t>ukφ</m:t>
                  </m:r>
                </m:sub>
              </m:sSub>
            </m:e>
          </m:nary>
          <m:r>
            <w:rPr>
              <w:rFonts w:ascii="Cambria Math" w:hAnsi="Cambria Math"/>
              <w:lang w:val="en-IE"/>
            </w:rPr>
            <m:t>+</m:t>
          </m:r>
          <m:sSub>
            <m:sSubPr>
              <m:ctrlPr>
                <w:rPr>
                  <w:rFonts w:ascii="Cambria Math" w:hAnsi="Cambria Math"/>
                  <w:i/>
                  <w:lang w:val="en-IE"/>
                </w:rPr>
              </m:ctrlPr>
            </m:sSubPr>
            <m:e>
              <m:r>
                <w:rPr>
                  <w:rFonts w:ascii="Cambria Math" w:hAnsi="Cambria Math"/>
                  <w:lang w:val="en-IE"/>
                </w:rPr>
                <m:t>β</m:t>
              </m:r>
            </m:e>
            <m:sub>
              <m:r>
                <w:rPr>
                  <w:rFonts w:ascii="Cambria Math" w:hAnsi="Cambria Math"/>
                  <w:lang w:val="en-IE"/>
                </w:rPr>
                <m:t>k=b</m:t>
              </m:r>
            </m:sub>
          </m:sSub>
          <m:r>
            <w:rPr>
              <w:rFonts w:ascii="Cambria Math" w:hAnsi="Cambria Math"/>
              <w:lang w:val="en-IE"/>
            </w:rPr>
            <m:t>×</m:t>
          </m:r>
          <m:sSub>
            <m:sSubPr>
              <m:ctrlPr>
                <w:rPr>
                  <w:rFonts w:ascii="Cambria Math" w:hAnsi="Cambria Math"/>
                  <w:i/>
                  <w:lang w:val="en-IE"/>
                </w:rPr>
              </m:ctrlPr>
            </m:sSubPr>
            <m:e>
              <m:r>
                <w:rPr>
                  <w:rFonts w:ascii="Cambria Math" w:hAnsi="Cambria Math"/>
                  <w:lang w:val="en-IE"/>
                </w:rPr>
                <m:t>QAO</m:t>
              </m:r>
            </m:e>
            <m:sub>
              <m:r>
                <w:rPr>
                  <w:rFonts w:ascii="Cambria Math" w:hAnsi="Cambria Math"/>
                  <w:lang w:val="en-IE"/>
                </w:rPr>
                <m:t>ukφ</m:t>
              </m:r>
            </m:sub>
          </m:sSub>
          <m:r>
            <w:rPr>
              <w:rFonts w:ascii="Cambria Math" w:hAnsi="Cambria Math"/>
              <w:lang w:val="en-IE"/>
            </w:rPr>
            <m:t xml:space="preserve"> ×</m:t>
          </m:r>
          <m:sSub>
            <m:sSubPr>
              <m:ctrlPr>
                <w:rPr>
                  <w:rFonts w:ascii="Cambria Math" w:hAnsi="Cambria Math"/>
                  <w:i/>
                  <w:lang w:val="en-IE"/>
                </w:rPr>
              </m:ctrlPr>
            </m:sSubPr>
            <m:e>
              <m:r>
                <w:rPr>
                  <w:rFonts w:ascii="Cambria Math" w:hAnsi="Cambria Math"/>
                  <w:lang w:val="en-IE"/>
                </w:rPr>
                <m:t>TNIV</m:t>
              </m:r>
            </m:e>
            <m:sub>
              <m:r>
                <w:rPr>
                  <w:rFonts w:ascii="Cambria Math" w:hAnsi="Cambria Math"/>
                  <w:lang w:val="en-IE"/>
                </w:rPr>
                <m:t>ukφ</m:t>
              </m:r>
            </m:sub>
          </m:sSub>
          <m:r>
            <w:rPr>
              <w:rFonts w:ascii="Cambria Math" w:hAnsi="Cambria Math"/>
              <w:lang w:val="en-IE"/>
            </w:rPr>
            <m:t xml:space="preserve"> = QPAR </m:t>
          </m:r>
        </m:oMath>
      </m:oMathPara>
    </w:p>
    <w:p w:rsidR="00381377" w:rsidRPr="00862C5D" w:rsidRDefault="00381377" w:rsidP="00381377">
      <w:pPr>
        <w:pStyle w:val="CERBODY"/>
        <w:rPr>
          <w:lang w:val="en-IE"/>
        </w:rPr>
      </w:pPr>
    </w:p>
    <w:p w:rsidR="00381377" w:rsidRPr="00862C5D" w:rsidRDefault="00381377" w:rsidP="005E132E">
      <w:pPr>
        <w:pStyle w:val="CERAPPENDIXLEVEL5"/>
        <w:numPr>
          <w:ilvl w:val="0"/>
          <w:numId w:val="0"/>
        </w:numPr>
        <w:ind w:left="1701"/>
        <w:rPr>
          <w:lang w:val="en-IE"/>
        </w:rPr>
      </w:pPr>
      <w:r w:rsidRPr="00862C5D">
        <w:rPr>
          <w:lang w:val="en-IE"/>
        </w:rPr>
        <w:t xml:space="preserve">where: </w:t>
      </w:r>
    </w:p>
    <w:p w:rsidR="00381377" w:rsidRPr="00862C5D" w:rsidRDefault="00381377" w:rsidP="005E132E">
      <w:pPr>
        <w:pStyle w:val="CERAPPENDIXLEVEL6"/>
        <w:rPr>
          <w:lang w:val="en-IE"/>
        </w:rPr>
      </w:pPr>
      <w:r w:rsidRPr="00862C5D">
        <w:rPr>
          <w:lang w:val="en-IE"/>
        </w:rPr>
        <w:t xml:space="preserve">b is a positive integer </w:t>
      </w:r>
      <w:ins w:id="459" w:author="Author">
        <w:r w:rsidR="000B5B9A">
          <w:rPr>
            <w:lang w:val="en-IE"/>
          </w:rPr>
          <w:t>in the range 1</w:t>
        </w:r>
        <w:r w:rsidR="000B5B9A" w:rsidRPr="00862C5D">
          <w:rPr>
            <w:lang w:val="en-IE"/>
          </w:rPr>
          <w:t xml:space="preserve"> ≤ b ≤</w:t>
        </w:r>
        <w:r w:rsidR="000B5B9A">
          <w:rPr>
            <w:lang w:val="en-IE"/>
          </w:rPr>
          <w:t xml:space="preserve"> </w:t>
        </w:r>
        <w:r w:rsidR="000B5B9A" w:rsidRPr="00862C5D">
          <w:rPr>
            <w:lang w:val="en-IE"/>
          </w:rPr>
          <w:t xml:space="preserve">N </w:t>
        </w:r>
      </w:ins>
      <w:r w:rsidRPr="00862C5D">
        <w:rPr>
          <w:lang w:val="en-IE"/>
        </w:rPr>
        <w:t xml:space="preserve">and β is a positive real number </w:t>
      </w:r>
      <w:ins w:id="460" w:author="Author">
        <w:r w:rsidR="00CB15C1">
          <w:rPr>
            <w:lang w:val="en-IE"/>
          </w:rPr>
          <w:t xml:space="preserve">in the range </w:t>
        </w:r>
        <w:r w:rsidR="00CB15C1" w:rsidRPr="00862C5D">
          <w:rPr>
            <w:lang w:val="en-IE"/>
          </w:rPr>
          <w:t xml:space="preserve">0 ≤ β </w:t>
        </w:r>
        <w:r w:rsidR="00CB15C1">
          <w:rPr>
            <w:rFonts w:cs="Arial"/>
            <w:lang w:val="en-IE"/>
          </w:rPr>
          <w:t>≤</w:t>
        </w:r>
        <w:r w:rsidR="00CB15C1">
          <w:rPr>
            <w:lang w:val="en-IE"/>
          </w:rPr>
          <w:t xml:space="preserve"> </w:t>
        </w:r>
        <w:r w:rsidR="00CB15C1" w:rsidRPr="00862C5D">
          <w:rPr>
            <w:lang w:val="en-IE"/>
          </w:rPr>
          <w:t>1</w:t>
        </w:r>
        <w:r w:rsidR="00CB15C1">
          <w:rPr>
            <w:lang w:val="en-IE"/>
          </w:rPr>
          <w:t xml:space="preserve">, where if there are more than one valid solutions to the equation, the solution with a value of </w:t>
        </w:r>
        <w:r w:rsidR="00CB15C1" w:rsidRPr="00862C5D">
          <w:rPr>
            <w:lang w:val="en-IE"/>
          </w:rPr>
          <w:t>β</w:t>
        </w:r>
        <w:r w:rsidR="00CB15C1">
          <w:rPr>
            <w:lang w:val="en-IE"/>
          </w:rPr>
          <w:t xml:space="preserve"> = 1 </w:t>
        </w:r>
        <w:r w:rsidR="00CB15C1">
          <w:rPr>
            <w:lang w:val="en-IE"/>
          </w:rPr>
          <w:lastRenderedPageBreak/>
          <w:t>shall be taken to be the unique solution used in all following steps</w:t>
        </w:r>
        <w:r w:rsidR="00CB15C1" w:rsidRPr="00862C5D" w:rsidDel="009865C2">
          <w:rPr>
            <w:lang w:val="en-IE"/>
          </w:rPr>
          <w:t xml:space="preserve"> </w:t>
        </w:r>
      </w:ins>
      <w:del w:id="461" w:author="Author">
        <w:r w:rsidRPr="00862C5D" w:rsidDel="00CB15C1">
          <w:rPr>
            <w:lang w:val="en-IE"/>
          </w:rPr>
          <w:delText>between zero and one</w:delText>
        </w:r>
      </w:del>
      <w:r w:rsidRPr="00862C5D">
        <w:rPr>
          <w:lang w:val="en-IE"/>
        </w:rPr>
        <w:t xml:space="preserve">; </w:t>
      </w:r>
    </w:p>
    <w:p w:rsidR="00381377" w:rsidRPr="00862C5D" w:rsidRDefault="00381377" w:rsidP="005E132E">
      <w:pPr>
        <w:pStyle w:val="CERAPPENDIXLEVEL6"/>
        <w:rPr>
          <w:lang w:val="en-IE"/>
        </w:rPr>
      </w:pPr>
      <w:proofErr w:type="spellStart"/>
      <w:r w:rsidRPr="00862C5D">
        <w:rPr>
          <w:lang w:val="en-IE"/>
        </w:rPr>
        <w:t>QAO</w:t>
      </w:r>
      <w:r w:rsidRPr="00862C5D">
        <w:rPr>
          <w:vertAlign w:val="subscript"/>
          <w:lang w:val="en-IE"/>
        </w:rPr>
        <w:t>ukφ</w:t>
      </w:r>
      <w:proofErr w:type="spellEnd"/>
      <w:r w:rsidRPr="00862C5D">
        <w:rPr>
          <w:lang w:val="en-IE"/>
        </w:rPr>
        <w:t xml:space="preserve"> is the Accepted Offer Quantity for Generator Unit u and rank k; and</w:t>
      </w:r>
    </w:p>
    <w:p w:rsidR="00381377" w:rsidRPr="00862C5D" w:rsidRDefault="00381377" w:rsidP="005E132E">
      <w:pPr>
        <w:pStyle w:val="CERAPPENDIXLEVEL6"/>
        <w:rPr>
          <w:lang w:val="en-IE"/>
        </w:rPr>
      </w:pPr>
      <w:proofErr w:type="spellStart"/>
      <w:r w:rsidRPr="00862C5D">
        <w:rPr>
          <w:lang w:val="en-IE"/>
        </w:rPr>
        <w:t>TNIV</w:t>
      </w:r>
      <w:r w:rsidRPr="00862C5D">
        <w:rPr>
          <w:vertAlign w:val="subscript"/>
          <w:lang w:val="en-IE"/>
        </w:rPr>
        <w:t>ukφ</w:t>
      </w:r>
      <w:proofErr w:type="spellEnd"/>
      <w:r w:rsidRPr="00862C5D">
        <w:rPr>
          <w:lang w:val="en-IE"/>
        </w:rPr>
        <w:t xml:space="preserve"> is the Net Imbalance Volume Tag for Generator Unit u and rank k.</w:t>
      </w:r>
    </w:p>
    <w:p w:rsidR="00381377" w:rsidRPr="00862C5D" w:rsidRDefault="00381377" w:rsidP="005E132E">
      <w:pPr>
        <w:pStyle w:val="CERAPPENDIXLEVEL5"/>
        <w:rPr>
          <w:lang w:val="en-IE"/>
        </w:rPr>
      </w:pPr>
      <w:r w:rsidRPr="00862C5D">
        <w:rPr>
          <w:lang w:val="en-IE"/>
        </w:rPr>
        <w:t>Set the value of the Price Average Reference Tag (</w:t>
      </w:r>
      <w:proofErr w:type="spellStart"/>
      <w:r w:rsidRPr="00862C5D">
        <w:rPr>
          <w:lang w:val="en-IE"/>
        </w:rPr>
        <w:t>TPAR</w:t>
      </w:r>
      <w:r w:rsidRPr="00862C5D">
        <w:rPr>
          <w:vertAlign w:val="subscript"/>
          <w:lang w:val="en-IE"/>
        </w:rPr>
        <w:t>ukφ</w:t>
      </w:r>
      <w:proofErr w:type="spellEnd"/>
      <w:r w:rsidRPr="00862C5D">
        <w:rPr>
          <w:lang w:val="en-IE"/>
        </w:rPr>
        <w:t xml:space="preserve">) equal to zero for </w:t>
      </w:r>
      <w:del w:id="462" w:author="Author">
        <w:r w:rsidRPr="00862C5D" w:rsidDel="00F552C0">
          <w:rPr>
            <w:lang w:val="en-IE"/>
          </w:rPr>
          <w:delText>all</w:delText>
        </w:r>
      </w:del>
      <w:ins w:id="463" w:author="Author">
        <w:r w:rsidR="00F552C0">
          <w:rPr>
            <w:lang w:val="en-IE"/>
          </w:rPr>
          <w:t>each rank</w:t>
        </w:r>
      </w:ins>
      <w:r w:rsidRPr="00862C5D">
        <w:rPr>
          <w:lang w:val="en-IE"/>
        </w:rPr>
        <w:t xml:space="preserve"> k </w:t>
      </w:r>
      <w:ins w:id="464" w:author="Author">
        <w:r w:rsidR="00F552C0">
          <w:rPr>
            <w:lang w:val="en-IE"/>
          </w:rPr>
          <w:t>where</w:t>
        </w:r>
      </w:ins>
      <w:del w:id="465" w:author="Author">
        <w:r w:rsidRPr="00862C5D" w:rsidDel="00F552C0">
          <w:rPr>
            <w:lang w:val="en-IE"/>
          </w:rPr>
          <w:delText>=</w:delText>
        </w:r>
      </w:del>
      <w:r w:rsidRPr="00862C5D">
        <w:rPr>
          <w:lang w:val="en-IE"/>
        </w:rPr>
        <w:t xml:space="preserve"> M</w:t>
      </w:r>
      <w:del w:id="466" w:author="Author">
        <w:r w:rsidRPr="00862C5D" w:rsidDel="00F552C0">
          <w:rPr>
            <w:lang w:val="en-IE"/>
          </w:rPr>
          <w:delText>+1</w:delText>
        </w:r>
      </w:del>
      <w:r w:rsidRPr="00862C5D">
        <w:rPr>
          <w:lang w:val="en-IE"/>
        </w:rPr>
        <w:t xml:space="preserve"> </w:t>
      </w:r>
      <w:ins w:id="467" w:author="Author">
        <w:r w:rsidR="00F552C0">
          <w:rPr>
            <w:lang w:val="en-IE"/>
          </w:rPr>
          <w:t>&lt; k</w:t>
        </w:r>
        <w:r w:rsidR="00F552C0" w:rsidRPr="00862C5D">
          <w:rPr>
            <w:lang w:val="en-IE"/>
          </w:rPr>
          <w:t xml:space="preserve"> </w:t>
        </w:r>
        <w:del w:id="468" w:author="Author">
          <w:r w:rsidR="00F552C0" w:rsidRPr="00862C5D" w:rsidDel="00F11F72">
            <w:rPr>
              <w:lang w:val="en-IE"/>
            </w:rPr>
            <w:delText>to</w:delText>
          </w:r>
        </w:del>
        <w:r w:rsidR="00F552C0">
          <w:rPr>
            <w:lang w:val="en-IE"/>
          </w:rPr>
          <w:t>&lt;</w:t>
        </w:r>
        <w:r w:rsidR="00F552C0" w:rsidRPr="00862C5D">
          <w:rPr>
            <w:lang w:val="en-IE"/>
          </w:rPr>
          <w:t xml:space="preserve"> </w:t>
        </w:r>
      </w:ins>
      <w:del w:id="469" w:author="Author">
        <w:r w:rsidRPr="00862C5D" w:rsidDel="00F552C0">
          <w:rPr>
            <w:lang w:val="en-IE"/>
          </w:rPr>
          <w:delText>to</w:delText>
        </w:r>
      </w:del>
      <w:r w:rsidRPr="00862C5D">
        <w:rPr>
          <w:lang w:val="en-IE"/>
        </w:rPr>
        <w:t xml:space="preserve"> b</w:t>
      </w:r>
      <w:del w:id="470" w:author="Author">
        <w:r w:rsidRPr="00862C5D" w:rsidDel="00F552C0">
          <w:rPr>
            <w:lang w:val="en-IE"/>
          </w:rPr>
          <w:delText>-1</w:delText>
        </w:r>
      </w:del>
      <w:r w:rsidRPr="00862C5D">
        <w:rPr>
          <w:lang w:val="en-IE"/>
        </w:rPr>
        <w:t xml:space="preserve">, to a value of β for </w:t>
      </w:r>
      <w:ins w:id="471" w:author="Author">
        <w:r w:rsidR="00F552C0">
          <w:rPr>
            <w:lang w:val="en-IE"/>
          </w:rPr>
          <w:t xml:space="preserve">rank k where </w:t>
        </w:r>
      </w:ins>
      <w:r w:rsidRPr="00862C5D">
        <w:rPr>
          <w:lang w:val="en-IE"/>
        </w:rPr>
        <w:t xml:space="preserve">k = b, and </w:t>
      </w:r>
      <w:del w:id="472" w:author="Author">
        <w:r w:rsidRPr="00862C5D" w:rsidDel="00C45914">
          <w:rPr>
            <w:lang w:val="en-IE"/>
          </w:rPr>
          <w:delText xml:space="preserve">equal </w:delText>
        </w:r>
      </w:del>
      <w:r w:rsidRPr="00862C5D">
        <w:rPr>
          <w:lang w:val="en-IE"/>
        </w:rPr>
        <w:t xml:space="preserve">to </w:t>
      </w:r>
      <w:ins w:id="473" w:author="Author">
        <w:r w:rsidR="00C45914">
          <w:rPr>
            <w:lang w:val="en-IE"/>
          </w:rPr>
          <w:t xml:space="preserve">a value of </w:t>
        </w:r>
      </w:ins>
      <w:r w:rsidRPr="00862C5D">
        <w:rPr>
          <w:lang w:val="en-IE"/>
        </w:rPr>
        <w:t xml:space="preserve">one for </w:t>
      </w:r>
      <w:ins w:id="474" w:author="Author">
        <w:r w:rsidR="00C45914">
          <w:rPr>
            <w:lang w:val="en-IE"/>
          </w:rPr>
          <w:t xml:space="preserve">each rank k where  </w:t>
        </w:r>
      </w:ins>
      <w:r w:rsidRPr="00862C5D">
        <w:rPr>
          <w:lang w:val="en-IE"/>
        </w:rPr>
        <w:t xml:space="preserve">k </w:t>
      </w:r>
      <w:ins w:id="475" w:author="Author">
        <w:r w:rsidR="00847A7E" w:rsidRPr="00862C5D">
          <w:rPr>
            <w:lang w:val="en-IE"/>
          </w:rPr>
          <w:t>≤</w:t>
        </w:r>
        <w:r w:rsidR="00847A7E">
          <w:rPr>
            <w:lang w:val="en-IE"/>
          </w:rPr>
          <w:t xml:space="preserve"> </w:t>
        </w:r>
      </w:ins>
      <w:del w:id="476" w:author="Author">
        <w:r w:rsidRPr="00862C5D" w:rsidDel="00847A7E">
          <w:rPr>
            <w:lang w:val="en-IE"/>
          </w:rPr>
          <w:delText xml:space="preserve">= 1 to </w:delText>
        </w:r>
      </w:del>
      <w:r w:rsidRPr="00862C5D">
        <w:rPr>
          <w:lang w:val="en-IE"/>
        </w:rPr>
        <w:t xml:space="preserve">M and </w:t>
      </w:r>
      <w:ins w:id="477" w:author="Author">
        <w:r w:rsidR="00847A7E">
          <w:rPr>
            <w:lang w:val="en-IE"/>
          </w:rPr>
          <w:t xml:space="preserve">each rank k where </w:t>
        </w:r>
      </w:ins>
      <w:r w:rsidRPr="00862C5D">
        <w:rPr>
          <w:lang w:val="en-IE"/>
        </w:rPr>
        <w:t xml:space="preserve">k </w:t>
      </w:r>
      <w:ins w:id="478" w:author="Author">
        <w:r w:rsidR="00847A7E">
          <w:rPr>
            <w:lang w:val="en-IE"/>
          </w:rPr>
          <w:t>&gt;</w:t>
        </w:r>
      </w:ins>
      <w:del w:id="479" w:author="Author">
        <w:r w:rsidRPr="00862C5D" w:rsidDel="00847A7E">
          <w:rPr>
            <w:lang w:val="en-IE"/>
          </w:rPr>
          <w:delText>=</w:delText>
        </w:r>
      </w:del>
      <w:r w:rsidRPr="00862C5D">
        <w:rPr>
          <w:lang w:val="en-IE"/>
        </w:rPr>
        <w:t xml:space="preserve"> b</w:t>
      </w:r>
      <w:del w:id="480" w:author="Author">
        <w:r w:rsidRPr="00862C5D" w:rsidDel="00847A7E">
          <w:rPr>
            <w:lang w:val="en-IE"/>
          </w:rPr>
          <w:delText>+1 to N</w:delText>
        </w:r>
      </w:del>
      <w:r w:rsidRPr="00862C5D">
        <w:rPr>
          <w:lang w:val="en-IE"/>
        </w:rPr>
        <w:t>.</w:t>
      </w:r>
    </w:p>
    <w:p w:rsidR="00381377" w:rsidRPr="00862C5D" w:rsidRDefault="00381377" w:rsidP="005E132E">
      <w:pPr>
        <w:pStyle w:val="CERAPPENDIXLEVEL3"/>
        <w:rPr>
          <w:lang w:val="en-IE"/>
        </w:rPr>
      </w:pPr>
      <w:bookmarkStart w:id="481" w:name="_Toc477458093"/>
      <w:r w:rsidRPr="00862C5D">
        <w:rPr>
          <w:lang w:val="en-IE"/>
        </w:rPr>
        <w:t xml:space="preserve">Setting the Price Average Reference Tag if </w:t>
      </w:r>
      <w:proofErr w:type="spellStart"/>
      <w:r w:rsidRPr="00862C5D">
        <w:rPr>
          <w:lang w:val="en-IE"/>
        </w:rPr>
        <w:t>QNIV</w:t>
      </w:r>
      <w:r w:rsidRPr="00862C5D">
        <w:rPr>
          <w:vertAlign w:val="subscript"/>
          <w:lang w:val="en-IE"/>
        </w:rPr>
        <w:t>φ</w:t>
      </w:r>
      <w:proofErr w:type="spellEnd"/>
      <w:r w:rsidRPr="00862C5D">
        <w:rPr>
          <w:lang w:val="en-IE"/>
        </w:rPr>
        <w:t xml:space="preserve"> &lt; -QPAR</w:t>
      </w:r>
      <w:bookmarkEnd w:id="481"/>
    </w:p>
    <w:p w:rsidR="00381377" w:rsidRPr="00862C5D" w:rsidRDefault="00381377" w:rsidP="005E132E">
      <w:pPr>
        <w:pStyle w:val="CERAPPENDIXLEVEL4"/>
        <w:rPr>
          <w:lang w:val="en-IE"/>
        </w:rPr>
      </w:pPr>
      <w:r w:rsidRPr="00862C5D">
        <w:rPr>
          <w:lang w:val="en-IE"/>
        </w:rPr>
        <w:t>For each Imbalance Pricing Period φ where the Net Imbalance Volume Quantity (</w:t>
      </w:r>
      <w:proofErr w:type="spellStart"/>
      <w:r w:rsidRPr="00862C5D">
        <w:rPr>
          <w:lang w:val="en-IE"/>
        </w:rPr>
        <w:t>QNIV</w:t>
      </w:r>
      <w:r w:rsidRPr="00862C5D">
        <w:rPr>
          <w:vertAlign w:val="subscript"/>
          <w:lang w:val="en-IE"/>
        </w:rPr>
        <w:t>φ</w:t>
      </w:r>
      <w:proofErr w:type="spellEnd"/>
      <w:r w:rsidRPr="00862C5D">
        <w:rPr>
          <w:lang w:val="en-IE"/>
        </w:rPr>
        <w:t>) is less than the negative of the Price Average Reference Quantity (QPAR)</w:t>
      </w:r>
      <w:ins w:id="482" w:author="Author">
        <w:r w:rsidR="001A1FCD" w:rsidRPr="001A1FCD">
          <w:rPr>
            <w:lang w:val="en-IE"/>
          </w:rPr>
          <w:t xml:space="preserve"> </w:t>
        </w:r>
        <w:r w:rsidR="001A1FCD">
          <w:rPr>
            <w:lang w:val="en-IE"/>
          </w:rPr>
          <w:t xml:space="preserve">and the value of the </w:t>
        </w:r>
        <w:r w:rsidR="001A1FCD" w:rsidRPr="00862C5D">
          <w:rPr>
            <w:lang w:val="en-IE"/>
          </w:rPr>
          <w:t>Price Average Reference Quantity (QPAR)</w:t>
        </w:r>
        <w:r w:rsidR="001A1FCD">
          <w:rPr>
            <w:lang w:val="en-IE"/>
          </w:rPr>
          <w:t xml:space="preserve"> is greater than zero</w:t>
        </w:r>
      </w:ins>
      <w:r w:rsidRPr="00862C5D">
        <w:rPr>
          <w:lang w:val="en-IE"/>
        </w:rPr>
        <w:t>, the Market Operator shall:</w:t>
      </w:r>
    </w:p>
    <w:p w:rsidR="00381377" w:rsidRPr="00862C5D" w:rsidRDefault="00381377" w:rsidP="005E132E">
      <w:pPr>
        <w:pStyle w:val="CERAPPENDIXLEVEL5"/>
        <w:rPr>
          <w:lang w:val="en-IE"/>
        </w:rPr>
      </w:pPr>
      <w:r w:rsidRPr="00862C5D">
        <w:rPr>
          <w:lang w:val="en-IE"/>
        </w:rPr>
        <w:t>Determine the value of</w:t>
      </w:r>
      <w:r w:rsidRPr="00862C5D">
        <w:rPr>
          <w:rFonts w:eastAsia="Segoe UI Symbol"/>
          <w:lang w:val="en-IE"/>
        </w:rPr>
        <w:t xml:space="preserve"> b and </w:t>
      </w:r>
      <w:r w:rsidRPr="00862C5D">
        <w:rPr>
          <w:lang w:val="en-IE"/>
        </w:rPr>
        <w:t xml:space="preserve">β to satisfy the following equation: </w:t>
      </w:r>
    </w:p>
    <w:p w:rsidR="00381377" w:rsidRPr="00862C5D" w:rsidRDefault="00381377" w:rsidP="00381377">
      <w:pPr>
        <w:pStyle w:val="CERBODY"/>
        <w:rPr>
          <w:lang w:val="en-IE"/>
        </w:rPr>
      </w:pPr>
    </w:p>
    <w:p w:rsidR="00381377" w:rsidRPr="00862C5D" w:rsidRDefault="00E179D6" w:rsidP="00381377">
      <w:pPr>
        <w:pStyle w:val="CERBODY"/>
        <w:ind w:left="992"/>
        <w:rPr>
          <w:rFonts w:ascii="Cambria Math" w:hAnsi="Cambria Math"/>
          <w:i/>
          <w:lang w:val="en-IE"/>
        </w:rPr>
      </w:pPr>
      <m:oMathPara>
        <m:oMathParaPr>
          <m:jc m:val="left"/>
        </m:oMathParaPr>
        <m:oMath>
          <m:nary>
            <m:naryPr>
              <m:chr m:val="∑"/>
              <m:limLoc m:val="undOvr"/>
              <m:supHide m:val="on"/>
              <m:ctrlPr>
                <w:rPr>
                  <w:rFonts w:ascii="Cambria Math" w:hAnsi="Cambria Math"/>
                  <w:i/>
                  <w:lang w:val="en-IE"/>
                </w:rPr>
              </m:ctrlPr>
            </m:naryPr>
            <m:sub>
              <m:r>
                <w:rPr>
                  <w:rFonts w:ascii="Cambria Math" w:hAnsi="Cambria Math"/>
                  <w:lang w:val="en-IE"/>
                </w:rPr>
                <m:t>k&lt;b</m:t>
              </m:r>
            </m:sub>
            <m:sup/>
            <m:e>
              <m:sSub>
                <m:sSubPr>
                  <m:ctrlPr>
                    <w:rPr>
                      <w:rFonts w:ascii="Cambria Math" w:hAnsi="Cambria Math"/>
                      <w:i/>
                      <w:lang w:val="en-IE"/>
                    </w:rPr>
                  </m:ctrlPr>
                </m:sSubPr>
                <m:e>
                  <m:r>
                    <w:rPr>
                      <w:rFonts w:ascii="Cambria Math" w:hAnsi="Cambria Math"/>
                      <w:lang w:val="en-IE"/>
                    </w:rPr>
                    <m:t>QAB</m:t>
                  </m:r>
                </m:e>
                <m:sub>
                  <m:r>
                    <w:rPr>
                      <w:rFonts w:ascii="Cambria Math" w:hAnsi="Cambria Math"/>
                      <w:lang w:val="en-IE"/>
                    </w:rPr>
                    <m:t>ukφ</m:t>
                  </m:r>
                </m:sub>
              </m:sSub>
              <m:r>
                <w:rPr>
                  <w:rFonts w:ascii="Cambria Math" w:hAnsi="Cambria Math"/>
                  <w:lang w:val="en-IE"/>
                </w:rPr>
                <m:t>×</m:t>
              </m:r>
              <m:sSub>
                <m:sSubPr>
                  <m:ctrlPr>
                    <w:rPr>
                      <w:rFonts w:ascii="Cambria Math" w:hAnsi="Cambria Math"/>
                      <w:i/>
                      <w:lang w:val="en-IE"/>
                    </w:rPr>
                  </m:ctrlPr>
                </m:sSubPr>
                <m:e>
                  <m:r>
                    <w:rPr>
                      <w:rFonts w:ascii="Cambria Math" w:hAnsi="Cambria Math"/>
                      <w:lang w:val="en-IE"/>
                    </w:rPr>
                    <m:t>TNIV</m:t>
                  </m:r>
                </m:e>
                <m:sub>
                  <m:r>
                    <w:rPr>
                      <w:rFonts w:ascii="Cambria Math" w:hAnsi="Cambria Math"/>
                      <w:lang w:val="en-IE"/>
                    </w:rPr>
                    <m:t>ukφ</m:t>
                  </m:r>
                </m:sub>
              </m:sSub>
            </m:e>
          </m:nary>
          <m:r>
            <w:rPr>
              <w:rFonts w:ascii="Cambria Math" w:hAnsi="Cambria Math"/>
              <w:lang w:val="en-IE"/>
            </w:rPr>
            <m:t>+</m:t>
          </m:r>
          <m:sSub>
            <m:sSubPr>
              <m:ctrlPr>
                <w:rPr>
                  <w:rFonts w:ascii="Cambria Math" w:hAnsi="Cambria Math"/>
                  <w:i/>
                  <w:lang w:val="en-IE"/>
                </w:rPr>
              </m:ctrlPr>
            </m:sSubPr>
            <m:e>
              <m:r>
                <w:rPr>
                  <w:rFonts w:ascii="Cambria Math" w:hAnsi="Cambria Math"/>
                  <w:lang w:val="en-IE"/>
                </w:rPr>
                <m:t>β</m:t>
              </m:r>
            </m:e>
            <m:sub>
              <m:r>
                <w:rPr>
                  <w:rFonts w:ascii="Cambria Math" w:hAnsi="Cambria Math"/>
                  <w:lang w:val="en-IE"/>
                </w:rPr>
                <m:t>k=b</m:t>
              </m:r>
            </m:sub>
          </m:sSub>
          <m:r>
            <w:rPr>
              <w:rFonts w:ascii="Cambria Math" w:hAnsi="Cambria Math"/>
              <w:lang w:val="en-IE"/>
            </w:rPr>
            <m:t>×</m:t>
          </m:r>
          <m:sSub>
            <m:sSubPr>
              <m:ctrlPr>
                <w:rPr>
                  <w:rFonts w:ascii="Cambria Math" w:hAnsi="Cambria Math"/>
                  <w:i/>
                  <w:lang w:val="en-IE"/>
                </w:rPr>
              </m:ctrlPr>
            </m:sSubPr>
            <m:e>
              <m:r>
                <w:rPr>
                  <w:rFonts w:ascii="Cambria Math" w:hAnsi="Cambria Math"/>
                  <w:lang w:val="en-IE"/>
                </w:rPr>
                <m:t>QAB</m:t>
              </m:r>
            </m:e>
            <m:sub>
              <m:r>
                <w:rPr>
                  <w:rFonts w:ascii="Cambria Math" w:hAnsi="Cambria Math"/>
                  <w:lang w:val="en-IE"/>
                </w:rPr>
                <m:t>ukφ</m:t>
              </m:r>
            </m:sub>
          </m:sSub>
          <m:r>
            <w:rPr>
              <w:rFonts w:ascii="Cambria Math" w:hAnsi="Cambria Math"/>
              <w:lang w:val="en-IE"/>
            </w:rPr>
            <m:t xml:space="preserve"> ×</m:t>
          </m:r>
          <m:sSub>
            <m:sSubPr>
              <m:ctrlPr>
                <w:rPr>
                  <w:rFonts w:ascii="Cambria Math" w:hAnsi="Cambria Math"/>
                  <w:i/>
                  <w:lang w:val="en-IE"/>
                </w:rPr>
              </m:ctrlPr>
            </m:sSubPr>
            <m:e>
              <m:r>
                <w:rPr>
                  <w:rFonts w:ascii="Cambria Math" w:hAnsi="Cambria Math"/>
                  <w:lang w:val="en-IE"/>
                </w:rPr>
                <m:t>TNIV</m:t>
              </m:r>
            </m:e>
            <m:sub>
              <m:r>
                <w:rPr>
                  <w:rFonts w:ascii="Cambria Math" w:hAnsi="Cambria Math"/>
                  <w:lang w:val="en-IE"/>
                </w:rPr>
                <m:t>ukφ</m:t>
              </m:r>
            </m:sub>
          </m:sSub>
          <m:r>
            <w:rPr>
              <w:rFonts w:ascii="Cambria Math" w:hAnsi="Cambria Math"/>
              <w:lang w:val="en-IE"/>
            </w:rPr>
            <m:t xml:space="preserve"> = -QPAR</m:t>
          </m:r>
        </m:oMath>
      </m:oMathPara>
    </w:p>
    <w:p w:rsidR="00381377" w:rsidRPr="00862C5D" w:rsidRDefault="00381377" w:rsidP="00381377">
      <w:pPr>
        <w:pStyle w:val="CERBODY"/>
        <w:rPr>
          <w:lang w:val="en-IE"/>
        </w:rPr>
      </w:pPr>
    </w:p>
    <w:p w:rsidR="00381377" w:rsidRPr="00862C5D" w:rsidRDefault="00381377" w:rsidP="00535B12">
      <w:pPr>
        <w:pStyle w:val="CERAPPENDIXLEVEL5"/>
        <w:numPr>
          <w:ilvl w:val="0"/>
          <w:numId w:val="0"/>
        </w:numPr>
        <w:ind w:left="1701"/>
        <w:rPr>
          <w:lang w:val="en-IE"/>
        </w:rPr>
      </w:pPr>
      <w:r w:rsidRPr="00862C5D">
        <w:rPr>
          <w:lang w:val="en-IE"/>
        </w:rPr>
        <w:t xml:space="preserve">where: </w:t>
      </w:r>
    </w:p>
    <w:p w:rsidR="00381377" w:rsidRPr="00862C5D" w:rsidRDefault="00381377" w:rsidP="005E132E">
      <w:pPr>
        <w:pStyle w:val="CERAPPENDIXLEVEL6"/>
        <w:rPr>
          <w:lang w:val="en-IE"/>
        </w:rPr>
      </w:pPr>
      <w:r w:rsidRPr="00862C5D">
        <w:rPr>
          <w:lang w:val="en-IE"/>
        </w:rPr>
        <w:t xml:space="preserve">b is a positive integer </w:t>
      </w:r>
      <w:ins w:id="483" w:author="Author">
        <w:r w:rsidR="00516416">
          <w:rPr>
            <w:lang w:val="en-IE"/>
          </w:rPr>
          <w:t>in the range 1</w:t>
        </w:r>
        <w:r w:rsidR="00516416" w:rsidRPr="00862C5D">
          <w:rPr>
            <w:lang w:val="en-IE"/>
          </w:rPr>
          <w:t xml:space="preserve"> ≤ b ≤</w:t>
        </w:r>
        <w:r w:rsidR="00516416">
          <w:rPr>
            <w:lang w:val="en-IE"/>
          </w:rPr>
          <w:t xml:space="preserve"> </w:t>
        </w:r>
        <w:r w:rsidR="00516416" w:rsidRPr="00862C5D">
          <w:rPr>
            <w:lang w:val="en-IE"/>
          </w:rPr>
          <w:t xml:space="preserve">N </w:t>
        </w:r>
      </w:ins>
      <w:r w:rsidRPr="00862C5D">
        <w:rPr>
          <w:lang w:val="en-IE"/>
        </w:rPr>
        <w:t xml:space="preserve">and β is a positive real number </w:t>
      </w:r>
      <w:ins w:id="484" w:author="Author">
        <w:r w:rsidR="00516416">
          <w:rPr>
            <w:lang w:val="en-IE"/>
          </w:rPr>
          <w:t xml:space="preserve">in the range </w:t>
        </w:r>
        <w:r w:rsidR="00516416" w:rsidRPr="00862C5D">
          <w:rPr>
            <w:lang w:val="en-IE"/>
          </w:rPr>
          <w:t xml:space="preserve">0 ≤ β </w:t>
        </w:r>
        <w:r w:rsidR="00516416">
          <w:rPr>
            <w:rFonts w:cs="Arial"/>
            <w:lang w:val="en-IE"/>
          </w:rPr>
          <w:t>≤</w:t>
        </w:r>
        <w:r w:rsidR="00516416">
          <w:rPr>
            <w:lang w:val="en-IE"/>
          </w:rPr>
          <w:t xml:space="preserve"> </w:t>
        </w:r>
        <w:r w:rsidR="00516416" w:rsidRPr="00862C5D">
          <w:rPr>
            <w:lang w:val="en-IE"/>
          </w:rPr>
          <w:t>1</w:t>
        </w:r>
        <w:r w:rsidR="00516416">
          <w:rPr>
            <w:lang w:val="en-IE"/>
          </w:rPr>
          <w:t xml:space="preserve">, where if there are more than one valid solutions to the equation, the solution with a value of </w:t>
        </w:r>
        <w:r w:rsidR="00516416" w:rsidRPr="00862C5D">
          <w:rPr>
            <w:lang w:val="en-IE"/>
          </w:rPr>
          <w:t>β</w:t>
        </w:r>
        <w:r w:rsidR="00516416">
          <w:rPr>
            <w:lang w:val="en-IE"/>
          </w:rPr>
          <w:t xml:space="preserve"> = 1 shall be taken to be the unique solution used in all following steps</w:t>
        </w:r>
        <w:r w:rsidR="00516416" w:rsidRPr="00862C5D" w:rsidDel="009865C2">
          <w:rPr>
            <w:lang w:val="en-IE"/>
          </w:rPr>
          <w:t xml:space="preserve"> </w:t>
        </w:r>
      </w:ins>
      <w:del w:id="485" w:author="Author">
        <w:r w:rsidRPr="00862C5D" w:rsidDel="00516416">
          <w:rPr>
            <w:lang w:val="en-IE"/>
          </w:rPr>
          <w:delText>between zero and one</w:delText>
        </w:r>
      </w:del>
      <w:r w:rsidRPr="00862C5D">
        <w:rPr>
          <w:lang w:val="en-IE"/>
        </w:rPr>
        <w:t>;</w:t>
      </w:r>
    </w:p>
    <w:p w:rsidR="00381377" w:rsidRPr="00862C5D" w:rsidRDefault="00381377" w:rsidP="005E132E">
      <w:pPr>
        <w:pStyle w:val="CERAPPENDIXLEVEL6"/>
        <w:rPr>
          <w:lang w:val="en-IE"/>
        </w:rPr>
      </w:pPr>
      <w:proofErr w:type="spellStart"/>
      <w:r w:rsidRPr="00862C5D">
        <w:rPr>
          <w:lang w:val="en-IE"/>
        </w:rPr>
        <w:t>QAB</w:t>
      </w:r>
      <w:r w:rsidRPr="00862C5D">
        <w:rPr>
          <w:vertAlign w:val="subscript"/>
          <w:lang w:val="en-IE"/>
        </w:rPr>
        <w:t>ukφ</w:t>
      </w:r>
      <w:proofErr w:type="spellEnd"/>
      <w:r w:rsidRPr="00862C5D">
        <w:rPr>
          <w:lang w:val="en-IE"/>
        </w:rPr>
        <w:t xml:space="preserve"> is the Accepted Bid Quantity for Generator Unit u and rank k; and</w:t>
      </w:r>
    </w:p>
    <w:p w:rsidR="00381377" w:rsidRPr="00862C5D" w:rsidRDefault="00381377" w:rsidP="005E132E">
      <w:pPr>
        <w:pStyle w:val="CERAPPENDIXLEVEL6"/>
        <w:rPr>
          <w:lang w:val="en-IE"/>
        </w:rPr>
      </w:pPr>
      <w:proofErr w:type="spellStart"/>
      <w:r w:rsidRPr="00862C5D">
        <w:rPr>
          <w:lang w:val="en-IE"/>
        </w:rPr>
        <w:t>TNIV</w:t>
      </w:r>
      <w:r w:rsidRPr="00862C5D">
        <w:rPr>
          <w:vertAlign w:val="subscript"/>
          <w:lang w:val="en-IE"/>
        </w:rPr>
        <w:t>ukφ</w:t>
      </w:r>
      <w:proofErr w:type="spellEnd"/>
      <w:r w:rsidRPr="00862C5D">
        <w:rPr>
          <w:lang w:val="en-IE"/>
        </w:rPr>
        <w:t xml:space="preserve"> is the Net Imbalance Volume Tag for Generator Unit u and rank k.</w:t>
      </w:r>
    </w:p>
    <w:p w:rsidR="00381377" w:rsidRPr="00862C5D" w:rsidRDefault="00381377" w:rsidP="005E132E">
      <w:pPr>
        <w:pStyle w:val="CERAPPENDIXLEVEL5"/>
        <w:rPr>
          <w:lang w:val="en-IE"/>
        </w:rPr>
      </w:pPr>
      <w:r w:rsidRPr="00862C5D">
        <w:rPr>
          <w:lang w:val="en-IE"/>
        </w:rPr>
        <w:t>Set the value of the Price Average Reference Tag (</w:t>
      </w:r>
      <w:proofErr w:type="spellStart"/>
      <w:r w:rsidRPr="00862C5D">
        <w:rPr>
          <w:lang w:val="en-IE"/>
        </w:rPr>
        <w:t>TPAR</w:t>
      </w:r>
      <w:r w:rsidRPr="00862C5D">
        <w:rPr>
          <w:vertAlign w:val="subscript"/>
          <w:lang w:val="en-IE"/>
        </w:rPr>
        <w:t>ukφ</w:t>
      </w:r>
      <w:proofErr w:type="spellEnd"/>
      <w:r w:rsidRPr="00862C5D">
        <w:rPr>
          <w:lang w:val="en-IE"/>
        </w:rPr>
        <w:t xml:space="preserve">) equal to zero for </w:t>
      </w:r>
      <w:del w:id="486" w:author="Author">
        <w:r w:rsidRPr="00862C5D" w:rsidDel="00516416">
          <w:rPr>
            <w:lang w:val="en-IE"/>
          </w:rPr>
          <w:delText>all</w:delText>
        </w:r>
      </w:del>
      <w:ins w:id="487" w:author="Author">
        <w:r w:rsidR="00516416">
          <w:rPr>
            <w:lang w:val="en-IE"/>
          </w:rPr>
          <w:t>each rank</w:t>
        </w:r>
      </w:ins>
      <w:r w:rsidRPr="00862C5D">
        <w:rPr>
          <w:lang w:val="en-IE"/>
        </w:rPr>
        <w:t xml:space="preserve"> k </w:t>
      </w:r>
      <w:ins w:id="488" w:author="Author">
        <w:r w:rsidR="00516416">
          <w:rPr>
            <w:lang w:val="en-IE"/>
          </w:rPr>
          <w:t>where</w:t>
        </w:r>
      </w:ins>
      <w:del w:id="489" w:author="Author">
        <w:r w:rsidRPr="00862C5D" w:rsidDel="00516416">
          <w:rPr>
            <w:lang w:val="en-IE"/>
          </w:rPr>
          <w:delText>=</w:delText>
        </w:r>
      </w:del>
      <w:r w:rsidRPr="00862C5D">
        <w:rPr>
          <w:lang w:val="en-IE"/>
        </w:rPr>
        <w:t xml:space="preserve"> b</w:t>
      </w:r>
      <w:del w:id="490" w:author="Author">
        <w:r w:rsidRPr="00862C5D" w:rsidDel="00516416">
          <w:rPr>
            <w:lang w:val="en-IE"/>
          </w:rPr>
          <w:delText>+1</w:delText>
        </w:r>
      </w:del>
      <w:r w:rsidRPr="00862C5D">
        <w:rPr>
          <w:lang w:val="en-IE"/>
        </w:rPr>
        <w:t xml:space="preserve"> </w:t>
      </w:r>
      <w:ins w:id="491" w:author="Author">
        <w:r w:rsidR="00516416">
          <w:rPr>
            <w:lang w:val="en-IE"/>
          </w:rPr>
          <w:t>&lt; k</w:t>
        </w:r>
        <w:r w:rsidR="00516416" w:rsidRPr="00862C5D">
          <w:rPr>
            <w:lang w:val="en-IE"/>
          </w:rPr>
          <w:t xml:space="preserve"> ≤</w:t>
        </w:r>
      </w:ins>
      <w:del w:id="492" w:author="Author">
        <w:r w:rsidRPr="00862C5D" w:rsidDel="00516416">
          <w:rPr>
            <w:lang w:val="en-IE"/>
          </w:rPr>
          <w:delText>to</w:delText>
        </w:r>
      </w:del>
      <w:r w:rsidRPr="00862C5D">
        <w:rPr>
          <w:lang w:val="en-IE"/>
        </w:rPr>
        <w:t xml:space="preserve"> M, to a value of β for </w:t>
      </w:r>
      <w:ins w:id="493" w:author="Author">
        <w:r w:rsidR="00516416">
          <w:rPr>
            <w:lang w:val="en-IE"/>
          </w:rPr>
          <w:t xml:space="preserve">rank k where </w:t>
        </w:r>
      </w:ins>
      <w:r w:rsidRPr="00862C5D">
        <w:rPr>
          <w:lang w:val="en-IE"/>
        </w:rPr>
        <w:t xml:space="preserve">k = b, and </w:t>
      </w:r>
      <w:del w:id="494" w:author="Author">
        <w:r w:rsidRPr="00862C5D" w:rsidDel="00516416">
          <w:rPr>
            <w:lang w:val="en-IE"/>
          </w:rPr>
          <w:delText xml:space="preserve">equal </w:delText>
        </w:r>
      </w:del>
      <w:r w:rsidRPr="00862C5D">
        <w:rPr>
          <w:lang w:val="en-IE"/>
        </w:rPr>
        <w:t xml:space="preserve">to </w:t>
      </w:r>
      <w:ins w:id="495" w:author="Author">
        <w:r w:rsidR="00516416">
          <w:rPr>
            <w:lang w:val="en-IE"/>
          </w:rPr>
          <w:t xml:space="preserve">a value of </w:t>
        </w:r>
      </w:ins>
      <w:r w:rsidRPr="00862C5D">
        <w:rPr>
          <w:lang w:val="en-IE"/>
        </w:rPr>
        <w:t xml:space="preserve">one for </w:t>
      </w:r>
      <w:ins w:id="496" w:author="Author">
        <w:r w:rsidR="00516416">
          <w:rPr>
            <w:lang w:val="en-IE"/>
          </w:rPr>
          <w:t xml:space="preserve">each rank k where </w:t>
        </w:r>
      </w:ins>
      <w:r w:rsidRPr="00862C5D">
        <w:rPr>
          <w:lang w:val="en-IE"/>
        </w:rPr>
        <w:t xml:space="preserve">k </w:t>
      </w:r>
      <w:del w:id="497" w:author="Author">
        <w:r w:rsidRPr="00862C5D" w:rsidDel="00516416">
          <w:rPr>
            <w:lang w:val="en-IE"/>
          </w:rPr>
          <w:delText>= 1 to</w:delText>
        </w:r>
      </w:del>
      <w:ins w:id="498" w:author="Author">
        <w:r w:rsidR="00516416">
          <w:rPr>
            <w:lang w:val="en-IE"/>
          </w:rPr>
          <w:t>&lt;</w:t>
        </w:r>
      </w:ins>
      <w:r w:rsidRPr="00862C5D">
        <w:rPr>
          <w:lang w:val="en-IE"/>
        </w:rPr>
        <w:t xml:space="preserve"> b</w:t>
      </w:r>
      <w:del w:id="499" w:author="Author">
        <w:r w:rsidRPr="00862C5D" w:rsidDel="00516416">
          <w:rPr>
            <w:lang w:val="en-IE"/>
          </w:rPr>
          <w:delText>-1</w:delText>
        </w:r>
      </w:del>
      <w:r w:rsidRPr="00862C5D">
        <w:rPr>
          <w:lang w:val="en-IE"/>
        </w:rPr>
        <w:t xml:space="preserve"> and </w:t>
      </w:r>
      <w:ins w:id="500" w:author="Author">
        <w:r w:rsidR="00516416">
          <w:rPr>
            <w:lang w:val="en-IE"/>
          </w:rPr>
          <w:t xml:space="preserve">each rank k where </w:t>
        </w:r>
      </w:ins>
      <w:r w:rsidRPr="00862C5D">
        <w:rPr>
          <w:lang w:val="en-IE"/>
        </w:rPr>
        <w:t xml:space="preserve">k </w:t>
      </w:r>
      <w:del w:id="501" w:author="Author">
        <w:r w:rsidRPr="00862C5D" w:rsidDel="00516416">
          <w:rPr>
            <w:lang w:val="en-IE"/>
          </w:rPr>
          <w:delText>=</w:delText>
        </w:r>
      </w:del>
      <w:ins w:id="502" w:author="Author">
        <w:r w:rsidR="00516416">
          <w:rPr>
            <w:lang w:val="en-IE"/>
          </w:rPr>
          <w:t>&gt;</w:t>
        </w:r>
      </w:ins>
      <w:r w:rsidRPr="00862C5D">
        <w:rPr>
          <w:lang w:val="en-IE"/>
        </w:rPr>
        <w:t xml:space="preserve"> M</w:t>
      </w:r>
      <w:del w:id="503" w:author="Author">
        <w:r w:rsidRPr="00862C5D" w:rsidDel="00516416">
          <w:rPr>
            <w:lang w:val="en-IE"/>
          </w:rPr>
          <w:delText>+1 to N</w:delText>
        </w:r>
      </w:del>
      <w:r w:rsidRPr="00862C5D">
        <w:rPr>
          <w:lang w:val="en-IE"/>
        </w:rPr>
        <w:t>.</w:t>
      </w:r>
    </w:p>
    <w:p w:rsidR="00AB1A55" w:rsidRPr="00862C5D" w:rsidRDefault="00AB1A55">
      <w:r w:rsidRPr="00862C5D">
        <w:br w:type="page"/>
      </w:r>
    </w:p>
    <w:p w:rsidR="00A050F8" w:rsidRPr="00862C5D" w:rsidRDefault="00A050F8" w:rsidP="00535B12">
      <w:pPr>
        <w:pStyle w:val="CERAPPENDIXLEVEL1"/>
        <w:rPr>
          <w:lang w:val="en-IE"/>
        </w:rPr>
      </w:pPr>
      <w:bookmarkStart w:id="504" w:name="_Toc159867334"/>
      <w:bookmarkStart w:id="505" w:name="_Toc168385437"/>
      <w:bookmarkStart w:id="506" w:name="_Toc477458094"/>
      <w:r w:rsidRPr="00862C5D">
        <w:rPr>
          <w:lang w:val="en-IE"/>
        </w:rPr>
        <w:lastRenderedPageBreak/>
        <w:t>Instruction Profiling Calculations</w:t>
      </w:r>
      <w:bookmarkEnd w:id="504"/>
      <w:bookmarkEnd w:id="505"/>
      <w:bookmarkEnd w:id="506"/>
    </w:p>
    <w:p w:rsidR="00A050F8" w:rsidRPr="00862C5D" w:rsidRDefault="00A050F8" w:rsidP="00535B12">
      <w:pPr>
        <w:pStyle w:val="CERAPPENDIXLEVEL4"/>
        <w:rPr>
          <w:lang w:val="en-IE"/>
        </w:rPr>
      </w:pPr>
      <w:bookmarkStart w:id="507" w:name="OLE_LINK1"/>
      <w:bookmarkStart w:id="508" w:name="OLE_LINK2"/>
      <w:r w:rsidRPr="00862C5D">
        <w:rPr>
          <w:lang w:val="en-IE"/>
        </w:rPr>
        <w:t xml:space="preserve">The following timing conventions applies to provisions within this Appendix O, in line with their use in the </w:t>
      </w:r>
      <w:r w:rsidR="00B14671" w:rsidRPr="00862C5D">
        <w:rPr>
          <w:lang w:val="en-IE"/>
        </w:rPr>
        <w:t>Code</w:t>
      </w:r>
      <w:r w:rsidRPr="00862C5D">
        <w:rPr>
          <w:lang w:val="en-IE"/>
        </w:rPr>
        <w:t>:</w:t>
      </w:r>
    </w:p>
    <w:p w:rsidR="00A050F8" w:rsidRPr="00862C5D" w:rsidRDefault="00A050F8" w:rsidP="00535B12">
      <w:pPr>
        <w:pStyle w:val="CERAPPENDIXLEVEL5"/>
        <w:rPr>
          <w:lang w:val="en-IE"/>
        </w:rPr>
      </w:pPr>
      <w:r w:rsidRPr="00862C5D">
        <w:rPr>
          <w:lang w:val="en-IE"/>
        </w:rPr>
        <w:t>The Imbalance Pricing Period is the period within an Imbalance Settlement Period relevant to the execution of the Imbalance Pricing Process, as per Chapter E “Imbalance Pric</w:t>
      </w:r>
      <w:r w:rsidR="00160C10">
        <w:rPr>
          <w:lang w:val="en-IE"/>
        </w:rPr>
        <w:t>ing</w:t>
      </w:r>
      <w:r w:rsidRPr="00862C5D">
        <w:rPr>
          <w:lang w:val="en-IE"/>
        </w:rPr>
        <w:t>”, and represented by the subscript φ;</w:t>
      </w:r>
    </w:p>
    <w:p w:rsidR="00A050F8" w:rsidRPr="00862C5D" w:rsidRDefault="00A050F8" w:rsidP="00535B12">
      <w:pPr>
        <w:pStyle w:val="CERAPPENDIXLEVEL5"/>
        <w:rPr>
          <w:lang w:val="en-IE"/>
        </w:rPr>
      </w:pPr>
      <w:r w:rsidRPr="00862C5D">
        <w:rPr>
          <w:lang w:val="en-IE"/>
        </w:rPr>
        <w:t>An Imbalance Settlement Period is the period relevant to the execution of Settlement calculations, as outlined in Chapter F “Calculation of Payments and Charges”, and represented by the subscript γ;</w:t>
      </w:r>
    </w:p>
    <w:p w:rsidR="00A050F8" w:rsidRPr="00862C5D" w:rsidRDefault="00A050F8" w:rsidP="00535B12">
      <w:pPr>
        <w:pStyle w:val="CERAPPENDIXLEVEL5"/>
        <w:rPr>
          <w:lang w:val="en-IE"/>
        </w:rPr>
      </w:pPr>
      <w:r w:rsidRPr="00862C5D">
        <w:rPr>
          <w:lang w:val="en-IE"/>
        </w:rPr>
        <w:t>Provisions that applies to both Imbalance Pricing Periods and Imbalance Settlement Periods, are indicated by the subscript for a generalised period, h.</w:t>
      </w:r>
    </w:p>
    <w:p w:rsidR="00A050F8" w:rsidRPr="00862C5D" w:rsidRDefault="00A050F8" w:rsidP="00535B12">
      <w:pPr>
        <w:pStyle w:val="CERAPPENDIXLEVEL4"/>
        <w:rPr>
          <w:lang w:val="en-IE"/>
        </w:rPr>
      </w:pPr>
      <w:r w:rsidRPr="00862C5D">
        <w:rPr>
          <w:lang w:val="en-IE"/>
        </w:rPr>
        <w:t xml:space="preserve">This Appendix O sets out detailed provisions in relation to three types of Instruction Profiles: </w:t>
      </w:r>
    </w:p>
    <w:p w:rsidR="00A050F8" w:rsidRPr="00862C5D" w:rsidRDefault="00A050F8" w:rsidP="00535B12">
      <w:pPr>
        <w:pStyle w:val="CERAPPENDIXLEVEL5"/>
        <w:rPr>
          <w:lang w:val="en-IE"/>
        </w:rPr>
      </w:pPr>
      <w:r w:rsidRPr="00862C5D">
        <w:rPr>
          <w:lang w:val="en-IE"/>
        </w:rPr>
        <w:t>Physical Notification Instruction Profile that shall be used by the Market Operator to determine the values of Dispatch Quantity (</w:t>
      </w:r>
      <w:proofErr w:type="spellStart"/>
      <w:r w:rsidRPr="00862C5D">
        <w:rPr>
          <w:lang w:val="en-IE"/>
        </w:rPr>
        <w:t>qD</w:t>
      </w:r>
      <w:r w:rsidRPr="00862C5D">
        <w:rPr>
          <w:vertAlign w:val="subscript"/>
          <w:lang w:val="en-IE"/>
        </w:rPr>
        <w:t>uoh</w:t>
      </w:r>
      <w:proofErr w:type="spellEnd"/>
      <w:r w:rsidRPr="00862C5D">
        <w:rPr>
          <w:lang w:val="en-IE"/>
        </w:rPr>
        <w:t>(t)) for Bid Offer Acceptances resulting from Dispatch Instructions;</w:t>
      </w:r>
    </w:p>
    <w:p w:rsidR="00A050F8" w:rsidRPr="00862C5D" w:rsidRDefault="00A050F8" w:rsidP="00535B12">
      <w:pPr>
        <w:pStyle w:val="CERAPPENDIXLEVEL5"/>
        <w:rPr>
          <w:lang w:val="en-IE"/>
        </w:rPr>
      </w:pPr>
      <w:r w:rsidRPr="00862C5D">
        <w:rPr>
          <w:lang w:val="en-IE"/>
        </w:rPr>
        <w:t>Pseudo Instruction Profile that shall be used by the Market Operator to determine the values of Dispatch Quantity (</w:t>
      </w:r>
      <w:proofErr w:type="spellStart"/>
      <w:r w:rsidRPr="00862C5D">
        <w:rPr>
          <w:lang w:val="en-IE"/>
        </w:rPr>
        <w:t>qD</w:t>
      </w:r>
      <w:r w:rsidRPr="00862C5D">
        <w:rPr>
          <w:vertAlign w:val="subscript"/>
          <w:lang w:val="en-IE"/>
        </w:rPr>
        <w:t>uoh</w:t>
      </w:r>
      <w:proofErr w:type="spellEnd"/>
      <w:r w:rsidRPr="00862C5D">
        <w:rPr>
          <w:lang w:val="en-IE"/>
        </w:rPr>
        <w:t>(t)) for Bid Offer Acceptances resulting from Pseudo Dispatch Instructions; and</w:t>
      </w:r>
    </w:p>
    <w:p w:rsidR="00A050F8" w:rsidRPr="00862C5D" w:rsidRDefault="00A050F8" w:rsidP="00535B12">
      <w:pPr>
        <w:pStyle w:val="CERAPPENDIXLEVEL5"/>
        <w:rPr>
          <w:lang w:val="en-IE"/>
        </w:rPr>
      </w:pPr>
      <w:r w:rsidRPr="00862C5D">
        <w:rPr>
          <w:lang w:val="en-IE"/>
        </w:rPr>
        <w:t>Uninstructed Imbalance Instruction Profile that shall be used by the Market Operator to determine values of Dispatch Quantity (</w:t>
      </w:r>
      <w:proofErr w:type="spellStart"/>
      <w:r w:rsidRPr="00862C5D">
        <w:rPr>
          <w:lang w:val="en-IE"/>
        </w:rPr>
        <w:t>QD</w:t>
      </w:r>
      <w:r w:rsidRPr="00862C5D">
        <w:rPr>
          <w:vertAlign w:val="subscript"/>
          <w:lang w:val="en-IE"/>
        </w:rPr>
        <w:t>u</w:t>
      </w:r>
      <w:r w:rsidRPr="00862C5D">
        <w:rPr>
          <w:rFonts w:cs="Arial"/>
          <w:vertAlign w:val="subscript"/>
          <w:lang w:val="en-IE"/>
        </w:rPr>
        <w:t>γ</w:t>
      </w:r>
      <w:proofErr w:type="spellEnd"/>
      <w:r w:rsidRPr="00862C5D">
        <w:rPr>
          <w:lang w:val="en-IE"/>
        </w:rPr>
        <w:t>)</w:t>
      </w:r>
    </w:p>
    <w:p w:rsidR="00A050F8" w:rsidRPr="00862C5D" w:rsidRDefault="00A050F8" w:rsidP="00535B12">
      <w:pPr>
        <w:pStyle w:val="CERAPPENDIXLEVEL4"/>
        <w:numPr>
          <w:ilvl w:val="0"/>
          <w:numId w:val="0"/>
        </w:numPr>
        <w:ind w:left="992"/>
        <w:rPr>
          <w:lang w:val="en-IE"/>
        </w:rPr>
      </w:pPr>
      <w:r w:rsidRPr="00862C5D">
        <w:rPr>
          <w:lang w:val="en-IE"/>
        </w:rPr>
        <w:t xml:space="preserve">as required by Chapter F “Calculation of Payments and Charges” for each </w:t>
      </w:r>
      <w:proofErr w:type="spellStart"/>
      <w:r w:rsidRPr="00862C5D">
        <w:rPr>
          <w:lang w:val="en-IE"/>
        </w:rPr>
        <w:t>Dispatchable</w:t>
      </w:r>
      <w:proofErr w:type="spellEnd"/>
      <w:r w:rsidRPr="00862C5D">
        <w:rPr>
          <w:lang w:val="en-IE"/>
        </w:rPr>
        <w:t xml:space="preserve"> Generator Unit for each period, h.</w:t>
      </w:r>
    </w:p>
    <w:p w:rsidR="00A050F8" w:rsidRPr="00862C5D" w:rsidRDefault="00A050F8" w:rsidP="00535B12">
      <w:pPr>
        <w:pStyle w:val="CERAPPENDIXLEVEL4"/>
        <w:rPr>
          <w:lang w:val="en-IE"/>
        </w:rPr>
      </w:pPr>
      <w:r w:rsidRPr="00862C5D">
        <w:rPr>
          <w:lang w:val="en-IE"/>
        </w:rPr>
        <w:t>Physical Notification Instruction Profiling and Pseudo Instruction Profiling for the purpose of Bid Offer Accept</w:t>
      </w:r>
      <w:r w:rsidR="00ED4976" w:rsidRPr="00862C5D">
        <w:rPr>
          <w:lang w:val="en-IE"/>
        </w:rPr>
        <w:t>a</w:t>
      </w:r>
      <w:r w:rsidRPr="00862C5D">
        <w:rPr>
          <w:lang w:val="en-IE"/>
        </w:rPr>
        <w:t>nce</w:t>
      </w:r>
      <w:r w:rsidR="0061568A" w:rsidRPr="00862C5D">
        <w:rPr>
          <w:lang w:val="en-IE"/>
        </w:rPr>
        <w:t xml:space="preserve"> Quantity</w:t>
      </w:r>
      <w:r w:rsidRPr="00862C5D">
        <w:rPr>
          <w:lang w:val="en-IE"/>
        </w:rPr>
        <w:t xml:space="preserve"> calculation</w:t>
      </w:r>
      <w:r w:rsidR="00ED4976" w:rsidRPr="00862C5D">
        <w:rPr>
          <w:lang w:val="en-IE"/>
        </w:rPr>
        <w:t>,</w:t>
      </w:r>
      <w:r w:rsidRPr="00862C5D">
        <w:rPr>
          <w:lang w:val="en-IE"/>
        </w:rPr>
        <w:t xml:space="preserve"> as set out in section F.6.2, shall be performed after each Imbalance Pricing Period for the purpose of being used in the Imbalance Price calculation and on D+1 and D+4 for the purpose of Imbalance Settlement Calculation. </w:t>
      </w:r>
    </w:p>
    <w:p w:rsidR="00A050F8" w:rsidRPr="00862C5D" w:rsidRDefault="00A050F8" w:rsidP="00535B12">
      <w:pPr>
        <w:pStyle w:val="CERAPPENDIXLEVEL4"/>
        <w:rPr>
          <w:lang w:val="en-IE"/>
        </w:rPr>
      </w:pPr>
      <w:r w:rsidRPr="00862C5D">
        <w:rPr>
          <w:lang w:val="en-IE"/>
        </w:rPr>
        <w:t>Uninstructed Imbalance Instruction Profiling for the purpose of Undelivered Quantity calculation and Uninstructed Imbalance calculation as set out in sections F.6.6 and F.9,</w:t>
      </w:r>
      <w:r w:rsidR="003500CC" w:rsidRPr="00862C5D">
        <w:rPr>
          <w:lang w:val="en-IE"/>
        </w:rPr>
        <w:t xml:space="preserve"> </w:t>
      </w:r>
      <w:r w:rsidRPr="00862C5D">
        <w:rPr>
          <w:lang w:val="en-IE"/>
        </w:rPr>
        <w:t>shall be performed on D+1 and D+4 for each Imbalance Settlement Period.</w:t>
      </w:r>
    </w:p>
    <w:p w:rsidR="00A050F8" w:rsidRPr="00862C5D" w:rsidRDefault="00A050F8" w:rsidP="00535B12">
      <w:pPr>
        <w:pStyle w:val="CERAPPENDIXLEVEL4"/>
        <w:rPr>
          <w:lang w:val="en-IE"/>
        </w:rPr>
      </w:pPr>
      <w:r w:rsidRPr="00862C5D">
        <w:rPr>
          <w:lang w:val="en-IE"/>
        </w:rPr>
        <w:t xml:space="preserve">Instruction Profiling shall be calculated prior to any additional Imbalance Pricing Software Run performed by the Market Operator as required for Imbalance Pricing and Settlement purposes respectively. </w:t>
      </w:r>
    </w:p>
    <w:p w:rsidR="00A050F8" w:rsidRPr="00862C5D" w:rsidRDefault="00A050F8" w:rsidP="00535B12">
      <w:pPr>
        <w:pStyle w:val="CERAPPENDIXLEVEL4"/>
        <w:rPr>
          <w:lang w:val="en-IE"/>
        </w:rPr>
      </w:pPr>
      <w:bookmarkStart w:id="509" w:name="_Ref168305537"/>
      <w:r w:rsidRPr="00862C5D">
        <w:rPr>
          <w:lang w:val="en-IE"/>
        </w:rPr>
        <w:t xml:space="preserve">Instruction Profiling shall not be performed for Generator Units which are not </w:t>
      </w:r>
      <w:proofErr w:type="spellStart"/>
      <w:r w:rsidRPr="00862C5D">
        <w:rPr>
          <w:lang w:val="en-IE"/>
        </w:rPr>
        <w:t>Dispatchable</w:t>
      </w:r>
      <w:proofErr w:type="spellEnd"/>
      <w:r w:rsidRPr="00862C5D">
        <w:rPr>
          <w:lang w:val="en-IE"/>
        </w:rPr>
        <w:t xml:space="preserve"> and not Cont</w:t>
      </w:r>
      <w:r w:rsidR="00D51860" w:rsidRPr="00862C5D">
        <w:rPr>
          <w:lang w:val="en-IE"/>
        </w:rPr>
        <w:t>r</w:t>
      </w:r>
      <w:r w:rsidRPr="00862C5D">
        <w:rPr>
          <w:lang w:val="en-IE"/>
        </w:rPr>
        <w:t xml:space="preserve">ollable, </w:t>
      </w:r>
      <w:proofErr w:type="spellStart"/>
      <w:r w:rsidRPr="00862C5D">
        <w:rPr>
          <w:lang w:val="en-IE"/>
        </w:rPr>
        <w:t>Assetless</w:t>
      </w:r>
      <w:proofErr w:type="spellEnd"/>
      <w:r w:rsidRPr="00862C5D">
        <w:rPr>
          <w:lang w:val="en-IE"/>
        </w:rPr>
        <w:t xml:space="preserve"> Units or Interconnector Residual Capacity Units, and the values of Dispatch Quantity for these Generator Units, where applicable, shall be calculated as set out in section F.2.4.</w:t>
      </w:r>
      <w:bookmarkEnd w:id="509"/>
    </w:p>
    <w:p w:rsidR="00A050F8" w:rsidRPr="00862C5D" w:rsidRDefault="00A050F8" w:rsidP="00535B12">
      <w:pPr>
        <w:pStyle w:val="CERAPPENDIXLEVEL4"/>
        <w:rPr>
          <w:lang w:val="en-IE"/>
        </w:rPr>
      </w:pPr>
      <w:bookmarkStart w:id="510" w:name="_Ref462926949"/>
      <w:r w:rsidRPr="00862C5D">
        <w:rPr>
          <w:lang w:val="en-IE"/>
        </w:rPr>
        <w:t>All Dispatch Instructions shall be provided by the relevant System Operator to the Market Operator in accordance with Appendix K: “Other Market Data Transactions” and the Market Operator shall procure to publish the Dispatch Instructions within the Central Market Systems.</w:t>
      </w:r>
      <w:bookmarkEnd w:id="510"/>
    </w:p>
    <w:p w:rsidR="00A050F8" w:rsidRPr="00862C5D" w:rsidRDefault="00A050F8" w:rsidP="00535B12">
      <w:pPr>
        <w:pStyle w:val="CERAPPENDIXLEVEL2"/>
        <w:rPr>
          <w:lang w:val="en-IE"/>
        </w:rPr>
      </w:pPr>
      <w:bookmarkStart w:id="511" w:name="_Toc168385438"/>
      <w:bookmarkStart w:id="512" w:name="_Toc477458095"/>
      <w:r w:rsidRPr="00862C5D">
        <w:rPr>
          <w:lang w:val="en-IE"/>
        </w:rPr>
        <w:lastRenderedPageBreak/>
        <w:t>Capture Input Data</w:t>
      </w:r>
      <w:bookmarkEnd w:id="511"/>
      <w:bookmarkEnd w:id="512"/>
    </w:p>
    <w:p w:rsidR="00DF02A0" w:rsidRPr="00862C5D" w:rsidRDefault="00DF02A0" w:rsidP="005C432E">
      <w:pPr>
        <w:pStyle w:val="ListParagraph"/>
        <w:numPr>
          <w:ilvl w:val="3"/>
          <w:numId w:val="30"/>
        </w:numPr>
        <w:overflowPunct/>
        <w:autoSpaceDE/>
        <w:autoSpaceDN/>
        <w:adjustRightInd/>
        <w:spacing w:before="120" w:after="120"/>
        <w:contextualSpacing w:val="0"/>
        <w:jc w:val="both"/>
        <w:textAlignment w:val="auto"/>
        <w:outlineLvl w:val="3"/>
        <w:rPr>
          <w:rFonts w:ascii="Arial" w:hAnsi="Arial"/>
          <w:vanish/>
          <w:sz w:val="22"/>
          <w:szCs w:val="22"/>
          <w:lang w:eastAsia="en-US"/>
        </w:rPr>
      </w:pPr>
      <w:bookmarkStart w:id="513" w:name="_Ref460430605"/>
    </w:p>
    <w:p w:rsidR="00DF02A0" w:rsidRPr="00862C5D" w:rsidRDefault="00DF02A0" w:rsidP="005C432E">
      <w:pPr>
        <w:pStyle w:val="ListParagraph"/>
        <w:numPr>
          <w:ilvl w:val="3"/>
          <w:numId w:val="30"/>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DF02A0" w:rsidRPr="00862C5D" w:rsidRDefault="00DF02A0" w:rsidP="005C432E">
      <w:pPr>
        <w:pStyle w:val="ListParagraph"/>
        <w:numPr>
          <w:ilvl w:val="3"/>
          <w:numId w:val="30"/>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DF02A0" w:rsidRPr="00862C5D" w:rsidRDefault="00DF02A0" w:rsidP="005C432E">
      <w:pPr>
        <w:pStyle w:val="ListParagraph"/>
        <w:numPr>
          <w:ilvl w:val="3"/>
          <w:numId w:val="30"/>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DF02A0" w:rsidRPr="00862C5D" w:rsidRDefault="00DF02A0" w:rsidP="005C432E">
      <w:pPr>
        <w:pStyle w:val="ListParagraph"/>
        <w:numPr>
          <w:ilvl w:val="3"/>
          <w:numId w:val="30"/>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DF02A0" w:rsidRPr="00862C5D" w:rsidRDefault="00DF02A0" w:rsidP="005C432E">
      <w:pPr>
        <w:pStyle w:val="ListParagraph"/>
        <w:numPr>
          <w:ilvl w:val="3"/>
          <w:numId w:val="30"/>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DF02A0" w:rsidRPr="00862C5D" w:rsidRDefault="00DF02A0" w:rsidP="005C432E">
      <w:pPr>
        <w:pStyle w:val="ListParagraph"/>
        <w:numPr>
          <w:ilvl w:val="3"/>
          <w:numId w:val="30"/>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A050F8" w:rsidRPr="00862C5D" w:rsidRDefault="00A050F8" w:rsidP="00535B12">
      <w:pPr>
        <w:pStyle w:val="CERAPPENDIXLEVEL4"/>
        <w:rPr>
          <w:lang w:val="en-IE"/>
        </w:rPr>
      </w:pPr>
      <w:r w:rsidRPr="00862C5D">
        <w:rPr>
          <w:lang w:val="en-IE"/>
        </w:rPr>
        <w:t xml:space="preserve">To calculate each type of Instruction Profile, a different combination of inputs from Appendix H: “Data Requirements for Registration”, Appendix I: “Offer Data”, Appendix K: “Other Market Data Transactions”, Dispatch Instructions issued by the System Operator and Pseudo Dispatch Instructions, created by the Market Operator as per </w:t>
      </w:r>
      <w:fldSimple w:instr=" REF _Ref460402125 \h  \* MERGEFORMAT ">
        <w:r w:rsidR="002E3252" w:rsidRPr="002E3252">
          <w:rPr>
            <w:lang w:val="en-IE"/>
          </w:rPr>
          <w:t>Table 3</w:t>
        </w:r>
      </w:fldSimple>
      <w:r w:rsidRPr="00862C5D">
        <w:rPr>
          <w:lang w:val="en-IE"/>
        </w:rPr>
        <w:t xml:space="preserve">, shall be used for each period, h, for each </w:t>
      </w:r>
      <w:proofErr w:type="spellStart"/>
      <w:r w:rsidRPr="00862C5D">
        <w:rPr>
          <w:lang w:val="en-IE"/>
        </w:rPr>
        <w:t>Dispatchable</w:t>
      </w:r>
      <w:proofErr w:type="spellEnd"/>
      <w:r w:rsidRPr="00862C5D">
        <w:rPr>
          <w:lang w:val="en-IE"/>
        </w:rPr>
        <w:t xml:space="preserve"> Generator Unit in accordance with paragraph </w:t>
      </w:r>
      <w:fldSimple w:instr=" REF _Ref462757521 \r \h  \* MERGEFORMAT ">
        <w:r w:rsidR="002E3252">
          <w:rPr>
            <w:lang w:val="en-IE"/>
          </w:rPr>
          <w:t>31</w:t>
        </w:r>
      </w:fldSimple>
      <w:r w:rsidRPr="00862C5D">
        <w:rPr>
          <w:lang w:val="en-IE"/>
        </w:rPr>
        <w:t>.</w:t>
      </w:r>
    </w:p>
    <w:p w:rsidR="00A050F8" w:rsidRPr="00862C5D" w:rsidRDefault="00A050F8" w:rsidP="00535B12">
      <w:pPr>
        <w:pStyle w:val="CERAPPENDIXLEVEL4"/>
        <w:rPr>
          <w:lang w:val="en-IE"/>
        </w:rPr>
      </w:pPr>
      <w:bookmarkStart w:id="514" w:name="_Ref462926967"/>
      <w:r w:rsidRPr="00862C5D">
        <w:rPr>
          <w:lang w:val="en-IE"/>
        </w:rPr>
        <w:t>The following Commercial Offer Data, Technical Offer Data and Physical Notification Data provided in accordance with Appendix I: “Offer Data”, shall be used by the Market Operator to calculate Physical Notification Instruction Profiles and Pseudo Instruction Profiles:</w:t>
      </w:r>
      <w:bookmarkEnd w:id="514"/>
    </w:p>
    <w:p w:rsidR="00A050F8" w:rsidRPr="00862C5D" w:rsidRDefault="00A050F8" w:rsidP="00535B12">
      <w:pPr>
        <w:pStyle w:val="CERAPPENDIXLEVEL5"/>
        <w:rPr>
          <w:lang w:val="en-IE"/>
        </w:rPr>
      </w:pPr>
      <w:bookmarkStart w:id="515" w:name="_Ref462932005"/>
      <w:r w:rsidRPr="00862C5D">
        <w:rPr>
          <w:lang w:val="en-IE"/>
        </w:rPr>
        <w:t>Complex Bid Offer Data;</w:t>
      </w:r>
      <w:bookmarkEnd w:id="515"/>
    </w:p>
    <w:p w:rsidR="00A050F8" w:rsidRPr="00862C5D" w:rsidRDefault="00A050F8" w:rsidP="00535B12">
      <w:pPr>
        <w:pStyle w:val="CERAPPENDIXLEVEL5"/>
        <w:rPr>
          <w:lang w:val="en-IE"/>
        </w:rPr>
      </w:pPr>
      <w:bookmarkStart w:id="516" w:name="_Ref462932007"/>
      <w:r w:rsidRPr="00862C5D">
        <w:rPr>
          <w:lang w:val="en-IE"/>
        </w:rPr>
        <w:t>Simple Bid Offer Data;</w:t>
      </w:r>
      <w:bookmarkEnd w:id="516"/>
    </w:p>
    <w:p w:rsidR="00A050F8" w:rsidRPr="00862C5D" w:rsidRDefault="00A050F8" w:rsidP="00535B12">
      <w:pPr>
        <w:pStyle w:val="CERAPPENDIXLEVEL5"/>
        <w:rPr>
          <w:lang w:val="en-IE"/>
        </w:rPr>
      </w:pPr>
      <w:r w:rsidRPr="00862C5D">
        <w:rPr>
          <w:lang w:val="en-IE"/>
        </w:rPr>
        <w:t xml:space="preserve">Minimum On Time; </w:t>
      </w:r>
    </w:p>
    <w:p w:rsidR="00A050F8" w:rsidRPr="00862C5D" w:rsidRDefault="00A050F8" w:rsidP="00535B12">
      <w:pPr>
        <w:pStyle w:val="CERAPPENDIXLEVEL5"/>
        <w:rPr>
          <w:lang w:val="en-IE"/>
        </w:rPr>
      </w:pPr>
      <w:r w:rsidRPr="00862C5D">
        <w:rPr>
          <w:lang w:val="en-IE"/>
        </w:rPr>
        <w:t>Minimum Off Time;</w:t>
      </w:r>
    </w:p>
    <w:p w:rsidR="00A050F8" w:rsidRPr="00862C5D" w:rsidRDefault="00A050F8" w:rsidP="00535B12">
      <w:pPr>
        <w:pStyle w:val="CERAPPENDIXLEVEL5"/>
        <w:rPr>
          <w:lang w:val="en-IE"/>
        </w:rPr>
      </w:pPr>
      <w:r w:rsidRPr="00862C5D">
        <w:rPr>
          <w:lang w:val="en-IE"/>
        </w:rPr>
        <w:t>Maximum On Time;</w:t>
      </w:r>
    </w:p>
    <w:p w:rsidR="00A050F8" w:rsidRPr="00862C5D" w:rsidRDefault="00A050F8" w:rsidP="00535B12">
      <w:pPr>
        <w:pStyle w:val="CERAPPENDIXLEVEL5"/>
        <w:rPr>
          <w:lang w:val="en-IE"/>
        </w:rPr>
      </w:pPr>
      <w:r w:rsidRPr="00862C5D">
        <w:rPr>
          <w:lang w:val="en-IE"/>
        </w:rPr>
        <w:t>Minimum Down Time (applicable to Demand Side Units);</w:t>
      </w:r>
    </w:p>
    <w:p w:rsidR="00A050F8" w:rsidRPr="00862C5D" w:rsidRDefault="00A050F8" w:rsidP="00535B12">
      <w:pPr>
        <w:pStyle w:val="CERAPPENDIXLEVEL5"/>
        <w:rPr>
          <w:lang w:val="en-IE"/>
        </w:rPr>
      </w:pPr>
      <w:r w:rsidRPr="00862C5D">
        <w:rPr>
          <w:lang w:val="en-IE"/>
        </w:rPr>
        <w:t>Maximum Down Time (applicable to Demand Side Units); and</w:t>
      </w:r>
    </w:p>
    <w:p w:rsidR="00A050F8" w:rsidRPr="00862C5D" w:rsidRDefault="00A050F8" w:rsidP="00535B12">
      <w:pPr>
        <w:pStyle w:val="CERAPPENDIXLEVEL5"/>
        <w:rPr>
          <w:lang w:val="en-IE"/>
        </w:rPr>
      </w:pPr>
      <w:r w:rsidRPr="00862C5D">
        <w:rPr>
          <w:lang w:val="en-IE"/>
        </w:rPr>
        <w:t>Final Physical Notification Quantities (</w:t>
      </w:r>
      <w:proofErr w:type="spellStart"/>
      <w:r w:rsidRPr="00862C5D">
        <w:rPr>
          <w:lang w:val="en-IE"/>
        </w:rPr>
        <w:t>qFPN</w:t>
      </w:r>
      <w:r w:rsidRPr="00862C5D">
        <w:rPr>
          <w:vertAlign w:val="subscript"/>
          <w:lang w:val="en-IE"/>
        </w:rPr>
        <w:t>uh</w:t>
      </w:r>
      <w:proofErr w:type="spellEnd"/>
      <w:r w:rsidRPr="00862C5D">
        <w:rPr>
          <w:lang w:val="en-IE"/>
        </w:rPr>
        <w:t>(t)).</w:t>
      </w:r>
    </w:p>
    <w:p w:rsidR="00A050F8" w:rsidRPr="00862C5D" w:rsidRDefault="00A050F8" w:rsidP="00535B12">
      <w:pPr>
        <w:pStyle w:val="CERAPPENDIXLEVEL4"/>
        <w:rPr>
          <w:lang w:val="en-IE"/>
        </w:rPr>
      </w:pPr>
      <w:bookmarkStart w:id="517" w:name="_Ref462932383"/>
      <w:r w:rsidRPr="00862C5D">
        <w:rPr>
          <w:lang w:val="en-IE"/>
        </w:rPr>
        <w:t xml:space="preserve">The </w:t>
      </w:r>
      <w:ins w:id="518" w:author="Author">
        <w:r w:rsidR="00FF1217">
          <w:t xml:space="preserve">Market Operator shall, for each Settlement Day, use the </w:t>
        </w:r>
      </w:ins>
      <w:r w:rsidRPr="00862C5D">
        <w:rPr>
          <w:lang w:val="en-IE"/>
        </w:rPr>
        <w:t xml:space="preserve">following Registration Data and </w:t>
      </w:r>
      <w:ins w:id="519" w:author="Author">
        <w:r w:rsidR="00FF1217">
          <w:rPr>
            <w:lang w:val="en-IE"/>
          </w:rPr>
          <w:t xml:space="preserve">Accepted </w:t>
        </w:r>
      </w:ins>
      <w:r w:rsidRPr="00862C5D">
        <w:rPr>
          <w:lang w:val="en-IE"/>
        </w:rPr>
        <w:t>Technical Offer Data</w:t>
      </w:r>
      <w:ins w:id="520" w:author="Author">
        <w:r w:rsidR="00FF1217" w:rsidRPr="00FF1217">
          <w:t xml:space="preserve"> </w:t>
        </w:r>
        <w:r w:rsidR="00FF1217">
          <w:t>for each Trading Day which falls within that Settlement Day in whole or in part</w:t>
        </w:r>
      </w:ins>
      <w:r w:rsidRPr="00862C5D">
        <w:rPr>
          <w:lang w:val="en-IE"/>
        </w:rPr>
        <w:t xml:space="preserve">, provided in accordance with Appendix H: “Data Requirements for Registration” and Appendix I: “Offer Data” respectively, </w:t>
      </w:r>
      <w:del w:id="521" w:author="Author">
        <w:r w:rsidRPr="00862C5D" w:rsidDel="00FF1217">
          <w:rPr>
            <w:lang w:val="en-IE"/>
          </w:rPr>
          <w:delText>shall be used by the Market Operator</w:delText>
        </w:r>
      </w:del>
      <w:r w:rsidRPr="00862C5D">
        <w:rPr>
          <w:lang w:val="en-IE"/>
        </w:rPr>
        <w:t xml:space="preserve"> to calculate all Instruction Profile types</w:t>
      </w:r>
      <w:ins w:id="522" w:author="Author">
        <w:r w:rsidR="00FF1217" w:rsidRPr="00FF1217">
          <w:t xml:space="preserve"> </w:t>
        </w:r>
        <w:r w:rsidR="00FF1217">
          <w:t>for that Settlement Day</w:t>
        </w:r>
      </w:ins>
      <w:r w:rsidRPr="00862C5D">
        <w:rPr>
          <w:lang w:val="en-IE"/>
        </w:rPr>
        <w:t>:</w:t>
      </w:r>
      <w:bookmarkEnd w:id="513"/>
      <w:bookmarkEnd w:id="517"/>
    </w:p>
    <w:p w:rsidR="00A050F8" w:rsidRPr="00862C5D" w:rsidRDefault="00A050F8" w:rsidP="00535B12">
      <w:pPr>
        <w:pStyle w:val="CERAPPENDIXLEVEL5"/>
        <w:rPr>
          <w:lang w:val="en-IE"/>
        </w:rPr>
      </w:pPr>
      <w:r w:rsidRPr="00862C5D">
        <w:rPr>
          <w:lang w:val="en-IE"/>
        </w:rPr>
        <w:t>Registered Capacity / Maximum Generation;</w:t>
      </w:r>
    </w:p>
    <w:p w:rsidR="00A050F8" w:rsidRPr="00862C5D" w:rsidRDefault="00A050F8" w:rsidP="00535B12">
      <w:pPr>
        <w:pStyle w:val="CERAPPENDIXLEVEL5"/>
        <w:rPr>
          <w:lang w:val="en-IE"/>
        </w:rPr>
      </w:pPr>
      <w:r w:rsidRPr="00862C5D">
        <w:rPr>
          <w:lang w:val="en-IE"/>
        </w:rPr>
        <w:t>Hot Cooling Boundary;</w:t>
      </w:r>
    </w:p>
    <w:p w:rsidR="00A050F8" w:rsidRPr="00862C5D" w:rsidRDefault="00A050F8" w:rsidP="00535B12">
      <w:pPr>
        <w:pStyle w:val="CERAPPENDIXLEVEL5"/>
        <w:rPr>
          <w:lang w:val="en-IE"/>
        </w:rPr>
      </w:pPr>
      <w:r w:rsidRPr="00862C5D">
        <w:rPr>
          <w:lang w:val="en-IE"/>
        </w:rPr>
        <w:t>Warm Cooling Boundary;</w:t>
      </w:r>
    </w:p>
    <w:p w:rsidR="00A050F8" w:rsidRPr="00862C5D" w:rsidRDefault="00A050F8" w:rsidP="00535B12">
      <w:pPr>
        <w:pStyle w:val="CERAPPENDIXLEVEL5"/>
        <w:rPr>
          <w:lang w:val="en-IE"/>
        </w:rPr>
      </w:pPr>
      <w:r w:rsidRPr="00862C5D">
        <w:rPr>
          <w:lang w:val="en-IE"/>
        </w:rPr>
        <w:t>Block Load Flag;</w:t>
      </w:r>
    </w:p>
    <w:p w:rsidR="00A050F8" w:rsidRPr="00862C5D" w:rsidRDefault="00A050F8" w:rsidP="00535B12">
      <w:pPr>
        <w:pStyle w:val="CERAPPENDIXLEVEL5"/>
        <w:rPr>
          <w:lang w:val="en-IE"/>
        </w:rPr>
      </w:pPr>
      <w:r w:rsidRPr="00862C5D">
        <w:rPr>
          <w:lang w:val="en-IE"/>
        </w:rPr>
        <w:t>Block Load Cold, Block Load Warm and Block Load Hot;</w:t>
      </w:r>
    </w:p>
    <w:p w:rsidR="00A050F8" w:rsidRPr="00862C5D" w:rsidRDefault="00A050F8" w:rsidP="00535B12">
      <w:pPr>
        <w:pStyle w:val="CERAPPENDIXLEVEL5"/>
        <w:rPr>
          <w:lang w:val="en-IE"/>
        </w:rPr>
      </w:pPr>
      <w:r w:rsidRPr="00862C5D">
        <w:rPr>
          <w:lang w:val="en-IE"/>
        </w:rPr>
        <w:t>Loading Rate Hot 1, 2 &amp; 3;</w:t>
      </w:r>
    </w:p>
    <w:p w:rsidR="00A050F8" w:rsidRPr="00862C5D" w:rsidRDefault="00A050F8" w:rsidP="00535B12">
      <w:pPr>
        <w:pStyle w:val="CERAPPENDIXLEVEL5"/>
        <w:rPr>
          <w:lang w:val="en-IE"/>
        </w:rPr>
      </w:pPr>
      <w:r w:rsidRPr="00862C5D">
        <w:rPr>
          <w:lang w:val="en-IE"/>
        </w:rPr>
        <w:t>Loading Rate Warm 1, 2 &amp; 3;</w:t>
      </w:r>
    </w:p>
    <w:p w:rsidR="00A050F8" w:rsidRPr="00862C5D" w:rsidRDefault="00A050F8" w:rsidP="00535B12">
      <w:pPr>
        <w:pStyle w:val="CERAPPENDIXLEVEL5"/>
        <w:rPr>
          <w:lang w:val="en-IE"/>
        </w:rPr>
      </w:pPr>
      <w:r w:rsidRPr="00862C5D">
        <w:rPr>
          <w:lang w:val="en-IE"/>
        </w:rPr>
        <w:t>Loading Rate Cold 1, 2 &amp; 3;</w:t>
      </w:r>
    </w:p>
    <w:p w:rsidR="00A050F8" w:rsidRPr="00862C5D" w:rsidRDefault="00A050F8" w:rsidP="00535B12">
      <w:pPr>
        <w:pStyle w:val="CERAPPENDIXLEVEL5"/>
        <w:rPr>
          <w:lang w:val="en-IE"/>
        </w:rPr>
      </w:pPr>
      <w:r w:rsidRPr="00862C5D">
        <w:rPr>
          <w:lang w:val="en-IE"/>
        </w:rPr>
        <w:t>Load Up Break Point Hot 1 &amp; 2;</w:t>
      </w:r>
    </w:p>
    <w:p w:rsidR="00A050F8" w:rsidRPr="00862C5D" w:rsidRDefault="00A050F8" w:rsidP="00535B12">
      <w:pPr>
        <w:pStyle w:val="CERAPPENDIXLEVEL5"/>
        <w:rPr>
          <w:lang w:val="en-IE"/>
        </w:rPr>
      </w:pPr>
      <w:r w:rsidRPr="00862C5D">
        <w:rPr>
          <w:lang w:val="en-IE"/>
        </w:rPr>
        <w:t>Load Up Break Point Warm 1 &amp; 2;</w:t>
      </w:r>
    </w:p>
    <w:p w:rsidR="00A050F8" w:rsidRPr="00862C5D" w:rsidRDefault="00A050F8" w:rsidP="00535B12">
      <w:pPr>
        <w:pStyle w:val="CERAPPENDIXLEVEL5"/>
        <w:rPr>
          <w:lang w:val="en-IE"/>
        </w:rPr>
      </w:pPr>
      <w:r w:rsidRPr="00862C5D">
        <w:rPr>
          <w:lang w:val="en-IE"/>
        </w:rPr>
        <w:t>Load Up Break Point Cold 1 &amp; 2;</w:t>
      </w:r>
    </w:p>
    <w:p w:rsidR="00A050F8" w:rsidRPr="00862C5D" w:rsidRDefault="00A050F8" w:rsidP="00535B12">
      <w:pPr>
        <w:pStyle w:val="CERAPPENDIXLEVEL5"/>
        <w:rPr>
          <w:lang w:val="en-IE"/>
        </w:rPr>
      </w:pPr>
      <w:r w:rsidRPr="00862C5D">
        <w:rPr>
          <w:lang w:val="en-IE"/>
        </w:rPr>
        <w:t>Soak Time Hot 1 &amp; 2;</w:t>
      </w:r>
    </w:p>
    <w:p w:rsidR="00A050F8" w:rsidRPr="00862C5D" w:rsidRDefault="00A050F8" w:rsidP="00535B12">
      <w:pPr>
        <w:pStyle w:val="CERAPPENDIXLEVEL5"/>
        <w:rPr>
          <w:lang w:val="en-IE"/>
        </w:rPr>
      </w:pPr>
      <w:r w:rsidRPr="00862C5D">
        <w:rPr>
          <w:lang w:val="en-IE"/>
        </w:rPr>
        <w:t>Soak Time Warm 1 &amp; 2;</w:t>
      </w:r>
    </w:p>
    <w:p w:rsidR="00A050F8" w:rsidRPr="00862C5D" w:rsidRDefault="00A050F8" w:rsidP="00535B12">
      <w:pPr>
        <w:pStyle w:val="CERAPPENDIXLEVEL5"/>
        <w:rPr>
          <w:lang w:val="en-IE"/>
        </w:rPr>
      </w:pPr>
      <w:r w:rsidRPr="00862C5D">
        <w:rPr>
          <w:lang w:val="en-IE"/>
        </w:rPr>
        <w:t>Soak Time Cold 1 &amp; 2;</w:t>
      </w:r>
    </w:p>
    <w:p w:rsidR="00A050F8" w:rsidRPr="00862C5D" w:rsidRDefault="00A050F8" w:rsidP="00535B12">
      <w:pPr>
        <w:pStyle w:val="CERAPPENDIXLEVEL5"/>
        <w:rPr>
          <w:lang w:val="en-IE"/>
        </w:rPr>
      </w:pPr>
      <w:r w:rsidRPr="00862C5D">
        <w:rPr>
          <w:lang w:val="en-IE"/>
        </w:rPr>
        <w:t>Soak Time Trigger Point Hot 1 &amp; 2;</w:t>
      </w:r>
    </w:p>
    <w:p w:rsidR="00A050F8" w:rsidRPr="00862C5D" w:rsidRDefault="00A050F8" w:rsidP="00535B12">
      <w:pPr>
        <w:pStyle w:val="CERAPPENDIXLEVEL5"/>
        <w:rPr>
          <w:lang w:val="en-IE"/>
        </w:rPr>
      </w:pPr>
      <w:r w:rsidRPr="00862C5D">
        <w:rPr>
          <w:lang w:val="en-IE"/>
        </w:rPr>
        <w:t>Soak Time Trigger Point Warm 1 &amp; 2;</w:t>
      </w:r>
    </w:p>
    <w:p w:rsidR="00A050F8" w:rsidRPr="00862C5D" w:rsidRDefault="00A050F8" w:rsidP="00535B12">
      <w:pPr>
        <w:pStyle w:val="CERAPPENDIXLEVEL5"/>
        <w:rPr>
          <w:lang w:val="en-IE"/>
        </w:rPr>
      </w:pPr>
      <w:r w:rsidRPr="00862C5D">
        <w:rPr>
          <w:lang w:val="en-IE"/>
        </w:rPr>
        <w:lastRenderedPageBreak/>
        <w:t>Soak Time Trigger Point Cold 1 &amp; 2;</w:t>
      </w:r>
    </w:p>
    <w:p w:rsidR="00A050F8" w:rsidRPr="00862C5D" w:rsidRDefault="00A050F8" w:rsidP="00535B12">
      <w:pPr>
        <w:pStyle w:val="CERAPPENDIXLEVEL5"/>
        <w:rPr>
          <w:lang w:val="en-IE"/>
        </w:rPr>
      </w:pPr>
      <w:r w:rsidRPr="00862C5D">
        <w:rPr>
          <w:lang w:val="en-IE"/>
        </w:rPr>
        <w:t>Ramp Up Rate 1, 2, 3, 4 &amp; 5;</w:t>
      </w:r>
    </w:p>
    <w:p w:rsidR="00A050F8" w:rsidRPr="00862C5D" w:rsidRDefault="00A050F8" w:rsidP="00535B12">
      <w:pPr>
        <w:pStyle w:val="CERAPPENDIXLEVEL5"/>
        <w:rPr>
          <w:lang w:val="en-IE"/>
        </w:rPr>
      </w:pPr>
      <w:r w:rsidRPr="00862C5D">
        <w:rPr>
          <w:lang w:val="en-IE"/>
        </w:rPr>
        <w:t>Ramp Up Break Point 1, 2, 3 &amp; 4;</w:t>
      </w:r>
    </w:p>
    <w:p w:rsidR="00A050F8" w:rsidRPr="00862C5D" w:rsidRDefault="00A050F8" w:rsidP="00535B12">
      <w:pPr>
        <w:pStyle w:val="CERAPPENDIXLEVEL5"/>
        <w:rPr>
          <w:lang w:val="en-IE"/>
        </w:rPr>
      </w:pPr>
      <w:r w:rsidRPr="00862C5D">
        <w:rPr>
          <w:lang w:val="en-IE"/>
        </w:rPr>
        <w:t>Dwell Time Up 1, 2 &amp; 3;</w:t>
      </w:r>
    </w:p>
    <w:p w:rsidR="00A050F8" w:rsidRPr="00862C5D" w:rsidRDefault="00A050F8" w:rsidP="00535B12">
      <w:pPr>
        <w:pStyle w:val="CERAPPENDIXLEVEL5"/>
        <w:rPr>
          <w:lang w:val="en-IE"/>
        </w:rPr>
      </w:pPr>
      <w:r w:rsidRPr="00862C5D">
        <w:rPr>
          <w:lang w:val="en-IE"/>
        </w:rPr>
        <w:t>Dwell Time Down 1, 2 &amp; 3;</w:t>
      </w:r>
    </w:p>
    <w:p w:rsidR="00A050F8" w:rsidRPr="00862C5D" w:rsidRDefault="00A050F8" w:rsidP="00535B12">
      <w:pPr>
        <w:pStyle w:val="CERAPPENDIXLEVEL5"/>
        <w:rPr>
          <w:lang w:val="en-IE"/>
        </w:rPr>
      </w:pPr>
      <w:r w:rsidRPr="00862C5D">
        <w:rPr>
          <w:lang w:val="en-IE"/>
        </w:rPr>
        <w:t>Dwell Time Up Trigger Point 1, 2 &amp; 3;</w:t>
      </w:r>
    </w:p>
    <w:p w:rsidR="00A050F8" w:rsidRPr="00862C5D" w:rsidRDefault="00A050F8" w:rsidP="00535B12">
      <w:pPr>
        <w:pStyle w:val="CERAPPENDIXLEVEL5"/>
        <w:rPr>
          <w:lang w:val="en-IE"/>
        </w:rPr>
      </w:pPr>
      <w:r w:rsidRPr="00862C5D">
        <w:rPr>
          <w:lang w:val="en-IE"/>
        </w:rPr>
        <w:t xml:space="preserve">Dwell Time </w:t>
      </w:r>
      <w:proofErr w:type="spellStart"/>
      <w:r w:rsidRPr="00862C5D">
        <w:rPr>
          <w:lang w:val="en-IE"/>
        </w:rPr>
        <w:t>DownTrigger</w:t>
      </w:r>
      <w:proofErr w:type="spellEnd"/>
      <w:r w:rsidRPr="00862C5D">
        <w:rPr>
          <w:lang w:val="en-IE"/>
        </w:rPr>
        <w:t xml:space="preserve"> Point 1, 2 &amp; 3;</w:t>
      </w:r>
    </w:p>
    <w:p w:rsidR="00A050F8" w:rsidRPr="00862C5D" w:rsidRDefault="00A050F8" w:rsidP="00535B12">
      <w:pPr>
        <w:pStyle w:val="CERAPPENDIXLEVEL5"/>
        <w:rPr>
          <w:lang w:val="en-IE"/>
        </w:rPr>
      </w:pPr>
      <w:r w:rsidRPr="00862C5D">
        <w:rPr>
          <w:lang w:val="en-IE"/>
        </w:rPr>
        <w:t>Ramp Down Rate 1, 2, 3, 4 &amp; 5;</w:t>
      </w:r>
    </w:p>
    <w:p w:rsidR="00A050F8" w:rsidRPr="00862C5D" w:rsidRDefault="00A050F8" w:rsidP="00535B12">
      <w:pPr>
        <w:pStyle w:val="CERAPPENDIXLEVEL5"/>
        <w:rPr>
          <w:lang w:val="en-IE"/>
        </w:rPr>
      </w:pPr>
      <w:r w:rsidRPr="00862C5D">
        <w:rPr>
          <w:lang w:val="en-IE"/>
        </w:rPr>
        <w:t>Ramp Down Break Point 1, 2, 3 &amp; 4;</w:t>
      </w:r>
    </w:p>
    <w:p w:rsidR="00A050F8" w:rsidRPr="00862C5D" w:rsidRDefault="00A050F8" w:rsidP="00535B12">
      <w:pPr>
        <w:pStyle w:val="CERAPPENDIXLEVEL5"/>
        <w:rPr>
          <w:lang w:val="en-IE"/>
        </w:rPr>
      </w:pPr>
      <w:proofErr w:type="spellStart"/>
      <w:r w:rsidRPr="00862C5D">
        <w:rPr>
          <w:lang w:val="en-IE"/>
        </w:rPr>
        <w:t>Deloading</w:t>
      </w:r>
      <w:proofErr w:type="spellEnd"/>
      <w:r w:rsidRPr="00862C5D">
        <w:rPr>
          <w:lang w:val="en-IE"/>
        </w:rPr>
        <w:t xml:space="preserve"> Rate 1 &amp; 2;</w:t>
      </w:r>
    </w:p>
    <w:p w:rsidR="00A050F8" w:rsidRPr="00862C5D" w:rsidRDefault="00A050F8" w:rsidP="00535B12">
      <w:pPr>
        <w:pStyle w:val="CERAPPENDIXLEVEL5"/>
        <w:rPr>
          <w:lang w:val="en-IE"/>
        </w:rPr>
      </w:pPr>
      <w:proofErr w:type="spellStart"/>
      <w:r w:rsidRPr="00862C5D">
        <w:rPr>
          <w:lang w:val="en-IE"/>
        </w:rPr>
        <w:t>Deload</w:t>
      </w:r>
      <w:proofErr w:type="spellEnd"/>
      <w:r w:rsidRPr="00862C5D">
        <w:rPr>
          <w:lang w:val="en-IE"/>
        </w:rPr>
        <w:t xml:space="preserve"> Break Point;</w:t>
      </w:r>
    </w:p>
    <w:p w:rsidR="00A050F8" w:rsidRPr="00862C5D" w:rsidRDefault="00A050F8" w:rsidP="00535B12">
      <w:pPr>
        <w:pStyle w:val="CERAPPENDIXLEVEL5"/>
        <w:rPr>
          <w:lang w:val="en-IE"/>
        </w:rPr>
      </w:pPr>
      <w:r w:rsidRPr="00862C5D">
        <w:rPr>
          <w:lang w:val="en-IE"/>
        </w:rPr>
        <w:t>Maximum Ramp Up Rate (applicable to Demand Side Units);</w:t>
      </w:r>
    </w:p>
    <w:p w:rsidR="00A050F8" w:rsidRPr="00862C5D" w:rsidRDefault="00A050F8" w:rsidP="00535B12">
      <w:pPr>
        <w:pStyle w:val="CERAPPENDIXLEVEL5"/>
        <w:rPr>
          <w:lang w:val="en-IE"/>
        </w:rPr>
      </w:pPr>
      <w:r w:rsidRPr="00862C5D">
        <w:rPr>
          <w:lang w:val="en-IE"/>
        </w:rPr>
        <w:t>Maximum Ramp Down Rate (applicable to Demand Side Units);</w:t>
      </w:r>
    </w:p>
    <w:p w:rsidR="00A050F8" w:rsidRPr="00862C5D" w:rsidRDefault="00A050F8" w:rsidP="00535B12">
      <w:pPr>
        <w:pStyle w:val="CERAPPENDIXLEVEL5"/>
        <w:rPr>
          <w:lang w:val="en-IE"/>
        </w:rPr>
      </w:pPr>
      <w:proofErr w:type="spellStart"/>
      <w:r w:rsidRPr="00862C5D">
        <w:rPr>
          <w:lang w:val="en-IE"/>
        </w:rPr>
        <w:t>Dispatchable</w:t>
      </w:r>
      <w:proofErr w:type="spellEnd"/>
      <w:r w:rsidRPr="00862C5D">
        <w:rPr>
          <w:lang w:val="en-IE"/>
        </w:rPr>
        <w:t xml:space="preserve"> Quantity (Maximum Generation applicable to Demand Side Units);</w:t>
      </w:r>
    </w:p>
    <w:p w:rsidR="00A050F8" w:rsidRPr="00862C5D" w:rsidRDefault="00A050F8" w:rsidP="00535B12">
      <w:pPr>
        <w:pStyle w:val="CERAPPENDIXLEVEL5"/>
        <w:rPr>
          <w:lang w:val="en-IE"/>
        </w:rPr>
      </w:pPr>
      <w:r w:rsidRPr="00862C5D">
        <w:rPr>
          <w:lang w:val="en-IE"/>
        </w:rPr>
        <w:t>Start of Restricted Range 1;</w:t>
      </w:r>
    </w:p>
    <w:p w:rsidR="00A050F8" w:rsidRPr="00862C5D" w:rsidRDefault="00A050F8" w:rsidP="00535B12">
      <w:pPr>
        <w:pStyle w:val="CERAPPENDIXLEVEL5"/>
        <w:rPr>
          <w:lang w:val="en-IE"/>
        </w:rPr>
      </w:pPr>
      <w:r w:rsidRPr="00862C5D">
        <w:rPr>
          <w:lang w:val="en-IE"/>
        </w:rPr>
        <w:t>End of Restricted Range 1;</w:t>
      </w:r>
    </w:p>
    <w:p w:rsidR="00A050F8" w:rsidRPr="00862C5D" w:rsidRDefault="00A050F8" w:rsidP="00535B12">
      <w:pPr>
        <w:pStyle w:val="CERAPPENDIXLEVEL5"/>
        <w:rPr>
          <w:lang w:val="en-IE"/>
        </w:rPr>
      </w:pPr>
      <w:r w:rsidRPr="00862C5D">
        <w:rPr>
          <w:lang w:val="en-IE"/>
        </w:rPr>
        <w:t>Start of Restricted Range 2;</w:t>
      </w:r>
    </w:p>
    <w:p w:rsidR="00A050F8" w:rsidRPr="00862C5D" w:rsidRDefault="00A050F8" w:rsidP="00535B12">
      <w:pPr>
        <w:pStyle w:val="CERAPPENDIXLEVEL5"/>
        <w:rPr>
          <w:lang w:val="en-IE"/>
        </w:rPr>
      </w:pPr>
      <w:r w:rsidRPr="00862C5D">
        <w:rPr>
          <w:lang w:val="en-IE"/>
        </w:rPr>
        <w:t>End of Restricted Range 2;</w:t>
      </w:r>
    </w:p>
    <w:p w:rsidR="00E03E69" w:rsidRPr="00862C5D" w:rsidRDefault="00A050F8" w:rsidP="00535B12">
      <w:pPr>
        <w:pStyle w:val="CERAPPENDIXLEVEL5"/>
        <w:rPr>
          <w:lang w:val="en-IE"/>
        </w:rPr>
      </w:pPr>
      <w:r w:rsidRPr="00862C5D">
        <w:rPr>
          <w:lang w:val="en-IE"/>
        </w:rPr>
        <w:t>Short Term Maximisation Capability</w:t>
      </w:r>
      <w:r w:rsidR="00E03E69" w:rsidRPr="00862C5D">
        <w:rPr>
          <w:lang w:val="en-IE"/>
        </w:rPr>
        <w:t>;</w:t>
      </w:r>
    </w:p>
    <w:p w:rsidR="00FB083B" w:rsidRPr="00862C5D" w:rsidRDefault="00FB083B" w:rsidP="00535B12">
      <w:pPr>
        <w:pStyle w:val="CERAPPENDIXLEVEL5"/>
        <w:rPr>
          <w:lang w:val="en-IE"/>
        </w:rPr>
      </w:pPr>
      <w:r w:rsidRPr="00862C5D">
        <w:rPr>
          <w:lang w:val="en-IE"/>
        </w:rPr>
        <w:t>Registered Minimum Stable Generation;</w:t>
      </w:r>
    </w:p>
    <w:p w:rsidR="00FB083B" w:rsidRPr="00862C5D" w:rsidRDefault="00FB083B" w:rsidP="00535B12">
      <w:pPr>
        <w:pStyle w:val="CERAPPENDIXLEVEL5"/>
        <w:rPr>
          <w:lang w:val="en-IE"/>
        </w:rPr>
      </w:pPr>
      <w:r w:rsidRPr="00862C5D">
        <w:rPr>
          <w:lang w:val="en-IE"/>
        </w:rPr>
        <w:t>Registered Minimum Output;</w:t>
      </w:r>
    </w:p>
    <w:p w:rsidR="00E03E69" w:rsidRPr="00862C5D" w:rsidRDefault="00E03E69" w:rsidP="00535B12">
      <w:pPr>
        <w:pStyle w:val="CERAPPENDIXLEVEL5"/>
        <w:rPr>
          <w:lang w:val="en-IE"/>
        </w:rPr>
      </w:pPr>
      <w:r w:rsidRPr="00862C5D">
        <w:rPr>
          <w:lang w:val="en-IE"/>
        </w:rPr>
        <w:t>Pumping Capacity;</w:t>
      </w:r>
    </w:p>
    <w:p w:rsidR="00A60DF4" w:rsidRPr="00862C5D" w:rsidRDefault="00E03E69" w:rsidP="00535B12">
      <w:pPr>
        <w:pStyle w:val="CERAPPENDIXLEVEL5"/>
        <w:rPr>
          <w:lang w:val="en-IE"/>
        </w:rPr>
      </w:pPr>
      <w:r w:rsidRPr="00862C5D">
        <w:rPr>
          <w:lang w:val="en-IE"/>
        </w:rPr>
        <w:t xml:space="preserve">Pumped Storage </w:t>
      </w:r>
      <w:r w:rsidR="008630A2" w:rsidRPr="00862C5D">
        <w:rPr>
          <w:lang w:val="en-IE"/>
        </w:rPr>
        <w:t xml:space="preserve">and Battery Storage </w:t>
      </w:r>
      <w:r w:rsidRPr="00862C5D">
        <w:rPr>
          <w:lang w:val="en-IE"/>
        </w:rPr>
        <w:t>Flag;</w:t>
      </w:r>
    </w:p>
    <w:p w:rsidR="00E03E69" w:rsidRPr="00862C5D" w:rsidRDefault="00A60DF4" w:rsidP="00535B12">
      <w:pPr>
        <w:pStyle w:val="CERAPPENDIXLEVEL5"/>
        <w:rPr>
          <w:lang w:val="en-IE"/>
        </w:rPr>
      </w:pPr>
      <w:r w:rsidRPr="00862C5D">
        <w:rPr>
          <w:lang w:val="en-IE"/>
        </w:rPr>
        <w:t>Battery Storage Capacity;</w:t>
      </w:r>
      <w:r w:rsidR="00E03E69" w:rsidRPr="00862C5D">
        <w:rPr>
          <w:lang w:val="en-IE"/>
        </w:rPr>
        <w:t xml:space="preserve"> and</w:t>
      </w:r>
    </w:p>
    <w:p w:rsidR="00A050F8" w:rsidRPr="00862C5D" w:rsidRDefault="00E03E69" w:rsidP="00535B12">
      <w:pPr>
        <w:pStyle w:val="CERAPPENDIXLEVEL5"/>
        <w:rPr>
          <w:lang w:val="en-IE"/>
        </w:rPr>
      </w:pPr>
      <w:r w:rsidRPr="00862C5D">
        <w:rPr>
          <w:lang w:val="en-IE"/>
        </w:rPr>
        <w:t>Fuel Type</w:t>
      </w:r>
      <w:r w:rsidR="00A050F8" w:rsidRPr="00862C5D">
        <w:rPr>
          <w:lang w:val="en-IE"/>
        </w:rPr>
        <w:t>.</w:t>
      </w:r>
    </w:p>
    <w:p w:rsidR="00A050F8" w:rsidRPr="00862C5D" w:rsidRDefault="00A050F8" w:rsidP="00535B12">
      <w:pPr>
        <w:pStyle w:val="CERAPPENDIXLEVEL4"/>
        <w:rPr>
          <w:lang w:val="en-IE"/>
        </w:rPr>
      </w:pPr>
      <w:r w:rsidRPr="00862C5D">
        <w:rPr>
          <w:lang w:val="en-IE"/>
        </w:rPr>
        <w:t xml:space="preserve">The following Outturn Data, provided by the relevant System Operator to the Market Operator in accordance with Appendix K: “Other Market Data Transactions”, shall be used by the Market Operator to create all Instruction Profile types: </w:t>
      </w:r>
    </w:p>
    <w:p w:rsidR="00A050F8" w:rsidRPr="00862C5D" w:rsidRDefault="00A050F8" w:rsidP="00535B12">
      <w:pPr>
        <w:pStyle w:val="CERAPPENDIXLEVEL5"/>
        <w:rPr>
          <w:lang w:val="en-IE"/>
        </w:rPr>
      </w:pPr>
      <w:r w:rsidRPr="00862C5D">
        <w:rPr>
          <w:lang w:val="en-IE"/>
        </w:rPr>
        <w:t>Outturn Minimum Stable Generation;</w:t>
      </w:r>
    </w:p>
    <w:p w:rsidR="00A050F8" w:rsidRPr="00862C5D" w:rsidRDefault="00A050F8" w:rsidP="00535B12">
      <w:pPr>
        <w:pStyle w:val="CERAPPENDIXLEVEL5"/>
        <w:rPr>
          <w:lang w:val="en-IE"/>
        </w:rPr>
      </w:pPr>
      <w:r w:rsidRPr="00862C5D">
        <w:rPr>
          <w:lang w:val="en-IE"/>
        </w:rPr>
        <w:t>Outturn Minimum Output;</w:t>
      </w:r>
    </w:p>
    <w:p w:rsidR="00A050F8" w:rsidRPr="00862C5D" w:rsidRDefault="00A050F8" w:rsidP="00535B12">
      <w:pPr>
        <w:pStyle w:val="CERAPPENDIXLEVEL5"/>
        <w:rPr>
          <w:lang w:val="en-IE"/>
        </w:rPr>
      </w:pPr>
      <w:r w:rsidRPr="00862C5D">
        <w:rPr>
          <w:lang w:val="en-IE"/>
        </w:rPr>
        <w:t>Outturn Availability (Primary Fuel Type Outturn Availability for Dual Rated Generator Units);</w:t>
      </w:r>
    </w:p>
    <w:p w:rsidR="00A050F8" w:rsidRPr="00862C5D" w:rsidRDefault="00A050F8" w:rsidP="00535B12">
      <w:pPr>
        <w:pStyle w:val="CERAPPENDIXLEVEL5"/>
        <w:rPr>
          <w:lang w:val="en-IE"/>
        </w:rPr>
      </w:pPr>
      <w:r w:rsidRPr="00862C5D">
        <w:rPr>
          <w:lang w:val="en-IE"/>
        </w:rPr>
        <w:t>Secondary Fuel Type Outturn Availability;</w:t>
      </w:r>
    </w:p>
    <w:p w:rsidR="00A050F8" w:rsidRPr="00862C5D" w:rsidRDefault="00A050F8" w:rsidP="00535B12">
      <w:pPr>
        <w:pStyle w:val="CERAPPENDIXLEVEL5"/>
        <w:rPr>
          <w:lang w:val="en-IE"/>
        </w:rPr>
      </w:pPr>
      <w:r w:rsidRPr="00862C5D">
        <w:rPr>
          <w:lang w:val="en-IE"/>
        </w:rPr>
        <w:t>Rating Flag; and</w:t>
      </w:r>
    </w:p>
    <w:p w:rsidR="00A050F8" w:rsidRPr="00862C5D" w:rsidRDefault="00A050F8" w:rsidP="00535B12">
      <w:pPr>
        <w:pStyle w:val="CERAPPENDIXLEVEL5"/>
        <w:rPr>
          <w:lang w:val="en-IE"/>
        </w:rPr>
      </w:pPr>
      <w:r w:rsidRPr="00862C5D">
        <w:rPr>
          <w:lang w:val="en-IE"/>
        </w:rPr>
        <w:t>Last Status Change Time.</w:t>
      </w:r>
    </w:p>
    <w:p w:rsidR="00A050F8" w:rsidRPr="00862C5D" w:rsidRDefault="00A050F8" w:rsidP="00535B12">
      <w:pPr>
        <w:pStyle w:val="CERAPPENDIXLEVEL4"/>
        <w:rPr>
          <w:lang w:val="en-IE"/>
        </w:rPr>
      </w:pPr>
      <w:bookmarkStart w:id="523" w:name="_Ref460430653"/>
      <w:r w:rsidRPr="00862C5D">
        <w:rPr>
          <w:lang w:val="en-IE"/>
        </w:rPr>
        <w:t xml:space="preserve">The following Dispatch Instructions Data Records provided by the relevant System Operator to the Market Operator in accordance with Appendix K: “Other Market </w:t>
      </w:r>
      <w:r w:rsidRPr="00862C5D">
        <w:rPr>
          <w:lang w:val="en-IE"/>
        </w:rPr>
        <w:lastRenderedPageBreak/>
        <w:t>Data Transactions” shall be used by the Market Operator to create all Instruction Profile types for each Generator Unit for the applicable period, h:</w:t>
      </w:r>
      <w:bookmarkEnd w:id="523"/>
    </w:p>
    <w:p w:rsidR="00A050F8" w:rsidRPr="00862C5D" w:rsidRDefault="00A050F8" w:rsidP="00535B12">
      <w:pPr>
        <w:pStyle w:val="CERAPPENDIXLEVEL5"/>
        <w:rPr>
          <w:lang w:val="en-IE"/>
        </w:rPr>
      </w:pPr>
      <w:r w:rsidRPr="00862C5D">
        <w:rPr>
          <w:lang w:val="en-IE"/>
        </w:rPr>
        <w:t>Instruction Issue Time;</w:t>
      </w:r>
    </w:p>
    <w:p w:rsidR="00A050F8" w:rsidRPr="00862C5D" w:rsidRDefault="00A050F8" w:rsidP="00535B12">
      <w:pPr>
        <w:pStyle w:val="CERAPPENDIXLEVEL5"/>
        <w:rPr>
          <w:lang w:val="en-IE"/>
        </w:rPr>
      </w:pPr>
      <w:r w:rsidRPr="00862C5D">
        <w:rPr>
          <w:lang w:val="en-IE"/>
        </w:rPr>
        <w:t>Instruction Effective Time;</w:t>
      </w:r>
    </w:p>
    <w:p w:rsidR="00A050F8" w:rsidRPr="00862C5D" w:rsidRDefault="00A050F8" w:rsidP="00535B12">
      <w:pPr>
        <w:pStyle w:val="CERAPPENDIXLEVEL5"/>
        <w:rPr>
          <w:lang w:val="en-IE"/>
        </w:rPr>
      </w:pPr>
      <w:r w:rsidRPr="00862C5D">
        <w:rPr>
          <w:lang w:val="en-IE"/>
        </w:rPr>
        <w:t>Target Instruction Level;</w:t>
      </w:r>
    </w:p>
    <w:p w:rsidR="00A050F8" w:rsidRPr="00862C5D" w:rsidRDefault="00A050F8" w:rsidP="00535B12">
      <w:pPr>
        <w:pStyle w:val="CERAPPENDIXLEVEL5"/>
        <w:rPr>
          <w:lang w:val="en-IE"/>
        </w:rPr>
      </w:pPr>
      <w:r w:rsidRPr="00862C5D">
        <w:rPr>
          <w:lang w:val="en-IE"/>
        </w:rPr>
        <w:t>Instruction Code;</w:t>
      </w:r>
    </w:p>
    <w:p w:rsidR="00A050F8" w:rsidRPr="00862C5D" w:rsidRDefault="00A050F8" w:rsidP="00535B12">
      <w:pPr>
        <w:pStyle w:val="CERAPPENDIXLEVEL5"/>
        <w:rPr>
          <w:lang w:val="en-IE"/>
        </w:rPr>
      </w:pPr>
      <w:r w:rsidRPr="00862C5D">
        <w:rPr>
          <w:lang w:val="en-IE"/>
        </w:rPr>
        <w:t>Instruction Combination Code;</w:t>
      </w:r>
    </w:p>
    <w:p w:rsidR="00A050F8" w:rsidRPr="00862C5D" w:rsidRDefault="00A050F8" w:rsidP="00535B12">
      <w:pPr>
        <w:pStyle w:val="CERAPPENDIXLEVEL5"/>
        <w:rPr>
          <w:lang w:val="en-IE"/>
        </w:rPr>
      </w:pPr>
      <w:r w:rsidRPr="00862C5D">
        <w:rPr>
          <w:lang w:val="en-IE"/>
        </w:rPr>
        <w:t xml:space="preserve">Dispatch Ramp Up Rate; </w:t>
      </w:r>
    </w:p>
    <w:p w:rsidR="00A050F8" w:rsidRPr="00862C5D" w:rsidRDefault="00A050F8" w:rsidP="00535B12">
      <w:pPr>
        <w:pStyle w:val="CERAPPENDIXLEVEL5"/>
        <w:rPr>
          <w:lang w:val="en-IE"/>
        </w:rPr>
      </w:pPr>
      <w:r w:rsidRPr="00862C5D">
        <w:rPr>
          <w:lang w:val="en-IE"/>
        </w:rPr>
        <w:t>Dispatch Ramp Down Rate; and</w:t>
      </w:r>
    </w:p>
    <w:p w:rsidR="00A050F8" w:rsidRPr="00862C5D" w:rsidRDefault="00A050F8" w:rsidP="00535B12">
      <w:pPr>
        <w:pStyle w:val="CERAPPENDIXLEVEL5"/>
        <w:rPr>
          <w:lang w:val="en-IE"/>
        </w:rPr>
      </w:pPr>
      <w:r w:rsidRPr="00862C5D">
        <w:rPr>
          <w:lang w:val="en-IE"/>
        </w:rPr>
        <w:t>Instruction Effective Until Time for MWOF.</w:t>
      </w:r>
    </w:p>
    <w:p w:rsidR="00A050F8" w:rsidRPr="00862C5D" w:rsidRDefault="00A050F8" w:rsidP="00535B12">
      <w:pPr>
        <w:pStyle w:val="CERAPPENDIXLEVEL4"/>
        <w:rPr>
          <w:lang w:val="en-IE"/>
        </w:rPr>
      </w:pPr>
      <w:bookmarkStart w:id="524" w:name="_Ref460430661"/>
      <w:r w:rsidRPr="00862C5D">
        <w:rPr>
          <w:lang w:val="en-IE"/>
        </w:rPr>
        <w:t xml:space="preserve">The Instruction Codes and Instruction Combination Codes that are used for the calculation of all Instruction Profile types, except as provided in </w:t>
      </w:r>
      <w:fldSimple w:instr=" REF _Ref460402125 \h  \* MERGEFORMAT ">
        <w:r w:rsidR="002E3252" w:rsidRPr="002E3252">
          <w:rPr>
            <w:lang w:val="en-IE"/>
          </w:rPr>
          <w:t>Table 3</w:t>
        </w:r>
      </w:fldSimple>
      <w:r w:rsidRPr="00862C5D">
        <w:rPr>
          <w:lang w:val="en-IE"/>
        </w:rPr>
        <w:t xml:space="preserve">, are listed and described in </w:t>
      </w:r>
      <w:fldSimple w:instr=" REF _Ref460401687 \h  \* MERGEFORMAT ">
        <w:r w:rsidR="002E3252" w:rsidRPr="002E3252">
          <w:rPr>
            <w:lang w:val="en-IE"/>
          </w:rPr>
          <w:t>Table 1</w:t>
        </w:r>
      </w:fldSimple>
      <w:r w:rsidRPr="00862C5D">
        <w:rPr>
          <w:lang w:val="en-IE"/>
        </w:rPr>
        <w:t>.</w:t>
      </w:r>
      <w:bookmarkEnd w:id="524"/>
    </w:p>
    <w:p w:rsidR="00A050F8" w:rsidRPr="00862C5D" w:rsidRDefault="00A050F8" w:rsidP="00A050F8">
      <w:pPr>
        <w:pStyle w:val="CERBODY"/>
        <w:rPr>
          <w:b/>
          <w:lang w:val="en-IE"/>
        </w:rPr>
      </w:pPr>
      <w:bookmarkStart w:id="525" w:name="_Ref460401687"/>
      <w:r w:rsidRPr="00862C5D">
        <w:rPr>
          <w:b/>
          <w:lang w:val="en-IE"/>
        </w:rPr>
        <w:t xml:space="preserve">Table </w:t>
      </w:r>
      <w:r w:rsidR="00E179D6" w:rsidRPr="00862C5D">
        <w:rPr>
          <w:b/>
          <w:lang w:val="en-IE"/>
        </w:rPr>
        <w:fldChar w:fldCharType="begin"/>
      </w:r>
      <w:r w:rsidRPr="00862C5D">
        <w:rPr>
          <w:b/>
          <w:lang w:val="en-IE"/>
        </w:rPr>
        <w:instrText xml:space="preserve"> SEQ Table</w:instrText>
      </w:r>
      <w:r w:rsidR="00933175" w:rsidRPr="00862C5D">
        <w:rPr>
          <w:b/>
          <w:lang w:val="en-IE"/>
        </w:rPr>
        <w:instrText xml:space="preserve"> \r 1</w:instrText>
      </w:r>
      <w:r w:rsidRPr="00862C5D">
        <w:rPr>
          <w:b/>
          <w:lang w:val="en-IE"/>
        </w:rPr>
        <w:instrText xml:space="preserve"> \* ARABIC </w:instrText>
      </w:r>
      <w:r w:rsidR="00E179D6" w:rsidRPr="00862C5D">
        <w:rPr>
          <w:b/>
          <w:lang w:val="en-IE"/>
        </w:rPr>
        <w:fldChar w:fldCharType="separate"/>
      </w:r>
      <w:r w:rsidR="002E3252">
        <w:rPr>
          <w:b/>
          <w:noProof/>
          <w:lang w:val="en-IE"/>
        </w:rPr>
        <w:t>1</w:t>
      </w:r>
      <w:r w:rsidR="00E179D6" w:rsidRPr="00862C5D">
        <w:rPr>
          <w:b/>
          <w:lang w:val="en-IE"/>
        </w:rPr>
        <w:fldChar w:fldCharType="end"/>
      </w:r>
      <w:bookmarkEnd w:id="525"/>
      <w:r w:rsidRPr="00862C5D">
        <w:rPr>
          <w:b/>
          <w:lang w:val="en-IE"/>
        </w:rPr>
        <w:t xml:space="preserve"> – Instruction Codes and Instruction Combination Codes for Dispatch Instructions issued by the System Operator</w:t>
      </w: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359"/>
        <w:gridCol w:w="1629"/>
        <w:gridCol w:w="6120"/>
      </w:tblGrid>
      <w:tr w:rsidR="00A050F8" w:rsidRPr="00862C5D" w:rsidTr="00A050F8">
        <w:trPr>
          <w:tblHeader/>
        </w:trPr>
        <w:tc>
          <w:tcPr>
            <w:tcW w:w="1359" w:type="dxa"/>
          </w:tcPr>
          <w:p w:rsidR="00A050F8" w:rsidRPr="00862C5D" w:rsidRDefault="00A050F8" w:rsidP="00A050F8">
            <w:pPr>
              <w:pStyle w:val="CERBODY"/>
              <w:rPr>
                <w:b/>
                <w:lang w:val="en-IE"/>
              </w:rPr>
            </w:pPr>
            <w:r w:rsidRPr="00862C5D">
              <w:rPr>
                <w:b/>
                <w:lang w:val="en-IE"/>
              </w:rPr>
              <w:t>Instruction Code</w:t>
            </w:r>
          </w:p>
        </w:tc>
        <w:tc>
          <w:tcPr>
            <w:tcW w:w="1629" w:type="dxa"/>
          </w:tcPr>
          <w:p w:rsidR="00A050F8" w:rsidRPr="00862C5D" w:rsidRDefault="00A050F8" w:rsidP="00A050F8">
            <w:pPr>
              <w:pStyle w:val="CERBODY"/>
              <w:rPr>
                <w:b/>
                <w:lang w:val="en-IE"/>
              </w:rPr>
            </w:pPr>
            <w:r w:rsidRPr="00862C5D">
              <w:rPr>
                <w:b/>
                <w:lang w:val="en-IE"/>
              </w:rPr>
              <w:t>Instruction Combination Code</w:t>
            </w:r>
          </w:p>
        </w:tc>
        <w:tc>
          <w:tcPr>
            <w:tcW w:w="6120" w:type="dxa"/>
          </w:tcPr>
          <w:p w:rsidR="00A050F8" w:rsidRPr="00862C5D" w:rsidRDefault="00A050F8" w:rsidP="00A050F8">
            <w:pPr>
              <w:pStyle w:val="CERBODY"/>
              <w:rPr>
                <w:b/>
                <w:lang w:val="en-IE"/>
              </w:rPr>
            </w:pPr>
            <w:r w:rsidRPr="00862C5D">
              <w:rPr>
                <w:b/>
                <w:lang w:val="en-IE"/>
              </w:rPr>
              <w:t>Description</w:t>
            </w:r>
          </w:p>
        </w:tc>
      </w:tr>
      <w:tr w:rsidR="00A050F8" w:rsidRPr="00862C5D" w:rsidTr="00A050F8">
        <w:tc>
          <w:tcPr>
            <w:tcW w:w="1359" w:type="dxa"/>
          </w:tcPr>
          <w:p w:rsidR="00A050F8" w:rsidRPr="00862C5D" w:rsidRDefault="00A050F8" w:rsidP="00A050F8">
            <w:pPr>
              <w:pStyle w:val="CERBODY"/>
              <w:rPr>
                <w:lang w:val="en-IE"/>
              </w:rPr>
            </w:pPr>
            <w:r w:rsidRPr="00862C5D">
              <w:rPr>
                <w:lang w:val="en-IE"/>
              </w:rPr>
              <w:t>SYNC</w:t>
            </w:r>
          </w:p>
        </w:tc>
        <w:tc>
          <w:tcPr>
            <w:tcW w:w="1629" w:type="dxa"/>
          </w:tcPr>
          <w:p w:rsidR="00A050F8" w:rsidRPr="00862C5D" w:rsidRDefault="00A050F8" w:rsidP="00A050F8">
            <w:pPr>
              <w:pStyle w:val="CERBODY"/>
              <w:rPr>
                <w:lang w:val="en-IE"/>
              </w:rPr>
            </w:pPr>
            <w:r w:rsidRPr="00862C5D">
              <w:rPr>
                <w:lang w:val="en-IE"/>
              </w:rPr>
              <w:t>n/a</w:t>
            </w:r>
          </w:p>
        </w:tc>
        <w:tc>
          <w:tcPr>
            <w:tcW w:w="6120" w:type="dxa"/>
          </w:tcPr>
          <w:p w:rsidR="00A050F8" w:rsidRPr="00862C5D" w:rsidRDefault="00A050F8" w:rsidP="00A050F8">
            <w:pPr>
              <w:pStyle w:val="CERBODY"/>
              <w:rPr>
                <w:lang w:val="en-IE"/>
              </w:rPr>
            </w:pPr>
            <w:r w:rsidRPr="00862C5D">
              <w:rPr>
                <w:lang w:val="en-IE"/>
              </w:rPr>
              <w:t>Synchronise the Generator Unit at the specified Instruction Effective Time.</w:t>
            </w:r>
          </w:p>
        </w:tc>
      </w:tr>
      <w:tr w:rsidR="00A050F8" w:rsidRPr="00862C5D" w:rsidTr="00A050F8">
        <w:tc>
          <w:tcPr>
            <w:tcW w:w="1359" w:type="dxa"/>
          </w:tcPr>
          <w:p w:rsidR="00A050F8" w:rsidRPr="00862C5D" w:rsidRDefault="00A050F8" w:rsidP="00A050F8">
            <w:pPr>
              <w:pStyle w:val="CERBODY"/>
              <w:rPr>
                <w:lang w:val="en-IE"/>
              </w:rPr>
            </w:pPr>
            <w:r w:rsidRPr="00862C5D">
              <w:rPr>
                <w:lang w:val="en-IE"/>
              </w:rPr>
              <w:t>MWOF</w:t>
            </w:r>
          </w:p>
        </w:tc>
        <w:tc>
          <w:tcPr>
            <w:tcW w:w="1629" w:type="dxa"/>
          </w:tcPr>
          <w:p w:rsidR="00A050F8" w:rsidRPr="00862C5D" w:rsidRDefault="00A050F8" w:rsidP="00A050F8">
            <w:pPr>
              <w:pStyle w:val="CERBODY"/>
              <w:rPr>
                <w:lang w:val="en-IE"/>
              </w:rPr>
            </w:pPr>
            <w:r w:rsidRPr="00862C5D">
              <w:rPr>
                <w:lang w:val="en-IE"/>
              </w:rPr>
              <w:t>n/a</w:t>
            </w:r>
          </w:p>
        </w:tc>
        <w:tc>
          <w:tcPr>
            <w:tcW w:w="6120" w:type="dxa"/>
          </w:tcPr>
          <w:p w:rsidR="00A050F8" w:rsidRPr="00862C5D" w:rsidRDefault="00A050F8" w:rsidP="00A050F8">
            <w:pPr>
              <w:pStyle w:val="CERBODY"/>
              <w:rPr>
                <w:lang w:val="en-IE"/>
              </w:rPr>
            </w:pPr>
            <w:r w:rsidRPr="00862C5D">
              <w:rPr>
                <w:lang w:val="en-IE"/>
              </w:rPr>
              <w:t>Adjust the Generator Unit Output to the specified Target Instruction Level at the specified Instruction Effective Time.</w:t>
            </w:r>
          </w:p>
        </w:tc>
      </w:tr>
      <w:tr w:rsidR="00A050F8" w:rsidRPr="00862C5D" w:rsidTr="00A050F8">
        <w:tc>
          <w:tcPr>
            <w:tcW w:w="1359" w:type="dxa"/>
          </w:tcPr>
          <w:p w:rsidR="00A050F8" w:rsidRPr="00862C5D" w:rsidRDefault="00A050F8" w:rsidP="00A050F8">
            <w:pPr>
              <w:pStyle w:val="CERBODY"/>
              <w:rPr>
                <w:lang w:val="en-IE"/>
              </w:rPr>
            </w:pPr>
            <w:r w:rsidRPr="00862C5D">
              <w:rPr>
                <w:lang w:val="en-IE"/>
              </w:rPr>
              <w:t>DESY</w:t>
            </w:r>
          </w:p>
        </w:tc>
        <w:tc>
          <w:tcPr>
            <w:tcW w:w="1629" w:type="dxa"/>
          </w:tcPr>
          <w:p w:rsidR="00A050F8" w:rsidRPr="00862C5D" w:rsidRDefault="00A050F8" w:rsidP="00A050F8">
            <w:pPr>
              <w:pStyle w:val="CERBODY"/>
              <w:rPr>
                <w:lang w:val="en-IE"/>
              </w:rPr>
            </w:pPr>
            <w:r w:rsidRPr="00862C5D">
              <w:rPr>
                <w:lang w:val="en-IE"/>
              </w:rPr>
              <w:t>n/a</w:t>
            </w:r>
          </w:p>
        </w:tc>
        <w:tc>
          <w:tcPr>
            <w:tcW w:w="6120" w:type="dxa"/>
          </w:tcPr>
          <w:p w:rsidR="00A050F8" w:rsidRPr="00862C5D" w:rsidRDefault="00A050F8" w:rsidP="00A050F8">
            <w:pPr>
              <w:pStyle w:val="CERBODY"/>
              <w:rPr>
                <w:lang w:val="en-IE"/>
              </w:rPr>
            </w:pPr>
            <w:r w:rsidRPr="00862C5D">
              <w:rPr>
                <w:lang w:val="en-IE"/>
              </w:rPr>
              <w:t>Desynchronise the Generator Unit at the specified Instruction Effective Time.</w:t>
            </w:r>
          </w:p>
        </w:tc>
      </w:tr>
      <w:tr w:rsidR="00A050F8" w:rsidRPr="00862C5D" w:rsidTr="00A050F8">
        <w:tc>
          <w:tcPr>
            <w:tcW w:w="1359" w:type="dxa"/>
          </w:tcPr>
          <w:p w:rsidR="00A050F8" w:rsidRPr="00862C5D" w:rsidRDefault="00A050F8" w:rsidP="00A050F8">
            <w:pPr>
              <w:pStyle w:val="CERBODY"/>
              <w:rPr>
                <w:lang w:val="en-IE"/>
              </w:rPr>
            </w:pPr>
            <w:r w:rsidRPr="00862C5D">
              <w:rPr>
                <w:lang w:val="en-IE"/>
              </w:rPr>
              <w:t>GOOP</w:t>
            </w:r>
          </w:p>
        </w:tc>
        <w:tc>
          <w:tcPr>
            <w:tcW w:w="1629" w:type="dxa"/>
          </w:tcPr>
          <w:p w:rsidR="00A050F8" w:rsidRPr="00862C5D" w:rsidRDefault="00A050F8" w:rsidP="00A050F8">
            <w:pPr>
              <w:pStyle w:val="CERBODY"/>
              <w:rPr>
                <w:lang w:val="en-IE"/>
              </w:rPr>
            </w:pPr>
            <w:r w:rsidRPr="00862C5D">
              <w:rPr>
                <w:lang w:val="en-IE"/>
              </w:rPr>
              <w:t>PGEN</w:t>
            </w:r>
          </w:p>
        </w:tc>
        <w:tc>
          <w:tcPr>
            <w:tcW w:w="6120" w:type="dxa"/>
          </w:tcPr>
          <w:p w:rsidR="00A050F8" w:rsidRPr="00862C5D" w:rsidRDefault="00A050F8" w:rsidP="00A050F8">
            <w:pPr>
              <w:pStyle w:val="CERBODY"/>
              <w:rPr>
                <w:lang w:val="en-IE"/>
              </w:rPr>
            </w:pPr>
            <w:r w:rsidRPr="00862C5D">
              <w:rPr>
                <w:lang w:val="en-IE"/>
              </w:rPr>
              <w:t xml:space="preserve">Instruct positive Output from a Pumped Storage Unit </w:t>
            </w:r>
            <w:r w:rsidR="000416F1" w:rsidRPr="00862C5D">
              <w:rPr>
                <w:lang w:val="en-IE"/>
              </w:rPr>
              <w:t xml:space="preserve">or a Battery Storage Unit </w:t>
            </w:r>
            <w:r w:rsidRPr="00862C5D">
              <w:rPr>
                <w:lang w:val="en-IE"/>
              </w:rPr>
              <w:t>at the specified Instruction Effective Time.</w:t>
            </w:r>
          </w:p>
        </w:tc>
      </w:tr>
      <w:tr w:rsidR="00A050F8" w:rsidRPr="00862C5D" w:rsidTr="00A050F8">
        <w:trPr>
          <w:trHeight w:val="411"/>
        </w:trPr>
        <w:tc>
          <w:tcPr>
            <w:tcW w:w="1359" w:type="dxa"/>
          </w:tcPr>
          <w:p w:rsidR="00A050F8" w:rsidRPr="00862C5D" w:rsidRDefault="00A050F8" w:rsidP="00A050F8">
            <w:pPr>
              <w:pStyle w:val="CERBODY"/>
              <w:rPr>
                <w:lang w:val="en-IE"/>
              </w:rPr>
            </w:pPr>
            <w:r w:rsidRPr="00862C5D">
              <w:rPr>
                <w:lang w:val="en-IE"/>
              </w:rPr>
              <w:t>GOOP</w:t>
            </w:r>
          </w:p>
        </w:tc>
        <w:tc>
          <w:tcPr>
            <w:tcW w:w="1629" w:type="dxa"/>
          </w:tcPr>
          <w:p w:rsidR="00A050F8" w:rsidRPr="00862C5D" w:rsidRDefault="00A050F8" w:rsidP="00A050F8">
            <w:pPr>
              <w:pStyle w:val="CERBODY"/>
              <w:rPr>
                <w:lang w:val="en-IE"/>
              </w:rPr>
            </w:pPr>
            <w:r w:rsidRPr="00862C5D">
              <w:rPr>
                <w:lang w:val="en-IE"/>
              </w:rPr>
              <w:t>PUMP</w:t>
            </w:r>
          </w:p>
        </w:tc>
        <w:tc>
          <w:tcPr>
            <w:tcW w:w="6120" w:type="dxa"/>
          </w:tcPr>
          <w:p w:rsidR="00A050F8" w:rsidRPr="00862C5D" w:rsidRDefault="00A050F8" w:rsidP="00A050F8">
            <w:pPr>
              <w:pStyle w:val="CERBODY"/>
              <w:rPr>
                <w:lang w:val="en-IE"/>
              </w:rPr>
            </w:pPr>
            <w:r w:rsidRPr="00862C5D">
              <w:rPr>
                <w:lang w:val="en-IE"/>
              </w:rPr>
              <w:t xml:space="preserve">Instruct negative Output from a Pumped Storage Unit </w:t>
            </w:r>
            <w:r w:rsidR="000416F1" w:rsidRPr="00862C5D">
              <w:rPr>
                <w:lang w:val="en-IE"/>
              </w:rPr>
              <w:t xml:space="preserve">or a Battery Storage Unit </w:t>
            </w:r>
            <w:r w:rsidRPr="00862C5D">
              <w:rPr>
                <w:lang w:val="en-IE"/>
              </w:rPr>
              <w:t>at the specified Instruction Effective Time.</w:t>
            </w:r>
          </w:p>
        </w:tc>
      </w:tr>
      <w:tr w:rsidR="00A050F8" w:rsidRPr="00862C5D" w:rsidTr="00A050F8">
        <w:tc>
          <w:tcPr>
            <w:tcW w:w="1359" w:type="dxa"/>
          </w:tcPr>
          <w:p w:rsidR="00A050F8" w:rsidRPr="00862C5D" w:rsidRDefault="00A050F8" w:rsidP="00A050F8">
            <w:pPr>
              <w:pStyle w:val="CERBODY"/>
              <w:rPr>
                <w:lang w:val="en-IE"/>
              </w:rPr>
            </w:pPr>
            <w:r w:rsidRPr="00862C5D">
              <w:rPr>
                <w:lang w:val="en-IE"/>
              </w:rPr>
              <w:t>GOOP</w:t>
            </w:r>
          </w:p>
        </w:tc>
        <w:tc>
          <w:tcPr>
            <w:tcW w:w="1629" w:type="dxa"/>
          </w:tcPr>
          <w:p w:rsidR="00A050F8" w:rsidRPr="00862C5D" w:rsidRDefault="00A050F8" w:rsidP="00A050F8">
            <w:pPr>
              <w:pStyle w:val="CERBODY"/>
              <w:rPr>
                <w:lang w:val="en-IE"/>
              </w:rPr>
            </w:pPr>
            <w:r w:rsidRPr="00862C5D">
              <w:rPr>
                <w:lang w:val="en-IE"/>
              </w:rPr>
              <w:t>SCT</w:t>
            </w:r>
          </w:p>
        </w:tc>
        <w:tc>
          <w:tcPr>
            <w:tcW w:w="6120" w:type="dxa"/>
          </w:tcPr>
          <w:p w:rsidR="00A050F8" w:rsidRPr="00862C5D" w:rsidRDefault="00A050F8" w:rsidP="00A050F8">
            <w:pPr>
              <w:pStyle w:val="CERBODY"/>
              <w:rPr>
                <w:lang w:val="en-IE"/>
              </w:rPr>
            </w:pPr>
            <w:r w:rsidRPr="00862C5D">
              <w:rPr>
                <w:lang w:val="en-IE"/>
              </w:rPr>
              <w:t xml:space="preserve">Instruct Synchronisation in generating mode and 0MW Output for a Pumped Storage Unit </w:t>
            </w:r>
            <w:r w:rsidR="000416F1" w:rsidRPr="00862C5D">
              <w:rPr>
                <w:lang w:val="en-IE"/>
              </w:rPr>
              <w:t xml:space="preserve">or a Battery Storage Unit </w:t>
            </w:r>
            <w:r w:rsidRPr="00862C5D">
              <w:rPr>
                <w:lang w:val="en-IE"/>
              </w:rPr>
              <w:t>at the specified Instruction Effective Time.</w:t>
            </w:r>
          </w:p>
        </w:tc>
      </w:tr>
      <w:tr w:rsidR="00A050F8" w:rsidRPr="00862C5D" w:rsidTr="00A050F8">
        <w:tc>
          <w:tcPr>
            <w:tcW w:w="1359" w:type="dxa"/>
          </w:tcPr>
          <w:p w:rsidR="00A050F8" w:rsidRPr="00862C5D" w:rsidRDefault="00A050F8" w:rsidP="00A050F8">
            <w:pPr>
              <w:pStyle w:val="CERBODY"/>
              <w:rPr>
                <w:lang w:val="en-IE"/>
              </w:rPr>
            </w:pPr>
            <w:r w:rsidRPr="00862C5D">
              <w:rPr>
                <w:lang w:val="en-IE"/>
              </w:rPr>
              <w:t>GOOP</w:t>
            </w:r>
          </w:p>
        </w:tc>
        <w:tc>
          <w:tcPr>
            <w:tcW w:w="1629" w:type="dxa"/>
          </w:tcPr>
          <w:p w:rsidR="00A050F8" w:rsidRPr="00862C5D" w:rsidRDefault="00A050F8" w:rsidP="00A050F8">
            <w:pPr>
              <w:pStyle w:val="CERBODY"/>
              <w:rPr>
                <w:lang w:val="en-IE"/>
              </w:rPr>
            </w:pPr>
            <w:r w:rsidRPr="00862C5D">
              <w:rPr>
                <w:lang w:val="en-IE"/>
              </w:rPr>
              <w:t>SCP</w:t>
            </w:r>
          </w:p>
        </w:tc>
        <w:tc>
          <w:tcPr>
            <w:tcW w:w="6120" w:type="dxa"/>
          </w:tcPr>
          <w:p w:rsidR="00A050F8" w:rsidRPr="00862C5D" w:rsidRDefault="00A050F8" w:rsidP="00A050F8">
            <w:pPr>
              <w:pStyle w:val="CERBODY"/>
              <w:rPr>
                <w:lang w:val="en-IE"/>
              </w:rPr>
            </w:pPr>
            <w:r w:rsidRPr="00862C5D">
              <w:rPr>
                <w:lang w:val="en-IE"/>
              </w:rPr>
              <w:t xml:space="preserve">Instruct Synchronisation in Pumping Mode and 0MW Output from a Pumped Storage Unit </w:t>
            </w:r>
            <w:r w:rsidR="000416F1" w:rsidRPr="00862C5D">
              <w:rPr>
                <w:lang w:val="en-IE"/>
              </w:rPr>
              <w:t xml:space="preserve">or a Battery Storage Unit </w:t>
            </w:r>
            <w:r w:rsidRPr="00862C5D">
              <w:rPr>
                <w:lang w:val="en-IE"/>
              </w:rPr>
              <w:t>at the specified Instruction Effective Time.</w:t>
            </w:r>
          </w:p>
        </w:tc>
      </w:tr>
      <w:tr w:rsidR="00A050F8" w:rsidRPr="00862C5D" w:rsidTr="00A050F8">
        <w:tc>
          <w:tcPr>
            <w:tcW w:w="1359" w:type="dxa"/>
          </w:tcPr>
          <w:p w:rsidR="00A050F8" w:rsidRPr="00862C5D" w:rsidRDefault="00A050F8" w:rsidP="00A050F8">
            <w:pPr>
              <w:pStyle w:val="CERBODY"/>
              <w:rPr>
                <w:lang w:val="en-IE"/>
              </w:rPr>
            </w:pPr>
            <w:r w:rsidRPr="00862C5D">
              <w:rPr>
                <w:lang w:val="en-IE"/>
              </w:rPr>
              <w:t>TRIP</w:t>
            </w:r>
          </w:p>
        </w:tc>
        <w:tc>
          <w:tcPr>
            <w:tcW w:w="1629" w:type="dxa"/>
          </w:tcPr>
          <w:p w:rsidR="00A050F8" w:rsidRPr="00862C5D" w:rsidRDefault="00A050F8" w:rsidP="00A050F8">
            <w:pPr>
              <w:pStyle w:val="CERBODY"/>
              <w:rPr>
                <w:lang w:val="en-IE"/>
              </w:rPr>
            </w:pPr>
            <w:r w:rsidRPr="00862C5D">
              <w:rPr>
                <w:lang w:val="en-IE"/>
              </w:rPr>
              <w:t>n/a</w:t>
            </w:r>
          </w:p>
        </w:tc>
        <w:tc>
          <w:tcPr>
            <w:tcW w:w="6120" w:type="dxa"/>
          </w:tcPr>
          <w:p w:rsidR="00A050F8" w:rsidRPr="00862C5D" w:rsidRDefault="00A050F8" w:rsidP="00A050F8">
            <w:pPr>
              <w:pStyle w:val="CERBODY"/>
              <w:rPr>
                <w:lang w:val="en-IE"/>
              </w:rPr>
            </w:pPr>
            <w:r w:rsidRPr="00862C5D">
              <w:rPr>
                <w:lang w:val="en-IE"/>
              </w:rPr>
              <w:t>Retrospectively issued Dispatch Instruction to indicate that a Generator Unit Desynchronised unexpectedly.</w:t>
            </w:r>
          </w:p>
        </w:tc>
      </w:tr>
      <w:tr w:rsidR="00A050F8" w:rsidRPr="00862C5D" w:rsidTr="00A050F8">
        <w:tc>
          <w:tcPr>
            <w:tcW w:w="1359" w:type="dxa"/>
          </w:tcPr>
          <w:p w:rsidR="00A050F8" w:rsidRPr="00862C5D" w:rsidRDefault="00A050F8" w:rsidP="00A050F8">
            <w:pPr>
              <w:pStyle w:val="CERBODY"/>
              <w:rPr>
                <w:lang w:val="en-IE"/>
              </w:rPr>
            </w:pPr>
            <w:r w:rsidRPr="00862C5D">
              <w:rPr>
                <w:lang w:val="en-IE"/>
              </w:rPr>
              <w:t>WIND</w:t>
            </w:r>
          </w:p>
        </w:tc>
        <w:tc>
          <w:tcPr>
            <w:tcW w:w="1629" w:type="dxa"/>
          </w:tcPr>
          <w:p w:rsidR="00A050F8" w:rsidRPr="00862C5D" w:rsidRDefault="00A050F8" w:rsidP="00A050F8">
            <w:pPr>
              <w:pStyle w:val="CERBODY"/>
              <w:rPr>
                <w:lang w:val="en-IE"/>
              </w:rPr>
            </w:pPr>
            <w:r w:rsidRPr="00862C5D">
              <w:rPr>
                <w:lang w:val="en-IE"/>
              </w:rPr>
              <w:t>LOCL</w:t>
            </w:r>
          </w:p>
        </w:tc>
        <w:tc>
          <w:tcPr>
            <w:tcW w:w="6120" w:type="dxa"/>
          </w:tcPr>
          <w:p w:rsidR="00A050F8" w:rsidRPr="00862C5D" w:rsidRDefault="00A050F8" w:rsidP="00A050F8">
            <w:pPr>
              <w:pStyle w:val="CERBODY"/>
              <w:rPr>
                <w:lang w:val="en-IE"/>
              </w:rPr>
            </w:pPr>
            <w:r w:rsidRPr="00862C5D">
              <w:rPr>
                <w:lang w:val="en-IE"/>
              </w:rPr>
              <w:t>Instruction for a Wind Power Unit</w:t>
            </w:r>
            <w:ins w:id="526" w:author="Author">
              <w:r w:rsidR="000634E0">
                <w:rPr>
                  <w:lang w:val="en-IE"/>
                </w:rPr>
                <w:t xml:space="preserve"> or Solar Power Unit</w:t>
              </w:r>
            </w:ins>
            <w:r w:rsidRPr="00862C5D">
              <w:rPr>
                <w:lang w:val="en-IE"/>
              </w:rPr>
              <w:t xml:space="preserve"> to reduce Output due to a Local Network Constraint at the </w:t>
            </w:r>
            <w:r w:rsidRPr="00862C5D">
              <w:rPr>
                <w:lang w:val="en-IE"/>
              </w:rPr>
              <w:lastRenderedPageBreak/>
              <w:t>specified Instruction Effective Time.</w:t>
            </w:r>
          </w:p>
        </w:tc>
      </w:tr>
      <w:tr w:rsidR="00A050F8" w:rsidRPr="00862C5D" w:rsidTr="00A050F8">
        <w:tc>
          <w:tcPr>
            <w:tcW w:w="1359" w:type="dxa"/>
          </w:tcPr>
          <w:p w:rsidR="00A050F8" w:rsidRPr="00862C5D" w:rsidRDefault="00A050F8" w:rsidP="00A050F8">
            <w:pPr>
              <w:pStyle w:val="CERBODY"/>
              <w:rPr>
                <w:lang w:val="en-IE"/>
              </w:rPr>
            </w:pPr>
            <w:r w:rsidRPr="00862C5D">
              <w:rPr>
                <w:lang w:val="en-IE"/>
              </w:rPr>
              <w:lastRenderedPageBreak/>
              <w:t>WIND</w:t>
            </w:r>
          </w:p>
        </w:tc>
        <w:tc>
          <w:tcPr>
            <w:tcW w:w="1629" w:type="dxa"/>
          </w:tcPr>
          <w:p w:rsidR="00A050F8" w:rsidRPr="00862C5D" w:rsidRDefault="00A050F8" w:rsidP="00A050F8">
            <w:pPr>
              <w:pStyle w:val="CERBODY"/>
              <w:rPr>
                <w:lang w:val="en-IE"/>
              </w:rPr>
            </w:pPr>
            <w:r w:rsidRPr="00862C5D">
              <w:rPr>
                <w:lang w:val="en-IE"/>
              </w:rPr>
              <w:t>LCLO</w:t>
            </w:r>
          </w:p>
        </w:tc>
        <w:tc>
          <w:tcPr>
            <w:tcW w:w="6120" w:type="dxa"/>
          </w:tcPr>
          <w:p w:rsidR="00A050F8" w:rsidRPr="00862C5D" w:rsidRDefault="00A050F8" w:rsidP="00A050F8">
            <w:pPr>
              <w:pStyle w:val="CERBODY"/>
              <w:rPr>
                <w:lang w:val="en-IE"/>
              </w:rPr>
            </w:pPr>
            <w:r w:rsidRPr="00862C5D">
              <w:rPr>
                <w:lang w:val="en-IE"/>
              </w:rPr>
              <w:t>Instruction for a Wind Power Unit</w:t>
            </w:r>
            <w:ins w:id="527" w:author="Author">
              <w:r w:rsidR="000634E0">
                <w:rPr>
                  <w:lang w:val="en-IE"/>
                </w:rPr>
                <w:t xml:space="preserve"> or Solar Power Unit</w:t>
              </w:r>
            </w:ins>
            <w:r w:rsidRPr="00862C5D">
              <w:rPr>
                <w:lang w:val="en-IE"/>
              </w:rPr>
              <w:t xml:space="preserve"> to cease the reduction of Output due to a Local Network Constraint at the specified Instruction Effective Time.</w:t>
            </w:r>
          </w:p>
        </w:tc>
      </w:tr>
      <w:tr w:rsidR="00A050F8" w:rsidRPr="00862C5D" w:rsidTr="00A050F8">
        <w:tc>
          <w:tcPr>
            <w:tcW w:w="1359" w:type="dxa"/>
          </w:tcPr>
          <w:p w:rsidR="00A050F8" w:rsidRPr="00862C5D" w:rsidRDefault="00A050F8" w:rsidP="00A050F8">
            <w:pPr>
              <w:pStyle w:val="CERBODY"/>
              <w:rPr>
                <w:lang w:val="en-IE"/>
              </w:rPr>
            </w:pPr>
            <w:r w:rsidRPr="00862C5D">
              <w:rPr>
                <w:lang w:val="en-IE"/>
              </w:rPr>
              <w:t>WIND</w:t>
            </w:r>
          </w:p>
        </w:tc>
        <w:tc>
          <w:tcPr>
            <w:tcW w:w="1629" w:type="dxa"/>
          </w:tcPr>
          <w:p w:rsidR="00A050F8" w:rsidRPr="00862C5D" w:rsidRDefault="00A050F8" w:rsidP="00A050F8">
            <w:pPr>
              <w:pStyle w:val="CERBODY"/>
              <w:rPr>
                <w:lang w:val="en-IE"/>
              </w:rPr>
            </w:pPr>
            <w:r w:rsidRPr="00862C5D">
              <w:rPr>
                <w:lang w:val="en-IE"/>
              </w:rPr>
              <w:t>CURL</w:t>
            </w:r>
          </w:p>
        </w:tc>
        <w:tc>
          <w:tcPr>
            <w:tcW w:w="6120" w:type="dxa"/>
          </w:tcPr>
          <w:p w:rsidR="00A050F8" w:rsidRPr="00862C5D" w:rsidRDefault="00A050F8" w:rsidP="00A050F8">
            <w:pPr>
              <w:pStyle w:val="CERBODY"/>
              <w:rPr>
                <w:lang w:val="en-IE"/>
              </w:rPr>
            </w:pPr>
            <w:r w:rsidRPr="00862C5D">
              <w:rPr>
                <w:lang w:val="en-IE"/>
              </w:rPr>
              <w:t>Instruction for a Wind Power Unit</w:t>
            </w:r>
            <w:ins w:id="528" w:author="Author">
              <w:r w:rsidR="000634E0">
                <w:rPr>
                  <w:lang w:val="en-IE"/>
                </w:rPr>
                <w:t xml:space="preserve"> or Solar Power Unit</w:t>
              </w:r>
            </w:ins>
            <w:r w:rsidRPr="00862C5D">
              <w:rPr>
                <w:lang w:val="en-IE"/>
              </w:rPr>
              <w:t xml:space="preserve"> to reduce Output due to an All-Island Curtailment at the specified Instruction Effective Time.</w:t>
            </w:r>
          </w:p>
        </w:tc>
      </w:tr>
      <w:tr w:rsidR="00A050F8" w:rsidRPr="00862C5D" w:rsidTr="00A050F8">
        <w:tc>
          <w:tcPr>
            <w:tcW w:w="1359" w:type="dxa"/>
          </w:tcPr>
          <w:p w:rsidR="00A050F8" w:rsidRPr="00862C5D" w:rsidRDefault="00A050F8" w:rsidP="00A050F8">
            <w:pPr>
              <w:pStyle w:val="CERBODY"/>
              <w:rPr>
                <w:lang w:val="en-IE"/>
              </w:rPr>
            </w:pPr>
            <w:r w:rsidRPr="00862C5D">
              <w:rPr>
                <w:lang w:val="en-IE"/>
              </w:rPr>
              <w:t>WIND</w:t>
            </w:r>
          </w:p>
        </w:tc>
        <w:tc>
          <w:tcPr>
            <w:tcW w:w="1629" w:type="dxa"/>
          </w:tcPr>
          <w:p w:rsidR="00A050F8" w:rsidRPr="00862C5D" w:rsidRDefault="00A050F8" w:rsidP="00A050F8">
            <w:pPr>
              <w:pStyle w:val="CERBODY"/>
              <w:rPr>
                <w:lang w:val="en-IE"/>
              </w:rPr>
            </w:pPr>
            <w:r w:rsidRPr="00862C5D">
              <w:rPr>
                <w:lang w:val="en-IE"/>
              </w:rPr>
              <w:t>CRLO</w:t>
            </w:r>
          </w:p>
        </w:tc>
        <w:tc>
          <w:tcPr>
            <w:tcW w:w="6120" w:type="dxa"/>
          </w:tcPr>
          <w:p w:rsidR="00A050F8" w:rsidRPr="00862C5D" w:rsidRDefault="00A050F8" w:rsidP="00A050F8">
            <w:pPr>
              <w:pStyle w:val="CERBODY"/>
              <w:rPr>
                <w:lang w:val="en-IE"/>
              </w:rPr>
            </w:pPr>
            <w:r w:rsidRPr="00862C5D">
              <w:rPr>
                <w:lang w:val="en-IE"/>
              </w:rPr>
              <w:t>Instruction for a Wind Power Unit</w:t>
            </w:r>
            <w:ins w:id="529" w:author="Author">
              <w:r w:rsidR="000634E0">
                <w:rPr>
                  <w:lang w:val="en-IE"/>
                </w:rPr>
                <w:t xml:space="preserve"> or Solar Power Unit</w:t>
              </w:r>
            </w:ins>
            <w:r w:rsidRPr="00862C5D">
              <w:rPr>
                <w:lang w:val="en-IE"/>
              </w:rPr>
              <w:t xml:space="preserve"> to cease the reduction of Output due to an All-Island Curtailment at the specified Instruction Effective Time.</w:t>
            </w:r>
          </w:p>
        </w:tc>
      </w:tr>
      <w:tr w:rsidR="00A050F8" w:rsidRPr="00862C5D" w:rsidTr="00A050F8">
        <w:tc>
          <w:tcPr>
            <w:tcW w:w="1359" w:type="dxa"/>
          </w:tcPr>
          <w:p w:rsidR="00A050F8" w:rsidRPr="00862C5D" w:rsidRDefault="00A050F8" w:rsidP="00A050F8">
            <w:pPr>
              <w:pStyle w:val="CERBODY"/>
              <w:rPr>
                <w:lang w:val="en-IE"/>
              </w:rPr>
            </w:pPr>
            <w:r w:rsidRPr="00862C5D">
              <w:rPr>
                <w:lang w:val="en-IE"/>
              </w:rPr>
              <w:t>MXON</w:t>
            </w:r>
          </w:p>
        </w:tc>
        <w:tc>
          <w:tcPr>
            <w:tcW w:w="1629" w:type="dxa"/>
          </w:tcPr>
          <w:p w:rsidR="00A050F8" w:rsidRPr="00862C5D" w:rsidRDefault="00A050F8" w:rsidP="00A050F8">
            <w:pPr>
              <w:pStyle w:val="CERBODY"/>
              <w:rPr>
                <w:lang w:val="en-IE"/>
              </w:rPr>
            </w:pPr>
            <w:r w:rsidRPr="00862C5D">
              <w:rPr>
                <w:lang w:val="en-IE"/>
              </w:rPr>
              <w:t>n/a</w:t>
            </w:r>
          </w:p>
        </w:tc>
        <w:tc>
          <w:tcPr>
            <w:tcW w:w="6120" w:type="dxa"/>
          </w:tcPr>
          <w:p w:rsidR="00A050F8" w:rsidRPr="00862C5D" w:rsidRDefault="00A050F8" w:rsidP="00A050F8">
            <w:pPr>
              <w:pStyle w:val="CERBODY"/>
              <w:rPr>
                <w:lang w:val="en-IE"/>
              </w:rPr>
            </w:pPr>
            <w:r w:rsidRPr="00862C5D">
              <w:rPr>
                <w:lang w:val="en-IE"/>
              </w:rPr>
              <w:t>Instruction to a Generator Unit to adjust its Output to the registered Short Term Maximisation Capability at the specified Instruction Effective Time.</w:t>
            </w:r>
          </w:p>
        </w:tc>
      </w:tr>
      <w:tr w:rsidR="00A050F8" w:rsidRPr="00862C5D" w:rsidTr="00A050F8">
        <w:tc>
          <w:tcPr>
            <w:tcW w:w="1359" w:type="dxa"/>
          </w:tcPr>
          <w:p w:rsidR="00A050F8" w:rsidRPr="00862C5D" w:rsidRDefault="00A050F8" w:rsidP="00A050F8">
            <w:pPr>
              <w:pStyle w:val="CERBODY"/>
              <w:rPr>
                <w:lang w:val="en-IE"/>
              </w:rPr>
            </w:pPr>
            <w:r w:rsidRPr="00862C5D">
              <w:rPr>
                <w:lang w:val="en-IE"/>
              </w:rPr>
              <w:t>MXOF</w:t>
            </w:r>
          </w:p>
        </w:tc>
        <w:tc>
          <w:tcPr>
            <w:tcW w:w="1629" w:type="dxa"/>
          </w:tcPr>
          <w:p w:rsidR="00A050F8" w:rsidRPr="00862C5D" w:rsidRDefault="00A050F8" w:rsidP="00A050F8">
            <w:pPr>
              <w:pStyle w:val="CERBODY"/>
              <w:rPr>
                <w:lang w:val="en-IE"/>
              </w:rPr>
            </w:pPr>
            <w:r w:rsidRPr="00862C5D">
              <w:rPr>
                <w:lang w:val="en-IE"/>
              </w:rPr>
              <w:t>n/a</w:t>
            </w:r>
          </w:p>
        </w:tc>
        <w:tc>
          <w:tcPr>
            <w:tcW w:w="6120" w:type="dxa"/>
          </w:tcPr>
          <w:p w:rsidR="00A050F8" w:rsidRPr="00862C5D" w:rsidRDefault="00A050F8" w:rsidP="00A050F8">
            <w:pPr>
              <w:pStyle w:val="CERBODY"/>
              <w:rPr>
                <w:lang w:val="en-IE"/>
              </w:rPr>
            </w:pPr>
            <w:r w:rsidRPr="00862C5D">
              <w:rPr>
                <w:lang w:val="en-IE"/>
              </w:rPr>
              <w:t>Instruction to de-activate a Maximisation Instruction at the specified Instruction Effective Time.</w:t>
            </w:r>
          </w:p>
        </w:tc>
      </w:tr>
      <w:tr w:rsidR="00A050F8" w:rsidRPr="00862C5D" w:rsidTr="00A050F8">
        <w:trPr>
          <w:trHeight w:val="568"/>
        </w:trPr>
        <w:tc>
          <w:tcPr>
            <w:tcW w:w="1359" w:type="dxa"/>
          </w:tcPr>
          <w:p w:rsidR="00A050F8" w:rsidRPr="00862C5D" w:rsidRDefault="00A050F8" w:rsidP="00A050F8">
            <w:pPr>
              <w:pStyle w:val="CERBODY"/>
              <w:rPr>
                <w:lang w:val="en-IE"/>
              </w:rPr>
            </w:pPr>
            <w:r w:rsidRPr="00862C5D">
              <w:rPr>
                <w:lang w:val="en-IE"/>
              </w:rPr>
              <w:t>FAIL</w:t>
            </w:r>
          </w:p>
        </w:tc>
        <w:tc>
          <w:tcPr>
            <w:tcW w:w="1629" w:type="dxa"/>
          </w:tcPr>
          <w:p w:rsidR="00A050F8" w:rsidRPr="00862C5D" w:rsidRDefault="00A050F8" w:rsidP="00A050F8">
            <w:pPr>
              <w:pStyle w:val="CERBODY"/>
              <w:rPr>
                <w:lang w:val="en-IE"/>
              </w:rPr>
            </w:pPr>
            <w:r w:rsidRPr="00862C5D">
              <w:rPr>
                <w:lang w:val="en-IE"/>
              </w:rPr>
              <w:t>n/a</w:t>
            </w:r>
          </w:p>
        </w:tc>
        <w:tc>
          <w:tcPr>
            <w:tcW w:w="6120" w:type="dxa"/>
          </w:tcPr>
          <w:p w:rsidR="00A050F8" w:rsidRPr="00862C5D" w:rsidRDefault="00A050F8" w:rsidP="00A050F8">
            <w:pPr>
              <w:pStyle w:val="CERBODY"/>
              <w:rPr>
                <w:lang w:val="en-IE"/>
              </w:rPr>
            </w:pPr>
            <w:r w:rsidRPr="00862C5D">
              <w:rPr>
                <w:lang w:val="en-IE"/>
              </w:rPr>
              <w:t>Retrospectively-issued Dispatch Instruction to indicate that a Generator Unit failed to Synchronise as instructed.</w:t>
            </w:r>
          </w:p>
        </w:tc>
      </w:tr>
    </w:tbl>
    <w:p w:rsidR="00A050F8" w:rsidRPr="00862C5D" w:rsidRDefault="00E03E69" w:rsidP="00535B12">
      <w:pPr>
        <w:pStyle w:val="CERAPPENDIXLEVEL4"/>
        <w:rPr>
          <w:lang w:val="en-IE"/>
        </w:rPr>
      </w:pPr>
      <w:bookmarkStart w:id="530" w:name="_Ref462932306"/>
      <w:r w:rsidRPr="00862C5D">
        <w:rPr>
          <w:lang w:val="en-IE"/>
        </w:rPr>
        <w:t>How t</w:t>
      </w:r>
      <w:r w:rsidR="00A050F8" w:rsidRPr="00862C5D">
        <w:rPr>
          <w:lang w:val="en-IE"/>
        </w:rPr>
        <w:t xml:space="preserve">he Instruction Codes and Instruction Combination Codes are used for the calculation of Physical Notification Instruction Profiles </w:t>
      </w:r>
      <w:r w:rsidRPr="00862C5D">
        <w:rPr>
          <w:lang w:val="en-IE"/>
        </w:rPr>
        <w:t xml:space="preserve">is </w:t>
      </w:r>
      <w:r w:rsidR="00A050F8" w:rsidRPr="00862C5D">
        <w:rPr>
          <w:lang w:val="en-IE"/>
        </w:rPr>
        <w:t xml:space="preserve">described in </w:t>
      </w:r>
      <w:fldSimple w:instr=" REF _Ref462737828 \h  \* MERGEFORMAT ">
        <w:r w:rsidR="002E3252" w:rsidRPr="002E3252">
          <w:rPr>
            <w:lang w:val="en-IE"/>
          </w:rPr>
          <w:t>Table 2</w:t>
        </w:r>
      </w:fldSimple>
      <w:r w:rsidR="00A050F8" w:rsidRPr="00862C5D">
        <w:rPr>
          <w:lang w:val="en-IE"/>
        </w:rPr>
        <w:t>.</w:t>
      </w:r>
      <w:bookmarkEnd w:id="530"/>
    </w:p>
    <w:p w:rsidR="00A050F8" w:rsidRPr="00862C5D" w:rsidRDefault="00A050F8" w:rsidP="00A050F8">
      <w:pPr>
        <w:pStyle w:val="CERBODY"/>
        <w:rPr>
          <w:lang w:val="en-IE"/>
        </w:rPr>
      </w:pPr>
      <w:bookmarkStart w:id="531" w:name="_Ref462737828"/>
      <w:r w:rsidRPr="00862C5D">
        <w:rPr>
          <w:b/>
          <w:lang w:val="en-IE"/>
        </w:rPr>
        <w:t xml:space="preserve">Table </w:t>
      </w:r>
      <w:r w:rsidR="00E179D6" w:rsidRPr="00862C5D">
        <w:rPr>
          <w:b/>
          <w:lang w:val="en-IE"/>
        </w:rPr>
        <w:fldChar w:fldCharType="begin"/>
      </w:r>
      <w:r w:rsidRPr="00862C5D">
        <w:rPr>
          <w:b/>
          <w:lang w:val="en-IE"/>
        </w:rPr>
        <w:instrText xml:space="preserve"> SEQ Table \* ARABIC </w:instrText>
      </w:r>
      <w:r w:rsidR="00E179D6" w:rsidRPr="00862C5D">
        <w:rPr>
          <w:b/>
          <w:lang w:val="en-IE"/>
        </w:rPr>
        <w:fldChar w:fldCharType="separate"/>
      </w:r>
      <w:r w:rsidR="002E3252">
        <w:rPr>
          <w:b/>
          <w:noProof/>
          <w:lang w:val="en-IE"/>
        </w:rPr>
        <w:t>2</w:t>
      </w:r>
      <w:r w:rsidR="00E179D6" w:rsidRPr="00862C5D">
        <w:rPr>
          <w:b/>
          <w:lang w:val="en-IE"/>
        </w:rPr>
        <w:fldChar w:fldCharType="end"/>
      </w:r>
      <w:bookmarkEnd w:id="531"/>
      <w:r w:rsidRPr="00862C5D">
        <w:rPr>
          <w:b/>
          <w:lang w:val="en-IE"/>
        </w:rPr>
        <w:t xml:space="preserve"> – Instruction Codes and Instruction Combination Codes as used for Physical Notification Instruction Profile</w:t>
      </w: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359"/>
        <w:gridCol w:w="1629"/>
        <w:gridCol w:w="6120"/>
      </w:tblGrid>
      <w:tr w:rsidR="00A050F8" w:rsidRPr="00862C5D" w:rsidTr="00A050F8">
        <w:trPr>
          <w:tblHeader/>
        </w:trPr>
        <w:tc>
          <w:tcPr>
            <w:tcW w:w="1359" w:type="dxa"/>
          </w:tcPr>
          <w:p w:rsidR="00A050F8" w:rsidRPr="00862C5D" w:rsidRDefault="00A050F8" w:rsidP="00A050F8">
            <w:pPr>
              <w:pStyle w:val="CERnon-indent"/>
              <w:spacing w:before="60" w:after="60"/>
              <w:rPr>
                <w:b/>
                <w:color w:val="auto"/>
                <w:szCs w:val="22"/>
                <w:lang w:val="en-IE"/>
              </w:rPr>
            </w:pPr>
            <w:r w:rsidRPr="00862C5D">
              <w:rPr>
                <w:b/>
                <w:color w:val="auto"/>
                <w:szCs w:val="22"/>
                <w:lang w:val="en-IE"/>
              </w:rPr>
              <w:t>Instruction Code</w:t>
            </w:r>
          </w:p>
        </w:tc>
        <w:tc>
          <w:tcPr>
            <w:tcW w:w="1629" w:type="dxa"/>
          </w:tcPr>
          <w:p w:rsidR="00A050F8" w:rsidRPr="00862C5D" w:rsidRDefault="00A050F8" w:rsidP="00A050F8">
            <w:pPr>
              <w:pStyle w:val="CERnon-indent"/>
              <w:spacing w:before="60" w:after="60"/>
              <w:rPr>
                <w:b/>
                <w:color w:val="auto"/>
                <w:szCs w:val="22"/>
                <w:lang w:val="en-IE"/>
              </w:rPr>
            </w:pPr>
            <w:r w:rsidRPr="00862C5D">
              <w:rPr>
                <w:b/>
                <w:color w:val="auto"/>
                <w:szCs w:val="22"/>
                <w:lang w:val="en-IE"/>
              </w:rPr>
              <w:t>Instruction Combination Code</w:t>
            </w:r>
          </w:p>
        </w:tc>
        <w:tc>
          <w:tcPr>
            <w:tcW w:w="6120" w:type="dxa"/>
          </w:tcPr>
          <w:p w:rsidR="00A050F8" w:rsidRPr="00862C5D" w:rsidRDefault="00A050F8" w:rsidP="00A050F8">
            <w:pPr>
              <w:pStyle w:val="CERnon-indent"/>
              <w:spacing w:before="60" w:after="60"/>
              <w:rPr>
                <w:b/>
                <w:color w:val="auto"/>
                <w:szCs w:val="22"/>
                <w:lang w:val="en-IE"/>
              </w:rPr>
            </w:pPr>
            <w:r w:rsidRPr="00862C5D">
              <w:rPr>
                <w:b/>
                <w:color w:val="auto"/>
                <w:szCs w:val="22"/>
                <w:lang w:val="en-IE"/>
              </w:rPr>
              <w:t>Description</w:t>
            </w:r>
          </w:p>
        </w:tc>
      </w:tr>
      <w:tr w:rsidR="00A050F8" w:rsidRPr="00862C5D" w:rsidTr="00A050F8">
        <w:tc>
          <w:tcPr>
            <w:tcW w:w="1359" w:type="dxa"/>
          </w:tcPr>
          <w:p w:rsidR="00A050F8" w:rsidRPr="00862C5D" w:rsidRDefault="00A050F8" w:rsidP="00A050F8">
            <w:pPr>
              <w:pStyle w:val="CERnon-indent"/>
              <w:spacing w:before="60" w:after="60"/>
              <w:rPr>
                <w:color w:val="auto"/>
                <w:szCs w:val="22"/>
                <w:lang w:val="en-IE"/>
              </w:rPr>
            </w:pPr>
            <w:r w:rsidRPr="00862C5D">
              <w:rPr>
                <w:color w:val="auto"/>
                <w:szCs w:val="22"/>
                <w:lang w:val="en-IE"/>
              </w:rPr>
              <w:t>MWOF</w:t>
            </w:r>
          </w:p>
        </w:tc>
        <w:tc>
          <w:tcPr>
            <w:tcW w:w="1629" w:type="dxa"/>
          </w:tcPr>
          <w:p w:rsidR="00A050F8" w:rsidRPr="00862C5D" w:rsidRDefault="00A050F8" w:rsidP="00A050F8">
            <w:pPr>
              <w:pStyle w:val="CERnon-indent"/>
              <w:spacing w:before="60" w:after="60"/>
              <w:rPr>
                <w:color w:val="auto"/>
                <w:szCs w:val="22"/>
                <w:lang w:val="en-IE"/>
              </w:rPr>
            </w:pPr>
            <w:r w:rsidRPr="00862C5D">
              <w:rPr>
                <w:color w:val="auto"/>
                <w:szCs w:val="22"/>
                <w:lang w:val="en-IE"/>
              </w:rPr>
              <w:t>n/a</w:t>
            </w:r>
          </w:p>
        </w:tc>
        <w:tc>
          <w:tcPr>
            <w:tcW w:w="6120" w:type="dxa"/>
          </w:tcPr>
          <w:p w:rsidR="00A050F8" w:rsidRPr="00862C5D" w:rsidRDefault="00A050F8" w:rsidP="00A050F8">
            <w:pPr>
              <w:pStyle w:val="CERnon-indent"/>
              <w:spacing w:before="60" w:after="60"/>
              <w:rPr>
                <w:color w:val="auto"/>
                <w:szCs w:val="22"/>
                <w:lang w:val="en-IE"/>
              </w:rPr>
            </w:pPr>
            <w:r w:rsidRPr="00862C5D">
              <w:rPr>
                <w:b/>
                <w:color w:val="auto"/>
                <w:szCs w:val="22"/>
                <w:lang w:val="en-IE"/>
              </w:rPr>
              <w:t>Step 1</w:t>
            </w:r>
            <w:r w:rsidRPr="00862C5D">
              <w:rPr>
                <w:color w:val="auto"/>
                <w:szCs w:val="22"/>
                <w:lang w:val="en-IE"/>
              </w:rPr>
              <w:t>: Adjust the Generator Unit Output to the specified Target Instruction Level until a specified Effective Until T</w:t>
            </w:r>
            <w:r w:rsidR="00D51860" w:rsidRPr="00862C5D">
              <w:rPr>
                <w:color w:val="auto"/>
                <w:szCs w:val="22"/>
                <w:lang w:val="en-IE"/>
              </w:rPr>
              <w:t>i</w:t>
            </w:r>
            <w:r w:rsidRPr="00862C5D">
              <w:rPr>
                <w:color w:val="auto"/>
                <w:szCs w:val="22"/>
                <w:lang w:val="en-IE"/>
              </w:rPr>
              <w:t xml:space="preserve">me or until the Target Instruction Level must be maintained in </w:t>
            </w:r>
            <w:del w:id="532" w:author="Author">
              <w:r w:rsidRPr="00862C5D" w:rsidDel="00CE41BE">
                <w:rPr>
                  <w:color w:val="auto"/>
                  <w:szCs w:val="22"/>
                  <w:lang w:val="en-IE"/>
                </w:rPr>
                <w:delText>accordance</w:delText>
              </w:r>
            </w:del>
            <w:ins w:id="533" w:author="Author">
              <w:r w:rsidR="00CE41BE">
                <w:rPr>
                  <w:color w:val="auto"/>
                  <w:szCs w:val="22"/>
                  <w:lang w:val="en-IE"/>
                </w:rPr>
                <w:t>order to comply</w:t>
              </w:r>
            </w:ins>
            <w:r w:rsidRPr="00862C5D">
              <w:rPr>
                <w:color w:val="auto"/>
                <w:szCs w:val="22"/>
                <w:lang w:val="en-IE"/>
              </w:rPr>
              <w:t xml:space="preserve"> with </w:t>
            </w:r>
            <w:ins w:id="534" w:author="Author">
              <w:r w:rsidR="00CE41BE">
                <w:rPr>
                  <w:color w:val="auto"/>
                  <w:szCs w:val="22"/>
                  <w:lang w:val="en-IE"/>
                </w:rPr>
                <w:t xml:space="preserve">the Generator Unit’s Accepted </w:t>
              </w:r>
            </w:ins>
            <w:r w:rsidRPr="00862C5D">
              <w:rPr>
                <w:color w:val="auto"/>
                <w:szCs w:val="22"/>
                <w:lang w:val="en-IE"/>
              </w:rPr>
              <w:t xml:space="preserve">Technical Offer Data, whichever is later; </w:t>
            </w:r>
          </w:p>
          <w:p w:rsidR="00A050F8" w:rsidRPr="00862C5D" w:rsidRDefault="00A050F8" w:rsidP="001B3EC7">
            <w:pPr>
              <w:pStyle w:val="CERnon-indent"/>
              <w:spacing w:before="60" w:after="60"/>
              <w:rPr>
                <w:color w:val="auto"/>
                <w:szCs w:val="22"/>
                <w:lang w:val="en-IE"/>
              </w:rPr>
            </w:pPr>
            <w:r w:rsidRPr="00862C5D">
              <w:rPr>
                <w:b/>
                <w:color w:val="auto"/>
                <w:szCs w:val="22"/>
                <w:lang w:val="en-IE"/>
              </w:rPr>
              <w:t>Step 2</w:t>
            </w:r>
            <w:r w:rsidRPr="00862C5D">
              <w:rPr>
                <w:color w:val="auto"/>
                <w:szCs w:val="22"/>
                <w:lang w:val="en-IE"/>
              </w:rPr>
              <w:t xml:space="preserve">: with </w:t>
            </w:r>
            <w:r w:rsidR="001B3EC7" w:rsidRPr="00862C5D">
              <w:rPr>
                <w:color w:val="auto"/>
                <w:szCs w:val="22"/>
                <w:lang w:val="en-IE"/>
              </w:rPr>
              <w:t xml:space="preserve">the </w:t>
            </w:r>
            <w:r w:rsidRPr="00862C5D">
              <w:rPr>
                <w:color w:val="auto"/>
                <w:szCs w:val="22"/>
                <w:lang w:val="en-IE"/>
              </w:rPr>
              <w:t xml:space="preserve">Instruction Effective Time set </w:t>
            </w:r>
            <w:r w:rsidR="001B3EC7" w:rsidRPr="00862C5D">
              <w:rPr>
                <w:color w:val="auto"/>
                <w:szCs w:val="22"/>
                <w:lang w:val="en-IE"/>
              </w:rPr>
              <w:t xml:space="preserve">equal to </w:t>
            </w:r>
            <w:r w:rsidRPr="00862C5D">
              <w:rPr>
                <w:color w:val="auto"/>
                <w:szCs w:val="22"/>
                <w:lang w:val="en-IE"/>
              </w:rPr>
              <w:t>the time Step 1 is achieved, adjust Target Instruction Level to Final Physical Notification Quantities</w:t>
            </w:r>
            <w:ins w:id="535" w:author="Author">
              <w:r w:rsidR="00CE41BE">
                <w:rPr>
                  <w:color w:val="auto"/>
                  <w:szCs w:val="22"/>
                  <w:lang w:val="en-IE"/>
                </w:rPr>
                <w:t xml:space="preserve">, or if at the time that profile would have reached the Final Physical Notification Quantities the </w:t>
              </w:r>
              <w:r w:rsidR="00CE41BE" w:rsidRPr="0068632A">
                <w:rPr>
                  <w:color w:val="auto"/>
                  <w:szCs w:val="22"/>
                  <w:lang w:val="en-IE"/>
                </w:rPr>
                <w:t>Physical No</w:t>
              </w:r>
              <w:r w:rsidR="00CE41BE">
                <w:rPr>
                  <w:color w:val="auto"/>
                  <w:szCs w:val="22"/>
                  <w:lang w:val="en-IE"/>
                </w:rPr>
                <w:t xml:space="preserve">tification Instruction Profile associated with a previous SYNC Dispatch Instruction has not achieved Step 1 in accordance with the SYNC Instruction Code entry in </w:t>
              </w:r>
              <w:r w:rsidR="00E179D6" w:rsidRPr="00862C5D">
                <w:rPr>
                  <w:color w:val="auto"/>
                  <w:szCs w:val="22"/>
                  <w:lang w:val="en-IE"/>
                </w:rPr>
                <w:fldChar w:fldCharType="begin"/>
              </w:r>
              <w:r w:rsidR="00CE41BE" w:rsidRPr="00862C5D">
                <w:rPr>
                  <w:color w:val="auto"/>
                  <w:szCs w:val="22"/>
                  <w:lang w:val="en-IE"/>
                </w:rPr>
                <w:instrText xml:space="preserve"> REF _Ref462737828 \h  \* MERGEFORMAT </w:instrText>
              </w:r>
            </w:ins>
            <w:r w:rsidR="00E179D6" w:rsidRPr="00862C5D">
              <w:rPr>
                <w:color w:val="auto"/>
                <w:szCs w:val="22"/>
                <w:lang w:val="en-IE"/>
              </w:rPr>
            </w:r>
            <w:ins w:id="536" w:author="Author">
              <w:r w:rsidR="00E179D6" w:rsidRPr="00862C5D">
                <w:rPr>
                  <w:color w:val="auto"/>
                  <w:szCs w:val="22"/>
                  <w:lang w:val="en-IE"/>
                </w:rPr>
                <w:fldChar w:fldCharType="separate"/>
              </w:r>
              <w:r w:rsidR="00CE41BE" w:rsidRPr="002E3252">
                <w:rPr>
                  <w:lang w:val="en-IE"/>
                </w:rPr>
                <w:t>Table 2</w:t>
              </w:r>
              <w:r w:rsidR="00E179D6" w:rsidRPr="00862C5D">
                <w:rPr>
                  <w:color w:val="auto"/>
                  <w:szCs w:val="22"/>
                  <w:lang w:val="en-IE"/>
                </w:rPr>
                <w:fldChar w:fldCharType="end"/>
              </w:r>
              <w:r w:rsidR="00CE41BE">
                <w:rPr>
                  <w:color w:val="auto"/>
                  <w:szCs w:val="22"/>
                  <w:lang w:val="en-IE"/>
                </w:rPr>
                <w:t xml:space="preserve">, then adjust Target Instruction Level to the </w:t>
              </w:r>
              <w:r w:rsidR="00CE41BE" w:rsidRPr="0068632A">
                <w:rPr>
                  <w:color w:val="auto"/>
                  <w:szCs w:val="22"/>
                  <w:lang w:val="en-IE"/>
                </w:rPr>
                <w:t>Physical No</w:t>
              </w:r>
              <w:r w:rsidR="00CE41BE">
                <w:rPr>
                  <w:color w:val="auto"/>
                  <w:szCs w:val="22"/>
                  <w:lang w:val="en-IE"/>
                </w:rPr>
                <w:t>tification Instruction Profile associated with the SYNC Dispatch Instruction</w:t>
              </w:r>
            </w:ins>
            <w:r w:rsidRPr="00862C5D">
              <w:rPr>
                <w:color w:val="auto"/>
                <w:szCs w:val="22"/>
                <w:lang w:val="en-IE"/>
              </w:rPr>
              <w:t>; however if a new Dispatch Instruction is issued by the System Operator with</w:t>
            </w:r>
            <w:r w:rsidR="001B3EC7" w:rsidRPr="00862C5D">
              <w:rPr>
                <w:color w:val="auto"/>
                <w:szCs w:val="22"/>
                <w:lang w:val="en-IE"/>
              </w:rPr>
              <w:t xml:space="preserve"> an</w:t>
            </w:r>
            <w:r w:rsidRPr="00862C5D">
              <w:rPr>
                <w:color w:val="auto"/>
                <w:szCs w:val="22"/>
                <w:lang w:val="en-IE"/>
              </w:rPr>
              <w:t xml:space="preserve"> Instruction Effective Time </w:t>
            </w:r>
            <w:r w:rsidR="001B3EC7" w:rsidRPr="00862C5D">
              <w:rPr>
                <w:color w:val="auto"/>
                <w:szCs w:val="22"/>
                <w:lang w:val="en-IE"/>
              </w:rPr>
              <w:t xml:space="preserve">equal to or </w:t>
            </w:r>
            <w:r w:rsidRPr="00862C5D">
              <w:rPr>
                <w:color w:val="auto"/>
                <w:szCs w:val="22"/>
                <w:lang w:val="en-IE"/>
              </w:rPr>
              <w:t xml:space="preserve">before the time Step 1 is achieved, profile the new </w:t>
            </w:r>
            <w:r w:rsidRPr="00862C5D">
              <w:rPr>
                <w:color w:val="auto"/>
                <w:szCs w:val="22"/>
                <w:lang w:val="en-IE"/>
              </w:rPr>
              <w:lastRenderedPageBreak/>
              <w:t xml:space="preserve">Dispatch Instruction as per </w:t>
            </w:r>
            <w:fldSimple w:instr=" REF _Ref460401687 \h  \* MERGEFORMAT ">
              <w:r w:rsidR="002E3252" w:rsidRPr="002E3252">
                <w:rPr>
                  <w:lang w:val="en-IE"/>
                </w:rPr>
                <w:t xml:space="preserve">Table </w:t>
              </w:r>
              <w:r w:rsidR="002E3252" w:rsidRPr="002E3252">
                <w:rPr>
                  <w:noProof/>
                  <w:lang w:val="en-IE"/>
                </w:rPr>
                <w:t>1</w:t>
              </w:r>
            </w:fldSimple>
            <w:r w:rsidRPr="00862C5D">
              <w:rPr>
                <w:color w:val="auto"/>
                <w:szCs w:val="22"/>
                <w:lang w:val="en-IE"/>
              </w:rPr>
              <w:t xml:space="preserve"> or </w:t>
            </w:r>
            <w:fldSimple w:instr=" REF _Ref462737828 \h  \* MERGEFORMAT ">
              <w:r w:rsidR="002E3252" w:rsidRPr="002E3252">
                <w:rPr>
                  <w:lang w:val="en-IE"/>
                </w:rPr>
                <w:t>Table 2</w:t>
              </w:r>
            </w:fldSimple>
            <w:r w:rsidRPr="00862C5D">
              <w:rPr>
                <w:color w:val="auto"/>
                <w:szCs w:val="22"/>
                <w:lang w:val="en-IE"/>
              </w:rPr>
              <w:t xml:space="preserve"> as appropriate.</w:t>
            </w:r>
          </w:p>
        </w:tc>
      </w:tr>
      <w:tr w:rsidR="00A050F8" w:rsidRPr="00862C5D" w:rsidTr="00A050F8">
        <w:tc>
          <w:tcPr>
            <w:tcW w:w="1359" w:type="dxa"/>
          </w:tcPr>
          <w:p w:rsidR="00A050F8" w:rsidRPr="00862C5D" w:rsidRDefault="00A050F8" w:rsidP="00A050F8">
            <w:pPr>
              <w:pStyle w:val="CERnon-indent"/>
              <w:spacing w:before="60" w:after="60"/>
              <w:rPr>
                <w:color w:val="auto"/>
                <w:szCs w:val="22"/>
                <w:lang w:val="en-IE"/>
              </w:rPr>
            </w:pPr>
            <w:r w:rsidRPr="00862C5D">
              <w:rPr>
                <w:color w:val="auto"/>
                <w:szCs w:val="22"/>
                <w:lang w:val="en-IE"/>
              </w:rPr>
              <w:lastRenderedPageBreak/>
              <w:t>GOOP</w:t>
            </w:r>
          </w:p>
        </w:tc>
        <w:tc>
          <w:tcPr>
            <w:tcW w:w="1629" w:type="dxa"/>
          </w:tcPr>
          <w:p w:rsidR="00A050F8" w:rsidRPr="00862C5D" w:rsidRDefault="00A050F8" w:rsidP="00A050F8">
            <w:pPr>
              <w:pStyle w:val="CERnon-indent"/>
              <w:spacing w:before="60" w:after="60"/>
              <w:rPr>
                <w:color w:val="auto"/>
                <w:szCs w:val="22"/>
                <w:lang w:val="en-IE"/>
              </w:rPr>
            </w:pPr>
            <w:r w:rsidRPr="00862C5D">
              <w:rPr>
                <w:color w:val="auto"/>
                <w:szCs w:val="22"/>
                <w:lang w:val="en-IE"/>
              </w:rPr>
              <w:t>PGEN</w:t>
            </w:r>
          </w:p>
        </w:tc>
        <w:tc>
          <w:tcPr>
            <w:tcW w:w="6120" w:type="dxa"/>
          </w:tcPr>
          <w:p w:rsidR="00A050F8" w:rsidRPr="00862C5D" w:rsidRDefault="00A050F8" w:rsidP="00A050F8">
            <w:pPr>
              <w:pStyle w:val="CERnon-indent"/>
              <w:spacing w:before="60" w:after="60"/>
              <w:rPr>
                <w:color w:val="auto"/>
                <w:szCs w:val="22"/>
                <w:lang w:val="en-IE"/>
              </w:rPr>
            </w:pPr>
            <w:r w:rsidRPr="00862C5D">
              <w:rPr>
                <w:b/>
                <w:color w:val="auto"/>
                <w:szCs w:val="22"/>
                <w:lang w:val="en-IE"/>
              </w:rPr>
              <w:t>Step 1</w:t>
            </w:r>
            <w:r w:rsidRPr="00862C5D">
              <w:rPr>
                <w:color w:val="auto"/>
                <w:szCs w:val="22"/>
                <w:lang w:val="en-IE"/>
              </w:rPr>
              <w:t xml:space="preserve">: Instruct positive Output from a Pumped Storage Unit </w:t>
            </w:r>
            <w:r w:rsidR="000416F1" w:rsidRPr="00862C5D">
              <w:rPr>
                <w:color w:val="auto"/>
                <w:szCs w:val="22"/>
                <w:lang w:val="en-IE"/>
              </w:rPr>
              <w:t xml:space="preserve">or a Battery Storage Unit </w:t>
            </w:r>
            <w:r w:rsidRPr="00862C5D">
              <w:rPr>
                <w:color w:val="auto"/>
                <w:szCs w:val="22"/>
                <w:lang w:val="en-IE"/>
              </w:rPr>
              <w:t>at the specified Instruction Effective Time and Adjust the Generator Unit Output to the specified Target Instruction Level until a specified Effective Until T</w:t>
            </w:r>
            <w:r w:rsidR="00D51860" w:rsidRPr="00862C5D">
              <w:rPr>
                <w:color w:val="auto"/>
                <w:szCs w:val="22"/>
                <w:lang w:val="en-IE"/>
              </w:rPr>
              <w:t>i</w:t>
            </w:r>
            <w:r w:rsidRPr="00862C5D">
              <w:rPr>
                <w:color w:val="auto"/>
                <w:szCs w:val="22"/>
                <w:lang w:val="en-IE"/>
              </w:rPr>
              <w:t xml:space="preserve">me or until the Target Instruction Level must be maintained in </w:t>
            </w:r>
            <w:del w:id="537" w:author="Author">
              <w:r w:rsidRPr="00862C5D" w:rsidDel="00CE41BE">
                <w:rPr>
                  <w:color w:val="auto"/>
                  <w:szCs w:val="22"/>
                  <w:lang w:val="en-IE"/>
                </w:rPr>
                <w:delText>accordance</w:delText>
              </w:r>
            </w:del>
            <w:ins w:id="538" w:author="Author">
              <w:r w:rsidR="00CE41BE">
                <w:rPr>
                  <w:color w:val="auto"/>
                  <w:szCs w:val="22"/>
                  <w:lang w:val="en-IE"/>
                </w:rPr>
                <w:t>order to comply</w:t>
              </w:r>
            </w:ins>
            <w:r w:rsidRPr="00862C5D">
              <w:rPr>
                <w:color w:val="auto"/>
                <w:szCs w:val="22"/>
                <w:lang w:val="en-IE"/>
              </w:rPr>
              <w:t xml:space="preserve"> with </w:t>
            </w:r>
            <w:ins w:id="539" w:author="Author">
              <w:r w:rsidR="00CE41BE">
                <w:rPr>
                  <w:color w:val="auto"/>
                  <w:szCs w:val="22"/>
                  <w:lang w:val="en-IE"/>
                </w:rPr>
                <w:t xml:space="preserve">the Generator Unit’s Accepted </w:t>
              </w:r>
            </w:ins>
            <w:r w:rsidRPr="00862C5D">
              <w:rPr>
                <w:color w:val="auto"/>
                <w:szCs w:val="22"/>
                <w:lang w:val="en-IE"/>
              </w:rPr>
              <w:t xml:space="preserve">Technical Offer Data, whichever is later; </w:t>
            </w:r>
          </w:p>
          <w:p w:rsidR="00A050F8" w:rsidRPr="00862C5D" w:rsidRDefault="00A050F8" w:rsidP="001B3EC7">
            <w:pPr>
              <w:pStyle w:val="CERnon-indent"/>
              <w:spacing w:before="60" w:after="60"/>
              <w:rPr>
                <w:color w:val="auto"/>
                <w:szCs w:val="22"/>
                <w:lang w:val="en-IE"/>
              </w:rPr>
            </w:pPr>
            <w:r w:rsidRPr="00862C5D">
              <w:rPr>
                <w:b/>
                <w:color w:val="auto"/>
                <w:szCs w:val="22"/>
                <w:lang w:val="en-IE"/>
              </w:rPr>
              <w:t>Step 2</w:t>
            </w:r>
            <w:r w:rsidRPr="00862C5D">
              <w:rPr>
                <w:color w:val="auto"/>
                <w:szCs w:val="22"/>
                <w:lang w:val="en-IE"/>
              </w:rPr>
              <w:t xml:space="preserve">: with </w:t>
            </w:r>
            <w:r w:rsidR="001B3EC7" w:rsidRPr="00862C5D">
              <w:rPr>
                <w:color w:val="auto"/>
                <w:szCs w:val="22"/>
                <w:lang w:val="en-IE"/>
              </w:rPr>
              <w:t xml:space="preserve">the </w:t>
            </w:r>
            <w:r w:rsidRPr="00862C5D">
              <w:rPr>
                <w:color w:val="auto"/>
                <w:szCs w:val="22"/>
                <w:lang w:val="en-IE"/>
              </w:rPr>
              <w:t xml:space="preserve">Instruction Effective Time set </w:t>
            </w:r>
            <w:r w:rsidR="001B3EC7" w:rsidRPr="00862C5D">
              <w:rPr>
                <w:color w:val="auto"/>
                <w:szCs w:val="22"/>
                <w:lang w:val="en-IE"/>
              </w:rPr>
              <w:t xml:space="preserve">equal to </w:t>
            </w:r>
            <w:r w:rsidRPr="00862C5D">
              <w:rPr>
                <w:color w:val="auto"/>
                <w:szCs w:val="22"/>
                <w:lang w:val="en-IE"/>
              </w:rPr>
              <w:t>the time Step 1 is achieved, adjust Target Instruction Level to Final Physical Notification Quantities</w:t>
            </w:r>
            <w:ins w:id="540" w:author="Author">
              <w:r w:rsidR="00CE41BE">
                <w:rPr>
                  <w:color w:val="auto"/>
                  <w:szCs w:val="22"/>
                  <w:lang w:val="en-IE"/>
                </w:rPr>
                <w:t xml:space="preserve">, or if at the time that profile would have reached the Final Physical Notification Quantities the </w:t>
              </w:r>
              <w:r w:rsidR="00CE41BE" w:rsidRPr="0068632A">
                <w:rPr>
                  <w:color w:val="auto"/>
                  <w:szCs w:val="22"/>
                  <w:lang w:val="en-IE"/>
                </w:rPr>
                <w:t>Physical No</w:t>
              </w:r>
              <w:r w:rsidR="00CE41BE">
                <w:rPr>
                  <w:color w:val="auto"/>
                  <w:szCs w:val="22"/>
                  <w:lang w:val="en-IE"/>
                </w:rPr>
                <w:t xml:space="preserve">tification Instruction Profile associated with a previous SYNC Dispatch Instruction has not achieved Step 1 in accordance with the SYNC Instruction Code entry in </w:t>
              </w:r>
              <w:r w:rsidR="00E179D6" w:rsidRPr="00862C5D">
                <w:rPr>
                  <w:color w:val="auto"/>
                  <w:szCs w:val="22"/>
                  <w:lang w:val="en-IE"/>
                </w:rPr>
                <w:fldChar w:fldCharType="begin"/>
              </w:r>
              <w:r w:rsidR="00CE41BE" w:rsidRPr="00862C5D">
                <w:rPr>
                  <w:color w:val="auto"/>
                  <w:szCs w:val="22"/>
                  <w:lang w:val="en-IE"/>
                </w:rPr>
                <w:instrText xml:space="preserve"> REF _Ref462737828 \h  \* MERGEFORMAT </w:instrText>
              </w:r>
            </w:ins>
            <w:r w:rsidR="00E179D6" w:rsidRPr="00862C5D">
              <w:rPr>
                <w:color w:val="auto"/>
                <w:szCs w:val="22"/>
                <w:lang w:val="en-IE"/>
              </w:rPr>
            </w:r>
            <w:ins w:id="541" w:author="Author">
              <w:r w:rsidR="00E179D6" w:rsidRPr="00862C5D">
                <w:rPr>
                  <w:color w:val="auto"/>
                  <w:szCs w:val="22"/>
                  <w:lang w:val="en-IE"/>
                </w:rPr>
                <w:fldChar w:fldCharType="separate"/>
              </w:r>
              <w:r w:rsidR="00CE41BE" w:rsidRPr="002E3252">
                <w:rPr>
                  <w:lang w:val="en-IE"/>
                </w:rPr>
                <w:t>Table 2</w:t>
              </w:r>
              <w:r w:rsidR="00E179D6" w:rsidRPr="00862C5D">
                <w:rPr>
                  <w:color w:val="auto"/>
                  <w:szCs w:val="22"/>
                  <w:lang w:val="en-IE"/>
                </w:rPr>
                <w:fldChar w:fldCharType="end"/>
              </w:r>
              <w:r w:rsidR="00CE41BE">
                <w:rPr>
                  <w:color w:val="auto"/>
                  <w:szCs w:val="22"/>
                  <w:lang w:val="en-IE"/>
                </w:rPr>
                <w:t xml:space="preserve">, then adjust Target Instruction Level to the </w:t>
              </w:r>
              <w:r w:rsidR="00CE41BE" w:rsidRPr="0068632A">
                <w:rPr>
                  <w:color w:val="auto"/>
                  <w:szCs w:val="22"/>
                  <w:lang w:val="en-IE"/>
                </w:rPr>
                <w:t>Physical No</w:t>
              </w:r>
              <w:r w:rsidR="00CE41BE">
                <w:rPr>
                  <w:color w:val="auto"/>
                  <w:szCs w:val="22"/>
                  <w:lang w:val="en-IE"/>
                </w:rPr>
                <w:t>tification Instruction Profile associated with the SYNC Dispatch Instruction</w:t>
              </w:r>
            </w:ins>
            <w:r w:rsidRPr="00862C5D">
              <w:rPr>
                <w:color w:val="auto"/>
                <w:szCs w:val="22"/>
                <w:lang w:val="en-IE"/>
              </w:rPr>
              <w:t xml:space="preserve">; however if a new Dispatch Instruction is issued by the System Operator with </w:t>
            </w:r>
            <w:r w:rsidR="001B3EC7" w:rsidRPr="00862C5D">
              <w:rPr>
                <w:color w:val="auto"/>
                <w:szCs w:val="22"/>
                <w:lang w:val="en-IE"/>
              </w:rPr>
              <w:t xml:space="preserve">an </w:t>
            </w:r>
            <w:r w:rsidRPr="00862C5D">
              <w:rPr>
                <w:color w:val="auto"/>
                <w:szCs w:val="22"/>
                <w:lang w:val="en-IE"/>
              </w:rPr>
              <w:t xml:space="preserve">Instruction Effective Time </w:t>
            </w:r>
            <w:r w:rsidR="001B3EC7" w:rsidRPr="00862C5D">
              <w:rPr>
                <w:color w:val="auto"/>
                <w:szCs w:val="22"/>
                <w:lang w:val="en-IE"/>
              </w:rPr>
              <w:t xml:space="preserve">equal to </w:t>
            </w:r>
            <w:r w:rsidRPr="00862C5D">
              <w:rPr>
                <w:color w:val="auto"/>
                <w:szCs w:val="22"/>
                <w:lang w:val="en-IE"/>
              </w:rPr>
              <w:t xml:space="preserve">or before the time Step 1 is achieved, profile the new Dispatch Instruction as per </w:t>
            </w:r>
            <w:fldSimple w:instr=" REF _Ref460401687 \h  \* MERGEFORMAT ">
              <w:r w:rsidR="002E3252" w:rsidRPr="002E3252">
                <w:rPr>
                  <w:lang w:val="en-IE"/>
                </w:rPr>
                <w:t xml:space="preserve">Table </w:t>
              </w:r>
              <w:r w:rsidR="002E3252" w:rsidRPr="002E3252">
                <w:rPr>
                  <w:noProof/>
                  <w:lang w:val="en-IE"/>
                </w:rPr>
                <w:t>1</w:t>
              </w:r>
            </w:fldSimple>
            <w:r w:rsidRPr="00862C5D">
              <w:rPr>
                <w:color w:val="auto"/>
                <w:szCs w:val="22"/>
                <w:lang w:val="en-IE"/>
              </w:rPr>
              <w:t xml:space="preserve"> or </w:t>
            </w:r>
            <w:fldSimple w:instr=" REF _Ref462737828 \h  \* MERGEFORMAT ">
              <w:r w:rsidR="002E3252" w:rsidRPr="002E3252">
                <w:rPr>
                  <w:lang w:val="en-IE"/>
                </w:rPr>
                <w:t>Table 2</w:t>
              </w:r>
            </w:fldSimple>
            <w:r w:rsidRPr="00862C5D">
              <w:rPr>
                <w:color w:val="auto"/>
                <w:szCs w:val="22"/>
                <w:lang w:val="en-IE"/>
              </w:rPr>
              <w:t xml:space="preserve"> as appropriate.</w:t>
            </w:r>
          </w:p>
        </w:tc>
      </w:tr>
      <w:tr w:rsidR="00A050F8" w:rsidRPr="00862C5D" w:rsidTr="00A050F8">
        <w:tc>
          <w:tcPr>
            <w:tcW w:w="1359" w:type="dxa"/>
          </w:tcPr>
          <w:p w:rsidR="00A050F8" w:rsidRPr="00862C5D" w:rsidRDefault="00A050F8" w:rsidP="00A050F8">
            <w:pPr>
              <w:pStyle w:val="CERnon-indent"/>
              <w:spacing w:before="60" w:after="60"/>
              <w:rPr>
                <w:color w:val="auto"/>
                <w:szCs w:val="22"/>
                <w:lang w:val="en-IE"/>
              </w:rPr>
            </w:pPr>
            <w:r w:rsidRPr="00862C5D">
              <w:rPr>
                <w:color w:val="auto"/>
                <w:szCs w:val="22"/>
                <w:lang w:val="en-IE"/>
              </w:rPr>
              <w:t>MXON</w:t>
            </w:r>
          </w:p>
        </w:tc>
        <w:tc>
          <w:tcPr>
            <w:tcW w:w="1629" w:type="dxa"/>
          </w:tcPr>
          <w:p w:rsidR="00A050F8" w:rsidRPr="00862C5D" w:rsidRDefault="00A050F8" w:rsidP="00A050F8">
            <w:pPr>
              <w:pStyle w:val="CERnon-indent"/>
              <w:spacing w:before="60" w:after="60"/>
              <w:rPr>
                <w:color w:val="auto"/>
                <w:szCs w:val="22"/>
                <w:lang w:val="en-IE"/>
              </w:rPr>
            </w:pPr>
            <w:r w:rsidRPr="00862C5D">
              <w:rPr>
                <w:color w:val="auto"/>
                <w:szCs w:val="22"/>
                <w:lang w:val="en-IE"/>
              </w:rPr>
              <w:t>n/a</w:t>
            </w:r>
          </w:p>
        </w:tc>
        <w:tc>
          <w:tcPr>
            <w:tcW w:w="6120" w:type="dxa"/>
          </w:tcPr>
          <w:p w:rsidR="00A050F8" w:rsidRPr="00862C5D" w:rsidRDefault="00A050F8" w:rsidP="00A050F8">
            <w:pPr>
              <w:pStyle w:val="CERnon-indent"/>
              <w:spacing w:before="60" w:after="60"/>
              <w:rPr>
                <w:color w:val="auto"/>
                <w:szCs w:val="22"/>
                <w:lang w:val="en-IE"/>
              </w:rPr>
            </w:pPr>
            <w:r w:rsidRPr="00862C5D">
              <w:rPr>
                <w:b/>
                <w:color w:val="auto"/>
                <w:szCs w:val="22"/>
                <w:lang w:val="en-IE"/>
              </w:rPr>
              <w:t>Step 1</w:t>
            </w:r>
            <w:r w:rsidRPr="00862C5D">
              <w:rPr>
                <w:color w:val="auto"/>
                <w:szCs w:val="22"/>
                <w:lang w:val="en-IE"/>
              </w:rPr>
              <w:t>: Instruction to a Generator Unit to adjust its Output to the registered Short Term Maximisation Capability at the specified Instruction Effective Time until a specified Effective Until T</w:t>
            </w:r>
            <w:r w:rsidR="00D51860" w:rsidRPr="00862C5D">
              <w:rPr>
                <w:color w:val="auto"/>
                <w:szCs w:val="22"/>
                <w:lang w:val="en-IE"/>
              </w:rPr>
              <w:t>i</w:t>
            </w:r>
            <w:r w:rsidRPr="00862C5D">
              <w:rPr>
                <w:color w:val="auto"/>
                <w:szCs w:val="22"/>
                <w:lang w:val="en-IE"/>
              </w:rPr>
              <w:t xml:space="preserve">me or until the Target Instruction Level must be maintained in </w:t>
            </w:r>
            <w:del w:id="542" w:author="Author">
              <w:r w:rsidRPr="00862C5D" w:rsidDel="00CE41BE">
                <w:rPr>
                  <w:color w:val="auto"/>
                  <w:szCs w:val="22"/>
                  <w:lang w:val="en-IE"/>
                </w:rPr>
                <w:delText>accordance</w:delText>
              </w:r>
            </w:del>
            <w:ins w:id="543" w:author="Author">
              <w:r w:rsidR="00CE41BE">
                <w:rPr>
                  <w:color w:val="auto"/>
                  <w:szCs w:val="22"/>
                  <w:lang w:val="en-IE"/>
                </w:rPr>
                <w:t>order to comply</w:t>
              </w:r>
            </w:ins>
            <w:r w:rsidRPr="00862C5D">
              <w:rPr>
                <w:color w:val="auto"/>
                <w:szCs w:val="22"/>
                <w:lang w:val="en-IE"/>
              </w:rPr>
              <w:t xml:space="preserve"> with </w:t>
            </w:r>
            <w:ins w:id="544" w:author="Author">
              <w:r w:rsidR="00CE41BE">
                <w:rPr>
                  <w:color w:val="auto"/>
                  <w:szCs w:val="22"/>
                  <w:lang w:val="en-IE"/>
                </w:rPr>
                <w:t xml:space="preserve">the Generator Unit’s Accepted </w:t>
              </w:r>
            </w:ins>
            <w:r w:rsidRPr="00862C5D">
              <w:rPr>
                <w:color w:val="auto"/>
                <w:szCs w:val="22"/>
                <w:lang w:val="en-IE"/>
              </w:rPr>
              <w:t>Technical Offer Data, whichever is later;</w:t>
            </w:r>
          </w:p>
          <w:p w:rsidR="00A050F8" w:rsidRPr="00862C5D" w:rsidRDefault="00A050F8" w:rsidP="001B3EC7">
            <w:pPr>
              <w:pStyle w:val="CERnon-indent"/>
              <w:spacing w:before="60" w:after="60"/>
              <w:rPr>
                <w:color w:val="auto"/>
                <w:szCs w:val="22"/>
                <w:lang w:val="en-IE"/>
              </w:rPr>
            </w:pPr>
            <w:r w:rsidRPr="00862C5D">
              <w:rPr>
                <w:b/>
                <w:color w:val="auto"/>
                <w:szCs w:val="22"/>
                <w:lang w:val="en-IE"/>
              </w:rPr>
              <w:t>Step 2</w:t>
            </w:r>
            <w:r w:rsidRPr="00862C5D">
              <w:rPr>
                <w:color w:val="auto"/>
                <w:szCs w:val="22"/>
                <w:lang w:val="en-IE"/>
              </w:rPr>
              <w:t xml:space="preserve">: with </w:t>
            </w:r>
            <w:r w:rsidR="001B3EC7" w:rsidRPr="00862C5D">
              <w:rPr>
                <w:color w:val="auto"/>
                <w:szCs w:val="22"/>
                <w:lang w:val="en-IE"/>
              </w:rPr>
              <w:t xml:space="preserve">the </w:t>
            </w:r>
            <w:r w:rsidRPr="00862C5D">
              <w:rPr>
                <w:color w:val="auto"/>
                <w:szCs w:val="22"/>
                <w:lang w:val="en-IE"/>
              </w:rPr>
              <w:t xml:space="preserve">Instruction Effective Time set </w:t>
            </w:r>
            <w:r w:rsidR="001B3EC7" w:rsidRPr="00862C5D">
              <w:rPr>
                <w:color w:val="auto"/>
                <w:szCs w:val="22"/>
                <w:lang w:val="en-IE"/>
              </w:rPr>
              <w:t xml:space="preserve">equal to </w:t>
            </w:r>
            <w:r w:rsidRPr="00862C5D">
              <w:rPr>
                <w:color w:val="auto"/>
                <w:szCs w:val="22"/>
                <w:lang w:val="en-IE"/>
              </w:rPr>
              <w:t>the time Step 1 is achieved, adjust Target Instruction Level to Final Physical Notification Quantities</w:t>
            </w:r>
            <w:ins w:id="545" w:author="Author">
              <w:r w:rsidR="00CE41BE">
                <w:rPr>
                  <w:color w:val="auto"/>
                  <w:szCs w:val="22"/>
                  <w:lang w:val="en-IE"/>
                </w:rPr>
                <w:t xml:space="preserve">, or if at the time that profile would have reached the Final Physical Notification Quantities the </w:t>
              </w:r>
              <w:r w:rsidR="00CE41BE" w:rsidRPr="0068632A">
                <w:rPr>
                  <w:color w:val="auto"/>
                  <w:szCs w:val="22"/>
                  <w:lang w:val="en-IE"/>
                </w:rPr>
                <w:t>Physical No</w:t>
              </w:r>
              <w:r w:rsidR="00CE41BE">
                <w:rPr>
                  <w:color w:val="auto"/>
                  <w:szCs w:val="22"/>
                  <w:lang w:val="en-IE"/>
                </w:rPr>
                <w:t xml:space="preserve">tification Instruction Profile associated with a previous SYNC Dispatch Instruction has not achieved Step 1 in accordance with the SYNC Instruction Code entry in </w:t>
              </w:r>
              <w:r w:rsidR="00E179D6" w:rsidRPr="00862C5D">
                <w:rPr>
                  <w:color w:val="auto"/>
                  <w:szCs w:val="22"/>
                  <w:lang w:val="en-IE"/>
                </w:rPr>
                <w:fldChar w:fldCharType="begin"/>
              </w:r>
              <w:r w:rsidR="00CE41BE" w:rsidRPr="00862C5D">
                <w:rPr>
                  <w:color w:val="auto"/>
                  <w:szCs w:val="22"/>
                  <w:lang w:val="en-IE"/>
                </w:rPr>
                <w:instrText xml:space="preserve"> REF _Ref462737828 \h  \* MERGEFORMAT </w:instrText>
              </w:r>
            </w:ins>
            <w:r w:rsidR="00E179D6" w:rsidRPr="00862C5D">
              <w:rPr>
                <w:color w:val="auto"/>
                <w:szCs w:val="22"/>
                <w:lang w:val="en-IE"/>
              </w:rPr>
            </w:r>
            <w:ins w:id="546" w:author="Author">
              <w:r w:rsidR="00E179D6" w:rsidRPr="00862C5D">
                <w:rPr>
                  <w:color w:val="auto"/>
                  <w:szCs w:val="22"/>
                  <w:lang w:val="en-IE"/>
                </w:rPr>
                <w:fldChar w:fldCharType="separate"/>
              </w:r>
              <w:r w:rsidR="00CE41BE" w:rsidRPr="002E3252">
                <w:rPr>
                  <w:lang w:val="en-IE"/>
                </w:rPr>
                <w:t>Table 2</w:t>
              </w:r>
              <w:r w:rsidR="00E179D6" w:rsidRPr="00862C5D">
                <w:rPr>
                  <w:color w:val="auto"/>
                  <w:szCs w:val="22"/>
                  <w:lang w:val="en-IE"/>
                </w:rPr>
                <w:fldChar w:fldCharType="end"/>
              </w:r>
              <w:r w:rsidR="00CE41BE">
                <w:rPr>
                  <w:color w:val="auto"/>
                  <w:szCs w:val="22"/>
                  <w:lang w:val="en-IE"/>
                </w:rPr>
                <w:t xml:space="preserve">, then adjust Target Instruction Level to the </w:t>
              </w:r>
              <w:r w:rsidR="00CE41BE" w:rsidRPr="0068632A">
                <w:rPr>
                  <w:color w:val="auto"/>
                  <w:szCs w:val="22"/>
                  <w:lang w:val="en-IE"/>
                </w:rPr>
                <w:t>Physical No</w:t>
              </w:r>
              <w:r w:rsidR="00CE41BE">
                <w:rPr>
                  <w:color w:val="auto"/>
                  <w:szCs w:val="22"/>
                  <w:lang w:val="en-IE"/>
                </w:rPr>
                <w:t>tification Instruction Profile associated with the SYNC Dispatch Instruction</w:t>
              </w:r>
            </w:ins>
            <w:r w:rsidRPr="00862C5D">
              <w:rPr>
                <w:color w:val="auto"/>
                <w:szCs w:val="22"/>
                <w:lang w:val="en-IE"/>
              </w:rPr>
              <w:t xml:space="preserve">; however if a new Dispatch Instruction is issued by the System Operator with </w:t>
            </w:r>
            <w:r w:rsidR="001B3EC7" w:rsidRPr="00862C5D">
              <w:rPr>
                <w:color w:val="auto"/>
                <w:szCs w:val="22"/>
                <w:lang w:val="en-IE"/>
              </w:rPr>
              <w:t xml:space="preserve">an </w:t>
            </w:r>
            <w:r w:rsidRPr="00862C5D">
              <w:rPr>
                <w:color w:val="auto"/>
                <w:szCs w:val="22"/>
                <w:lang w:val="en-IE"/>
              </w:rPr>
              <w:t xml:space="preserve">Instruction Effective Time </w:t>
            </w:r>
            <w:r w:rsidR="001B3EC7" w:rsidRPr="00862C5D">
              <w:rPr>
                <w:color w:val="auto"/>
                <w:szCs w:val="22"/>
                <w:lang w:val="en-IE"/>
              </w:rPr>
              <w:t xml:space="preserve">equal to </w:t>
            </w:r>
            <w:r w:rsidRPr="00862C5D">
              <w:rPr>
                <w:color w:val="auto"/>
                <w:szCs w:val="22"/>
                <w:lang w:val="en-IE"/>
              </w:rPr>
              <w:t xml:space="preserve">or before the time Step 1 is achieved, profile the new Dispatch Instruction as per </w:t>
            </w:r>
            <w:fldSimple w:instr=" REF _Ref460401687 \h  \* MERGEFORMAT ">
              <w:r w:rsidR="002E3252" w:rsidRPr="002E3252">
                <w:rPr>
                  <w:lang w:val="en-IE"/>
                </w:rPr>
                <w:t xml:space="preserve">Table </w:t>
              </w:r>
              <w:r w:rsidR="002E3252" w:rsidRPr="002E3252">
                <w:rPr>
                  <w:noProof/>
                  <w:lang w:val="en-IE"/>
                </w:rPr>
                <w:t>1</w:t>
              </w:r>
            </w:fldSimple>
            <w:r w:rsidRPr="00862C5D">
              <w:rPr>
                <w:color w:val="auto"/>
                <w:szCs w:val="22"/>
                <w:lang w:val="en-IE"/>
              </w:rPr>
              <w:t xml:space="preserve"> or </w:t>
            </w:r>
            <w:fldSimple w:instr=" REF _Ref462737828 \h  \* MERGEFORMAT ">
              <w:r w:rsidR="002E3252" w:rsidRPr="002E3252">
                <w:rPr>
                  <w:lang w:val="en-IE"/>
                </w:rPr>
                <w:t>Table 2</w:t>
              </w:r>
            </w:fldSimple>
            <w:r w:rsidRPr="00862C5D">
              <w:rPr>
                <w:color w:val="auto"/>
                <w:szCs w:val="22"/>
                <w:lang w:val="en-IE"/>
              </w:rPr>
              <w:t xml:space="preserve"> as appropriate.</w:t>
            </w:r>
          </w:p>
        </w:tc>
      </w:tr>
      <w:tr w:rsidR="00A050F8" w:rsidRPr="00862C5D" w:rsidTr="00A050F8">
        <w:tc>
          <w:tcPr>
            <w:tcW w:w="1359" w:type="dxa"/>
          </w:tcPr>
          <w:p w:rsidR="00A050F8" w:rsidRPr="00862C5D" w:rsidRDefault="00A050F8" w:rsidP="00A050F8">
            <w:pPr>
              <w:pStyle w:val="CERnon-indent"/>
              <w:spacing w:before="60" w:after="60"/>
              <w:rPr>
                <w:color w:val="auto"/>
                <w:szCs w:val="22"/>
                <w:lang w:val="en-IE"/>
              </w:rPr>
            </w:pPr>
            <w:r w:rsidRPr="00862C5D">
              <w:rPr>
                <w:color w:val="auto"/>
                <w:szCs w:val="22"/>
                <w:lang w:val="en-IE"/>
              </w:rPr>
              <w:t>MXOF</w:t>
            </w:r>
          </w:p>
        </w:tc>
        <w:tc>
          <w:tcPr>
            <w:tcW w:w="1629" w:type="dxa"/>
          </w:tcPr>
          <w:p w:rsidR="00A050F8" w:rsidRPr="00862C5D" w:rsidRDefault="00A050F8" w:rsidP="00A050F8">
            <w:pPr>
              <w:pStyle w:val="CERnon-indent"/>
              <w:spacing w:before="60" w:after="60"/>
              <w:rPr>
                <w:color w:val="auto"/>
                <w:szCs w:val="22"/>
                <w:lang w:val="en-IE"/>
              </w:rPr>
            </w:pPr>
            <w:r w:rsidRPr="00862C5D">
              <w:rPr>
                <w:color w:val="auto"/>
                <w:szCs w:val="22"/>
                <w:lang w:val="en-IE"/>
              </w:rPr>
              <w:t>n/a</w:t>
            </w:r>
          </w:p>
        </w:tc>
        <w:tc>
          <w:tcPr>
            <w:tcW w:w="6120" w:type="dxa"/>
          </w:tcPr>
          <w:p w:rsidR="00A050F8" w:rsidRPr="00862C5D" w:rsidRDefault="00A050F8" w:rsidP="00A050F8">
            <w:pPr>
              <w:pStyle w:val="CERnon-indent"/>
              <w:spacing w:before="60" w:after="60"/>
              <w:rPr>
                <w:color w:val="auto"/>
                <w:szCs w:val="22"/>
                <w:lang w:val="en-IE"/>
              </w:rPr>
            </w:pPr>
            <w:r w:rsidRPr="00862C5D">
              <w:rPr>
                <w:b/>
                <w:color w:val="auto"/>
                <w:szCs w:val="22"/>
                <w:lang w:val="en-IE"/>
              </w:rPr>
              <w:t>Step 1</w:t>
            </w:r>
            <w:r w:rsidRPr="00862C5D">
              <w:rPr>
                <w:color w:val="auto"/>
                <w:szCs w:val="22"/>
                <w:lang w:val="en-IE"/>
              </w:rPr>
              <w:t xml:space="preserve">: Instruction to de-activate a Maximisation Instruction at the specified Instruction Effective Time and adjust the Generator Unit Output to MWOF issued with MXOF or the last valid MWOF prior to the Maximisation instruction until </w:t>
            </w:r>
            <w:r w:rsidRPr="00862C5D">
              <w:rPr>
                <w:color w:val="auto"/>
                <w:szCs w:val="22"/>
                <w:lang w:val="en-IE"/>
              </w:rPr>
              <w:lastRenderedPageBreak/>
              <w:t>specified Effective Until T</w:t>
            </w:r>
            <w:r w:rsidR="00D51860" w:rsidRPr="00862C5D">
              <w:rPr>
                <w:color w:val="auto"/>
                <w:szCs w:val="22"/>
                <w:lang w:val="en-IE"/>
              </w:rPr>
              <w:t>i</w:t>
            </w:r>
            <w:r w:rsidRPr="00862C5D">
              <w:rPr>
                <w:color w:val="auto"/>
                <w:szCs w:val="22"/>
                <w:lang w:val="en-IE"/>
              </w:rPr>
              <w:t xml:space="preserve">me or until the Target Instruction Level must be maintained in </w:t>
            </w:r>
            <w:del w:id="547" w:author="Author">
              <w:r w:rsidRPr="00862C5D" w:rsidDel="002D440A">
                <w:rPr>
                  <w:color w:val="auto"/>
                  <w:szCs w:val="22"/>
                  <w:lang w:val="en-IE"/>
                </w:rPr>
                <w:delText>accordance</w:delText>
              </w:r>
            </w:del>
            <w:ins w:id="548" w:author="Author">
              <w:r w:rsidR="002D440A">
                <w:rPr>
                  <w:color w:val="auto"/>
                  <w:szCs w:val="22"/>
                  <w:lang w:val="en-IE"/>
                </w:rPr>
                <w:t>order to comply</w:t>
              </w:r>
            </w:ins>
            <w:r w:rsidRPr="00862C5D">
              <w:rPr>
                <w:color w:val="auto"/>
                <w:szCs w:val="22"/>
                <w:lang w:val="en-IE"/>
              </w:rPr>
              <w:t xml:space="preserve"> with </w:t>
            </w:r>
            <w:ins w:id="549" w:author="Author">
              <w:r w:rsidR="002D440A">
                <w:rPr>
                  <w:color w:val="auto"/>
                  <w:szCs w:val="22"/>
                  <w:lang w:val="en-IE"/>
                </w:rPr>
                <w:t xml:space="preserve">the Generator Unit’s Accepted </w:t>
              </w:r>
            </w:ins>
            <w:r w:rsidRPr="00862C5D">
              <w:rPr>
                <w:color w:val="auto"/>
                <w:szCs w:val="22"/>
                <w:lang w:val="en-IE"/>
              </w:rPr>
              <w:t>Technical Offer Data, whichever is later;</w:t>
            </w:r>
          </w:p>
          <w:p w:rsidR="00A050F8" w:rsidRPr="00862C5D" w:rsidRDefault="00A050F8" w:rsidP="001B3EC7">
            <w:pPr>
              <w:pStyle w:val="CERnon-indent"/>
              <w:spacing w:before="60" w:after="60"/>
              <w:rPr>
                <w:color w:val="auto"/>
                <w:szCs w:val="22"/>
                <w:lang w:val="en-IE"/>
              </w:rPr>
            </w:pPr>
            <w:r w:rsidRPr="00862C5D">
              <w:rPr>
                <w:b/>
                <w:color w:val="auto"/>
                <w:szCs w:val="22"/>
                <w:lang w:val="en-IE"/>
              </w:rPr>
              <w:t>Step 2</w:t>
            </w:r>
            <w:r w:rsidRPr="001E39C4">
              <w:rPr>
                <w:color w:val="auto"/>
                <w:szCs w:val="22"/>
                <w:lang w:val="en-IE"/>
              </w:rPr>
              <w:t>:</w:t>
            </w:r>
            <w:r w:rsidRPr="00862C5D">
              <w:rPr>
                <w:color w:val="auto"/>
                <w:szCs w:val="22"/>
                <w:lang w:val="en-IE"/>
              </w:rPr>
              <w:t xml:space="preserve"> with </w:t>
            </w:r>
            <w:r w:rsidR="001B3EC7" w:rsidRPr="00862C5D">
              <w:rPr>
                <w:color w:val="auto"/>
                <w:szCs w:val="22"/>
                <w:lang w:val="en-IE"/>
              </w:rPr>
              <w:t xml:space="preserve">the </w:t>
            </w:r>
            <w:r w:rsidRPr="00862C5D">
              <w:rPr>
                <w:color w:val="auto"/>
                <w:szCs w:val="22"/>
                <w:lang w:val="en-IE"/>
              </w:rPr>
              <w:t xml:space="preserve">Instruction Effective Time set </w:t>
            </w:r>
            <w:r w:rsidR="001B3EC7" w:rsidRPr="00862C5D">
              <w:rPr>
                <w:color w:val="auto"/>
                <w:szCs w:val="22"/>
                <w:lang w:val="en-IE"/>
              </w:rPr>
              <w:t xml:space="preserve">equal to </w:t>
            </w:r>
            <w:r w:rsidRPr="00862C5D">
              <w:rPr>
                <w:color w:val="auto"/>
                <w:szCs w:val="22"/>
                <w:lang w:val="en-IE"/>
              </w:rPr>
              <w:t>the time Step 1 is achieved, adjust Target Instruction Level to Final Physical Notification Quantities</w:t>
            </w:r>
            <w:ins w:id="550" w:author="Author">
              <w:r w:rsidR="002D440A">
                <w:rPr>
                  <w:color w:val="auto"/>
                  <w:szCs w:val="22"/>
                  <w:lang w:val="en-IE"/>
                </w:rPr>
                <w:t xml:space="preserve">, or if at the time that profile would have reached the Final Physical Notification Quantities the </w:t>
              </w:r>
              <w:r w:rsidR="002D440A" w:rsidRPr="0068632A">
                <w:rPr>
                  <w:color w:val="auto"/>
                  <w:szCs w:val="22"/>
                  <w:lang w:val="en-IE"/>
                </w:rPr>
                <w:t>Physical No</w:t>
              </w:r>
              <w:r w:rsidR="002D440A">
                <w:rPr>
                  <w:color w:val="auto"/>
                  <w:szCs w:val="22"/>
                  <w:lang w:val="en-IE"/>
                </w:rPr>
                <w:t xml:space="preserve">tification Instruction Profile associated with a previous SYNC Dispatch Instruction has not achieved Step 1 in accordance with the SYNC Instruction Code entry in </w:t>
              </w:r>
              <w:r w:rsidR="00E179D6" w:rsidRPr="00862C5D">
                <w:rPr>
                  <w:color w:val="auto"/>
                  <w:szCs w:val="22"/>
                  <w:lang w:val="en-IE"/>
                </w:rPr>
                <w:fldChar w:fldCharType="begin"/>
              </w:r>
              <w:r w:rsidR="002D440A" w:rsidRPr="00862C5D">
                <w:rPr>
                  <w:color w:val="auto"/>
                  <w:szCs w:val="22"/>
                  <w:lang w:val="en-IE"/>
                </w:rPr>
                <w:instrText xml:space="preserve"> REF _Ref462737828 \h  \* MERGEFORMAT </w:instrText>
              </w:r>
            </w:ins>
            <w:r w:rsidR="00E179D6" w:rsidRPr="00862C5D">
              <w:rPr>
                <w:color w:val="auto"/>
                <w:szCs w:val="22"/>
                <w:lang w:val="en-IE"/>
              </w:rPr>
            </w:r>
            <w:ins w:id="551" w:author="Author">
              <w:r w:rsidR="00E179D6" w:rsidRPr="00862C5D">
                <w:rPr>
                  <w:color w:val="auto"/>
                  <w:szCs w:val="22"/>
                  <w:lang w:val="en-IE"/>
                </w:rPr>
                <w:fldChar w:fldCharType="separate"/>
              </w:r>
              <w:r w:rsidR="002D440A" w:rsidRPr="002E3252">
                <w:rPr>
                  <w:lang w:val="en-IE"/>
                </w:rPr>
                <w:t>Table 2</w:t>
              </w:r>
              <w:r w:rsidR="00E179D6" w:rsidRPr="00862C5D">
                <w:rPr>
                  <w:color w:val="auto"/>
                  <w:szCs w:val="22"/>
                  <w:lang w:val="en-IE"/>
                </w:rPr>
                <w:fldChar w:fldCharType="end"/>
              </w:r>
              <w:r w:rsidR="002D440A">
                <w:rPr>
                  <w:color w:val="auto"/>
                  <w:szCs w:val="22"/>
                  <w:lang w:val="en-IE"/>
                </w:rPr>
                <w:t xml:space="preserve">, then adjust Target Instruction Level to the </w:t>
              </w:r>
              <w:r w:rsidR="002D440A" w:rsidRPr="0068632A">
                <w:rPr>
                  <w:color w:val="auto"/>
                  <w:szCs w:val="22"/>
                  <w:lang w:val="en-IE"/>
                </w:rPr>
                <w:t>Physical No</w:t>
              </w:r>
              <w:r w:rsidR="002D440A">
                <w:rPr>
                  <w:color w:val="auto"/>
                  <w:szCs w:val="22"/>
                  <w:lang w:val="en-IE"/>
                </w:rPr>
                <w:t>tification Instruction Profile associated with the SYNC Dispatch Instruction</w:t>
              </w:r>
            </w:ins>
            <w:r w:rsidRPr="00862C5D">
              <w:rPr>
                <w:color w:val="auto"/>
                <w:szCs w:val="22"/>
                <w:lang w:val="en-IE"/>
              </w:rPr>
              <w:t xml:space="preserve">; however if a new Dispatch Instruction is issued by the System Operator with </w:t>
            </w:r>
            <w:r w:rsidR="001B3EC7" w:rsidRPr="00862C5D">
              <w:rPr>
                <w:color w:val="auto"/>
                <w:szCs w:val="22"/>
                <w:lang w:val="en-IE"/>
              </w:rPr>
              <w:t xml:space="preserve">an </w:t>
            </w:r>
            <w:r w:rsidRPr="00862C5D">
              <w:rPr>
                <w:color w:val="auto"/>
                <w:szCs w:val="22"/>
                <w:lang w:val="en-IE"/>
              </w:rPr>
              <w:t xml:space="preserve">Instruction Effective Time </w:t>
            </w:r>
            <w:r w:rsidR="001B3EC7" w:rsidRPr="00862C5D">
              <w:rPr>
                <w:color w:val="auto"/>
                <w:szCs w:val="22"/>
                <w:lang w:val="en-IE"/>
              </w:rPr>
              <w:t xml:space="preserve">equal to </w:t>
            </w:r>
            <w:r w:rsidRPr="00862C5D">
              <w:rPr>
                <w:color w:val="auto"/>
                <w:szCs w:val="22"/>
                <w:lang w:val="en-IE"/>
              </w:rPr>
              <w:t xml:space="preserve">or before the time Step 1 is achieved, profile the new Dispatch Instruction as per </w:t>
            </w:r>
            <w:fldSimple w:instr=" REF _Ref460401687 \h  \* MERGEFORMAT ">
              <w:r w:rsidR="002E3252" w:rsidRPr="002E3252">
                <w:rPr>
                  <w:lang w:val="en-IE"/>
                </w:rPr>
                <w:t xml:space="preserve">Table </w:t>
              </w:r>
              <w:r w:rsidR="002E3252" w:rsidRPr="002E3252">
                <w:rPr>
                  <w:noProof/>
                  <w:lang w:val="en-IE"/>
                </w:rPr>
                <w:t>1</w:t>
              </w:r>
            </w:fldSimple>
            <w:r w:rsidRPr="00862C5D">
              <w:rPr>
                <w:color w:val="auto"/>
                <w:szCs w:val="22"/>
                <w:lang w:val="en-IE"/>
              </w:rPr>
              <w:t xml:space="preserve"> or </w:t>
            </w:r>
            <w:fldSimple w:instr=" REF _Ref462737828 \h  \* MERGEFORMAT ">
              <w:r w:rsidR="002E3252" w:rsidRPr="002E3252">
                <w:rPr>
                  <w:lang w:val="en-IE"/>
                </w:rPr>
                <w:t>Table 2</w:t>
              </w:r>
            </w:fldSimple>
            <w:r w:rsidRPr="00862C5D">
              <w:rPr>
                <w:color w:val="auto"/>
                <w:szCs w:val="22"/>
                <w:lang w:val="en-IE"/>
              </w:rPr>
              <w:t xml:space="preserve"> as appropriate.</w:t>
            </w:r>
          </w:p>
        </w:tc>
      </w:tr>
      <w:tr w:rsidR="000E0B9A" w:rsidRPr="00862C5D" w:rsidTr="00A050F8">
        <w:trPr>
          <w:ins w:id="552" w:author="Author"/>
        </w:trPr>
        <w:tc>
          <w:tcPr>
            <w:tcW w:w="1359" w:type="dxa"/>
          </w:tcPr>
          <w:p w:rsidR="000E0B9A" w:rsidRPr="00862C5D" w:rsidRDefault="000E0B9A" w:rsidP="00A050F8">
            <w:pPr>
              <w:pStyle w:val="CERnon-indent"/>
              <w:spacing w:before="60" w:after="60"/>
              <w:rPr>
                <w:ins w:id="553" w:author="Author"/>
                <w:color w:val="auto"/>
                <w:szCs w:val="22"/>
                <w:lang w:val="en-IE"/>
              </w:rPr>
            </w:pPr>
            <w:ins w:id="554" w:author="Author">
              <w:r>
                <w:rPr>
                  <w:color w:val="auto"/>
                  <w:szCs w:val="22"/>
                  <w:lang w:val="en-IE"/>
                </w:rPr>
                <w:lastRenderedPageBreak/>
                <w:t>SYNC</w:t>
              </w:r>
            </w:ins>
          </w:p>
        </w:tc>
        <w:tc>
          <w:tcPr>
            <w:tcW w:w="1629" w:type="dxa"/>
          </w:tcPr>
          <w:p w:rsidR="000E0B9A" w:rsidRPr="00862C5D" w:rsidRDefault="000E0B9A" w:rsidP="00A050F8">
            <w:pPr>
              <w:pStyle w:val="CERnon-indent"/>
              <w:spacing w:before="60" w:after="60"/>
              <w:rPr>
                <w:ins w:id="555" w:author="Author"/>
                <w:color w:val="auto"/>
                <w:szCs w:val="22"/>
                <w:lang w:val="en-IE"/>
              </w:rPr>
            </w:pPr>
            <w:ins w:id="556" w:author="Author">
              <w:r>
                <w:rPr>
                  <w:color w:val="auto"/>
                  <w:szCs w:val="22"/>
                  <w:lang w:val="en-IE"/>
                </w:rPr>
                <w:t>n/a</w:t>
              </w:r>
            </w:ins>
          </w:p>
        </w:tc>
        <w:tc>
          <w:tcPr>
            <w:tcW w:w="6120" w:type="dxa"/>
          </w:tcPr>
          <w:p w:rsidR="000E0B9A" w:rsidRPr="00A40D02" w:rsidRDefault="000E0B9A" w:rsidP="000E0B9A">
            <w:pPr>
              <w:pStyle w:val="CERnon-indent"/>
              <w:spacing w:before="60" w:after="60"/>
              <w:rPr>
                <w:ins w:id="557" w:author="Author"/>
                <w:lang w:val="en-IE"/>
              </w:rPr>
            </w:pPr>
            <w:ins w:id="558" w:author="Author">
              <w:r>
                <w:rPr>
                  <w:lang w:val="en-IE"/>
                </w:rPr>
                <w:t>If there is no MWOF Dispatch Instruction issued with the same Instruction Effective Time, and the Target Instruction Level for the SYNC Dispatch Instruction is less than or equal to the Registered Minimum Stable Generation:</w:t>
              </w:r>
            </w:ins>
          </w:p>
          <w:p w:rsidR="000E0B9A" w:rsidRPr="00862C5D" w:rsidRDefault="000E0B9A" w:rsidP="000E0B9A">
            <w:pPr>
              <w:pStyle w:val="CERnon-indent"/>
              <w:spacing w:before="60" w:after="60"/>
              <w:rPr>
                <w:ins w:id="559" w:author="Author"/>
                <w:color w:val="auto"/>
                <w:szCs w:val="22"/>
                <w:lang w:val="en-IE"/>
              </w:rPr>
            </w:pPr>
            <w:ins w:id="560" w:author="Author">
              <w:r w:rsidRPr="00C71149">
                <w:rPr>
                  <w:b/>
                  <w:lang w:val="en-IE"/>
                </w:rPr>
                <w:t>Step 1</w:t>
              </w:r>
              <w:r>
                <w:rPr>
                  <w:lang w:val="en-IE"/>
                </w:rPr>
                <w:t xml:space="preserve">: </w:t>
              </w:r>
              <w:r w:rsidRPr="00862C5D">
                <w:rPr>
                  <w:lang w:val="en-IE"/>
                </w:rPr>
                <w:t>Synchronise the Generator Unit at the speci</w:t>
              </w:r>
              <w:r>
                <w:rPr>
                  <w:lang w:val="en-IE"/>
                </w:rPr>
                <w:t>fied Instruction Effective Time and a</w:t>
              </w:r>
              <w:r w:rsidRPr="00862C5D">
                <w:rPr>
                  <w:color w:val="auto"/>
                  <w:szCs w:val="22"/>
                  <w:lang w:val="en-IE"/>
                </w:rPr>
                <w:t xml:space="preserve">djust the Generator Unit Output to </w:t>
              </w:r>
              <w:r>
                <w:rPr>
                  <w:color w:val="auto"/>
                  <w:szCs w:val="22"/>
                  <w:lang w:val="en-IE"/>
                </w:rPr>
                <w:t>a</w:t>
              </w:r>
              <w:r w:rsidRPr="00862C5D">
                <w:rPr>
                  <w:color w:val="auto"/>
                  <w:szCs w:val="22"/>
                  <w:lang w:val="en-IE"/>
                </w:rPr>
                <w:t xml:space="preserve"> Target Instruction Level</w:t>
              </w:r>
              <w:r>
                <w:rPr>
                  <w:color w:val="auto"/>
                  <w:szCs w:val="22"/>
                  <w:lang w:val="en-IE"/>
                </w:rPr>
                <w:t xml:space="preserve"> equal to the Registered Minimum Stable Generation</w:t>
              </w:r>
              <w:r w:rsidRPr="00862C5D">
                <w:rPr>
                  <w:color w:val="auto"/>
                  <w:szCs w:val="22"/>
                  <w:lang w:val="en-IE"/>
                </w:rPr>
                <w:t xml:space="preserve"> until a specified Effective Until Time or until the Target Instruction Level must be maintained in </w:t>
              </w:r>
              <w:r>
                <w:rPr>
                  <w:color w:val="auto"/>
                  <w:szCs w:val="22"/>
                  <w:lang w:val="en-IE"/>
                </w:rPr>
                <w:t>order to comply</w:t>
              </w:r>
              <w:r w:rsidRPr="00862C5D">
                <w:rPr>
                  <w:color w:val="auto"/>
                  <w:szCs w:val="22"/>
                  <w:lang w:val="en-IE"/>
                </w:rPr>
                <w:t xml:space="preserve"> with </w:t>
              </w:r>
              <w:r>
                <w:rPr>
                  <w:color w:val="auto"/>
                  <w:szCs w:val="22"/>
                  <w:lang w:val="en-IE"/>
                </w:rPr>
                <w:t xml:space="preserve">the Generator Unit’s Accepted </w:t>
              </w:r>
              <w:r w:rsidRPr="00862C5D">
                <w:rPr>
                  <w:color w:val="auto"/>
                  <w:szCs w:val="22"/>
                  <w:lang w:val="en-IE"/>
                </w:rPr>
                <w:t xml:space="preserve">Technical Offer Data, whichever is later; </w:t>
              </w:r>
            </w:ins>
          </w:p>
          <w:p w:rsidR="000E0B9A" w:rsidRDefault="000E0B9A" w:rsidP="000E0B9A">
            <w:pPr>
              <w:pStyle w:val="CERnon-indent"/>
              <w:spacing w:before="60" w:after="60"/>
              <w:rPr>
                <w:ins w:id="561" w:author="Author"/>
                <w:color w:val="auto"/>
                <w:szCs w:val="22"/>
                <w:lang w:val="en-IE"/>
              </w:rPr>
            </w:pPr>
            <w:ins w:id="562" w:author="Author">
              <w:r w:rsidRPr="00862C5D">
                <w:rPr>
                  <w:b/>
                  <w:color w:val="auto"/>
                  <w:szCs w:val="22"/>
                  <w:lang w:val="en-IE"/>
                </w:rPr>
                <w:t>Step 2</w:t>
              </w:r>
              <w:r w:rsidRPr="00862C5D">
                <w:rPr>
                  <w:color w:val="auto"/>
                  <w:szCs w:val="22"/>
                  <w:lang w:val="en-IE"/>
                </w:rPr>
                <w:t xml:space="preserve">: with the Instruction Effective Time set equal to the time Step 1 is achieved, adjust Target Instruction Level to Final Physical Notification Quantities; however if a new Dispatch Instruction is issued by the System Operator with an Instruction Effective Time equal to or before the time Step 1 is achieved, profile the new Dispatch Instruction as per </w:t>
              </w:r>
              <w:r w:rsidR="00E179D6" w:rsidRPr="00862C5D">
                <w:rPr>
                  <w:color w:val="auto"/>
                  <w:szCs w:val="22"/>
                  <w:lang w:val="en-IE"/>
                </w:rPr>
                <w:fldChar w:fldCharType="begin"/>
              </w:r>
              <w:r w:rsidRPr="00862C5D">
                <w:rPr>
                  <w:color w:val="auto"/>
                  <w:szCs w:val="22"/>
                  <w:lang w:val="en-IE"/>
                </w:rPr>
                <w:instrText xml:space="preserve"> REF _Ref460401687 \h  \* MERGEFORMAT </w:instrText>
              </w:r>
            </w:ins>
            <w:r w:rsidR="00E179D6" w:rsidRPr="00862C5D">
              <w:rPr>
                <w:color w:val="auto"/>
                <w:szCs w:val="22"/>
                <w:lang w:val="en-IE"/>
              </w:rPr>
            </w:r>
            <w:ins w:id="563" w:author="Author">
              <w:r w:rsidR="00E179D6" w:rsidRPr="00862C5D">
                <w:rPr>
                  <w:color w:val="auto"/>
                  <w:szCs w:val="22"/>
                  <w:lang w:val="en-IE"/>
                </w:rPr>
                <w:fldChar w:fldCharType="separate"/>
              </w:r>
              <w:r w:rsidRPr="002E3252">
                <w:rPr>
                  <w:lang w:val="en-IE"/>
                </w:rPr>
                <w:t xml:space="preserve">Table </w:t>
              </w:r>
              <w:r w:rsidRPr="002E3252">
                <w:rPr>
                  <w:noProof/>
                  <w:lang w:val="en-IE"/>
                </w:rPr>
                <w:t>1</w:t>
              </w:r>
              <w:r w:rsidR="00E179D6" w:rsidRPr="00862C5D">
                <w:rPr>
                  <w:color w:val="auto"/>
                  <w:szCs w:val="22"/>
                  <w:lang w:val="en-IE"/>
                </w:rPr>
                <w:fldChar w:fldCharType="end"/>
              </w:r>
              <w:r w:rsidRPr="00862C5D">
                <w:rPr>
                  <w:color w:val="auto"/>
                  <w:szCs w:val="22"/>
                  <w:lang w:val="en-IE"/>
                </w:rPr>
                <w:t xml:space="preserve"> or </w:t>
              </w:r>
              <w:r w:rsidR="00E179D6" w:rsidRPr="00862C5D">
                <w:rPr>
                  <w:color w:val="auto"/>
                  <w:szCs w:val="22"/>
                  <w:lang w:val="en-IE"/>
                </w:rPr>
                <w:fldChar w:fldCharType="begin"/>
              </w:r>
              <w:r w:rsidRPr="00862C5D">
                <w:rPr>
                  <w:color w:val="auto"/>
                  <w:szCs w:val="22"/>
                  <w:lang w:val="en-IE"/>
                </w:rPr>
                <w:instrText xml:space="preserve"> REF _Ref462737828 \h  \* MERGEFORMAT </w:instrText>
              </w:r>
            </w:ins>
            <w:r w:rsidR="00E179D6" w:rsidRPr="00862C5D">
              <w:rPr>
                <w:color w:val="auto"/>
                <w:szCs w:val="22"/>
                <w:lang w:val="en-IE"/>
              </w:rPr>
            </w:r>
            <w:ins w:id="564" w:author="Author">
              <w:r w:rsidR="00E179D6" w:rsidRPr="00862C5D">
                <w:rPr>
                  <w:color w:val="auto"/>
                  <w:szCs w:val="22"/>
                  <w:lang w:val="en-IE"/>
                </w:rPr>
                <w:fldChar w:fldCharType="separate"/>
              </w:r>
              <w:r w:rsidRPr="002E3252">
                <w:rPr>
                  <w:lang w:val="en-IE"/>
                </w:rPr>
                <w:t>Table 2</w:t>
              </w:r>
              <w:r w:rsidR="00E179D6" w:rsidRPr="00862C5D">
                <w:rPr>
                  <w:color w:val="auto"/>
                  <w:szCs w:val="22"/>
                  <w:lang w:val="en-IE"/>
                </w:rPr>
                <w:fldChar w:fldCharType="end"/>
              </w:r>
              <w:r w:rsidRPr="00862C5D">
                <w:rPr>
                  <w:color w:val="auto"/>
                  <w:szCs w:val="22"/>
                  <w:lang w:val="en-IE"/>
                </w:rPr>
                <w:t xml:space="preserve"> as appropriate.</w:t>
              </w:r>
            </w:ins>
          </w:p>
          <w:p w:rsidR="000E0B9A" w:rsidRDefault="000E0B9A" w:rsidP="000E0B9A">
            <w:pPr>
              <w:pStyle w:val="CERnon-indent"/>
              <w:spacing w:before="60" w:after="60"/>
              <w:rPr>
                <w:ins w:id="565" w:author="Author"/>
                <w:color w:val="auto"/>
                <w:szCs w:val="22"/>
                <w:lang w:val="en-IE"/>
              </w:rPr>
            </w:pPr>
            <w:ins w:id="566" w:author="Author">
              <w:r>
                <w:rPr>
                  <w:color w:val="auto"/>
                  <w:szCs w:val="22"/>
                  <w:lang w:val="en-IE"/>
                </w:rPr>
                <w:t xml:space="preserve">Otherwise if there is no MWOF Dispatch Instruction issued with the same Instruction Effective Time, and the </w:t>
              </w:r>
              <w:r>
                <w:rPr>
                  <w:lang w:val="en-IE"/>
                </w:rPr>
                <w:t>Target Instruction Level for the SYNC Dispatch Instruction is greater than the Registered Minimum Stable Generation, then follow Step 3</w:t>
              </w:r>
              <w:r>
                <w:rPr>
                  <w:color w:val="auto"/>
                  <w:szCs w:val="22"/>
                  <w:lang w:val="en-IE"/>
                </w:rPr>
                <w:t>:</w:t>
              </w:r>
            </w:ins>
          </w:p>
          <w:p w:rsidR="000E0B9A" w:rsidRPr="00862C5D" w:rsidRDefault="000E0B9A" w:rsidP="00A050F8">
            <w:pPr>
              <w:pStyle w:val="CERnon-indent"/>
              <w:spacing w:before="60" w:after="60"/>
              <w:rPr>
                <w:ins w:id="567" w:author="Author"/>
                <w:b/>
                <w:color w:val="auto"/>
                <w:szCs w:val="22"/>
                <w:lang w:val="en-IE"/>
              </w:rPr>
            </w:pPr>
            <w:ins w:id="568" w:author="Author">
              <w:r>
                <w:rPr>
                  <w:b/>
                  <w:lang w:val="en-IE"/>
                </w:rPr>
                <w:t>Step 3</w:t>
              </w:r>
              <w:r>
                <w:rPr>
                  <w:lang w:val="en-IE"/>
                </w:rPr>
                <w:t xml:space="preserve">: </w:t>
              </w:r>
              <w:r w:rsidRPr="00862C5D">
                <w:rPr>
                  <w:lang w:val="en-IE"/>
                </w:rPr>
                <w:t>Synchronise the Generator Unit at the speci</w:t>
              </w:r>
              <w:r>
                <w:rPr>
                  <w:lang w:val="en-IE"/>
                </w:rPr>
                <w:t>fied Instruction Effective Time and a</w:t>
              </w:r>
              <w:r w:rsidRPr="00862C5D">
                <w:rPr>
                  <w:color w:val="auto"/>
                  <w:szCs w:val="22"/>
                  <w:lang w:val="en-IE"/>
                </w:rPr>
                <w:t xml:space="preserve">djust the Generator Unit Output </w:t>
              </w:r>
              <w:r>
                <w:rPr>
                  <w:color w:val="auto"/>
                  <w:szCs w:val="22"/>
                  <w:lang w:val="en-IE"/>
                </w:rPr>
                <w:t xml:space="preserve">as described in Steps 1 and 2. For the purposes of calculating Physical Notification Instruction Profiles, create an additional Dispatch Instruction with Instruction Code “MWOF” with the same Instruction Effective Time and Instruction Issue Time as the associated SYNC Dispatch </w:t>
              </w:r>
              <w:r>
                <w:rPr>
                  <w:color w:val="auto"/>
                  <w:szCs w:val="22"/>
                  <w:lang w:val="en-IE"/>
                </w:rPr>
                <w:lastRenderedPageBreak/>
                <w:t xml:space="preserve">Instruction, and for the Physical Notification Instruction Profile applicable to this Dispatch Instruction adjust the Generator Unit Output as described in Steps 1 and 2 of the MWOF Instruction Code entry in </w:t>
              </w:r>
              <w:r w:rsidR="00E179D6" w:rsidRPr="00862C5D">
                <w:rPr>
                  <w:color w:val="auto"/>
                  <w:szCs w:val="22"/>
                  <w:lang w:val="en-IE"/>
                </w:rPr>
                <w:fldChar w:fldCharType="begin"/>
              </w:r>
              <w:r w:rsidRPr="00862C5D">
                <w:rPr>
                  <w:color w:val="auto"/>
                  <w:szCs w:val="22"/>
                  <w:lang w:val="en-IE"/>
                </w:rPr>
                <w:instrText xml:space="preserve"> REF _Ref462737828 \h  \* MERGEFORMAT </w:instrText>
              </w:r>
            </w:ins>
            <w:r w:rsidR="00E179D6" w:rsidRPr="00862C5D">
              <w:rPr>
                <w:color w:val="auto"/>
                <w:szCs w:val="22"/>
                <w:lang w:val="en-IE"/>
              </w:rPr>
            </w:r>
            <w:ins w:id="569" w:author="Author">
              <w:r w:rsidR="00E179D6" w:rsidRPr="00862C5D">
                <w:rPr>
                  <w:color w:val="auto"/>
                  <w:szCs w:val="22"/>
                  <w:lang w:val="en-IE"/>
                </w:rPr>
                <w:fldChar w:fldCharType="separate"/>
              </w:r>
              <w:r w:rsidRPr="002E3252">
                <w:rPr>
                  <w:lang w:val="en-IE"/>
                </w:rPr>
                <w:t>Table 2</w:t>
              </w:r>
              <w:r w:rsidR="00E179D6" w:rsidRPr="00862C5D">
                <w:rPr>
                  <w:color w:val="auto"/>
                  <w:szCs w:val="22"/>
                  <w:lang w:val="en-IE"/>
                </w:rPr>
                <w:fldChar w:fldCharType="end"/>
              </w:r>
              <w:r>
                <w:rPr>
                  <w:color w:val="auto"/>
                  <w:szCs w:val="22"/>
                  <w:lang w:val="en-IE"/>
                </w:rPr>
                <w:t>.</w:t>
              </w:r>
            </w:ins>
          </w:p>
        </w:tc>
      </w:tr>
    </w:tbl>
    <w:p w:rsidR="00A050F8" w:rsidRPr="00862C5D" w:rsidRDefault="00A050F8" w:rsidP="00A050F8">
      <w:pPr>
        <w:pStyle w:val="CERBODY"/>
        <w:rPr>
          <w:lang w:val="en-IE"/>
        </w:rPr>
      </w:pPr>
      <w:r w:rsidRPr="00862C5D">
        <w:rPr>
          <w:lang w:val="en-IE"/>
        </w:rPr>
        <w:lastRenderedPageBreak/>
        <w:t xml:space="preserve"> </w:t>
      </w:r>
    </w:p>
    <w:p w:rsidR="00A050F8" w:rsidRPr="00862C5D" w:rsidRDefault="00A050F8" w:rsidP="00535B12">
      <w:pPr>
        <w:pStyle w:val="CERAPPENDIXLEVEL4"/>
        <w:rPr>
          <w:lang w:val="en-IE"/>
        </w:rPr>
      </w:pPr>
      <w:bookmarkStart w:id="570" w:name="_Ref462932347"/>
      <w:r w:rsidRPr="00862C5D">
        <w:rPr>
          <w:lang w:val="en-IE"/>
        </w:rPr>
        <w:t>In addition to Dispatch Instructions issued by the System Operator, Pseudo Dispatch Instructions, corresponding to a subset of the</w:t>
      </w:r>
      <w:r w:rsidR="00E03E69" w:rsidRPr="00862C5D">
        <w:rPr>
          <w:lang w:val="en-IE"/>
        </w:rPr>
        <w:t xml:space="preserve"> Dispatch</w:t>
      </w:r>
      <w:r w:rsidRPr="00862C5D">
        <w:rPr>
          <w:lang w:val="en-IE"/>
        </w:rPr>
        <w:t xml:space="preserve"> Instructions listed in </w:t>
      </w:r>
      <w:fldSimple w:instr=" REF _Ref460401687 \h  \* MERGEFORMAT ">
        <w:r w:rsidR="002E3252" w:rsidRPr="002E3252">
          <w:rPr>
            <w:lang w:val="en-IE"/>
          </w:rPr>
          <w:t>Table 1</w:t>
        </w:r>
      </w:fldSimple>
      <w:r w:rsidRPr="00862C5D">
        <w:rPr>
          <w:lang w:val="en-IE"/>
        </w:rPr>
        <w:t xml:space="preserve">, shall also be created by the Market Operator and used in accordance to the description in </w:t>
      </w:r>
      <w:fldSimple w:instr=" REF _Ref460402125 \h  \* MERGEFORMAT ">
        <w:r w:rsidR="002E3252" w:rsidRPr="002E3252">
          <w:rPr>
            <w:lang w:val="en-IE"/>
          </w:rPr>
          <w:t>Table 3</w:t>
        </w:r>
      </w:fldSimple>
      <w:r w:rsidRPr="00862C5D">
        <w:rPr>
          <w:lang w:val="en-IE"/>
        </w:rPr>
        <w:t xml:space="preserve"> to calculate Pseudo Instruction Profiles. </w:t>
      </w:r>
      <w:bookmarkEnd w:id="570"/>
    </w:p>
    <w:p w:rsidR="00A050F8" w:rsidRPr="00862C5D" w:rsidRDefault="00A050F8" w:rsidP="00535B12">
      <w:pPr>
        <w:pStyle w:val="CERAPPENDIXLEVEL4"/>
        <w:rPr>
          <w:lang w:val="en-IE"/>
        </w:rPr>
      </w:pPr>
      <w:bookmarkStart w:id="571" w:name="_Ref477365997"/>
      <w:r w:rsidRPr="00862C5D">
        <w:rPr>
          <w:lang w:val="en-IE"/>
        </w:rPr>
        <w:t>A Pseudo Dispatch Instruction shall not be created for a corresponding Dispatch Instruction where the System Operator issues a subsequent Dispatch Instruction with Instruction Effective Time at or before the time at which the first Target Instruction Level is reached.</w:t>
      </w:r>
      <w:bookmarkEnd w:id="571"/>
      <w:r w:rsidRPr="00862C5D">
        <w:rPr>
          <w:lang w:val="en-IE"/>
        </w:rPr>
        <w:t xml:space="preserve"> </w:t>
      </w:r>
    </w:p>
    <w:p w:rsidR="00A050F8" w:rsidRPr="00862C5D" w:rsidRDefault="00A050F8" w:rsidP="00A050F8">
      <w:pPr>
        <w:pStyle w:val="CERBODY"/>
        <w:rPr>
          <w:b/>
          <w:lang w:val="en-IE"/>
        </w:rPr>
      </w:pPr>
      <w:bookmarkStart w:id="572" w:name="_Ref460402125"/>
      <w:r w:rsidRPr="00862C5D">
        <w:rPr>
          <w:b/>
          <w:lang w:val="en-IE"/>
        </w:rPr>
        <w:t xml:space="preserve">Table </w:t>
      </w:r>
      <w:r w:rsidR="00E179D6" w:rsidRPr="00862C5D">
        <w:rPr>
          <w:b/>
          <w:lang w:val="en-IE"/>
        </w:rPr>
        <w:fldChar w:fldCharType="begin"/>
      </w:r>
      <w:r w:rsidRPr="00862C5D">
        <w:rPr>
          <w:b/>
          <w:lang w:val="en-IE"/>
        </w:rPr>
        <w:instrText xml:space="preserve"> SEQ Table \* ARABIC </w:instrText>
      </w:r>
      <w:r w:rsidR="00E179D6" w:rsidRPr="00862C5D">
        <w:rPr>
          <w:b/>
          <w:lang w:val="en-IE"/>
        </w:rPr>
        <w:fldChar w:fldCharType="separate"/>
      </w:r>
      <w:r w:rsidR="002E3252">
        <w:rPr>
          <w:b/>
          <w:noProof/>
          <w:lang w:val="en-IE"/>
        </w:rPr>
        <w:t>3</w:t>
      </w:r>
      <w:r w:rsidR="00E179D6" w:rsidRPr="00862C5D">
        <w:rPr>
          <w:b/>
          <w:lang w:val="en-IE"/>
        </w:rPr>
        <w:fldChar w:fldCharType="end"/>
      </w:r>
      <w:bookmarkEnd w:id="572"/>
      <w:r w:rsidRPr="00862C5D">
        <w:rPr>
          <w:b/>
          <w:lang w:val="en-IE"/>
        </w:rPr>
        <w:t xml:space="preserve"> – Instruction Codes and Instruction Combination Codes for Pseudo Dispatch Instructions</w:t>
      </w: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278"/>
        <w:gridCol w:w="1440"/>
        <w:gridCol w:w="1710"/>
        <w:gridCol w:w="5760"/>
      </w:tblGrid>
      <w:tr w:rsidR="00A050F8" w:rsidRPr="00862C5D" w:rsidTr="00A050F8">
        <w:trPr>
          <w:tblHeader/>
        </w:trPr>
        <w:tc>
          <w:tcPr>
            <w:tcW w:w="1278" w:type="dxa"/>
          </w:tcPr>
          <w:p w:rsidR="00A050F8" w:rsidRPr="00862C5D" w:rsidRDefault="00A050F8" w:rsidP="00A050F8">
            <w:pPr>
              <w:pStyle w:val="CERBODY"/>
              <w:rPr>
                <w:b/>
                <w:sz w:val="20"/>
                <w:szCs w:val="20"/>
                <w:lang w:val="en-IE"/>
              </w:rPr>
            </w:pPr>
            <w:r w:rsidRPr="00862C5D">
              <w:rPr>
                <w:b/>
                <w:sz w:val="20"/>
                <w:szCs w:val="20"/>
                <w:lang w:val="en-IE"/>
              </w:rPr>
              <w:t>Pseudo Dispatch Instruction Code</w:t>
            </w:r>
          </w:p>
        </w:tc>
        <w:tc>
          <w:tcPr>
            <w:tcW w:w="1440" w:type="dxa"/>
          </w:tcPr>
          <w:p w:rsidR="00A050F8" w:rsidRPr="00862C5D" w:rsidRDefault="00A050F8" w:rsidP="00A050F8">
            <w:pPr>
              <w:pStyle w:val="CERBODY"/>
              <w:rPr>
                <w:b/>
                <w:sz w:val="20"/>
                <w:szCs w:val="20"/>
                <w:lang w:val="en-IE"/>
              </w:rPr>
            </w:pPr>
            <w:r w:rsidRPr="00862C5D">
              <w:rPr>
                <w:b/>
                <w:sz w:val="20"/>
                <w:szCs w:val="20"/>
                <w:lang w:val="en-IE"/>
              </w:rPr>
              <w:t>Pseudo Dispatch Instruction Combination Code</w:t>
            </w:r>
          </w:p>
        </w:tc>
        <w:tc>
          <w:tcPr>
            <w:tcW w:w="1710" w:type="dxa"/>
          </w:tcPr>
          <w:p w:rsidR="00A050F8" w:rsidRPr="00862C5D" w:rsidRDefault="00A050F8" w:rsidP="00A050F8">
            <w:pPr>
              <w:pStyle w:val="CERBODY"/>
              <w:rPr>
                <w:b/>
                <w:sz w:val="20"/>
                <w:szCs w:val="20"/>
                <w:lang w:val="en-IE"/>
              </w:rPr>
            </w:pPr>
            <w:r w:rsidRPr="00862C5D">
              <w:rPr>
                <w:b/>
                <w:sz w:val="20"/>
                <w:szCs w:val="20"/>
                <w:lang w:val="en-IE"/>
              </w:rPr>
              <w:t>Corresponding Instruction Code or Instruction Combination Code</w:t>
            </w:r>
          </w:p>
        </w:tc>
        <w:tc>
          <w:tcPr>
            <w:tcW w:w="5760" w:type="dxa"/>
          </w:tcPr>
          <w:p w:rsidR="00A050F8" w:rsidRPr="00862C5D" w:rsidRDefault="00A050F8" w:rsidP="00A050F8">
            <w:pPr>
              <w:pStyle w:val="CERBODY"/>
              <w:rPr>
                <w:b/>
                <w:sz w:val="20"/>
                <w:szCs w:val="20"/>
                <w:lang w:val="en-IE"/>
              </w:rPr>
            </w:pPr>
            <w:r w:rsidRPr="00862C5D">
              <w:rPr>
                <w:b/>
                <w:sz w:val="20"/>
                <w:szCs w:val="20"/>
                <w:lang w:val="en-IE"/>
              </w:rPr>
              <w:t>Description</w:t>
            </w:r>
          </w:p>
        </w:tc>
      </w:tr>
      <w:tr w:rsidR="00A050F8" w:rsidRPr="00862C5D" w:rsidTr="00A050F8">
        <w:tc>
          <w:tcPr>
            <w:tcW w:w="1278" w:type="dxa"/>
          </w:tcPr>
          <w:p w:rsidR="00A050F8" w:rsidRPr="00862C5D" w:rsidRDefault="00A050F8" w:rsidP="00A050F8">
            <w:pPr>
              <w:pStyle w:val="CERBODY"/>
              <w:rPr>
                <w:lang w:val="en-IE"/>
              </w:rPr>
            </w:pPr>
            <w:r w:rsidRPr="00862C5D">
              <w:rPr>
                <w:lang w:val="en-IE"/>
              </w:rPr>
              <w:t>PSYN</w:t>
            </w:r>
          </w:p>
        </w:tc>
        <w:tc>
          <w:tcPr>
            <w:tcW w:w="1440" w:type="dxa"/>
          </w:tcPr>
          <w:p w:rsidR="00A050F8" w:rsidRPr="00862C5D" w:rsidRDefault="00A050F8" w:rsidP="00A050F8">
            <w:pPr>
              <w:pStyle w:val="CERBODY"/>
              <w:rPr>
                <w:lang w:val="en-IE"/>
              </w:rPr>
            </w:pPr>
            <w:r w:rsidRPr="00862C5D">
              <w:rPr>
                <w:lang w:val="en-IE"/>
              </w:rPr>
              <w:t>n/a</w:t>
            </w:r>
          </w:p>
        </w:tc>
        <w:tc>
          <w:tcPr>
            <w:tcW w:w="1710" w:type="dxa"/>
          </w:tcPr>
          <w:p w:rsidR="00A050F8" w:rsidRPr="00862C5D" w:rsidRDefault="00A050F8" w:rsidP="00A050F8">
            <w:pPr>
              <w:pStyle w:val="CERBODY"/>
              <w:rPr>
                <w:lang w:val="en-IE"/>
              </w:rPr>
            </w:pPr>
            <w:r w:rsidRPr="00862C5D">
              <w:rPr>
                <w:lang w:val="en-IE"/>
              </w:rPr>
              <w:t>SYNC</w:t>
            </w:r>
          </w:p>
        </w:tc>
        <w:tc>
          <w:tcPr>
            <w:tcW w:w="5760" w:type="dxa"/>
          </w:tcPr>
          <w:p w:rsidR="00A050F8" w:rsidRPr="00862C5D" w:rsidRDefault="00A050F8" w:rsidP="00A050F8">
            <w:pPr>
              <w:pStyle w:val="CERBODY"/>
              <w:rPr>
                <w:b/>
                <w:lang w:val="en-IE"/>
              </w:rPr>
            </w:pPr>
            <w:r w:rsidRPr="00862C5D">
              <w:rPr>
                <w:b/>
                <w:lang w:val="en-IE"/>
              </w:rPr>
              <w:t xml:space="preserve">Continuous open acceptance after SYNC. </w:t>
            </w:r>
          </w:p>
          <w:p w:rsidR="00A050F8" w:rsidRPr="00862C5D" w:rsidRDefault="00A050F8" w:rsidP="00A050F8">
            <w:pPr>
              <w:pStyle w:val="CERBODY"/>
              <w:rPr>
                <w:lang w:val="en-IE"/>
              </w:rPr>
            </w:pPr>
            <w:r w:rsidRPr="00862C5D">
              <w:rPr>
                <w:lang w:val="en-IE"/>
              </w:rPr>
              <w:t>At Instruction Effective Time set as the later of:</w:t>
            </w:r>
          </w:p>
          <w:p w:rsidR="00A050F8" w:rsidRPr="00862C5D" w:rsidRDefault="00A050F8" w:rsidP="005C432E">
            <w:pPr>
              <w:pStyle w:val="CERBODY"/>
              <w:numPr>
                <w:ilvl w:val="0"/>
                <w:numId w:val="29"/>
              </w:numPr>
              <w:rPr>
                <w:lang w:val="en-IE"/>
              </w:rPr>
            </w:pPr>
            <w:r w:rsidRPr="00862C5D">
              <w:rPr>
                <w:lang w:val="en-IE"/>
              </w:rPr>
              <w:t xml:space="preserve">the time when the corresponding SYNC Instruction Profile reaches </w:t>
            </w:r>
            <w:r w:rsidR="00FB083B" w:rsidRPr="00862C5D">
              <w:rPr>
                <w:lang w:val="en-IE"/>
              </w:rPr>
              <w:t xml:space="preserve">Registered </w:t>
            </w:r>
            <w:r w:rsidRPr="00862C5D">
              <w:rPr>
                <w:lang w:val="en-IE"/>
              </w:rPr>
              <w:t xml:space="preserve">Minimum Stable Generation if </w:t>
            </w:r>
            <w:r w:rsidR="00E03E69" w:rsidRPr="00862C5D">
              <w:rPr>
                <w:lang w:val="en-IE"/>
              </w:rPr>
              <w:t>the time to ramp up</w:t>
            </w:r>
            <w:r w:rsidR="00FB083B" w:rsidRPr="00862C5D">
              <w:rPr>
                <w:lang w:val="en-IE"/>
              </w:rPr>
              <w:t xml:space="preserve"> </w:t>
            </w:r>
            <w:r w:rsidRPr="00862C5D">
              <w:rPr>
                <w:lang w:val="en-IE"/>
              </w:rPr>
              <w:t>is greater than the Minimum On Time; or</w:t>
            </w:r>
          </w:p>
          <w:p w:rsidR="000E0B9A" w:rsidRDefault="00A050F8" w:rsidP="000E0B9A">
            <w:pPr>
              <w:pStyle w:val="CERBODY"/>
              <w:numPr>
                <w:ilvl w:val="0"/>
                <w:numId w:val="29"/>
              </w:numPr>
              <w:rPr>
                <w:ins w:id="573" w:author="Author"/>
                <w:lang w:val="en-IE"/>
              </w:rPr>
            </w:pPr>
            <w:r w:rsidRPr="00862C5D">
              <w:rPr>
                <w:lang w:val="en-IE"/>
              </w:rPr>
              <w:t>the corresponding SYNC Instruction Effective Time plus Min On Time</w:t>
            </w:r>
            <w:ins w:id="574" w:author="Author">
              <w:r w:rsidR="000E0B9A">
                <w:rPr>
                  <w:lang w:val="en-IE"/>
                </w:rPr>
                <w:t>; or</w:t>
              </w:r>
            </w:ins>
          </w:p>
          <w:p w:rsidR="00A050F8" w:rsidRPr="00862C5D" w:rsidRDefault="000E0B9A" w:rsidP="000E0B9A">
            <w:pPr>
              <w:pStyle w:val="CERBODY"/>
              <w:numPr>
                <w:ilvl w:val="0"/>
                <w:numId w:val="29"/>
              </w:numPr>
              <w:rPr>
                <w:lang w:val="en-IE"/>
              </w:rPr>
            </w:pPr>
            <w:ins w:id="575" w:author="Author">
              <w:r>
                <w:rPr>
                  <w:lang w:val="en-IE"/>
                </w:rPr>
                <w:t>if the MW value of the Registered Minimum Stable Generation corresponds to the MW value of a Soak Time Trigger Point in the applicable Accepted Technical Offer Data, then the time when the corresponding SYNC Instruction Profile reaches Registered Minimum Stable Generation plus the applicable Soak Time</w:t>
              </w:r>
            </w:ins>
            <w:r w:rsidR="00A050F8" w:rsidRPr="00862C5D">
              <w:rPr>
                <w:lang w:val="en-IE"/>
              </w:rPr>
              <w:t>,</w:t>
            </w:r>
          </w:p>
          <w:p w:rsidR="00A050F8" w:rsidRPr="00862C5D" w:rsidRDefault="00A050F8" w:rsidP="00A050F8">
            <w:pPr>
              <w:pStyle w:val="CERBODY"/>
              <w:rPr>
                <w:lang w:val="en-IE"/>
              </w:rPr>
            </w:pPr>
            <w:r w:rsidRPr="00862C5D">
              <w:rPr>
                <w:b/>
                <w:lang w:val="en-IE"/>
              </w:rPr>
              <w:t>Step 1</w:t>
            </w:r>
            <w:r w:rsidRPr="00862C5D">
              <w:rPr>
                <w:lang w:val="en-IE"/>
              </w:rPr>
              <w:t>: create a PSYN to maintain Generator Unit Output to the specified SYNC Target Instruction Level</w:t>
            </w:r>
            <w:r w:rsidRPr="00862C5D" w:rsidDel="009900DE">
              <w:rPr>
                <w:lang w:val="en-IE"/>
              </w:rPr>
              <w:t xml:space="preserve"> </w:t>
            </w:r>
            <w:r w:rsidRPr="00862C5D">
              <w:rPr>
                <w:lang w:val="en-IE"/>
              </w:rPr>
              <w:t>until next Dispatch Instruction or Pseudo Dispatch Instruction;</w:t>
            </w:r>
          </w:p>
          <w:p w:rsidR="00A050F8" w:rsidRDefault="00A050F8" w:rsidP="001B3EC7">
            <w:pPr>
              <w:pStyle w:val="CERBODY"/>
              <w:rPr>
                <w:ins w:id="576" w:author="Author"/>
                <w:lang w:val="en-IE"/>
              </w:rPr>
            </w:pPr>
            <w:r w:rsidRPr="00862C5D">
              <w:rPr>
                <w:b/>
                <w:lang w:val="en-IE"/>
              </w:rPr>
              <w:t>Step 2</w:t>
            </w:r>
            <w:r w:rsidRPr="00862C5D">
              <w:rPr>
                <w:lang w:val="en-IE"/>
              </w:rPr>
              <w:t xml:space="preserve">: with </w:t>
            </w:r>
            <w:r w:rsidR="001B3EC7" w:rsidRPr="00862C5D">
              <w:rPr>
                <w:lang w:val="en-IE"/>
              </w:rPr>
              <w:t xml:space="preserve">an </w:t>
            </w:r>
            <w:r w:rsidRPr="00862C5D">
              <w:rPr>
                <w:lang w:val="en-IE"/>
              </w:rPr>
              <w:t xml:space="preserve">Instruction Effective Time set </w:t>
            </w:r>
            <w:r w:rsidR="001B3EC7" w:rsidRPr="00862C5D">
              <w:rPr>
                <w:lang w:val="en-IE"/>
              </w:rPr>
              <w:t xml:space="preserve">equal to </w:t>
            </w:r>
            <w:r w:rsidRPr="00862C5D">
              <w:rPr>
                <w:lang w:val="en-IE"/>
              </w:rPr>
              <w:t>the time Step 1 is achieved, adjust Target Instruction Level to Final Physical Notification Quantities.</w:t>
            </w:r>
          </w:p>
          <w:p w:rsidR="000E0B9A" w:rsidRPr="00862C5D" w:rsidRDefault="000E0B9A" w:rsidP="001B3EC7">
            <w:pPr>
              <w:pStyle w:val="CERBODY"/>
              <w:rPr>
                <w:lang w:val="en-IE"/>
              </w:rPr>
            </w:pPr>
            <w:ins w:id="577" w:author="Author">
              <w:r>
                <w:rPr>
                  <w:lang w:val="en-IE"/>
                </w:rPr>
                <w:t xml:space="preserve">PSYN is not created where the Target Instruction Level </w:t>
              </w:r>
              <w:r>
                <w:rPr>
                  <w:lang w:val="en-IE"/>
                </w:rPr>
                <w:lastRenderedPageBreak/>
                <w:t>of the associated SYNC Dispatch Instruction is greater than the Registered Minimum Stable Generation, or where there is a MWOF Dispatch Instruction issued at the same Instruction Effective Time as the associated SYNC Dispatch Instruction with a Target Instruction Level which is not equal to the Registered Minimum Stable Generation.</w:t>
              </w:r>
            </w:ins>
          </w:p>
        </w:tc>
      </w:tr>
      <w:tr w:rsidR="00A050F8" w:rsidRPr="00862C5D" w:rsidTr="00A050F8">
        <w:tc>
          <w:tcPr>
            <w:tcW w:w="1278" w:type="dxa"/>
          </w:tcPr>
          <w:p w:rsidR="00A050F8" w:rsidRPr="00862C5D" w:rsidRDefault="00A050F8" w:rsidP="00A050F8">
            <w:pPr>
              <w:pStyle w:val="CERBODY"/>
              <w:rPr>
                <w:lang w:val="en-IE"/>
              </w:rPr>
            </w:pPr>
            <w:r w:rsidRPr="00862C5D">
              <w:rPr>
                <w:lang w:val="en-IE"/>
              </w:rPr>
              <w:lastRenderedPageBreak/>
              <w:t>PMWO</w:t>
            </w:r>
          </w:p>
        </w:tc>
        <w:tc>
          <w:tcPr>
            <w:tcW w:w="1440" w:type="dxa"/>
          </w:tcPr>
          <w:p w:rsidR="00A050F8" w:rsidRPr="00862C5D" w:rsidRDefault="00A050F8" w:rsidP="00A050F8">
            <w:pPr>
              <w:pStyle w:val="CERBODY"/>
              <w:rPr>
                <w:lang w:val="en-IE"/>
              </w:rPr>
            </w:pPr>
            <w:r w:rsidRPr="00862C5D">
              <w:rPr>
                <w:lang w:val="en-IE"/>
              </w:rPr>
              <w:t>n/a</w:t>
            </w:r>
          </w:p>
        </w:tc>
        <w:tc>
          <w:tcPr>
            <w:tcW w:w="1710" w:type="dxa"/>
          </w:tcPr>
          <w:p w:rsidR="00A050F8" w:rsidRPr="00862C5D" w:rsidRDefault="00A050F8" w:rsidP="00A050F8">
            <w:pPr>
              <w:pStyle w:val="CERBODY"/>
              <w:rPr>
                <w:lang w:val="en-IE"/>
              </w:rPr>
            </w:pPr>
            <w:r w:rsidRPr="00862C5D">
              <w:rPr>
                <w:lang w:val="en-IE"/>
              </w:rPr>
              <w:t>MWOF</w:t>
            </w:r>
          </w:p>
        </w:tc>
        <w:tc>
          <w:tcPr>
            <w:tcW w:w="5760" w:type="dxa"/>
          </w:tcPr>
          <w:p w:rsidR="00A050F8" w:rsidRPr="00862C5D" w:rsidRDefault="00A050F8" w:rsidP="00A050F8">
            <w:pPr>
              <w:pStyle w:val="CERBODY"/>
              <w:rPr>
                <w:lang w:val="en-IE"/>
              </w:rPr>
            </w:pPr>
            <w:r w:rsidRPr="00862C5D">
              <w:rPr>
                <w:b/>
                <w:lang w:val="en-IE"/>
              </w:rPr>
              <w:t>Continuous open acceptance after MWOF</w:t>
            </w:r>
            <w:r w:rsidRPr="00862C5D">
              <w:rPr>
                <w:lang w:val="en-IE"/>
              </w:rPr>
              <w:t xml:space="preserve">. </w:t>
            </w:r>
          </w:p>
          <w:p w:rsidR="00A050F8" w:rsidRPr="00862C5D" w:rsidRDefault="00A050F8" w:rsidP="00A050F8">
            <w:pPr>
              <w:pStyle w:val="CERBODY"/>
              <w:rPr>
                <w:lang w:val="en-IE"/>
              </w:rPr>
            </w:pPr>
            <w:r w:rsidRPr="00862C5D">
              <w:rPr>
                <w:lang w:val="en-IE"/>
              </w:rPr>
              <w:t>At Instruction Effective Time set as:</w:t>
            </w:r>
          </w:p>
          <w:p w:rsidR="00A050F8" w:rsidRPr="00862C5D" w:rsidRDefault="00A050F8" w:rsidP="005C432E">
            <w:pPr>
              <w:pStyle w:val="CERBODY"/>
              <w:numPr>
                <w:ilvl w:val="0"/>
                <w:numId w:val="27"/>
              </w:numPr>
              <w:rPr>
                <w:lang w:val="en-IE"/>
              </w:rPr>
            </w:pPr>
            <w:r w:rsidRPr="00862C5D">
              <w:rPr>
                <w:lang w:val="en-IE"/>
              </w:rPr>
              <w:t>the time when the corresponding MWOF Instruction Profile reaches the specified Target Instruction Level,</w:t>
            </w:r>
          </w:p>
          <w:p w:rsidR="00A050F8" w:rsidRPr="00862C5D" w:rsidRDefault="00A050F8" w:rsidP="00A050F8">
            <w:pPr>
              <w:pStyle w:val="CERBODY"/>
              <w:rPr>
                <w:lang w:val="en-IE"/>
              </w:rPr>
            </w:pPr>
            <w:r w:rsidRPr="00862C5D">
              <w:rPr>
                <w:b/>
                <w:lang w:val="en-IE"/>
              </w:rPr>
              <w:t>Step 1</w:t>
            </w:r>
            <w:r w:rsidRPr="00862C5D">
              <w:rPr>
                <w:lang w:val="en-IE"/>
              </w:rPr>
              <w:t>: create a PMWO to maintain the Generator Unit Output to the specified MWOF Target Instruction Level until next Dispatch Instruction or Pseudo Dispatch Instruction;</w:t>
            </w:r>
          </w:p>
          <w:p w:rsidR="00A050F8" w:rsidRPr="00862C5D" w:rsidRDefault="00A050F8" w:rsidP="001B3EC7">
            <w:pPr>
              <w:pStyle w:val="CERBODY"/>
              <w:rPr>
                <w:lang w:val="en-IE"/>
              </w:rPr>
            </w:pPr>
            <w:r w:rsidRPr="00862C5D">
              <w:rPr>
                <w:b/>
                <w:lang w:val="en-IE"/>
              </w:rPr>
              <w:t>Step 2</w:t>
            </w:r>
            <w:r w:rsidRPr="00862C5D">
              <w:rPr>
                <w:lang w:val="en-IE"/>
              </w:rPr>
              <w:t xml:space="preserve">: with </w:t>
            </w:r>
            <w:r w:rsidR="001B3EC7" w:rsidRPr="00862C5D">
              <w:rPr>
                <w:lang w:val="en-IE"/>
              </w:rPr>
              <w:t xml:space="preserve">the </w:t>
            </w:r>
            <w:r w:rsidRPr="00862C5D">
              <w:rPr>
                <w:lang w:val="en-IE"/>
              </w:rPr>
              <w:t xml:space="preserve">Instruction Effective Time set </w:t>
            </w:r>
            <w:r w:rsidR="001B3EC7" w:rsidRPr="00862C5D">
              <w:rPr>
                <w:lang w:val="en-IE"/>
              </w:rPr>
              <w:t xml:space="preserve">equal to </w:t>
            </w:r>
            <w:r w:rsidRPr="00862C5D">
              <w:rPr>
                <w:lang w:val="en-IE"/>
              </w:rPr>
              <w:t>the time Step 1 is achieved, adjust Target Instruction Level to Final Physical Notification Quantities</w:t>
            </w:r>
            <w:ins w:id="578" w:author="Author">
              <w:r w:rsidR="00853F29">
                <w:rPr>
                  <w:lang w:val="en-IE"/>
                </w:rPr>
                <w:t xml:space="preserve">, or if at the time that profile would have reached the Final Physical Notification Quantities the </w:t>
              </w:r>
              <w:r w:rsidR="00853F29" w:rsidRPr="0068632A">
                <w:rPr>
                  <w:lang w:val="en-IE"/>
                </w:rPr>
                <w:t>Physical No</w:t>
              </w:r>
              <w:r w:rsidR="00853F29">
                <w:rPr>
                  <w:lang w:val="en-IE"/>
                </w:rPr>
                <w:t xml:space="preserve">tification Instruction Profile associated with a previous SYNC Dispatch Instruction has not achieved Step 1 in accordance with the SYNC Instruction Code entry in </w:t>
              </w:r>
              <w:r w:rsidR="00E179D6" w:rsidRPr="00862C5D">
                <w:rPr>
                  <w:lang w:val="en-IE"/>
                </w:rPr>
                <w:fldChar w:fldCharType="begin"/>
              </w:r>
              <w:r w:rsidR="00853F29" w:rsidRPr="00862C5D">
                <w:rPr>
                  <w:lang w:val="en-IE"/>
                </w:rPr>
                <w:instrText xml:space="preserve"> REF _Ref462737828 \h  \* MERGEFORMAT </w:instrText>
              </w:r>
            </w:ins>
            <w:r w:rsidR="00E179D6" w:rsidRPr="00862C5D">
              <w:rPr>
                <w:lang w:val="en-IE"/>
              </w:rPr>
            </w:r>
            <w:ins w:id="579" w:author="Author">
              <w:r w:rsidR="00E179D6" w:rsidRPr="00862C5D">
                <w:rPr>
                  <w:lang w:val="en-IE"/>
                </w:rPr>
                <w:fldChar w:fldCharType="separate"/>
              </w:r>
              <w:r w:rsidR="00853F29" w:rsidRPr="002E3252">
                <w:rPr>
                  <w:lang w:val="en-IE"/>
                </w:rPr>
                <w:t>Table 2</w:t>
              </w:r>
              <w:r w:rsidR="00E179D6" w:rsidRPr="00862C5D">
                <w:rPr>
                  <w:lang w:val="en-IE"/>
                </w:rPr>
                <w:fldChar w:fldCharType="end"/>
              </w:r>
              <w:r w:rsidR="00853F29">
                <w:rPr>
                  <w:lang w:val="en-IE"/>
                </w:rPr>
                <w:t xml:space="preserve">, then adjust Target Instruction Level to the </w:t>
              </w:r>
              <w:r w:rsidR="00853F29" w:rsidRPr="0068632A">
                <w:rPr>
                  <w:lang w:val="en-IE"/>
                </w:rPr>
                <w:t>Physical No</w:t>
              </w:r>
              <w:r w:rsidR="00853F29">
                <w:rPr>
                  <w:lang w:val="en-IE"/>
                </w:rPr>
                <w:t>tification Instruction Profile associated with the SYNC Dispatch Instruction</w:t>
              </w:r>
            </w:ins>
            <w:r w:rsidRPr="00862C5D">
              <w:rPr>
                <w:lang w:val="en-IE"/>
              </w:rPr>
              <w:t>.</w:t>
            </w:r>
          </w:p>
        </w:tc>
      </w:tr>
      <w:tr w:rsidR="00A050F8" w:rsidRPr="00862C5D" w:rsidTr="00A050F8">
        <w:tc>
          <w:tcPr>
            <w:tcW w:w="1278" w:type="dxa"/>
          </w:tcPr>
          <w:p w:rsidR="00A050F8" w:rsidRPr="00862C5D" w:rsidRDefault="00A050F8" w:rsidP="00A050F8">
            <w:pPr>
              <w:pStyle w:val="CERBODY"/>
              <w:rPr>
                <w:lang w:val="en-IE"/>
              </w:rPr>
            </w:pPr>
            <w:r w:rsidRPr="00862C5D">
              <w:rPr>
                <w:lang w:val="en-IE"/>
              </w:rPr>
              <w:t>PDES</w:t>
            </w:r>
          </w:p>
        </w:tc>
        <w:tc>
          <w:tcPr>
            <w:tcW w:w="1440" w:type="dxa"/>
          </w:tcPr>
          <w:p w:rsidR="00A050F8" w:rsidRPr="00862C5D" w:rsidRDefault="00A050F8" w:rsidP="00A050F8">
            <w:pPr>
              <w:pStyle w:val="CERBODY"/>
              <w:rPr>
                <w:lang w:val="en-IE"/>
              </w:rPr>
            </w:pPr>
            <w:r w:rsidRPr="00862C5D">
              <w:rPr>
                <w:lang w:val="en-IE"/>
              </w:rPr>
              <w:t>n/a</w:t>
            </w:r>
          </w:p>
        </w:tc>
        <w:tc>
          <w:tcPr>
            <w:tcW w:w="1710" w:type="dxa"/>
          </w:tcPr>
          <w:p w:rsidR="00A050F8" w:rsidRPr="00862C5D" w:rsidRDefault="00A050F8" w:rsidP="00A050F8">
            <w:pPr>
              <w:pStyle w:val="CERBODY"/>
              <w:rPr>
                <w:lang w:val="en-IE"/>
              </w:rPr>
            </w:pPr>
            <w:r w:rsidRPr="00862C5D">
              <w:rPr>
                <w:lang w:val="en-IE"/>
              </w:rPr>
              <w:t>DESY</w:t>
            </w:r>
          </w:p>
        </w:tc>
        <w:tc>
          <w:tcPr>
            <w:tcW w:w="5760" w:type="dxa"/>
          </w:tcPr>
          <w:p w:rsidR="00A050F8" w:rsidRPr="00862C5D" w:rsidRDefault="00A050F8" w:rsidP="00A050F8">
            <w:pPr>
              <w:pStyle w:val="CERBODY"/>
              <w:rPr>
                <w:lang w:val="en-IE"/>
              </w:rPr>
            </w:pPr>
            <w:r w:rsidRPr="00862C5D">
              <w:rPr>
                <w:b/>
                <w:lang w:val="en-IE"/>
              </w:rPr>
              <w:t>Continuous open acceptance after DESY.</w:t>
            </w:r>
            <w:r w:rsidRPr="00862C5D">
              <w:rPr>
                <w:lang w:val="en-IE"/>
              </w:rPr>
              <w:t xml:space="preserve"> </w:t>
            </w:r>
          </w:p>
          <w:p w:rsidR="00A050F8" w:rsidRPr="00862C5D" w:rsidRDefault="00A050F8" w:rsidP="00A050F8">
            <w:pPr>
              <w:pStyle w:val="CERBODY"/>
              <w:rPr>
                <w:lang w:val="en-IE"/>
              </w:rPr>
            </w:pPr>
            <w:r w:rsidRPr="00862C5D">
              <w:rPr>
                <w:lang w:val="en-IE"/>
              </w:rPr>
              <w:t>At Instruction Effective Time set as:</w:t>
            </w:r>
          </w:p>
          <w:p w:rsidR="00A050F8" w:rsidRPr="00862C5D" w:rsidRDefault="00A050F8" w:rsidP="005C432E">
            <w:pPr>
              <w:pStyle w:val="CERBODY"/>
              <w:numPr>
                <w:ilvl w:val="0"/>
                <w:numId w:val="28"/>
              </w:numPr>
              <w:rPr>
                <w:lang w:val="en-IE"/>
              </w:rPr>
            </w:pPr>
            <w:r w:rsidRPr="00862C5D">
              <w:rPr>
                <w:lang w:val="en-IE"/>
              </w:rPr>
              <w:t xml:space="preserve">the </w:t>
            </w:r>
            <w:del w:id="580" w:author="Author">
              <w:r w:rsidRPr="00862C5D" w:rsidDel="00853F29">
                <w:rPr>
                  <w:lang w:val="en-IE"/>
                </w:rPr>
                <w:delText>corresponding</w:delText>
              </w:r>
            </w:del>
            <w:ins w:id="581" w:author="Author">
              <w:r w:rsidR="00853F29">
                <w:rPr>
                  <w:lang w:val="en-IE"/>
                </w:rPr>
                <w:t>time when the corresponding</w:t>
              </w:r>
            </w:ins>
            <w:r w:rsidRPr="00862C5D">
              <w:rPr>
                <w:lang w:val="en-IE"/>
              </w:rPr>
              <w:t xml:space="preserve"> DESY Instruction </w:t>
            </w:r>
            <w:ins w:id="582" w:author="Author">
              <w:r w:rsidR="00853F29">
                <w:rPr>
                  <w:lang w:val="en-IE"/>
                </w:rPr>
                <w:t>Profile reaches the Target Instruction Level</w:t>
              </w:r>
            </w:ins>
            <w:del w:id="583" w:author="Author">
              <w:r w:rsidRPr="00862C5D" w:rsidDel="00853F29">
                <w:rPr>
                  <w:lang w:val="en-IE"/>
                </w:rPr>
                <w:delText>Effective Time</w:delText>
              </w:r>
            </w:del>
            <w:r w:rsidRPr="00862C5D">
              <w:rPr>
                <w:lang w:val="en-IE"/>
              </w:rPr>
              <w:t xml:space="preserve"> plus Min Off Time,</w:t>
            </w:r>
          </w:p>
          <w:p w:rsidR="00A050F8" w:rsidRPr="00862C5D" w:rsidRDefault="00A050F8" w:rsidP="00A050F8">
            <w:pPr>
              <w:pStyle w:val="CERBODY"/>
              <w:rPr>
                <w:lang w:val="en-IE"/>
              </w:rPr>
            </w:pPr>
            <w:r w:rsidRPr="00862C5D">
              <w:rPr>
                <w:b/>
                <w:lang w:val="en-IE"/>
              </w:rPr>
              <w:t>Step 1</w:t>
            </w:r>
            <w:r w:rsidRPr="00862C5D">
              <w:rPr>
                <w:lang w:val="en-IE"/>
              </w:rPr>
              <w:t>: create a PDES to maintain the Generator Unit Output to the specified DESY Target Instruction Level until next Dispatch Instruction or Pseudo Dispatch Instruction;</w:t>
            </w:r>
          </w:p>
          <w:p w:rsidR="00A050F8" w:rsidRPr="00862C5D" w:rsidRDefault="00A050F8" w:rsidP="001B3EC7">
            <w:pPr>
              <w:pStyle w:val="CERBODY"/>
              <w:rPr>
                <w:lang w:val="en-IE"/>
              </w:rPr>
            </w:pPr>
            <w:r w:rsidRPr="00862C5D">
              <w:rPr>
                <w:b/>
                <w:lang w:val="en-IE"/>
              </w:rPr>
              <w:t>Step 2</w:t>
            </w:r>
            <w:r w:rsidRPr="00862C5D">
              <w:rPr>
                <w:lang w:val="en-IE"/>
              </w:rPr>
              <w:t xml:space="preserve">: with </w:t>
            </w:r>
            <w:r w:rsidR="001B3EC7" w:rsidRPr="00862C5D">
              <w:rPr>
                <w:lang w:val="en-IE"/>
              </w:rPr>
              <w:t xml:space="preserve">the </w:t>
            </w:r>
            <w:r w:rsidRPr="00862C5D">
              <w:rPr>
                <w:lang w:val="en-IE"/>
              </w:rPr>
              <w:t xml:space="preserve">Instruction Effective Time set </w:t>
            </w:r>
            <w:r w:rsidR="001B3EC7" w:rsidRPr="00862C5D">
              <w:rPr>
                <w:lang w:val="en-IE"/>
              </w:rPr>
              <w:t xml:space="preserve">equal to </w:t>
            </w:r>
            <w:r w:rsidRPr="00862C5D">
              <w:rPr>
                <w:lang w:val="en-IE"/>
              </w:rPr>
              <w:t>the time Step 1 is achieved, adjust Target Instruction Level to Final Physical Notification Quantities</w:t>
            </w:r>
            <w:ins w:id="584" w:author="Author">
              <w:r w:rsidR="00853F29">
                <w:rPr>
                  <w:lang w:val="en-IE"/>
                </w:rPr>
                <w:t xml:space="preserve">, or if at the time that profile would have reached the Final Physical Notification Quantities the </w:t>
              </w:r>
              <w:r w:rsidR="00853F29" w:rsidRPr="0068632A">
                <w:rPr>
                  <w:lang w:val="en-IE"/>
                </w:rPr>
                <w:t>Physical No</w:t>
              </w:r>
              <w:r w:rsidR="00853F29">
                <w:rPr>
                  <w:lang w:val="en-IE"/>
                </w:rPr>
                <w:t xml:space="preserve">tification </w:t>
              </w:r>
              <w:r w:rsidR="00853F29">
                <w:rPr>
                  <w:lang w:val="en-IE"/>
                </w:rPr>
                <w:lastRenderedPageBreak/>
                <w:t xml:space="preserve">Instruction Profile associated with a previous SYNC Dispatch Instruction has not achieved Step 1 in accordance with the SYNC Instruction Code entry in </w:t>
              </w:r>
              <w:r w:rsidR="00E179D6" w:rsidRPr="00862C5D">
                <w:rPr>
                  <w:lang w:val="en-IE"/>
                </w:rPr>
                <w:fldChar w:fldCharType="begin"/>
              </w:r>
              <w:r w:rsidR="00853F29" w:rsidRPr="00862C5D">
                <w:rPr>
                  <w:lang w:val="en-IE"/>
                </w:rPr>
                <w:instrText xml:space="preserve"> REF _Ref462737828 \h  \* MERGEFORMAT </w:instrText>
              </w:r>
            </w:ins>
            <w:r w:rsidR="00E179D6" w:rsidRPr="00862C5D">
              <w:rPr>
                <w:lang w:val="en-IE"/>
              </w:rPr>
            </w:r>
            <w:ins w:id="585" w:author="Author">
              <w:r w:rsidR="00E179D6" w:rsidRPr="00862C5D">
                <w:rPr>
                  <w:lang w:val="en-IE"/>
                </w:rPr>
                <w:fldChar w:fldCharType="separate"/>
              </w:r>
              <w:r w:rsidR="00853F29" w:rsidRPr="002E3252">
                <w:rPr>
                  <w:lang w:val="en-IE"/>
                </w:rPr>
                <w:t>Table 2</w:t>
              </w:r>
              <w:r w:rsidR="00E179D6" w:rsidRPr="00862C5D">
                <w:rPr>
                  <w:lang w:val="en-IE"/>
                </w:rPr>
                <w:fldChar w:fldCharType="end"/>
              </w:r>
              <w:r w:rsidR="00853F29">
                <w:rPr>
                  <w:lang w:val="en-IE"/>
                </w:rPr>
                <w:t xml:space="preserve">, then adjust Target Instruction Level to the </w:t>
              </w:r>
              <w:r w:rsidR="00853F29" w:rsidRPr="0068632A">
                <w:rPr>
                  <w:lang w:val="en-IE"/>
                </w:rPr>
                <w:t>Physical No</w:t>
              </w:r>
              <w:r w:rsidR="00853F29">
                <w:rPr>
                  <w:lang w:val="en-IE"/>
                </w:rPr>
                <w:t>tification Instruction Profile associated with the SYNC Dispatch Instruction</w:t>
              </w:r>
            </w:ins>
            <w:r w:rsidRPr="00862C5D">
              <w:rPr>
                <w:lang w:val="en-IE"/>
              </w:rPr>
              <w:t>.</w:t>
            </w:r>
          </w:p>
        </w:tc>
      </w:tr>
      <w:tr w:rsidR="00A050F8" w:rsidRPr="00862C5D" w:rsidTr="00A050F8">
        <w:tc>
          <w:tcPr>
            <w:tcW w:w="1278" w:type="dxa"/>
          </w:tcPr>
          <w:p w:rsidR="00A050F8" w:rsidRPr="00862C5D" w:rsidRDefault="00A050F8" w:rsidP="00A050F8">
            <w:pPr>
              <w:pStyle w:val="CERBODY"/>
              <w:rPr>
                <w:lang w:val="en-IE"/>
              </w:rPr>
            </w:pPr>
            <w:r w:rsidRPr="00862C5D">
              <w:rPr>
                <w:lang w:val="en-IE"/>
              </w:rPr>
              <w:lastRenderedPageBreak/>
              <w:t>GOOP</w:t>
            </w:r>
          </w:p>
        </w:tc>
        <w:tc>
          <w:tcPr>
            <w:tcW w:w="1440" w:type="dxa"/>
          </w:tcPr>
          <w:p w:rsidR="00A050F8" w:rsidRPr="00862C5D" w:rsidRDefault="00A050F8" w:rsidP="00A050F8">
            <w:pPr>
              <w:pStyle w:val="CERBODY"/>
              <w:rPr>
                <w:lang w:val="en-IE"/>
              </w:rPr>
            </w:pPr>
            <w:r w:rsidRPr="00862C5D">
              <w:rPr>
                <w:lang w:val="en-IE"/>
              </w:rPr>
              <w:t>PPGE</w:t>
            </w:r>
          </w:p>
        </w:tc>
        <w:tc>
          <w:tcPr>
            <w:tcW w:w="1710" w:type="dxa"/>
          </w:tcPr>
          <w:p w:rsidR="00A050F8" w:rsidRPr="00862C5D" w:rsidRDefault="00A050F8" w:rsidP="00A050F8">
            <w:pPr>
              <w:pStyle w:val="CERBODY"/>
              <w:rPr>
                <w:lang w:val="en-IE"/>
              </w:rPr>
            </w:pPr>
            <w:r w:rsidRPr="00862C5D">
              <w:rPr>
                <w:lang w:val="en-IE"/>
              </w:rPr>
              <w:t>PGEN</w:t>
            </w:r>
          </w:p>
        </w:tc>
        <w:tc>
          <w:tcPr>
            <w:tcW w:w="5760" w:type="dxa"/>
          </w:tcPr>
          <w:p w:rsidR="00A050F8" w:rsidRPr="00862C5D" w:rsidRDefault="00A050F8" w:rsidP="00A050F8">
            <w:pPr>
              <w:pStyle w:val="CERBODY"/>
              <w:rPr>
                <w:lang w:val="en-IE"/>
              </w:rPr>
            </w:pPr>
            <w:r w:rsidRPr="00862C5D">
              <w:rPr>
                <w:b/>
                <w:lang w:val="en-IE"/>
              </w:rPr>
              <w:t>Continuous open acceptance after PGEN</w:t>
            </w:r>
            <w:r w:rsidRPr="00862C5D">
              <w:rPr>
                <w:lang w:val="en-IE"/>
              </w:rPr>
              <w:t xml:space="preserve">. </w:t>
            </w:r>
          </w:p>
          <w:p w:rsidR="00A050F8" w:rsidRPr="00862C5D" w:rsidRDefault="00A050F8" w:rsidP="00A050F8">
            <w:pPr>
              <w:pStyle w:val="CERBODY"/>
              <w:rPr>
                <w:lang w:val="en-IE"/>
              </w:rPr>
            </w:pPr>
            <w:r w:rsidRPr="00862C5D">
              <w:rPr>
                <w:lang w:val="en-IE"/>
              </w:rPr>
              <w:t>At Instruction Effective Time set as:</w:t>
            </w:r>
          </w:p>
          <w:p w:rsidR="00A050F8" w:rsidRPr="00862C5D" w:rsidRDefault="00A050F8" w:rsidP="005C432E">
            <w:pPr>
              <w:pStyle w:val="CERBODY"/>
              <w:numPr>
                <w:ilvl w:val="0"/>
                <w:numId w:val="27"/>
              </w:numPr>
              <w:rPr>
                <w:lang w:val="en-IE"/>
              </w:rPr>
            </w:pPr>
            <w:r w:rsidRPr="00862C5D">
              <w:rPr>
                <w:lang w:val="en-IE"/>
              </w:rPr>
              <w:t>the time when the corresponding PGEN Instruction Profile reaches the specified Target Instruction Level,</w:t>
            </w:r>
          </w:p>
          <w:p w:rsidR="00A050F8" w:rsidRPr="00862C5D" w:rsidRDefault="00A050F8" w:rsidP="00A050F8">
            <w:pPr>
              <w:pStyle w:val="CERBODY"/>
              <w:rPr>
                <w:lang w:val="en-IE"/>
              </w:rPr>
            </w:pPr>
            <w:r w:rsidRPr="00862C5D">
              <w:rPr>
                <w:b/>
                <w:lang w:val="en-IE"/>
              </w:rPr>
              <w:t>Step 1</w:t>
            </w:r>
            <w:r w:rsidRPr="00862C5D">
              <w:rPr>
                <w:lang w:val="en-IE"/>
              </w:rPr>
              <w:t>: create a PPGE to maintain the Generator Unit Output to the specified PGEN Target Instruction Level until next Dispatch Instruction or Pseudo Dispatch Instruction;</w:t>
            </w:r>
          </w:p>
          <w:p w:rsidR="00A050F8" w:rsidRPr="00862C5D" w:rsidRDefault="00A050F8" w:rsidP="001B3EC7">
            <w:pPr>
              <w:pStyle w:val="CERBODY"/>
              <w:rPr>
                <w:lang w:val="en-IE"/>
              </w:rPr>
            </w:pPr>
            <w:r w:rsidRPr="00862C5D">
              <w:rPr>
                <w:b/>
                <w:lang w:val="en-IE"/>
              </w:rPr>
              <w:t>Step 2</w:t>
            </w:r>
            <w:r w:rsidRPr="00862C5D">
              <w:rPr>
                <w:lang w:val="en-IE"/>
              </w:rPr>
              <w:t xml:space="preserve">: with </w:t>
            </w:r>
            <w:r w:rsidR="001B3EC7" w:rsidRPr="00862C5D">
              <w:rPr>
                <w:lang w:val="en-IE"/>
              </w:rPr>
              <w:t xml:space="preserve">the </w:t>
            </w:r>
            <w:r w:rsidRPr="00862C5D">
              <w:rPr>
                <w:lang w:val="en-IE"/>
              </w:rPr>
              <w:t xml:space="preserve">Instruction Effective Time set </w:t>
            </w:r>
            <w:r w:rsidR="001B3EC7" w:rsidRPr="00862C5D">
              <w:rPr>
                <w:lang w:val="en-IE"/>
              </w:rPr>
              <w:t xml:space="preserve">equal to </w:t>
            </w:r>
            <w:r w:rsidRPr="00862C5D">
              <w:rPr>
                <w:lang w:val="en-IE"/>
              </w:rPr>
              <w:t>the time Step 1 is achieved, Target Instruction Level to Final Physical Notification Quantities</w:t>
            </w:r>
            <w:ins w:id="586" w:author="Author">
              <w:r w:rsidR="00853F29">
                <w:rPr>
                  <w:lang w:val="en-IE"/>
                </w:rPr>
                <w:t xml:space="preserve">, or if at the time that profile would have reached the Final Physical Notification Quantities the </w:t>
              </w:r>
              <w:r w:rsidR="00853F29" w:rsidRPr="0068632A">
                <w:rPr>
                  <w:lang w:val="en-IE"/>
                </w:rPr>
                <w:t>Physical No</w:t>
              </w:r>
              <w:r w:rsidR="00853F29">
                <w:rPr>
                  <w:lang w:val="en-IE"/>
                </w:rPr>
                <w:t xml:space="preserve">tification Instruction Profile associated with a previous SYNC Dispatch Instruction has not achieved Step 1 in accordance with the SYNC Instruction Code entry in </w:t>
              </w:r>
              <w:r w:rsidR="00E179D6" w:rsidRPr="00862C5D">
                <w:rPr>
                  <w:lang w:val="en-IE"/>
                </w:rPr>
                <w:fldChar w:fldCharType="begin"/>
              </w:r>
              <w:r w:rsidR="00853F29" w:rsidRPr="00862C5D">
                <w:rPr>
                  <w:lang w:val="en-IE"/>
                </w:rPr>
                <w:instrText xml:space="preserve"> REF _Ref462737828 \h  \* MERGEFORMAT </w:instrText>
              </w:r>
            </w:ins>
            <w:r w:rsidR="00E179D6" w:rsidRPr="00862C5D">
              <w:rPr>
                <w:lang w:val="en-IE"/>
              </w:rPr>
            </w:r>
            <w:ins w:id="587" w:author="Author">
              <w:r w:rsidR="00E179D6" w:rsidRPr="00862C5D">
                <w:rPr>
                  <w:lang w:val="en-IE"/>
                </w:rPr>
                <w:fldChar w:fldCharType="separate"/>
              </w:r>
              <w:r w:rsidR="00853F29" w:rsidRPr="002E3252">
                <w:rPr>
                  <w:lang w:val="en-IE"/>
                </w:rPr>
                <w:t>Table 2</w:t>
              </w:r>
              <w:r w:rsidR="00E179D6" w:rsidRPr="00862C5D">
                <w:rPr>
                  <w:lang w:val="en-IE"/>
                </w:rPr>
                <w:fldChar w:fldCharType="end"/>
              </w:r>
              <w:r w:rsidR="00853F29">
                <w:rPr>
                  <w:lang w:val="en-IE"/>
                </w:rPr>
                <w:t xml:space="preserve">, then adjust Target Instruction Level to the </w:t>
              </w:r>
              <w:r w:rsidR="00853F29" w:rsidRPr="0068632A">
                <w:rPr>
                  <w:lang w:val="en-IE"/>
                </w:rPr>
                <w:t>Physical No</w:t>
              </w:r>
              <w:r w:rsidR="00853F29">
                <w:rPr>
                  <w:lang w:val="en-IE"/>
                </w:rPr>
                <w:t>tification Instruction Profile associated with the SYNC Dispatch Instruction</w:t>
              </w:r>
            </w:ins>
            <w:r w:rsidRPr="00862C5D">
              <w:rPr>
                <w:lang w:val="en-IE"/>
              </w:rPr>
              <w:t xml:space="preserve">. </w:t>
            </w:r>
          </w:p>
        </w:tc>
      </w:tr>
      <w:tr w:rsidR="00A050F8" w:rsidRPr="00862C5D" w:rsidTr="00A050F8">
        <w:tc>
          <w:tcPr>
            <w:tcW w:w="1278" w:type="dxa"/>
          </w:tcPr>
          <w:p w:rsidR="00A050F8" w:rsidRPr="00862C5D" w:rsidRDefault="00A050F8" w:rsidP="00A050F8">
            <w:pPr>
              <w:pStyle w:val="CERBODY"/>
              <w:rPr>
                <w:lang w:val="en-IE"/>
              </w:rPr>
            </w:pPr>
            <w:r w:rsidRPr="00862C5D">
              <w:rPr>
                <w:lang w:val="en-IE"/>
              </w:rPr>
              <w:t>PMXN</w:t>
            </w:r>
          </w:p>
        </w:tc>
        <w:tc>
          <w:tcPr>
            <w:tcW w:w="1440" w:type="dxa"/>
          </w:tcPr>
          <w:p w:rsidR="00A050F8" w:rsidRPr="00862C5D" w:rsidRDefault="00A050F8" w:rsidP="00A050F8">
            <w:pPr>
              <w:pStyle w:val="CERBODY"/>
              <w:rPr>
                <w:lang w:val="en-IE"/>
              </w:rPr>
            </w:pPr>
            <w:r w:rsidRPr="00862C5D">
              <w:rPr>
                <w:lang w:val="en-IE"/>
              </w:rPr>
              <w:t>n/a</w:t>
            </w:r>
          </w:p>
        </w:tc>
        <w:tc>
          <w:tcPr>
            <w:tcW w:w="1710" w:type="dxa"/>
          </w:tcPr>
          <w:p w:rsidR="00A050F8" w:rsidRPr="00862C5D" w:rsidRDefault="00A050F8" w:rsidP="00A050F8">
            <w:pPr>
              <w:pStyle w:val="CERBODY"/>
              <w:rPr>
                <w:lang w:val="en-IE"/>
              </w:rPr>
            </w:pPr>
            <w:r w:rsidRPr="00862C5D">
              <w:rPr>
                <w:lang w:val="en-IE"/>
              </w:rPr>
              <w:t>MXON</w:t>
            </w:r>
          </w:p>
        </w:tc>
        <w:tc>
          <w:tcPr>
            <w:tcW w:w="5760" w:type="dxa"/>
          </w:tcPr>
          <w:p w:rsidR="00A050F8" w:rsidRPr="00862C5D" w:rsidRDefault="00A050F8" w:rsidP="00A050F8">
            <w:pPr>
              <w:pStyle w:val="CERBODY"/>
              <w:rPr>
                <w:lang w:val="en-IE"/>
              </w:rPr>
            </w:pPr>
            <w:r w:rsidRPr="00862C5D">
              <w:rPr>
                <w:b/>
                <w:lang w:val="en-IE"/>
              </w:rPr>
              <w:t>Continuous open acceptance after MXON</w:t>
            </w:r>
            <w:r w:rsidRPr="00862C5D">
              <w:rPr>
                <w:lang w:val="en-IE"/>
              </w:rPr>
              <w:t xml:space="preserve">. </w:t>
            </w:r>
          </w:p>
          <w:p w:rsidR="00A050F8" w:rsidRPr="00862C5D" w:rsidRDefault="00A050F8" w:rsidP="00A050F8">
            <w:pPr>
              <w:pStyle w:val="CERBODY"/>
              <w:rPr>
                <w:lang w:val="en-IE"/>
              </w:rPr>
            </w:pPr>
            <w:r w:rsidRPr="00862C5D">
              <w:rPr>
                <w:lang w:val="en-IE"/>
              </w:rPr>
              <w:t>At Instruction Effective Time set as:</w:t>
            </w:r>
          </w:p>
          <w:p w:rsidR="00A050F8" w:rsidRPr="00862C5D" w:rsidRDefault="00A050F8" w:rsidP="005C432E">
            <w:pPr>
              <w:pStyle w:val="CERBODY"/>
              <w:numPr>
                <w:ilvl w:val="0"/>
                <w:numId w:val="27"/>
              </w:numPr>
              <w:rPr>
                <w:lang w:val="en-IE"/>
              </w:rPr>
            </w:pPr>
            <w:r w:rsidRPr="00862C5D">
              <w:rPr>
                <w:lang w:val="en-IE"/>
              </w:rPr>
              <w:t xml:space="preserve">the time when the corresponding MXON Instruction Profile reaches the </w:t>
            </w:r>
            <w:r w:rsidRPr="00862C5D">
              <w:rPr>
                <w:szCs w:val="20"/>
                <w:lang w:val="en-IE"/>
              </w:rPr>
              <w:t>Short Term Maximisation Capability</w:t>
            </w:r>
            <w:r w:rsidRPr="00862C5D">
              <w:rPr>
                <w:lang w:val="en-IE"/>
              </w:rPr>
              <w:t>,</w:t>
            </w:r>
          </w:p>
          <w:p w:rsidR="00A050F8" w:rsidRPr="00862C5D" w:rsidRDefault="00A050F8" w:rsidP="00A050F8">
            <w:pPr>
              <w:pStyle w:val="CERBODY"/>
              <w:rPr>
                <w:lang w:val="en-IE"/>
              </w:rPr>
            </w:pPr>
            <w:r w:rsidRPr="00862C5D">
              <w:rPr>
                <w:b/>
                <w:lang w:val="en-IE"/>
              </w:rPr>
              <w:t>Step 1</w:t>
            </w:r>
            <w:r w:rsidRPr="00862C5D">
              <w:rPr>
                <w:lang w:val="en-IE"/>
              </w:rPr>
              <w:t>: create a PMXN to maintain the Generator Unit Output to the specified MXON Target Instruction Level until next Dispatch Instruction or Pseudo Dispatch Instruction;</w:t>
            </w:r>
          </w:p>
          <w:p w:rsidR="00A050F8" w:rsidRPr="00862C5D" w:rsidRDefault="00A050F8" w:rsidP="001B3EC7">
            <w:pPr>
              <w:pStyle w:val="CERBODY"/>
              <w:rPr>
                <w:lang w:val="en-IE"/>
              </w:rPr>
            </w:pPr>
            <w:r w:rsidRPr="00862C5D">
              <w:rPr>
                <w:b/>
                <w:lang w:val="en-IE"/>
              </w:rPr>
              <w:t>Step 2</w:t>
            </w:r>
            <w:r w:rsidRPr="00862C5D">
              <w:rPr>
                <w:lang w:val="en-IE"/>
              </w:rPr>
              <w:t>: with</w:t>
            </w:r>
            <w:r w:rsidR="001B3EC7" w:rsidRPr="00862C5D">
              <w:rPr>
                <w:lang w:val="en-IE"/>
              </w:rPr>
              <w:t xml:space="preserve"> the</w:t>
            </w:r>
            <w:r w:rsidRPr="00862C5D">
              <w:rPr>
                <w:lang w:val="en-IE"/>
              </w:rPr>
              <w:t xml:space="preserve"> Instruction Effective Time set </w:t>
            </w:r>
            <w:r w:rsidR="001B3EC7" w:rsidRPr="00862C5D">
              <w:rPr>
                <w:lang w:val="en-IE"/>
              </w:rPr>
              <w:t xml:space="preserve">equal to </w:t>
            </w:r>
            <w:r w:rsidRPr="00862C5D">
              <w:rPr>
                <w:lang w:val="en-IE"/>
              </w:rPr>
              <w:t>the time Step 1 is achieved, adjust Target Instruction Level to Final Physical Notification Quantities</w:t>
            </w:r>
            <w:ins w:id="588" w:author="Author">
              <w:r w:rsidR="00853F29">
                <w:rPr>
                  <w:lang w:val="en-IE"/>
                </w:rPr>
                <w:t xml:space="preserve">, or if at the time that profile would have reached the Final Physical Notification Quantities the </w:t>
              </w:r>
              <w:r w:rsidR="00853F29" w:rsidRPr="0068632A">
                <w:rPr>
                  <w:lang w:val="en-IE"/>
                </w:rPr>
                <w:t>Physical No</w:t>
              </w:r>
              <w:r w:rsidR="00853F29">
                <w:rPr>
                  <w:lang w:val="en-IE"/>
                </w:rPr>
                <w:t xml:space="preserve">tification Instruction Profile associated with a previous SYNC Dispatch Instruction has not achieved Step 1 in </w:t>
              </w:r>
              <w:r w:rsidR="00853F29">
                <w:rPr>
                  <w:lang w:val="en-IE"/>
                </w:rPr>
                <w:lastRenderedPageBreak/>
                <w:t xml:space="preserve">accordance with the SYNC Instruction Code entry in </w:t>
              </w:r>
              <w:r w:rsidR="00E179D6" w:rsidRPr="00862C5D">
                <w:rPr>
                  <w:lang w:val="en-IE"/>
                </w:rPr>
                <w:fldChar w:fldCharType="begin"/>
              </w:r>
              <w:r w:rsidR="00853F29" w:rsidRPr="00862C5D">
                <w:rPr>
                  <w:lang w:val="en-IE"/>
                </w:rPr>
                <w:instrText xml:space="preserve"> REF _Ref462737828 \h  \* MERGEFORMAT </w:instrText>
              </w:r>
            </w:ins>
            <w:r w:rsidR="00E179D6" w:rsidRPr="00862C5D">
              <w:rPr>
                <w:lang w:val="en-IE"/>
              </w:rPr>
            </w:r>
            <w:ins w:id="589" w:author="Author">
              <w:r w:rsidR="00E179D6" w:rsidRPr="00862C5D">
                <w:rPr>
                  <w:lang w:val="en-IE"/>
                </w:rPr>
                <w:fldChar w:fldCharType="separate"/>
              </w:r>
              <w:r w:rsidR="00853F29" w:rsidRPr="002E3252">
                <w:rPr>
                  <w:lang w:val="en-IE"/>
                </w:rPr>
                <w:t>Table 2</w:t>
              </w:r>
              <w:r w:rsidR="00E179D6" w:rsidRPr="00862C5D">
                <w:rPr>
                  <w:lang w:val="en-IE"/>
                </w:rPr>
                <w:fldChar w:fldCharType="end"/>
              </w:r>
              <w:r w:rsidR="00853F29">
                <w:rPr>
                  <w:lang w:val="en-IE"/>
                </w:rPr>
                <w:t xml:space="preserve">, then adjust Target Instruction Level to the </w:t>
              </w:r>
              <w:r w:rsidR="00853F29" w:rsidRPr="0068632A">
                <w:rPr>
                  <w:lang w:val="en-IE"/>
                </w:rPr>
                <w:t>Physical No</w:t>
              </w:r>
              <w:r w:rsidR="00853F29">
                <w:rPr>
                  <w:lang w:val="en-IE"/>
                </w:rPr>
                <w:t>tification Instruction Profile associated with the SYNC Dispatch Instruction</w:t>
              </w:r>
            </w:ins>
            <w:r w:rsidRPr="00862C5D">
              <w:rPr>
                <w:lang w:val="en-IE"/>
              </w:rPr>
              <w:t>.</w:t>
            </w:r>
          </w:p>
        </w:tc>
      </w:tr>
      <w:tr w:rsidR="00A050F8" w:rsidRPr="00862C5D" w:rsidTr="00A050F8">
        <w:tc>
          <w:tcPr>
            <w:tcW w:w="1278" w:type="dxa"/>
          </w:tcPr>
          <w:p w:rsidR="00A050F8" w:rsidRPr="00862C5D" w:rsidRDefault="00A050F8" w:rsidP="00A050F8">
            <w:pPr>
              <w:pStyle w:val="CERBODY"/>
              <w:rPr>
                <w:lang w:val="en-IE"/>
              </w:rPr>
            </w:pPr>
            <w:r w:rsidRPr="00862C5D">
              <w:rPr>
                <w:lang w:val="en-IE"/>
              </w:rPr>
              <w:lastRenderedPageBreak/>
              <w:t>PMXF</w:t>
            </w:r>
          </w:p>
        </w:tc>
        <w:tc>
          <w:tcPr>
            <w:tcW w:w="1440" w:type="dxa"/>
          </w:tcPr>
          <w:p w:rsidR="00A050F8" w:rsidRPr="00862C5D" w:rsidRDefault="00A050F8" w:rsidP="00A050F8">
            <w:pPr>
              <w:pStyle w:val="CERBODY"/>
              <w:rPr>
                <w:lang w:val="en-IE"/>
              </w:rPr>
            </w:pPr>
            <w:r w:rsidRPr="00862C5D">
              <w:rPr>
                <w:lang w:val="en-IE"/>
              </w:rPr>
              <w:t>n/a</w:t>
            </w:r>
          </w:p>
        </w:tc>
        <w:tc>
          <w:tcPr>
            <w:tcW w:w="1710" w:type="dxa"/>
          </w:tcPr>
          <w:p w:rsidR="00A050F8" w:rsidRPr="00862C5D" w:rsidRDefault="00A050F8" w:rsidP="00A050F8">
            <w:pPr>
              <w:pStyle w:val="CERBODY"/>
              <w:rPr>
                <w:lang w:val="en-IE"/>
              </w:rPr>
            </w:pPr>
            <w:r w:rsidRPr="00862C5D">
              <w:rPr>
                <w:lang w:val="en-IE"/>
              </w:rPr>
              <w:t>MXOF</w:t>
            </w:r>
          </w:p>
        </w:tc>
        <w:tc>
          <w:tcPr>
            <w:tcW w:w="5760" w:type="dxa"/>
          </w:tcPr>
          <w:p w:rsidR="00A050F8" w:rsidRPr="00862C5D" w:rsidRDefault="00A050F8" w:rsidP="00A050F8">
            <w:pPr>
              <w:pStyle w:val="CERBODY"/>
              <w:rPr>
                <w:lang w:val="en-IE"/>
              </w:rPr>
            </w:pPr>
            <w:r w:rsidRPr="00862C5D">
              <w:rPr>
                <w:b/>
                <w:lang w:val="en-IE"/>
              </w:rPr>
              <w:t>Continuous open acceptance after MXOF</w:t>
            </w:r>
            <w:r w:rsidRPr="00862C5D">
              <w:rPr>
                <w:lang w:val="en-IE"/>
              </w:rPr>
              <w:t xml:space="preserve">. </w:t>
            </w:r>
          </w:p>
          <w:p w:rsidR="00A050F8" w:rsidRPr="00862C5D" w:rsidRDefault="00A050F8" w:rsidP="00A050F8">
            <w:pPr>
              <w:pStyle w:val="CERBODY"/>
              <w:rPr>
                <w:lang w:val="en-IE"/>
              </w:rPr>
            </w:pPr>
            <w:r w:rsidRPr="00862C5D">
              <w:rPr>
                <w:lang w:val="en-IE"/>
              </w:rPr>
              <w:t>At Instruction Effective Time set as:</w:t>
            </w:r>
          </w:p>
          <w:p w:rsidR="00A050F8" w:rsidRPr="00862C5D" w:rsidRDefault="00A050F8" w:rsidP="005C432E">
            <w:pPr>
              <w:pStyle w:val="CERBODY"/>
              <w:numPr>
                <w:ilvl w:val="0"/>
                <w:numId w:val="27"/>
              </w:numPr>
              <w:rPr>
                <w:szCs w:val="20"/>
                <w:lang w:val="en-IE"/>
              </w:rPr>
            </w:pPr>
            <w:r w:rsidRPr="00862C5D">
              <w:rPr>
                <w:lang w:val="en-IE"/>
              </w:rPr>
              <w:t>the time when the corresponding MXON Instruction Profile reaches the last effective MWOF Target Instruction Level prior to the corresponding MXON,</w:t>
            </w:r>
          </w:p>
          <w:p w:rsidR="00A050F8" w:rsidRPr="00862C5D" w:rsidRDefault="00A050F8" w:rsidP="00A050F8">
            <w:pPr>
              <w:pStyle w:val="CERBODY"/>
              <w:rPr>
                <w:lang w:val="en-IE"/>
              </w:rPr>
            </w:pPr>
            <w:r w:rsidRPr="00862C5D">
              <w:rPr>
                <w:b/>
                <w:lang w:val="en-IE"/>
              </w:rPr>
              <w:t>Step 1</w:t>
            </w:r>
            <w:r w:rsidRPr="00862C5D">
              <w:rPr>
                <w:lang w:val="en-IE"/>
              </w:rPr>
              <w:t>: create a PMXF to maintain the Generator Unit Output to the specified MXOF Target Instruction Level until next Dispatch Instruction or Pseudo Dispatch Instruction;</w:t>
            </w:r>
          </w:p>
          <w:p w:rsidR="00A050F8" w:rsidRPr="00862C5D" w:rsidRDefault="00A050F8" w:rsidP="001B3EC7">
            <w:pPr>
              <w:pStyle w:val="CERBODY"/>
              <w:rPr>
                <w:lang w:val="en-IE"/>
              </w:rPr>
            </w:pPr>
            <w:r w:rsidRPr="00862C5D">
              <w:rPr>
                <w:b/>
                <w:lang w:val="en-IE"/>
              </w:rPr>
              <w:t>Step 2</w:t>
            </w:r>
            <w:r w:rsidRPr="00862C5D">
              <w:rPr>
                <w:lang w:val="en-IE"/>
              </w:rPr>
              <w:t>: with</w:t>
            </w:r>
            <w:r w:rsidR="001B3EC7" w:rsidRPr="00862C5D">
              <w:rPr>
                <w:lang w:val="en-IE"/>
              </w:rPr>
              <w:t xml:space="preserve"> the</w:t>
            </w:r>
            <w:r w:rsidRPr="00862C5D">
              <w:rPr>
                <w:lang w:val="en-IE"/>
              </w:rPr>
              <w:t xml:space="preserve"> Instruction Effective Time set </w:t>
            </w:r>
            <w:r w:rsidR="001B3EC7" w:rsidRPr="00862C5D">
              <w:rPr>
                <w:lang w:val="en-IE"/>
              </w:rPr>
              <w:t xml:space="preserve">equal to </w:t>
            </w:r>
            <w:r w:rsidRPr="00862C5D">
              <w:rPr>
                <w:lang w:val="en-IE"/>
              </w:rPr>
              <w:t>the time Step 1 is achieved, adjust Target Instruction Level to Final Physical Notification Quantities</w:t>
            </w:r>
            <w:ins w:id="590" w:author="Author">
              <w:r w:rsidR="00853F29">
                <w:rPr>
                  <w:lang w:val="en-IE"/>
                </w:rPr>
                <w:t xml:space="preserve">, or if at the time that profile would have reached the Final Physical Notification Quantities the </w:t>
              </w:r>
              <w:r w:rsidR="00853F29" w:rsidRPr="0068632A">
                <w:rPr>
                  <w:lang w:val="en-IE"/>
                </w:rPr>
                <w:t>Physical No</w:t>
              </w:r>
              <w:r w:rsidR="00853F29">
                <w:rPr>
                  <w:lang w:val="en-IE"/>
                </w:rPr>
                <w:t xml:space="preserve">tification Instruction Profile associated with a previous SYNC Dispatch Instruction has not achieved Step 1 in accordance with the SYNC Instruction Code entry in </w:t>
              </w:r>
              <w:r w:rsidR="00E179D6" w:rsidRPr="00862C5D">
                <w:rPr>
                  <w:lang w:val="en-IE"/>
                </w:rPr>
                <w:fldChar w:fldCharType="begin"/>
              </w:r>
              <w:r w:rsidR="00853F29" w:rsidRPr="00862C5D">
                <w:rPr>
                  <w:lang w:val="en-IE"/>
                </w:rPr>
                <w:instrText xml:space="preserve"> REF _Ref462737828 \h  \* MERGEFORMAT </w:instrText>
              </w:r>
            </w:ins>
            <w:r w:rsidR="00E179D6" w:rsidRPr="00862C5D">
              <w:rPr>
                <w:lang w:val="en-IE"/>
              </w:rPr>
            </w:r>
            <w:ins w:id="591" w:author="Author">
              <w:r w:rsidR="00E179D6" w:rsidRPr="00862C5D">
                <w:rPr>
                  <w:lang w:val="en-IE"/>
                </w:rPr>
                <w:fldChar w:fldCharType="separate"/>
              </w:r>
              <w:r w:rsidR="00853F29" w:rsidRPr="002E3252">
                <w:rPr>
                  <w:lang w:val="en-IE"/>
                </w:rPr>
                <w:t>Table 2</w:t>
              </w:r>
              <w:r w:rsidR="00E179D6" w:rsidRPr="00862C5D">
                <w:rPr>
                  <w:lang w:val="en-IE"/>
                </w:rPr>
                <w:fldChar w:fldCharType="end"/>
              </w:r>
              <w:r w:rsidR="00853F29">
                <w:rPr>
                  <w:lang w:val="en-IE"/>
                </w:rPr>
                <w:t xml:space="preserve">, then adjust Target Instruction Level to the </w:t>
              </w:r>
              <w:r w:rsidR="00853F29" w:rsidRPr="0068632A">
                <w:rPr>
                  <w:lang w:val="en-IE"/>
                </w:rPr>
                <w:t>Physical No</w:t>
              </w:r>
              <w:r w:rsidR="00853F29">
                <w:rPr>
                  <w:lang w:val="en-IE"/>
                </w:rPr>
                <w:t>tification Instruction Profile associated with the SYNC Dispatch Instruction</w:t>
              </w:r>
            </w:ins>
            <w:r w:rsidRPr="00862C5D">
              <w:rPr>
                <w:lang w:val="en-IE"/>
              </w:rPr>
              <w:t>.</w:t>
            </w:r>
          </w:p>
        </w:tc>
      </w:tr>
      <w:tr w:rsidR="00A050F8" w:rsidRPr="00862C5D" w:rsidTr="00A050F8">
        <w:tc>
          <w:tcPr>
            <w:tcW w:w="1278" w:type="dxa"/>
          </w:tcPr>
          <w:p w:rsidR="00A050F8" w:rsidRPr="00862C5D" w:rsidRDefault="00A050F8" w:rsidP="00A050F8">
            <w:pPr>
              <w:pStyle w:val="CERBODY"/>
              <w:rPr>
                <w:lang w:val="en-IE"/>
              </w:rPr>
            </w:pPr>
            <w:r w:rsidRPr="00862C5D">
              <w:rPr>
                <w:lang w:val="en-IE"/>
              </w:rPr>
              <w:t>POFF</w:t>
            </w:r>
          </w:p>
        </w:tc>
        <w:tc>
          <w:tcPr>
            <w:tcW w:w="1440" w:type="dxa"/>
          </w:tcPr>
          <w:p w:rsidR="00A050F8" w:rsidRPr="00862C5D" w:rsidRDefault="00A050F8" w:rsidP="00A050F8">
            <w:pPr>
              <w:pStyle w:val="CERBODY"/>
              <w:rPr>
                <w:lang w:val="en-IE"/>
              </w:rPr>
            </w:pPr>
            <w:r w:rsidRPr="00862C5D">
              <w:rPr>
                <w:lang w:val="en-IE"/>
              </w:rPr>
              <w:t>n/a</w:t>
            </w:r>
          </w:p>
        </w:tc>
        <w:tc>
          <w:tcPr>
            <w:tcW w:w="1710" w:type="dxa"/>
          </w:tcPr>
          <w:p w:rsidR="00A050F8" w:rsidRPr="00862C5D" w:rsidRDefault="00A050F8" w:rsidP="00A050F8">
            <w:pPr>
              <w:pStyle w:val="CERBODY"/>
              <w:rPr>
                <w:lang w:val="en-IE"/>
              </w:rPr>
            </w:pPr>
            <w:r w:rsidRPr="00862C5D">
              <w:rPr>
                <w:lang w:val="en-IE"/>
              </w:rPr>
              <w:t>n/a</w:t>
            </w:r>
          </w:p>
        </w:tc>
        <w:tc>
          <w:tcPr>
            <w:tcW w:w="5760" w:type="dxa"/>
          </w:tcPr>
          <w:p w:rsidR="00A050F8" w:rsidRPr="00862C5D" w:rsidRDefault="00A050F8" w:rsidP="00A050F8">
            <w:pPr>
              <w:pStyle w:val="CERBODY"/>
              <w:rPr>
                <w:lang w:val="en-IE"/>
              </w:rPr>
            </w:pPr>
            <w:r w:rsidRPr="00862C5D">
              <w:rPr>
                <w:b/>
                <w:lang w:val="en-IE"/>
              </w:rPr>
              <w:t>Continuous open acceptance keeping unit off</w:t>
            </w:r>
            <w:r w:rsidRPr="00862C5D">
              <w:rPr>
                <w:lang w:val="en-IE"/>
              </w:rPr>
              <w:t xml:space="preserve">. </w:t>
            </w:r>
          </w:p>
          <w:p w:rsidR="00A050F8" w:rsidRPr="00862C5D" w:rsidRDefault="00A050F8" w:rsidP="00A050F8">
            <w:pPr>
              <w:pStyle w:val="CERBODY"/>
              <w:rPr>
                <w:lang w:val="en-IE"/>
              </w:rPr>
            </w:pPr>
            <w:r w:rsidRPr="00862C5D">
              <w:rPr>
                <w:lang w:val="en-IE"/>
              </w:rPr>
              <w:t>At Instruction Effective Time set as:</w:t>
            </w:r>
          </w:p>
          <w:p w:rsidR="00A050F8" w:rsidRPr="00862C5D" w:rsidRDefault="00A050F8" w:rsidP="005C432E">
            <w:pPr>
              <w:pStyle w:val="CERBODY"/>
              <w:numPr>
                <w:ilvl w:val="0"/>
                <w:numId w:val="27"/>
              </w:numPr>
              <w:rPr>
                <w:lang w:val="en-IE"/>
              </w:rPr>
            </w:pPr>
            <w:r w:rsidRPr="00862C5D">
              <w:rPr>
                <w:lang w:val="en-IE"/>
              </w:rPr>
              <w:t>the time where the Final Physical Notification Quantity profile rises from zero</w:t>
            </w:r>
          </w:p>
          <w:p w:rsidR="00A050F8" w:rsidRPr="00862C5D" w:rsidRDefault="00A050F8" w:rsidP="00A050F8">
            <w:pPr>
              <w:pStyle w:val="CERBODY"/>
              <w:rPr>
                <w:lang w:val="en-IE"/>
              </w:rPr>
            </w:pPr>
            <w:r w:rsidRPr="00862C5D">
              <w:rPr>
                <w:b/>
                <w:lang w:val="en-IE"/>
              </w:rPr>
              <w:t>Step 1</w:t>
            </w:r>
            <w:r w:rsidRPr="00862C5D">
              <w:rPr>
                <w:lang w:val="en-IE"/>
              </w:rPr>
              <w:t>: create a POFF to maintain the Generator Unit Output to the specified Target Instruction Level (zero) until next Dispatch Instruction or Pseudo Dispatch Instruction;</w:t>
            </w:r>
          </w:p>
          <w:p w:rsidR="00A050F8" w:rsidRPr="00862C5D" w:rsidRDefault="00A050F8" w:rsidP="00A050F8">
            <w:pPr>
              <w:pStyle w:val="CERBODY"/>
              <w:rPr>
                <w:lang w:val="en-IE"/>
              </w:rPr>
            </w:pPr>
            <w:r w:rsidRPr="00862C5D">
              <w:rPr>
                <w:b/>
                <w:lang w:val="en-IE"/>
              </w:rPr>
              <w:t>Step 2</w:t>
            </w:r>
            <w:r w:rsidRPr="00862C5D">
              <w:rPr>
                <w:lang w:val="en-IE"/>
              </w:rPr>
              <w:t xml:space="preserve">: with </w:t>
            </w:r>
            <w:r w:rsidR="001B3EC7" w:rsidRPr="00862C5D">
              <w:rPr>
                <w:lang w:val="en-IE"/>
              </w:rPr>
              <w:t xml:space="preserve">the </w:t>
            </w:r>
            <w:r w:rsidRPr="00862C5D">
              <w:rPr>
                <w:lang w:val="en-IE"/>
              </w:rPr>
              <w:t xml:space="preserve">Instruction Effective Time set </w:t>
            </w:r>
            <w:r w:rsidR="001B3EC7" w:rsidRPr="00862C5D">
              <w:rPr>
                <w:lang w:val="en-IE"/>
              </w:rPr>
              <w:t xml:space="preserve">equal to </w:t>
            </w:r>
            <w:r w:rsidRPr="00862C5D">
              <w:rPr>
                <w:lang w:val="en-IE"/>
              </w:rPr>
              <w:t>the time Step 1 is achieved, adjust Target Instruction Level to Final Physical Notification Quantities</w:t>
            </w:r>
            <w:ins w:id="592" w:author="Author">
              <w:r w:rsidR="00853F29">
                <w:rPr>
                  <w:lang w:val="en-IE"/>
                </w:rPr>
                <w:t xml:space="preserve">, or if at the time that profile would have reached the Final Physical Notification Quantities the </w:t>
              </w:r>
              <w:r w:rsidR="00853F29" w:rsidRPr="0068632A">
                <w:rPr>
                  <w:lang w:val="en-IE"/>
                </w:rPr>
                <w:t>Physical No</w:t>
              </w:r>
              <w:r w:rsidR="00853F29">
                <w:rPr>
                  <w:lang w:val="en-IE"/>
                </w:rPr>
                <w:t xml:space="preserve">tification Instruction Profile associated with a previous SYNC Dispatch Instruction has not achieved Step 1 in accordance with the SYNC Instruction Code entry in </w:t>
              </w:r>
              <w:r w:rsidR="00E179D6" w:rsidRPr="00862C5D">
                <w:rPr>
                  <w:lang w:val="en-IE"/>
                </w:rPr>
                <w:fldChar w:fldCharType="begin"/>
              </w:r>
              <w:r w:rsidR="00853F29" w:rsidRPr="00862C5D">
                <w:rPr>
                  <w:lang w:val="en-IE"/>
                </w:rPr>
                <w:instrText xml:space="preserve"> REF _Ref462737828 \h  \* MERGEFORMAT </w:instrText>
              </w:r>
            </w:ins>
            <w:r w:rsidR="00E179D6" w:rsidRPr="00862C5D">
              <w:rPr>
                <w:lang w:val="en-IE"/>
              </w:rPr>
            </w:r>
            <w:ins w:id="593" w:author="Author">
              <w:r w:rsidR="00E179D6" w:rsidRPr="00862C5D">
                <w:rPr>
                  <w:lang w:val="en-IE"/>
                </w:rPr>
                <w:fldChar w:fldCharType="separate"/>
              </w:r>
              <w:r w:rsidR="00853F29" w:rsidRPr="002E3252">
                <w:rPr>
                  <w:lang w:val="en-IE"/>
                </w:rPr>
                <w:t>Table 2</w:t>
              </w:r>
              <w:r w:rsidR="00E179D6" w:rsidRPr="00862C5D">
                <w:rPr>
                  <w:lang w:val="en-IE"/>
                </w:rPr>
                <w:fldChar w:fldCharType="end"/>
              </w:r>
              <w:r w:rsidR="00853F29">
                <w:rPr>
                  <w:lang w:val="en-IE"/>
                </w:rPr>
                <w:t xml:space="preserve">, then adjust Target Instruction Level to the </w:t>
              </w:r>
              <w:r w:rsidR="00853F29" w:rsidRPr="0068632A">
                <w:rPr>
                  <w:lang w:val="en-IE"/>
                </w:rPr>
                <w:lastRenderedPageBreak/>
                <w:t>Physical No</w:t>
              </w:r>
              <w:r w:rsidR="00853F29">
                <w:rPr>
                  <w:lang w:val="en-IE"/>
                </w:rPr>
                <w:t>tification Instruction Profile associated with the SYNC Dispatch Instruction</w:t>
              </w:r>
            </w:ins>
            <w:r w:rsidRPr="00862C5D">
              <w:rPr>
                <w:lang w:val="en-IE"/>
              </w:rPr>
              <w:t>.</w:t>
            </w:r>
          </w:p>
          <w:p w:rsidR="00A050F8" w:rsidRPr="00862C5D" w:rsidRDefault="00A050F8" w:rsidP="00A050F8">
            <w:pPr>
              <w:pStyle w:val="CERBODY"/>
              <w:rPr>
                <w:lang w:val="en-IE"/>
              </w:rPr>
            </w:pPr>
            <w:del w:id="594" w:author="Author">
              <w:r w:rsidRPr="00862C5D" w:rsidDel="00853F29">
                <w:rPr>
                  <w:lang w:val="en-IE"/>
                </w:rPr>
                <w:delText xml:space="preserve">NOTE: </w:delText>
              </w:r>
            </w:del>
            <w:r w:rsidRPr="00862C5D">
              <w:rPr>
                <w:lang w:val="en-IE"/>
              </w:rPr>
              <w:t>POFF is created where the preceding Dispatch Instruction is not one of the following: MWOF, MXON, SYNC, PGEN, MXOF, DESY.</w:t>
            </w:r>
          </w:p>
        </w:tc>
      </w:tr>
      <w:tr w:rsidR="00A050F8" w:rsidRPr="00862C5D" w:rsidTr="00A050F8">
        <w:tc>
          <w:tcPr>
            <w:tcW w:w="1278" w:type="dxa"/>
          </w:tcPr>
          <w:p w:rsidR="00A050F8" w:rsidRPr="00862C5D" w:rsidRDefault="00A050F8" w:rsidP="00A050F8">
            <w:pPr>
              <w:pStyle w:val="CERBODY"/>
              <w:rPr>
                <w:lang w:val="en-IE"/>
              </w:rPr>
            </w:pPr>
            <w:r w:rsidRPr="00862C5D">
              <w:rPr>
                <w:lang w:val="en-IE"/>
              </w:rPr>
              <w:lastRenderedPageBreak/>
              <w:t>PCOD</w:t>
            </w:r>
          </w:p>
        </w:tc>
        <w:tc>
          <w:tcPr>
            <w:tcW w:w="1440" w:type="dxa"/>
          </w:tcPr>
          <w:p w:rsidR="00A050F8" w:rsidRPr="00862C5D" w:rsidRDefault="00A050F8" w:rsidP="00A050F8">
            <w:pPr>
              <w:pStyle w:val="CERBODY"/>
              <w:rPr>
                <w:lang w:val="en-IE"/>
              </w:rPr>
            </w:pPr>
            <w:r w:rsidRPr="00862C5D">
              <w:rPr>
                <w:lang w:val="en-IE"/>
              </w:rPr>
              <w:t>n/a</w:t>
            </w:r>
          </w:p>
        </w:tc>
        <w:tc>
          <w:tcPr>
            <w:tcW w:w="1710" w:type="dxa"/>
          </w:tcPr>
          <w:p w:rsidR="00A050F8" w:rsidRPr="00862C5D" w:rsidRDefault="00A050F8" w:rsidP="00A050F8">
            <w:pPr>
              <w:pStyle w:val="CERBODY"/>
              <w:rPr>
                <w:lang w:val="en-IE"/>
              </w:rPr>
            </w:pPr>
            <w:r w:rsidRPr="00862C5D">
              <w:rPr>
                <w:lang w:val="en-IE"/>
              </w:rPr>
              <w:t>n/a</w:t>
            </w:r>
          </w:p>
        </w:tc>
        <w:tc>
          <w:tcPr>
            <w:tcW w:w="5760" w:type="dxa"/>
          </w:tcPr>
          <w:p w:rsidR="00A050F8" w:rsidRPr="00862C5D" w:rsidRDefault="00A050F8" w:rsidP="00A050F8">
            <w:pPr>
              <w:pStyle w:val="CERBODY"/>
              <w:rPr>
                <w:lang w:val="en-IE"/>
              </w:rPr>
            </w:pPr>
            <w:r w:rsidRPr="00862C5D">
              <w:rPr>
                <w:b/>
                <w:lang w:val="en-IE"/>
              </w:rPr>
              <w:t>Continuous open acceptance after COD change.</w:t>
            </w:r>
            <w:r w:rsidRPr="00862C5D">
              <w:rPr>
                <w:lang w:val="en-IE"/>
              </w:rPr>
              <w:t xml:space="preserve"> </w:t>
            </w:r>
          </w:p>
          <w:p w:rsidR="00A050F8" w:rsidRPr="00862C5D" w:rsidRDefault="00A050F8" w:rsidP="00A050F8">
            <w:pPr>
              <w:pStyle w:val="CERBODY"/>
              <w:rPr>
                <w:lang w:val="en-IE"/>
              </w:rPr>
            </w:pPr>
            <w:r w:rsidRPr="00862C5D">
              <w:rPr>
                <w:lang w:val="en-IE"/>
              </w:rPr>
              <w:t>At Instruction Effective Time set as:</w:t>
            </w:r>
          </w:p>
          <w:p w:rsidR="00A050F8" w:rsidRPr="00862C5D" w:rsidRDefault="00A050F8" w:rsidP="005C432E">
            <w:pPr>
              <w:pStyle w:val="CERBODY"/>
              <w:numPr>
                <w:ilvl w:val="0"/>
                <w:numId w:val="27"/>
              </w:numPr>
              <w:rPr>
                <w:lang w:val="en-IE"/>
              </w:rPr>
            </w:pPr>
            <w:r w:rsidRPr="00862C5D">
              <w:rPr>
                <w:lang w:val="en-IE"/>
              </w:rPr>
              <w:t xml:space="preserve">the effective time of a revised set of Unit’s Commercial Offer Data set out in sub-paragraphs </w:t>
            </w:r>
            <w:fldSimple w:instr=" REF _Ref462932005 \r \h  \* MERGEFORMAT ">
              <w:r w:rsidR="002E3252">
                <w:rPr>
                  <w:lang w:val="en-IE"/>
                </w:rPr>
                <w:t>9(a)</w:t>
              </w:r>
            </w:fldSimple>
            <w:r w:rsidRPr="00862C5D">
              <w:rPr>
                <w:lang w:val="en-IE"/>
              </w:rPr>
              <w:t xml:space="preserve"> and </w:t>
            </w:r>
            <w:fldSimple w:instr=" REF _Ref462932007 \r \h  \* MERGEFORMAT ">
              <w:r w:rsidR="002E3252">
                <w:rPr>
                  <w:lang w:val="en-IE"/>
                </w:rPr>
                <w:t>9(b)</w:t>
              </w:r>
            </w:fldSimple>
            <w:r w:rsidRPr="00862C5D">
              <w:rPr>
                <w:lang w:val="en-IE"/>
              </w:rPr>
              <w:t xml:space="preserve"> </w:t>
            </w:r>
          </w:p>
          <w:p w:rsidR="00A050F8" w:rsidRPr="00862C5D" w:rsidRDefault="00A050F8" w:rsidP="00A050F8">
            <w:pPr>
              <w:pStyle w:val="CERBODY"/>
              <w:rPr>
                <w:lang w:val="en-IE"/>
              </w:rPr>
            </w:pPr>
            <w:r w:rsidRPr="00862C5D">
              <w:rPr>
                <w:b/>
                <w:lang w:val="en-IE"/>
              </w:rPr>
              <w:t>Step 1</w:t>
            </w:r>
            <w:r w:rsidRPr="00862C5D">
              <w:rPr>
                <w:lang w:val="en-IE"/>
              </w:rPr>
              <w:t>: create a PCOD to maintain the Generator Unit Output to the preceding Target Instruction Level associated with the Accepted Bid Offer Quantity until next Dispatch Instruction or Pseudo Dispatch Instruction;</w:t>
            </w:r>
          </w:p>
          <w:p w:rsidR="00A050F8" w:rsidRPr="00862C5D" w:rsidRDefault="00A050F8" w:rsidP="00A050F8">
            <w:pPr>
              <w:pStyle w:val="CERBODY"/>
              <w:rPr>
                <w:lang w:val="en-IE"/>
              </w:rPr>
            </w:pPr>
            <w:r w:rsidRPr="00862C5D">
              <w:rPr>
                <w:b/>
                <w:lang w:val="en-IE"/>
              </w:rPr>
              <w:t>Step 2</w:t>
            </w:r>
            <w:r w:rsidRPr="00862C5D">
              <w:rPr>
                <w:lang w:val="en-IE"/>
              </w:rPr>
              <w:t xml:space="preserve">: with </w:t>
            </w:r>
            <w:r w:rsidR="001B3EC7" w:rsidRPr="00862C5D">
              <w:rPr>
                <w:lang w:val="en-IE"/>
              </w:rPr>
              <w:t xml:space="preserve">the </w:t>
            </w:r>
            <w:r w:rsidRPr="00862C5D">
              <w:rPr>
                <w:lang w:val="en-IE"/>
              </w:rPr>
              <w:t xml:space="preserve">Instruction Effective Time set </w:t>
            </w:r>
            <w:r w:rsidR="001B3EC7" w:rsidRPr="00862C5D">
              <w:rPr>
                <w:lang w:val="en-IE"/>
              </w:rPr>
              <w:t xml:space="preserve">equal to </w:t>
            </w:r>
            <w:r w:rsidRPr="00862C5D">
              <w:rPr>
                <w:lang w:val="en-IE"/>
              </w:rPr>
              <w:t>the time Step 1 is achieved, adjust Target Instruction Level to Final Physical Notification Quantities</w:t>
            </w:r>
            <w:ins w:id="595" w:author="Author">
              <w:r w:rsidR="00255AFA">
                <w:rPr>
                  <w:lang w:val="en-IE"/>
                </w:rPr>
                <w:t xml:space="preserve">, or if at the time that profile would have reached the Final Physical Notification Quantities the </w:t>
              </w:r>
              <w:r w:rsidR="00255AFA" w:rsidRPr="0068632A">
                <w:rPr>
                  <w:lang w:val="en-IE"/>
                </w:rPr>
                <w:t>Physical No</w:t>
              </w:r>
              <w:r w:rsidR="00255AFA">
                <w:rPr>
                  <w:lang w:val="en-IE"/>
                </w:rPr>
                <w:t xml:space="preserve">tification Instruction Profile associated with a previous SYNC Dispatch Instruction has not achieved Step 1 in accordance with the SYNC Instruction Code entry in </w:t>
              </w:r>
              <w:r w:rsidR="00E179D6" w:rsidRPr="00862C5D">
                <w:rPr>
                  <w:lang w:val="en-IE"/>
                </w:rPr>
                <w:fldChar w:fldCharType="begin"/>
              </w:r>
              <w:r w:rsidR="00255AFA" w:rsidRPr="00862C5D">
                <w:rPr>
                  <w:lang w:val="en-IE"/>
                </w:rPr>
                <w:instrText xml:space="preserve"> REF _Ref462737828 \h  \* MERGEFORMAT </w:instrText>
              </w:r>
            </w:ins>
            <w:r w:rsidR="00E179D6" w:rsidRPr="00862C5D">
              <w:rPr>
                <w:lang w:val="en-IE"/>
              </w:rPr>
            </w:r>
            <w:ins w:id="596" w:author="Author">
              <w:r w:rsidR="00E179D6" w:rsidRPr="00862C5D">
                <w:rPr>
                  <w:lang w:val="en-IE"/>
                </w:rPr>
                <w:fldChar w:fldCharType="separate"/>
              </w:r>
              <w:r w:rsidR="00255AFA" w:rsidRPr="002E3252">
                <w:rPr>
                  <w:lang w:val="en-IE"/>
                </w:rPr>
                <w:t>Table 2</w:t>
              </w:r>
              <w:r w:rsidR="00E179D6" w:rsidRPr="00862C5D">
                <w:rPr>
                  <w:lang w:val="en-IE"/>
                </w:rPr>
                <w:fldChar w:fldCharType="end"/>
              </w:r>
              <w:r w:rsidR="00255AFA">
                <w:rPr>
                  <w:lang w:val="en-IE"/>
                </w:rPr>
                <w:t xml:space="preserve">, then adjust Target Instruction Level to the </w:t>
              </w:r>
              <w:r w:rsidR="00255AFA" w:rsidRPr="0068632A">
                <w:rPr>
                  <w:lang w:val="en-IE"/>
                </w:rPr>
                <w:t>Physical No</w:t>
              </w:r>
              <w:r w:rsidR="00255AFA">
                <w:rPr>
                  <w:lang w:val="en-IE"/>
                </w:rPr>
                <w:t>tification Instruction Profile associated with the SYNC Dispatch Instruction</w:t>
              </w:r>
            </w:ins>
            <w:r w:rsidRPr="00862C5D">
              <w:rPr>
                <w:lang w:val="en-IE"/>
              </w:rPr>
              <w:t>.</w:t>
            </w:r>
          </w:p>
          <w:p w:rsidR="00A050F8" w:rsidRPr="00862C5D" w:rsidRDefault="00A050F8" w:rsidP="00A050F8">
            <w:pPr>
              <w:pStyle w:val="CERBODY"/>
              <w:rPr>
                <w:lang w:val="en-IE"/>
              </w:rPr>
            </w:pPr>
            <w:del w:id="597" w:author="Author">
              <w:r w:rsidRPr="00862C5D" w:rsidDel="00255AFA">
                <w:rPr>
                  <w:lang w:val="en-IE"/>
                </w:rPr>
                <w:delText xml:space="preserve">NOTE: </w:delText>
              </w:r>
            </w:del>
            <w:r w:rsidRPr="00862C5D">
              <w:rPr>
                <w:lang w:val="en-IE"/>
              </w:rPr>
              <w:t>PCOD is created where the preceding Dispatch Instruction is not one of the following: MWOF, MXON, SYNC, PGEN, MXOF, DESY.</w:t>
            </w:r>
          </w:p>
        </w:tc>
      </w:tr>
      <w:tr w:rsidR="00A050F8" w:rsidRPr="00862C5D" w:rsidTr="00A050F8">
        <w:tc>
          <w:tcPr>
            <w:tcW w:w="1278" w:type="dxa"/>
          </w:tcPr>
          <w:p w:rsidR="00A050F8" w:rsidRPr="00862C5D" w:rsidRDefault="00A050F8" w:rsidP="00A050F8">
            <w:pPr>
              <w:pStyle w:val="CERBODY"/>
              <w:rPr>
                <w:lang w:val="en-IE"/>
              </w:rPr>
            </w:pPr>
            <w:r w:rsidRPr="00862C5D">
              <w:rPr>
                <w:lang w:val="en-IE"/>
              </w:rPr>
              <w:t>PISP</w:t>
            </w:r>
          </w:p>
        </w:tc>
        <w:tc>
          <w:tcPr>
            <w:tcW w:w="1440" w:type="dxa"/>
          </w:tcPr>
          <w:p w:rsidR="00A050F8" w:rsidRPr="00862C5D" w:rsidRDefault="00A050F8" w:rsidP="00A050F8">
            <w:pPr>
              <w:pStyle w:val="CERBODY"/>
              <w:rPr>
                <w:lang w:val="en-IE"/>
              </w:rPr>
            </w:pPr>
            <w:r w:rsidRPr="00862C5D">
              <w:rPr>
                <w:lang w:val="en-IE"/>
              </w:rPr>
              <w:t>n/a</w:t>
            </w:r>
          </w:p>
        </w:tc>
        <w:tc>
          <w:tcPr>
            <w:tcW w:w="1710" w:type="dxa"/>
          </w:tcPr>
          <w:p w:rsidR="00A050F8" w:rsidRPr="00862C5D" w:rsidRDefault="00A050F8" w:rsidP="00A050F8">
            <w:pPr>
              <w:pStyle w:val="CERBODY"/>
              <w:rPr>
                <w:lang w:val="en-IE"/>
              </w:rPr>
            </w:pPr>
            <w:r w:rsidRPr="00862C5D">
              <w:rPr>
                <w:lang w:val="en-IE"/>
              </w:rPr>
              <w:t>n/a</w:t>
            </w:r>
          </w:p>
        </w:tc>
        <w:tc>
          <w:tcPr>
            <w:tcW w:w="5760" w:type="dxa"/>
          </w:tcPr>
          <w:p w:rsidR="00A050F8" w:rsidRPr="00862C5D" w:rsidRDefault="00A050F8" w:rsidP="00A050F8">
            <w:pPr>
              <w:pStyle w:val="CERBODY"/>
              <w:rPr>
                <w:lang w:val="en-IE"/>
              </w:rPr>
            </w:pPr>
            <w:r w:rsidRPr="00862C5D">
              <w:rPr>
                <w:b/>
                <w:lang w:val="en-IE"/>
              </w:rPr>
              <w:t>Continuous open acceptance after Imbalance Settlement Period boundary</w:t>
            </w:r>
            <w:r w:rsidRPr="00862C5D">
              <w:rPr>
                <w:lang w:val="en-IE"/>
              </w:rPr>
              <w:t xml:space="preserve">, </w:t>
            </w:r>
          </w:p>
          <w:p w:rsidR="00A050F8" w:rsidRPr="00862C5D" w:rsidRDefault="00A050F8" w:rsidP="00A050F8">
            <w:pPr>
              <w:pStyle w:val="CERBODY"/>
              <w:rPr>
                <w:lang w:val="en-IE"/>
              </w:rPr>
            </w:pPr>
            <w:r w:rsidRPr="00862C5D">
              <w:rPr>
                <w:lang w:val="en-IE"/>
              </w:rPr>
              <w:t>At Instruction Effective Time set as:</w:t>
            </w:r>
          </w:p>
          <w:p w:rsidR="00A050F8" w:rsidRPr="00862C5D" w:rsidRDefault="00A050F8" w:rsidP="005C432E">
            <w:pPr>
              <w:pStyle w:val="CERBODY"/>
              <w:numPr>
                <w:ilvl w:val="0"/>
                <w:numId w:val="27"/>
              </w:numPr>
              <w:rPr>
                <w:lang w:val="en-IE"/>
              </w:rPr>
            </w:pPr>
            <w:r w:rsidRPr="00862C5D">
              <w:rPr>
                <w:lang w:val="en-IE"/>
              </w:rPr>
              <w:t>the Imbalance Settlement Period boundary time,</w:t>
            </w:r>
          </w:p>
          <w:p w:rsidR="00A050F8" w:rsidRPr="00862C5D" w:rsidRDefault="00A050F8" w:rsidP="00A050F8">
            <w:pPr>
              <w:pStyle w:val="CERBODY"/>
              <w:rPr>
                <w:lang w:val="en-IE"/>
              </w:rPr>
            </w:pPr>
            <w:r w:rsidRPr="00862C5D">
              <w:rPr>
                <w:b/>
                <w:lang w:val="en-IE"/>
              </w:rPr>
              <w:t>Step 1</w:t>
            </w:r>
            <w:r w:rsidRPr="00862C5D">
              <w:rPr>
                <w:lang w:val="en-IE"/>
              </w:rPr>
              <w:t>: create a PISP to maintain the Generator Unit Output to the preceding Target Instruction Level until next Dispatch Instruction or Pseudo Dispatch Instruction;</w:t>
            </w:r>
          </w:p>
          <w:p w:rsidR="00A050F8" w:rsidRPr="00862C5D" w:rsidRDefault="00A050F8" w:rsidP="00A050F8">
            <w:pPr>
              <w:pStyle w:val="CERBODY"/>
              <w:rPr>
                <w:lang w:val="en-IE"/>
              </w:rPr>
            </w:pPr>
            <w:r w:rsidRPr="00862C5D">
              <w:rPr>
                <w:b/>
                <w:lang w:val="en-IE"/>
              </w:rPr>
              <w:t>Step 2</w:t>
            </w:r>
            <w:r w:rsidRPr="00862C5D">
              <w:rPr>
                <w:lang w:val="en-IE"/>
              </w:rPr>
              <w:t xml:space="preserve">: with </w:t>
            </w:r>
            <w:r w:rsidR="001B3EC7" w:rsidRPr="00862C5D">
              <w:rPr>
                <w:lang w:val="en-IE"/>
              </w:rPr>
              <w:t xml:space="preserve">the </w:t>
            </w:r>
            <w:r w:rsidRPr="00862C5D">
              <w:rPr>
                <w:lang w:val="en-IE"/>
              </w:rPr>
              <w:t xml:space="preserve">Instruction Effective Time set </w:t>
            </w:r>
            <w:r w:rsidR="001B3EC7" w:rsidRPr="00862C5D">
              <w:rPr>
                <w:lang w:val="en-IE"/>
              </w:rPr>
              <w:t xml:space="preserve">equal to </w:t>
            </w:r>
            <w:r w:rsidRPr="00862C5D">
              <w:rPr>
                <w:lang w:val="en-IE"/>
              </w:rPr>
              <w:t>the time Step 1 is achieved, adjust Target Instruction Level to Final Physical Notification Quantities</w:t>
            </w:r>
            <w:ins w:id="598" w:author="Author">
              <w:r w:rsidR="00255AFA">
                <w:rPr>
                  <w:lang w:val="en-IE"/>
                </w:rPr>
                <w:t xml:space="preserve">, or if at the time that profile would have reached the Final Physical Notification Quantities the </w:t>
              </w:r>
              <w:r w:rsidR="00255AFA" w:rsidRPr="0068632A">
                <w:rPr>
                  <w:lang w:val="en-IE"/>
                </w:rPr>
                <w:t>Physical No</w:t>
              </w:r>
              <w:r w:rsidR="00255AFA">
                <w:rPr>
                  <w:lang w:val="en-IE"/>
                </w:rPr>
                <w:t xml:space="preserve">tification Instruction Profile associated with a previous SYNC </w:t>
              </w:r>
              <w:r w:rsidR="00255AFA">
                <w:rPr>
                  <w:lang w:val="en-IE"/>
                </w:rPr>
                <w:lastRenderedPageBreak/>
                <w:t xml:space="preserve">Dispatch Instruction has not achieved Step 1 in accordance with the SYNC Instruction Code entry in </w:t>
              </w:r>
              <w:r w:rsidR="00E179D6" w:rsidRPr="00862C5D">
                <w:rPr>
                  <w:lang w:val="en-IE"/>
                </w:rPr>
                <w:fldChar w:fldCharType="begin"/>
              </w:r>
              <w:r w:rsidR="00255AFA" w:rsidRPr="00862C5D">
                <w:rPr>
                  <w:lang w:val="en-IE"/>
                </w:rPr>
                <w:instrText xml:space="preserve"> REF _Ref462737828 \h  \* MERGEFORMAT </w:instrText>
              </w:r>
            </w:ins>
            <w:r w:rsidR="00E179D6" w:rsidRPr="00862C5D">
              <w:rPr>
                <w:lang w:val="en-IE"/>
              </w:rPr>
            </w:r>
            <w:ins w:id="599" w:author="Author">
              <w:r w:rsidR="00E179D6" w:rsidRPr="00862C5D">
                <w:rPr>
                  <w:lang w:val="en-IE"/>
                </w:rPr>
                <w:fldChar w:fldCharType="separate"/>
              </w:r>
              <w:r w:rsidR="00255AFA" w:rsidRPr="002E3252">
                <w:rPr>
                  <w:lang w:val="en-IE"/>
                </w:rPr>
                <w:t>Table 2</w:t>
              </w:r>
              <w:r w:rsidR="00E179D6" w:rsidRPr="00862C5D">
                <w:rPr>
                  <w:lang w:val="en-IE"/>
                </w:rPr>
                <w:fldChar w:fldCharType="end"/>
              </w:r>
              <w:r w:rsidR="00255AFA">
                <w:rPr>
                  <w:lang w:val="en-IE"/>
                </w:rPr>
                <w:t xml:space="preserve">, then adjust Target Instruction Level to the </w:t>
              </w:r>
              <w:r w:rsidR="00255AFA" w:rsidRPr="0068632A">
                <w:rPr>
                  <w:lang w:val="en-IE"/>
                </w:rPr>
                <w:t>Physical No</w:t>
              </w:r>
              <w:r w:rsidR="00255AFA">
                <w:rPr>
                  <w:lang w:val="en-IE"/>
                </w:rPr>
                <w:t>tification Instruction Profile associated with the SYNC Dispatch Instruction</w:t>
              </w:r>
            </w:ins>
            <w:r w:rsidRPr="00862C5D">
              <w:rPr>
                <w:lang w:val="en-IE"/>
              </w:rPr>
              <w:t>.</w:t>
            </w:r>
          </w:p>
          <w:p w:rsidR="00A050F8" w:rsidRPr="00862C5D" w:rsidRDefault="00A050F8" w:rsidP="00A050F8">
            <w:pPr>
              <w:pStyle w:val="CERBODY"/>
              <w:rPr>
                <w:lang w:val="en-IE"/>
              </w:rPr>
            </w:pPr>
            <w:del w:id="600" w:author="Author">
              <w:r w:rsidRPr="00862C5D" w:rsidDel="00255AFA">
                <w:rPr>
                  <w:lang w:val="en-IE"/>
                </w:rPr>
                <w:delText xml:space="preserve">NOTE: </w:delText>
              </w:r>
            </w:del>
            <w:r w:rsidRPr="00862C5D">
              <w:rPr>
                <w:lang w:val="en-IE"/>
              </w:rPr>
              <w:t>PISP is created where the preceding Dispatch Instruction is not one of the following: MWOF, MXON, SYNC, PGEN, MXOF, DESY.</w:t>
            </w:r>
          </w:p>
        </w:tc>
      </w:tr>
    </w:tbl>
    <w:p w:rsidR="00A050F8" w:rsidRPr="00862C5D" w:rsidRDefault="00A050F8" w:rsidP="00A050F8">
      <w:pPr>
        <w:pStyle w:val="CERNORMAL"/>
        <w:ind w:left="0"/>
        <w:rPr>
          <w:color w:val="auto"/>
          <w:lang w:val="en-IE"/>
        </w:rPr>
      </w:pPr>
    </w:p>
    <w:p w:rsidR="00A050F8" w:rsidRPr="00862C5D" w:rsidRDefault="00A050F8" w:rsidP="00535B12">
      <w:pPr>
        <w:pStyle w:val="CERAPPENDIXLEVEL2"/>
        <w:rPr>
          <w:lang w:val="en-IE"/>
        </w:rPr>
      </w:pPr>
      <w:bookmarkStart w:id="601" w:name="_Toc168385439"/>
      <w:bookmarkStart w:id="602" w:name="_Toc477458096"/>
      <w:r w:rsidRPr="00862C5D">
        <w:rPr>
          <w:lang w:val="en-IE"/>
        </w:rPr>
        <w:t>Dispatch Instruction and Pseudo Dispatch Instruction Validation</w:t>
      </w:r>
      <w:bookmarkEnd w:id="601"/>
      <w:bookmarkEnd w:id="602"/>
    </w:p>
    <w:p w:rsidR="00DF02A0" w:rsidRPr="00862C5D" w:rsidRDefault="00DF02A0" w:rsidP="005C432E">
      <w:pPr>
        <w:pStyle w:val="ListParagraph"/>
        <w:numPr>
          <w:ilvl w:val="3"/>
          <w:numId w:val="30"/>
        </w:numPr>
        <w:overflowPunct/>
        <w:autoSpaceDE/>
        <w:autoSpaceDN/>
        <w:adjustRightInd/>
        <w:spacing w:before="120" w:after="120"/>
        <w:contextualSpacing w:val="0"/>
        <w:jc w:val="both"/>
        <w:textAlignment w:val="auto"/>
        <w:outlineLvl w:val="3"/>
        <w:rPr>
          <w:rFonts w:ascii="Arial" w:hAnsi="Arial" w:cs="Arial"/>
          <w:vanish/>
          <w:sz w:val="22"/>
          <w:szCs w:val="22"/>
          <w:lang w:eastAsia="en-US"/>
        </w:rPr>
      </w:pPr>
    </w:p>
    <w:p w:rsidR="00DF02A0" w:rsidRPr="00862C5D" w:rsidRDefault="00DF02A0" w:rsidP="005C432E">
      <w:pPr>
        <w:pStyle w:val="ListParagraph"/>
        <w:numPr>
          <w:ilvl w:val="3"/>
          <w:numId w:val="30"/>
        </w:numPr>
        <w:overflowPunct/>
        <w:autoSpaceDE/>
        <w:autoSpaceDN/>
        <w:adjustRightInd/>
        <w:spacing w:before="120" w:after="120"/>
        <w:contextualSpacing w:val="0"/>
        <w:jc w:val="both"/>
        <w:textAlignment w:val="auto"/>
        <w:outlineLvl w:val="3"/>
        <w:rPr>
          <w:rFonts w:ascii="Arial" w:hAnsi="Arial" w:cs="Arial"/>
          <w:vanish/>
          <w:sz w:val="22"/>
          <w:szCs w:val="22"/>
          <w:lang w:eastAsia="en-US"/>
        </w:rPr>
      </w:pPr>
    </w:p>
    <w:p w:rsidR="00DF02A0" w:rsidRPr="00862C5D" w:rsidRDefault="00DF02A0" w:rsidP="005C432E">
      <w:pPr>
        <w:pStyle w:val="ListParagraph"/>
        <w:numPr>
          <w:ilvl w:val="3"/>
          <w:numId w:val="30"/>
        </w:numPr>
        <w:overflowPunct/>
        <w:autoSpaceDE/>
        <w:autoSpaceDN/>
        <w:adjustRightInd/>
        <w:spacing w:before="120" w:after="120"/>
        <w:contextualSpacing w:val="0"/>
        <w:jc w:val="both"/>
        <w:textAlignment w:val="auto"/>
        <w:outlineLvl w:val="3"/>
        <w:rPr>
          <w:rFonts w:ascii="Arial" w:hAnsi="Arial" w:cs="Arial"/>
          <w:vanish/>
          <w:sz w:val="22"/>
          <w:szCs w:val="22"/>
          <w:lang w:eastAsia="en-US"/>
        </w:rPr>
      </w:pPr>
    </w:p>
    <w:p w:rsidR="00DF02A0" w:rsidRPr="00862C5D" w:rsidRDefault="00DF02A0" w:rsidP="005C432E">
      <w:pPr>
        <w:pStyle w:val="ListParagraph"/>
        <w:numPr>
          <w:ilvl w:val="3"/>
          <w:numId w:val="30"/>
        </w:numPr>
        <w:overflowPunct/>
        <w:autoSpaceDE/>
        <w:autoSpaceDN/>
        <w:adjustRightInd/>
        <w:spacing w:before="120" w:after="120"/>
        <w:contextualSpacing w:val="0"/>
        <w:jc w:val="both"/>
        <w:textAlignment w:val="auto"/>
        <w:outlineLvl w:val="3"/>
        <w:rPr>
          <w:rFonts w:ascii="Arial" w:hAnsi="Arial" w:cs="Arial"/>
          <w:vanish/>
          <w:sz w:val="22"/>
          <w:szCs w:val="22"/>
          <w:lang w:eastAsia="en-US"/>
        </w:rPr>
      </w:pPr>
    </w:p>
    <w:p w:rsidR="00DF02A0" w:rsidRPr="00862C5D" w:rsidRDefault="00DF02A0" w:rsidP="005C432E">
      <w:pPr>
        <w:pStyle w:val="ListParagraph"/>
        <w:numPr>
          <w:ilvl w:val="3"/>
          <w:numId w:val="30"/>
        </w:numPr>
        <w:overflowPunct/>
        <w:autoSpaceDE/>
        <w:autoSpaceDN/>
        <w:adjustRightInd/>
        <w:spacing w:before="120" w:after="120"/>
        <w:contextualSpacing w:val="0"/>
        <w:jc w:val="both"/>
        <w:textAlignment w:val="auto"/>
        <w:outlineLvl w:val="3"/>
        <w:rPr>
          <w:rFonts w:ascii="Arial" w:hAnsi="Arial" w:cs="Arial"/>
          <w:vanish/>
          <w:sz w:val="22"/>
          <w:szCs w:val="22"/>
          <w:lang w:eastAsia="en-US"/>
        </w:rPr>
      </w:pPr>
    </w:p>
    <w:p w:rsidR="00DF02A0" w:rsidRPr="00862C5D" w:rsidRDefault="00DF02A0" w:rsidP="005C432E">
      <w:pPr>
        <w:pStyle w:val="ListParagraph"/>
        <w:numPr>
          <w:ilvl w:val="3"/>
          <w:numId w:val="30"/>
        </w:numPr>
        <w:overflowPunct/>
        <w:autoSpaceDE/>
        <w:autoSpaceDN/>
        <w:adjustRightInd/>
        <w:spacing w:before="120" w:after="120"/>
        <w:contextualSpacing w:val="0"/>
        <w:jc w:val="both"/>
        <w:textAlignment w:val="auto"/>
        <w:outlineLvl w:val="3"/>
        <w:rPr>
          <w:rFonts w:ascii="Arial" w:hAnsi="Arial" w:cs="Arial"/>
          <w:vanish/>
          <w:sz w:val="22"/>
          <w:szCs w:val="22"/>
          <w:lang w:eastAsia="en-US"/>
        </w:rPr>
      </w:pPr>
    </w:p>
    <w:p w:rsidR="00DF02A0" w:rsidRPr="00862C5D" w:rsidRDefault="00DF02A0" w:rsidP="005C432E">
      <w:pPr>
        <w:pStyle w:val="ListParagraph"/>
        <w:numPr>
          <w:ilvl w:val="3"/>
          <w:numId w:val="30"/>
        </w:numPr>
        <w:overflowPunct/>
        <w:autoSpaceDE/>
        <w:autoSpaceDN/>
        <w:adjustRightInd/>
        <w:spacing w:before="120" w:after="120"/>
        <w:contextualSpacing w:val="0"/>
        <w:jc w:val="both"/>
        <w:textAlignment w:val="auto"/>
        <w:outlineLvl w:val="3"/>
        <w:rPr>
          <w:rFonts w:ascii="Arial" w:hAnsi="Arial" w:cs="Arial"/>
          <w:vanish/>
          <w:sz w:val="22"/>
          <w:szCs w:val="22"/>
          <w:lang w:eastAsia="en-US"/>
        </w:rPr>
      </w:pPr>
    </w:p>
    <w:p w:rsidR="00DF02A0" w:rsidRPr="00862C5D" w:rsidRDefault="00DF02A0" w:rsidP="005C432E">
      <w:pPr>
        <w:pStyle w:val="ListParagraph"/>
        <w:numPr>
          <w:ilvl w:val="3"/>
          <w:numId w:val="30"/>
        </w:numPr>
        <w:overflowPunct/>
        <w:autoSpaceDE/>
        <w:autoSpaceDN/>
        <w:adjustRightInd/>
        <w:spacing w:before="120" w:after="120"/>
        <w:contextualSpacing w:val="0"/>
        <w:jc w:val="both"/>
        <w:textAlignment w:val="auto"/>
        <w:outlineLvl w:val="3"/>
        <w:rPr>
          <w:rFonts w:ascii="Arial" w:hAnsi="Arial" w:cs="Arial"/>
          <w:vanish/>
          <w:sz w:val="22"/>
          <w:szCs w:val="22"/>
          <w:lang w:eastAsia="en-US"/>
        </w:rPr>
      </w:pPr>
    </w:p>
    <w:p w:rsidR="00DF02A0" w:rsidRPr="00862C5D" w:rsidRDefault="00DF02A0" w:rsidP="005C432E">
      <w:pPr>
        <w:pStyle w:val="ListParagraph"/>
        <w:numPr>
          <w:ilvl w:val="3"/>
          <w:numId w:val="30"/>
        </w:numPr>
        <w:overflowPunct/>
        <w:autoSpaceDE/>
        <w:autoSpaceDN/>
        <w:adjustRightInd/>
        <w:spacing w:before="120" w:after="120"/>
        <w:contextualSpacing w:val="0"/>
        <w:jc w:val="both"/>
        <w:textAlignment w:val="auto"/>
        <w:outlineLvl w:val="3"/>
        <w:rPr>
          <w:rFonts w:ascii="Arial" w:hAnsi="Arial" w:cs="Arial"/>
          <w:vanish/>
          <w:sz w:val="22"/>
          <w:szCs w:val="22"/>
          <w:lang w:eastAsia="en-US"/>
        </w:rPr>
      </w:pPr>
    </w:p>
    <w:p w:rsidR="00DF02A0" w:rsidRPr="00862C5D" w:rsidRDefault="00DF02A0" w:rsidP="005C432E">
      <w:pPr>
        <w:pStyle w:val="ListParagraph"/>
        <w:numPr>
          <w:ilvl w:val="3"/>
          <w:numId w:val="30"/>
        </w:numPr>
        <w:overflowPunct/>
        <w:autoSpaceDE/>
        <w:autoSpaceDN/>
        <w:adjustRightInd/>
        <w:spacing w:before="120" w:after="120"/>
        <w:contextualSpacing w:val="0"/>
        <w:jc w:val="both"/>
        <w:textAlignment w:val="auto"/>
        <w:outlineLvl w:val="3"/>
        <w:rPr>
          <w:rFonts w:ascii="Arial" w:hAnsi="Arial" w:cs="Arial"/>
          <w:vanish/>
          <w:sz w:val="22"/>
          <w:szCs w:val="22"/>
          <w:lang w:eastAsia="en-US"/>
        </w:rPr>
      </w:pPr>
    </w:p>
    <w:p w:rsidR="00DF02A0" w:rsidRPr="00862C5D" w:rsidRDefault="00DF02A0" w:rsidP="005C432E">
      <w:pPr>
        <w:pStyle w:val="ListParagraph"/>
        <w:numPr>
          <w:ilvl w:val="3"/>
          <w:numId w:val="30"/>
        </w:numPr>
        <w:overflowPunct/>
        <w:autoSpaceDE/>
        <w:autoSpaceDN/>
        <w:adjustRightInd/>
        <w:spacing w:before="120" w:after="120"/>
        <w:contextualSpacing w:val="0"/>
        <w:jc w:val="both"/>
        <w:textAlignment w:val="auto"/>
        <w:outlineLvl w:val="3"/>
        <w:rPr>
          <w:rFonts w:ascii="Arial" w:hAnsi="Arial" w:cs="Arial"/>
          <w:vanish/>
          <w:sz w:val="22"/>
          <w:szCs w:val="22"/>
          <w:lang w:eastAsia="en-US"/>
        </w:rPr>
      </w:pPr>
    </w:p>
    <w:p w:rsidR="00DF02A0" w:rsidRPr="00862C5D" w:rsidRDefault="00DF02A0" w:rsidP="005C432E">
      <w:pPr>
        <w:pStyle w:val="ListParagraph"/>
        <w:numPr>
          <w:ilvl w:val="3"/>
          <w:numId w:val="30"/>
        </w:numPr>
        <w:overflowPunct/>
        <w:autoSpaceDE/>
        <w:autoSpaceDN/>
        <w:adjustRightInd/>
        <w:spacing w:before="120" w:after="120"/>
        <w:contextualSpacing w:val="0"/>
        <w:jc w:val="both"/>
        <w:textAlignment w:val="auto"/>
        <w:outlineLvl w:val="3"/>
        <w:rPr>
          <w:rFonts w:ascii="Arial" w:hAnsi="Arial" w:cs="Arial"/>
          <w:vanish/>
          <w:sz w:val="22"/>
          <w:szCs w:val="22"/>
          <w:lang w:eastAsia="en-US"/>
        </w:rPr>
      </w:pPr>
    </w:p>
    <w:p w:rsidR="00DF02A0" w:rsidRPr="00862C5D" w:rsidRDefault="00DF02A0" w:rsidP="005C432E">
      <w:pPr>
        <w:pStyle w:val="ListParagraph"/>
        <w:numPr>
          <w:ilvl w:val="3"/>
          <w:numId w:val="30"/>
        </w:numPr>
        <w:overflowPunct/>
        <w:autoSpaceDE/>
        <w:autoSpaceDN/>
        <w:adjustRightInd/>
        <w:spacing w:before="120" w:after="120"/>
        <w:contextualSpacing w:val="0"/>
        <w:jc w:val="both"/>
        <w:textAlignment w:val="auto"/>
        <w:outlineLvl w:val="3"/>
        <w:rPr>
          <w:rFonts w:ascii="Arial" w:hAnsi="Arial" w:cs="Arial"/>
          <w:vanish/>
          <w:sz w:val="22"/>
          <w:szCs w:val="22"/>
          <w:lang w:eastAsia="en-US"/>
        </w:rPr>
      </w:pPr>
    </w:p>
    <w:p w:rsidR="00DF02A0" w:rsidRPr="00862C5D" w:rsidRDefault="00DF02A0" w:rsidP="005C432E">
      <w:pPr>
        <w:pStyle w:val="ListParagraph"/>
        <w:numPr>
          <w:ilvl w:val="3"/>
          <w:numId w:val="30"/>
        </w:numPr>
        <w:overflowPunct/>
        <w:autoSpaceDE/>
        <w:autoSpaceDN/>
        <w:adjustRightInd/>
        <w:spacing w:before="120" w:after="120"/>
        <w:contextualSpacing w:val="0"/>
        <w:jc w:val="both"/>
        <w:textAlignment w:val="auto"/>
        <w:outlineLvl w:val="3"/>
        <w:rPr>
          <w:rFonts w:ascii="Arial" w:hAnsi="Arial" w:cs="Arial"/>
          <w:vanish/>
          <w:sz w:val="22"/>
          <w:szCs w:val="22"/>
          <w:lang w:eastAsia="en-US"/>
        </w:rPr>
      </w:pPr>
    </w:p>
    <w:p w:rsidR="00DF02A0" w:rsidRPr="00862C5D" w:rsidRDefault="00DF02A0" w:rsidP="005C432E">
      <w:pPr>
        <w:pStyle w:val="ListParagraph"/>
        <w:numPr>
          <w:ilvl w:val="3"/>
          <w:numId w:val="30"/>
        </w:numPr>
        <w:overflowPunct/>
        <w:autoSpaceDE/>
        <w:autoSpaceDN/>
        <w:adjustRightInd/>
        <w:spacing w:before="120" w:after="120"/>
        <w:contextualSpacing w:val="0"/>
        <w:jc w:val="both"/>
        <w:textAlignment w:val="auto"/>
        <w:outlineLvl w:val="3"/>
        <w:rPr>
          <w:rFonts w:ascii="Arial" w:hAnsi="Arial" w:cs="Arial"/>
          <w:vanish/>
          <w:sz w:val="22"/>
          <w:szCs w:val="22"/>
          <w:lang w:eastAsia="en-US"/>
        </w:rPr>
      </w:pPr>
    </w:p>
    <w:p w:rsidR="00DF02A0" w:rsidRPr="00862C5D" w:rsidRDefault="00DF02A0" w:rsidP="005C432E">
      <w:pPr>
        <w:pStyle w:val="ListParagraph"/>
        <w:numPr>
          <w:ilvl w:val="3"/>
          <w:numId w:val="30"/>
        </w:numPr>
        <w:overflowPunct/>
        <w:autoSpaceDE/>
        <w:autoSpaceDN/>
        <w:adjustRightInd/>
        <w:spacing w:before="120" w:after="120"/>
        <w:contextualSpacing w:val="0"/>
        <w:jc w:val="both"/>
        <w:textAlignment w:val="auto"/>
        <w:outlineLvl w:val="3"/>
        <w:rPr>
          <w:rFonts w:ascii="Arial" w:hAnsi="Arial" w:cs="Arial"/>
          <w:vanish/>
          <w:sz w:val="22"/>
          <w:szCs w:val="22"/>
          <w:lang w:eastAsia="en-US"/>
        </w:rPr>
      </w:pPr>
    </w:p>
    <w:p w:rsidR="00DF02A0" w:rsidRPr="00862C5D" w:rsidRDefault="00DF02A0" w:rsidP="005C432E">
      <w:pPr>
        <w:pStyle w:val="ListParagraph"/>
        <w:numPr>
          <w:ilvl w:val="3"/>
          <w:numId w:val="30"/>
        </w:numPr>
        <w:overflowPunct/>
        <w:autoSpaceDE/>
        <w:autoSpaceDN/>
        <w:adjustRightInd/>
        <w:spacing w:before="120" w:after="120"/>
        <w:contextualSpacing w:val="0"/>
        <w:jc w:val="both"/>
        <w:textAlignment w:val="auto"/>
        <w:outlineLvl w:val="3"/>
        <w:rPr>
          <w:rFonts w:ascii="Arial" w:hAnsi="Arial" w:cs="Arial"/>
          <w:vanish/>
          <w:sz w:val="22"/>
          <w:szCs w:val="22"/>
          <w:lang w:eastAsia="en-US"/>
        </w:rPr>
      </w:pPr>
    </w:p>
    <w:p w:rsidR="00A050F8" w:rsidRPr="00862C5D" w:rsidRDefault="00A050F8" w:rsidP="00535B12">
      <w:pPr>
        <w:pStyle w:val="CERAPPENDIXLEVEL4"/>
        <w:rPr>
          <w:lang w:val="en-IE"/>
        </w:rPr>
      </w:pPr>
      <w:r w:rsidRPr="00862C5D">
        <w:rPr>
          <w:lang w:val="en-IE"/>
        </w:rPr>
        <w:t xml:space="preserve">Dispatch Instructions for a </w:t>
      </w:r>
      <w:del w:id="603" w:author="Author">
        <w:r w:rsidRPr="00862C5D" w:rsidDel="00255AFA">
          <w:rPr>
            <w:lang w:val="en-IE"/>
          </w:rPr>
          <w:delText>Trading</w:delText>
        </w:r>
      </w:del>
      <w:ins w:id="604" w:author="Author">
        <w:r w:rsidR="00255AFA">
          <w:rPr>
            <w:lang w:val="en-IE"/>
          </w:rPr>
          <w:t>Settlement</w:t>
        </w:r>
      </w:ins>
      <w:r w:rsidRPr="00862C5D">
        <w:rPr>
          <w:lang w:val="en-IE"/>
        </w:rPr>
        <w:t xml:space="preserve"> Day</w:t>
      </w:r>
      <w:r w:rsidR="001B3EC7" w:rsidRPr="00862C5D">
        <w:rPr>
          <w:lang w:val="en-IE"/>
        </w:rPr>
        <w:t xml:space="preserve"> available to the Market Operator at the time of applying the process for the calculation of the Imbalance Price, or the time of applying the process for the calculation of settlement quantities, as applicable, </w:t>
      </w:r>
      <w:r w:rsidRPr="00862C5D">
        <w:rPr>
          <w:lang w:val="en-IE"/>
        </w:rPr>
        <w:t>shall be sorted by Generator Unit, Instruction Effective Time</w:t>
      </w:r>
      <w:ins w:id="605" w:author="Author">
        <w:r w:rsidR="00255AFA">
          <w:rPr>
            <w:lang w:val="en-IE"/>
          </w:rPr>
          <w:t>,</w:t>
        </w:r>
      </w:ins>
      <w:del w:id="606" w:author="Author">
        <w:r w:rsidRPr="00862C5D" w:rsidDel="00255AFA">
          <w:rPr>
            <w:lang w:val="en-IE"/>
          </w:rPr>
          <w:delText xml:space="preserve"> and</w:delText>
        </w:r>
      </w:del>
      <w:r w:rsidRPr="00862C5D">
        <w:rPr>
          <w:lang w:val="en-IE"/>
        </w:rPr>
        <w:t xml:space="preserve"> Instruction Issue Time</w:t>
      </w:r>
      <w:ins w:id="607" w:author="Author">
        <w:r w:rsidR="00255AFA">
          <w:rPr>
            <w:lang w:val="en-IE"/>
          </w:rPr>
          <w:t xml:space="preserve"> and the MW value of the Target Instruction Level (in order of increasing quantity)</w:t>
        </w:r>
        <w:r w:rsidR="00255AFA" w:rsidRPr="00862C5D">
          <w:rPr>
            <w:lang w:val="en-IE"/>
          </w:rPr>
          <w:t>.</w:t>
        </w:r>
      </w:ins>
      <w:r w:rsidRPr="00862C5D">
        <w:rPr>
          <w:lang w:val="en-IE"/>
        </w:rPr>
        <w:t>. Unless otherwise specified, Instruction Issue Time for Pseudo Dispatch Instructions shall be set equal to the Instruction Effective Time.</w:t>
      </w:r>
      <w:r w:rsidR="00E03E69" w:rsidRPr="00862C5D">
        <w:rPr>
          <w:lang w:val="en-IE"/>
        </w:rPr>
        <w:t xml:space="preserve"> The rules for the validation and merging of Dispatch Instructions shall be applied in the following order: paragraph </w:t>
      </w:r>
      <w:r w:rsidR="00E179D6" w:rsidRPr="00862C5D">
        <w:rPr>
          <w:lang w:val="en-IE"/>
        </w:rPr>
        <w:fldChar w:fldCharType="begin"/>
      </w:r>
      <w:r w:rsidR="00EB2AF8" w:rsidRPr="00862C5D">
        <w:rPr>
          <w:lang w:val="en-IE"/>
        </w:rPr>
        <w:instrText xml:space="preserve"> REF _Ref477366304 \r \h </w:instrText>
      </w:r>
      <w:r w:rsidR="00E179D6" w:rsidRPr="00862C5D">
        <w:rPr>
          <w:lang w:val="en-IE"/>
        </w:rPr>
      </w:r>
      <w:r w:rsidR="00E179D6" w:rsidRPr="00862C5D">
        <w:rPr>
          <w:lang w:val="en-IE"/>
        </w:rPr>
        <w:fldChar w:fldCharType="separate"/>
      </w:r>
      <w:r w:rsidR="002E3252">
        <w:rPr>
          <w:lang w:val="en-IE"/>
        </w:rPr>
        <w:t>18</w:t>
      </w:r>
      <w:r w:rsidR="00E179D6" w:rsidRPr="00862C5D">
        <w:rPr>
          <w:lang w:val="en-IE"/>
        </w:rPr>
        <w:fldChar w:fldCharType="end"/>
      </w:r>
      <w:r w:rsidR="00E03E69" w:rsidRPr="00862C5D">
        <w:rPr>
          <w:lang w:val="en-IE"/>
        </w:rPr>
        <w:t xml:space="preserve">, paragraph </w:t>
      </w:r>
      <w:r w:rsidR="00E179D6" w:rsidRPr="00862C5D">
        <w:rPr>
          <w:lang w:val="en-IE"/>
        </w:rPr>
        <w:fldChar w:fldCharType="begin"/>
      </w:r>
      <w:r w:rsidR="00EB2AF8" w:rsidRPr="00862C5D">
        <w:rPr>
          <w:lang w:val="en-IE"/>
        </w:rPr>
        <w:instrText xml:space="preserve"> REF _Ref462933751 \r \h </w:instrText>
      </w:r>
      <w:r w:rsidR="00E179D6" w:rsidRPr="00862C5D">
        <w:rPr>
          <w:lang w:val="en-IE"/>
        </w:rPr>
      </w:r>
      <w:r w:rsidR="00E179D6" w:rsidRPr="00862C5D">
        <w:rPr>
          <w:lang w:val="en-IE"/>
        </w:rPr>
        <w:fldChar w:fldCharType="separate"/>
      </w:r>
      <w:r w:rsidR="002E3252">
        <w:rPr>
          <w:lang w:val="en-IE"/>
        </w:rPr>
        <w:t>19</w:t>
      </w:r>
      <w:r w:rsidR="00E179D6" w:rsidRPr="00862C5D">
        <w:rPr>
          <w:lang w:val="en-IE"/>
        </w:rPr>
        <w:fldChar w:fldCharType="end"/>
      </w:r>
      <w:r w:rsidR="00E03E69" w:rsidRPr="00862C5D">
        <w:rPr>
          <w:lang w:val="en-IE"/>
        </w:rPr>
        <w:t xml:space="preserve"> first sent</w:t>
      </w:r>
      <w:ins w:id="608" w:author="Author">
        <w:r w:rsidR="00255AFA">
          <w:rPr>
            <w:lang w:val="en-IE"/>
          </w:rPr>
          <w:t>e</w:t>
        </w:r>
      </w:ins>
      <w:del w:id="609" w:author="Author">
        <w:r w:rsidR="00E03E69" w:rsidRPr="00862C5D" w:rsidDel="00255AFA">
          <w:rPr>
            <w:lang w:val="en-IE"/>
          </w:rPr>
          <w:delText>a</w:delText>
        </w:r>
      </w:del>
      <w:r w:rsidR="00E03E69" w:rsidRPr="00862C5D">
        <w:rPr>
          <w:lang w:val="en-IE"/>
        </w:rPr>
        <w:t xml:space="preserve">nce relating to MWOF Instruction Codes only, paragraph </w:t>
      </w:r>
      <w:r w:rsidR="00E179D6" w:rsidRPr="00862C5D">
        <w:rPr>
          <w:lang w:val="en-IE"/>
        </w:rPr>
        <w:fldChar w:fldCharType="begin"/>
      </w:r>
      <w:r w:rsidR="00EB2AF8" w:rsidRPr="00862C5D">
        <w:rPr>
          <w:lang w:val="en-IE"/>
        </w:rPr>
        <w:instrText xml:space="preserve"> REF _Ref477366322 \r \h </w:instrText>
      </w:r>
      <w:r w:rsidR="00E179D6" w:rsidRPr="00862C5D">
        <w:rPr>
          <w:lang w:val="en-IE"/>
        </w:rPr>
      </w:r>
      <w:r w:rsidR="00E179D6" w:rsidRPr="00862C5D">
        <w:rPr>
          <w:lang w:val="en-IE"/>
        </w:rPr>
        <w:fldChar w:fldCharType="separate"/>
      </w:r>
      <w:r w:rsidR="002E3252">
        <w:rPr>
          <w:lang w:val="en-IE"/>
        </w:rPr>
        <w:t>21</w:t>
      </w:r>
      <w:r w:rsidR="00E179D6" w:rsidRPr="00862C5D">
        <w:rPr>
          <w:lang w:val="en-IE"/>
        </w:rPr>
        <w:fldChar w:fldCharType="end"/>
      </w:r>
      <w:r w:rsidR="00E03E69" w:rsidRPr="00862C5D">
        <w:rPr>
          <w:lang w:val="en-IE"/>
        </w:rPr>
        <w:t xml:space="preserve">, paragraph </w:t>
      </w:r>
      <w:r w:rsidR="00E179D6" w:rsidRPr="00862C5D">
        <w:rPr>
          <w:lang w:val="en-IE"/>
        </w:rPr>
        <w:fldChar w:fldCharType="begin"/>
      </w:r>
      <w:r w:rsidR="00EB2AF8" w:rsidRPr="00862C5D">
        <w:rPr>
          <w:lang w:val="en-IE"/>
        </w:rPr>
        <w:instrText xml:space="preserve"> REF _Ref477366326 \r \h </w:instrText>
      </w:r>
      <w:r w:rsidR="00E179D6" w:rsidRPr="00862C5D">
        <w:rPr>
          <w:lang w:val="en-IE"/>
        </w:rPr>
      </w:r>
      <w:r w:rsidR="00E179D6" w:rsidRPr="00862C5D">
        <w:rPr>
          <w:lang w:val="en-IE"/>
        </w:rPr>
        <w:fldChar w:fldCharType="separate"/>
      </w:r>
      <w:r w:rsidR="002E3252">
        <w:rPr>
          <w:lang w:val="en-IE"/>
        </w:rPr>
        <w:t>22</w:t>
      </w:r>
      <w:r w:rsidR="00E179D6" w:rsidRPr="00862C5D">
        <w:rPr>
          <w:lang w:val="en-IE"/>
        </w:rPr>
        <w:fldChar w:fldCharType="end"/>
      </w:r>
      <w:r w:rsidR="00E03E69" w:rsidRPr="00862C5D">
        <w:rPr>
          <w:lang w:val="en-IE"/>
        </w:rPr>
        <w:t xml:space="preserve">, paragraph </w:t>
      </w:r>
      <w:r w:rsidR="00E179D6" w:rsidRPr="00862C5D">
        <w:rPr>
          <w:lang w:val="en-IE"/>
        </w:rPr>
        <w:fldChar w:fldCharType="begin"/>
      </w:r>
      <w:r w:rsidR="00EB2AF8" w:rsidRPr="00862C5D">
        <w:rPr>
          <w:lang w:val="en-IE"/>
        </w:rPr>
        <w:instrText xml:space="preserve"> REF _Ref462933751 \r \h </w:instrText>
      </w:r>
      <w:r w:rsidR="00E179D6" w:rsidRPr="00862C5D">
        <w:rPr>
          <w:lang w:val="en-IE"/>
        </w:rPr>
      </w:r>
      <w:r w:rsidR="00E179D6" w:rsidRPr="00862C5D">
        <w:rPr>
          <w:lang w:val="en-IE"/>
        </w:rPr>
        <w:fldChar w:fldCharType="separate"/>
      </w:r>
      <w:r w:rsidR="002E3252">
        <w:rPr>
          <w:lang w:val="en-IE"/>
        </w:rPr>
        <w:t>19</w:t>
      </w:r>
      <w:r w:rsidR="00E179D6" w:rsidRPr="00862C5D">
        <w:rPr>
          <w:lang w:val="en-IE"/>
        </w:rPr>
        <w:fldChar w:fldCharType="end"/>
      </w:r>
      <w:r w:rsidR="00E03E69" w:rsidRPr="00862C5D">
        <w:rPr>
          <w:lang w:val="en-IE"/>
        </w:rPr>
        <w:t xml:space="preserve"> first sent</w:t>
      </w:r>
      <w:ins w:id="610" w:author="Author">
        <w:r w:rsidR="00255AFA">
          <w:rPr>
            <w:lang w:val="en-IE"/>
          </w:rPr>
          <w:t>e</w:t>
        </w:r>
      </w:ins>
      <w:del w:id="611" w:author="Author">
        <w:r w:rsidR="00E03E69" w:rsidRPr="00862C5D" w:rsidDel="00255AFA">
          <w:rPr>
            <w:lang w:val="en-IE"/>
          </w:rPr>
          <w:delText>a</w:delText>
        </w:r>
      </w:del>
      <w:r w:rsidR="00E03E69" w:rsidRPr="00862C5D">
        <w:rPr>
          <w:lang w:val="en-IE"/>
        </w:rPr>
        <w:t xml:space="preserve">nce relating to all Instruction Codes, paragraph </w:t>
      </w:r>
      <w:r w:rsidR="00E179D6" w:rsidRPr="00862C5D">
        <w:rPr>
          <w:lang w:val="en-IE"/>
        </w:rPr>
        <w:fldChar w:fldCharType="begin"/>
      </w:r>
      <w:r w:rsidR="00EB2AF8" w:rsidRPr="00862C5D">
        <w:rPr>
          <w:lang w:val="en-IE"/>
        </w:rPr>
        <w:instrText xml:space="preserve"> REF _Ref462933751 \r \h </w:instrText>
      </w:r>
      <w:r w:rsidR="00E179D6" w:rsidRPr="00862C5D">
        <w:rPr>
          <w:lang w:val="en-IE"/>
        </w:rPr>
      </w:r>
      <w:r w:rsidR="00E179D6" w:rsidRPr="00862C5D">
        <w:rPr>
          <w:lang w:val="en-IE"/>
        </w:rPr>
        <w:fldChar w:fldCharType="separate"/>
      </w:r>
      <w:r w:rsidR="002E3252">
        <w:rPr>
          <w:lang w:val="en-IE"/>
        </w:rPr>
        <w:t>19</w:t>
      </w:r>
      <w:r w:rsidR="00E179D6" w:rsidRPr="00862C5D">
        <w:rPr>
          <w:lang w:val="en-IE"/>
        </w:rPr>
        <w:fldChar w:fldCharType="end"/>
      </w:r>
      <w:r w:rsidR="00E03E69" w:rsidRPr="00862C5D">
        <w:rPr>
          <w:lang w:val="en-IE"/>
        </w:rPr>
        <w:t xml:space="preserve"> second sent</w:t>
      </w:r>
      <w:ins w:id="612" w:author="Author">
        <w:r w:rsidR="00255AFA">
          <w:rPr>
            <w:lang w:val="en-IE"/>
          </w:rPr>
          <w:t>e</w:t>
        </w:r>
      </w:ins>
      <w:del w:id="613" w:author="Author">
        <w:r w:rsidR="00E03E69" w:rsidRPr="00862C5D" w:rsidDel="00255AFA">
          <w:rPr>
            <w:lang w:val="en-IE"/>
          </w:rPr>
          <w:delText>a</w:delText>
        </w:r>
      </w:del>
      <w:r w:rsidR="00E03E69" w:rsidRPr="00862C5D">
        <w:rPr>
          <w:lang w:val="en-IE"/>
        </w:rPr>
        <w:t xml:space="preserve">nce, paragraph </w:t>
      </w:r>
      <w:r w:rsidR="00E179D6" w:rsidRPr="00862C5D">
        <w:rPr>
          <w:lang w:val="en-IE"/>
        </w:rPr>
        <w:fldChar w:fldCharType="begin"/>
      </w:r>
      <w:r w:rsidR="00EB2AF8" w:rsidRPr="00862C5D">
        <w:rPr>
          <w:lang w:val="en-IE"/>
        </w:rPr>
        <w:instrText xml:space="preserve"> REF _Ref477366356 \r \h </w:instrText>
      </w:r>
      <w:r w:rsidR="00E179D6" w:rsidRPr="00862C5D">
        <w:rPr>
          <w:lang w:val="en-IE"/>
        </w:rPr>
      </w:r>
      <w:r w:rsidR="00E179D6" w:rsidRPr="00862C5D">
        <w:rPr>
          <w:lang w:val="en-IE"/>
        </w:rPr>
        <w:fldChar w:fldCharType="separate"/>
      </w:r>
      <w:r w:rsidR="002E3252">
        <w:rPr>
          <w:lang w:val="en-IE"/>
        </w:rPr>
        <w:t>32(d)</w:t>
      </w:r>
      <w:r w:rsidR="00E179D6" w:rsidRPr="00862C5D">
        <w:rPr>
          <w:lang w:val="en-IE"/>
        </w:rPr>
        <w:fldChar w:fldCharType="end"/>
      </w:r>
      <w:r w:rsidR="00E03E69" w:rsidRPr="00862C5D">
        <w:rPr>
          <w:lang w:val="en-IE"/>
        </w:rPr>
        <w:t xml:space="preserve">, paragraph </w:t>
      </w:r>
      <w:r w:rsidR="00E179D6" w:rsidRPr="00862C5D">
        <w:rPr>
          <w:lang w:val="en-IE"/>
        </w:rPr>
        <w:fldChar w:fldCharType="begin"/>
      </w:r>
      <w:r w:rsidR="00EB2AF8" w:rsidRPr="00862C5D">
        <w:rPr>
          <w:lang w:val="en-IE"/>
        </w:rPr>
        <w:instrText xml:space="preserve"> REF _Ref477366367 \r \h </w:instrText>
      </w:r>
      <w:r w:rsidR="00E179D6" w:rsidRPr="00862C5D">
        <w:rPr>
          <w:lang w:val="en-IE"/>
        </w:rPr>
      </w:r>
      <w:r w:rsidR="00E179D6" w:rsidRPr="00862C5D">
        <w:rPr>
          <w:lang w:val="en-IE"/>
        </w:rPr>
        <w:fldChar w:fldCharType="separate"/>
      </w:r>
      <w:r w:rsidR="002E3252">
        <w:rPr>
          <w:lang w:val="en-IE"/>
        </w:rPr>
        <w:t>23</w:t>
      </w:r>
      <w:r w:rsidR="00E179D6" w:rsidRPr="00862C5D">
        <w:rPr>
          <w:lang w:val="en-IE"/>
        </w:rPr>
        <w:fldChar w:fldCharType="end"/>
      </w:r>
      <w:r w:rsidR="00E03E69" w:rsidRPr="00862C5D">
        <w:rPr>
          <w:lang w:val="en-IE"/>
        </w:rPr>
        <w:t>.</w:t>
      </w:r>
    </w:p>
    <w:p w:rsidR="00A050F8" w:rsidRPr="00862C5D" w:rsidRDefault="00A050F8" w:rsidP="00535B12">
      <w:pPr>
        <w:pStyle w:val="CERAPPENDIXLEVEL4"/>
        <w:rPr>
          <w:lang w:val="en-IE"/>
        </w:rPr>
      </w:pPr>
      <w:bookmarkStart w:id="614" w:name="_Ref477366304"/>
      <w:bookmarkStart w:id="615" w:name="_Ref462932458"/>
      <w:r w:rsidRPr="00862C5D">
        <w:rPr>
          <w:lang w:val="en-IE"/>
        </w:rPr>
        <w:t>A Dispatch Instruction shall cancel a Pseudo Dispatch Instruction with the same Instruction Effective Time, where that Pseudo Dispatch Instruction is created as a result of a previous corresponding Dispatch Instruction.</w:t>
      </w:r>
      <w:bookmarkEnd w:id="614"/>
      <w:bookmarkEnd w:id="615"/>
    </w:p>
    <w:p w:rsidR="00A050F8" w:rsidRPr="00862C5D" w:rsidRDefault="00A050F8" w:rsidP="00535B12">
      <w:pPr>
        <w:pStyle w:val="CERAPPENDIXLEVEL4"/>
        <w:rPr>
          <w:lang w:val="en-IE"/>
        </w:rPr>
      </w:pPr>
      <w:bookmarkStart w:id="616" w:name="_Ref462933751"/>
      <w:r w:rsidRPr="00862C5D">
        <w:rPr>
          <w:lang w:val="en-IE"/>
        </w:rPr>
        <w:t>If multiple Dispatch Instructions with the same Instruction Effective Time but different Instruction Issue Times are issued for a Generator Unit, then the Dispatch Instruction with the latest Instruction Issue Time shall be used. For Dispatch Instructions having the same Instruction Issue Time and Instruction Effective Time, the Dispatch Instructions shall be ordered based on the following sequence of Instruction Codes:</w:t>
      </w:r>
      <w:bookmarkEnd w:id="616"/>
    </w:p>
    <w:p w:rsidR="00A050F8" w:rsidRPr="00862C5D" w:rsidRDefault="00A050F8" w:rsidP="00535B12">
      <w:pPr>
        <w:pStyle w:val="CERAPPENDIXLEVEL5"/>
        <w:rPr>
          <w:lang w:val="en-IE"/>
        </w:rPr>
      </w:pPr>
      <w:r w:rsidRPr="00862C5D">
        <w:rPr>
          <w:lang w:val="en-IE"/>
        </w:rPr>
        <w:t>TRIP;</w:t>
      </w:r>
    </w:p>
    <w:p w:rsidR="00A050F8" w:rsidRPr="00862C5D" w:rsidRDefault="00A050F8" w:rsidP="00535B12">
      <w:pPr>
        <w:pStyle w:val="CERAPPENDIXLEVEL5"/>
        <w:rPr>
          <w:lang w:val="en-IE"/>
        </w:rPr>
      </w:pPr>
      <w:r w:rsidRPr="00862C5D">
        <w:rPr>
          <w:lang w:val="en-IE"/>
        </w:rPr>
        <w:t>GOOP+PUMP;</w:t>
      </w:r>
    </w:p>
    <w:p w:rsidR="00A050F8" w:rsidRPr="00862C5D" w:rsidRDefault="00A050F8" w:rsidP="00535B12">
      <w:pPr>
        <w:pStyle w:val="CERAPPENDIXLEVEL5"/>
        <w:rPr>
          <w:lang w:val="en-IE"/>
        </w:rPr>
      </w:pPr>
      <w:r w:rsidRPr="00862C5D">
        <w:rPr>
          <w:lang w:val="en-IE"/>
        </w:rPr>
        <w:t>MWOF;</w:t>
      </w:r>
    </w:p>
    <w:p w:rsidR="00A050F8" w:rsidRPr="00862C5D" w:rsidRDefault="00A050F8" w:rsidP="00535B12">
      <w:pPr>
        <w:pStyle w:val="CERAPPENDIXLEVEL5"/>
        <w:rPr>
          <w:lang w:val="en-IE"/>
        </w:rPr>
      </w:pPr>
      <w:r w:rsidRPr="00862C5D">
        <w:rPr>
          <w:lang w:val="en-IE"/>
        </w:rPr>
        <w:t>MXON;</w:t>
      </w:r>
    </w:p>
    <w:p w:rsidR="00A050F8" w:rsidRPr="00862C5D" w:rsidRDefault="00A050F8" w:rsidP="00535B12">
      <w:pPr>
        <w:pStyle w:val="CERAPPENDIXLEVEL5"/>
        <w:rPr>
          <w:lang w:val="en-IE"/>
        </w:rPr>
      </w:pPr>
      <w:r w:rsidRPr="00862C5D">
        <w:rPr>
          <w:lang w:val="en-IE"/>
        </w:rPr>
        <w:t>SYNC;</w:t>
      </w:r>
    </w:p>
    <w:p w:rsidR="00A050F8" w:rsidRPr="00862C5D" w:rsidRDefault="00A050F8" w:rsidP="00535B12">
      <w:pPr>
        <w:pStyle w:val="CERAPPENDIXLEVEL5"/>
        <w:rPr>
          <w:lang w:val="en-IE"/>
        </w:rPr>
      </w:pPr>
      <w:r w:rsidRPr="00862C5D">
        <w:rPr>
          <w:lang w:val="en-IE"/>
        </w:rPr>
        <w:t>GOOP;</w:t>
      </w:r>
    </w:p>
    <w:p w:rsidR="00A050F8" w:rsidRPr="00862C5D" w:rsidRDefault="00A050F8" w:rsidP="00535B12">
      <w:pPr>
        <w:pStyle w:val="CERAPPENDIXLEVEL5"/>
        <w:rPr>
          <w:lang w:val="en-IE"/>
        </w:rPr>
      </w:pPr>
      <w:r w:rsidRPr="00862C5D">
        <w:rPr>
          <w:lang w:val="en-IE"/>
        </w:rPr>
        <w:t>WIND;</w:t>
      </w:r>
    </w:p>
    <w:p w:rsidR="00A050F8" w:rsidRPr="00862C5D" w:rsidRDefault="00A050F8" w:rsidP="00535B12">
      <w:pPr>
        <w:pStyle w:val="CERAPPENDIXLEVEL5"/>
        <w:rPr>
          <w:lang w:val="en-IE"/>
        </w:rPr>
      </w:pPr>
      <w:r w:rsidRPr="00862C5D">
        <w:rPr>
          <w:lang w:val="en-IE"/>
        </w:rPr>
        <w:t>MXOF; and</w:t>
      </w:r>
    </w:p>
    <w:p w:rsidR="00A050F8" w:rsidRPr="00862C5D" w:rsidRDefault="00A050F8" w:rsidP="00535B12">
      <w:pPr>
        <w:pStyle w:val="CERAPPENDIXLEVEL5"/>
        <w:rPr>
          <w:lang w:val="en-IE"/>
        </w:rPr>
      </w:pPr>
      <w:r w:rsidRPr="00862C5D">
        <w:rPr>
          <w:lang w:val="en-IE"/>
        </w:rPr>
        <w:lastRenderedPageBreak/>
        <w:t>DESY.</w:t>
      </w:r>
    </w:p>
    <w:p w:rsidR="00A050F8" w:rsidRPr="00862C5D" w:rsidRDefault="00A050F8" w:rsidP="00535B12">
      <w:pPr>
        <w:pStyle w:val="CERAPPENDIXLEVEL4"/>
        <w:rPr>
          <w:lang w:val="en-IE"/>
        </w:rPr>
      </w:pPr>
      <w:bookmarkStart w:id="617" w:name="OLE_LINK3"/>
      <w:r w:rsidRPr="00862C5D">
        <w:rPr>
          <w:lang w:val="en-IE"/>
        </w:rPr>
        <w:t>If multiple Pseudo Dispatch Instructions are created with the same Instruction Effective Time and Instruction Issue Time, they shall be ordered based on the following sequence of Instruction Codes:</w:t>
      </w:r>
    </w:p>
    <w:p w:rsidR="00E179D6" w:rsidRDefault="002F1DE5" w:rsidP="00E179D6">
      <w:pPr>
        <w:numPr>
          <w:ilvl w:val="4"/>
          <w:numId w:val="48"/>
        </w:numPr>
        <w:spacing w:before="120" w:after="120"/>
        <w:jc w:val="both"/>
        <w:outlineLvl w:val="4"/>
        <w:rPr>
          <w:ins w:id="618" w:author="Author"/>
        </w:rPr>
        <w:pPrChange w:id="619" w:author="Author">
          <w:pPr>
            <w:pStyle w:val="CERAPPENDIXLEVEL5"/>
          </w:pPr>
        </w:pPrChange>
      </w:pPr>
      <w:ins w:id="620" w:author="Author">
        <w:r w:rsidRPr="002F1DE5">
          <w:rPr>
            <w:szCs w:val="22"/>
          </w:rPr>
          <w:t xml:space="preserve">The Pseudo Dispatch Instruction corresponding to the latest Dispatch Instruction or Instruction Combination Code ordered in accordance with paragraph </w:t>
        </w:r>
        <w:r w:rsidR="00E179D6" w:rsidRPr="002F1DE5">
          <w:rPr>
            <w:szCs w:val="22"/>
            <w:lang w:val="en-US"/>
          </w:rPr>
          <w:fldChar w:fldCharType="begin"/>
        </w:r>
        <w:r w:rsidRPr="002F1DE5">
          <w:rPr>
            <w:szCs w:val="22"/>
            <w:lang w:val="en-US"/>
          </w:rPr>
          <w:instrText xml:space="preserve"> REF _Ref462933751 \r \h  \* MERGEFORMAT </w:instrText>
        </w:r>
      </w:ins>
      <w:r w:rsidR="00E179D6" w:rsidRPr="002F1DE5">
        <w:rPr>
          <w:szCs w:val="22"/>
          <w:lang w:val="en-US"/>
        </w:rPr>
      </w:r>
      <w:ins w:id="621" w:author="Author">
        <w:r w:rsidR="00E179D6" w:rsidRPr="002F1DE5">
          <w:rPr>
            <w:szCs w:val="22"/>
            <w:lang w:val="en-US"/>
          </w:rPr>
          <w:fldChar w:fldCharType="separate"/>
        </w:r>
        <w:r w:rsidRPr="002F1DE5">
          <w:rPr>
            <w:szCs w:val="22"/>
          </w:rPr>
          <w:t>19</w:t>
        </w:r>
        <w:r w:rsidR="00E179D6" w:rsidRPr="002F1DE5">
          <w:rPr>
            <w:szCs w:val="22"/>
            <w:lang w:val="en-US"/>
          </w:rPr>
          <w:fldChar w:fldCharType="end"/>
        </w:r>
        <w:r w:rsidRPr="002F1DE5">
          <w:rPr>
            <w:szCs w:val="22"/>
            <w:lang w:val="en-US"/>
          </w:rPr>
          <w:t>;</w:t>
        </w:r>
      </w:ins>
    </w:p>
    <w:p w:rsidR="00A050F8" w:rsidRPr="00862C5D" w:rsidRDefault="002F1DE5" w:rsidP="00535B12">
      <w:pPr>
        <w:pStyle w:val="CERAPPENDIXLEVEL5"/>
        <w:rPr>
          <w:lang w:val="en-IE"/>
        </w:rPr>
      </w:pPr>
      <w:ins w:id="622" w:author="Author">
        <w:r>
          <w:rPr>
            <w:lang w:val="en-IE"/>
          </w:rPr>
          <w:t>PISP</w:t>
        </w:r>
      </w:ins>
      <w:del w:id="623" w:author="Author">
        <w:r w:rsidR="00A050F8" w:rsidRPr="00862C5D" w:rsidDel="002F1DE5">
          <w:rPr>
            <w:lang w:val="en-IE"/>
          </w:rPr>
          <w:delText>PCOD</w:delText>
        </w:r>
      </w:del>
      <w:r w:rsidR="00A050F8" w:rsidRPr="00862C5D">
        <w:rPr>
          <w:lang w:val="en-IE"/>
        </w:rPr>
        <w:t>;</w:t>
      </w:r>
    </w:p>
    <w:p w:rsidR="00A050F8" w:rsidRPr="00862C5D" w:rsidRDefault="002F1DE5" w:rsidP="00535B12">
      <w:pPr>
        <w:pStyle w:val="CERAPPENDIXLEVEL5"/>
        <w:rPr>
          <w:lang w:val="en-IE"/>
        </w:rPr>
      </w:pPr>
      <w:ins w:id="624" w:author="Author">
        <w:r>
          <w:rPr>
            <w:lang w:val="en-IE"/>
          </w:rPr>
          <w:t>POFF</w:t>
        </w:r>
      </w:ins>
      <w:del w:id="625" w:author="Author">
        <w:r w:rsidR="00A050F8" w:rsidRPr="00862C5D" w:rsidDel="002F1DE5">
          <w:rPr>
            <w:lang w:val="en-IE"/>
          </w:rPr>
          <w:delText>PISP</w:delText>
        </w:r>
      </w:del>
      <w:r w:rsidR="00A050F8" w:rsidRPr="00862C5D">
        <w:rPr>
          <w:lang w:val="en-IE"/>
        </w:rPr>
        <w:t>;</w:t>
      </w:r>
      <w:ins w:id="626" w:author="Author">
        <w:r>
          <w:rPr>
            <w:lang w:val="en-IE"/>
          </w:rPr>
          <w:t xml:space="preserve"> and</w:t>
        </w:r>
      </w:ins>
    </w:p>
    <w:p w:rsidR="00A050F8" w:rsidRPr="00862C5D" w:rsidDel="002F1DE5" w:rsidRDefault="002F1DE5" w:rsidP="002F1DE5">
      <w:pPr>
        <w:pStyle w:val="CERAPPENDIXLEVEL5"/>
        <w:rPr>
          <w:del w:id="627" w:author="Author"/>
          <w:lang w:val="en-IE"/>
        </w:rPr>
      </w:pPr>
      <w:ins w:id="628" w:author="Author">
        <w:r>
          <w:rPr>
            <w:lang w:val="en-IE"/>
          </w:rPr>
          <w:t>PCOD</w:t>
        </w:r>
      </w:ins>
      <w:del w:id="629" w:author="Author">
        <w:r w:rsidR="00A050F8" w:rsidRPr="00862C5D" w:rsidDel="002F1DE5">
          <w:rPr>
            <w:lang w:val="en-IE"/>
          </w:rPr>
          <w:delText>POFF</w:delText>
        </w:r>
      </w:del>
      <w:r w:rsidR="00A050F8" w:rsidRPr="00862C5D">
        <w:rPr>
          <w:lang w:val="en-IE"/>
        </w:rPr>
        <w:t xml:space="preserve">; </w:t>
      </w:r>
      <w:del w:id="630" w:author="Author">
        <w:r w:rsidR="00A050F8" w:rsidRPr="00862C5D" w:rsidDel="002F1DE5">
          <w:rPr>
            <w:lang w:val="en-IE"/>
          </w:rPr>
          <w:delText xml:space="preserve">and </w:delText>
        </w:r>
      </w:del>
    </w:p>
    <w:p w:rsidR="00A050F8" w:rsidRPr="00862C5D" w:rsidDel="00372310" w:rsidRDefault="00A050F8" w:rsidP="002F1DE5">
      <w:pPr>
        <w:pStyle w:val="CERAPPENDIXLEVEL5"/>
        <w:rPr>
          <w:del w:id="631" w:author="Author"/>
          <w:lang w:val="en-IE"/>
        </w:rPr>
      </w:pPr>
      <w:del w:id="632" w:author="Author">
        <w:r w:rsidRPr="00862C5D" w:rsidDel="002F1DE5">
          <w:rPr>
            <w:lang w:val="en-IE"/>
          </w:rPr>
          <w:delText xml:space="preserve">The Pseudo Dispatch Instruction corresponding to the latest Dispatch Instruction or Instruction Combination Code ordered in accordance with paragraph </w:delText>
        </w:r>
        <w:r w:rsidR="00E179D6" w:rsidDel="002F1DE5">
          <w:fldChar w:fldCharType="begin"/>
        </w:r>
        <w:r w:rsidR="009B3E74" w:rsidDel="002F1DE5">
          <w:delInstrText xml:space="preserve"> REF _Ref462933751 \r \h  \* MERGEFORMAT </w:delInstrText>
        </w:r>
        <w:r w:rsidR="00E179D6" w:rsidDel="002F1DE5">
          <w:fldChar w:fldCharType="separate"/>
        </w:r>
        <w:r w:rsidR="002E3252" w:rsidDel="002F1DE5">
          <w:rPr>
            <w:lang w:val="en-IE"/>
          </w:rPr>
          <w:delText>19</w:delText>
        </w:r>
        <w:r w:rsidR="00E179D6" w:rsidDel="002F1DE5">
          <w:fldChar w:fldCharType="end"/>
        </w:r>
        <w:r w:rsidRPr="00862C5D" w:rsidDel="002F1DE5">
          <w:rPr>
            <w:lang w:val="en-IE"/>
          </w:rPr>
          <w:delText>.</w:delText>
        </w:r>
      </w:del>
    </w:p>
    <w:p w:rsidR="00A050F8" w:rsidRPr="00862C5D" w:rsidRDefault="00A050F8" w:rsidP="00535B12">
      <w:pPr>
        <w:pStyle w:val="CERAPPENDIXLEVEL4"/>
        <w:rPr>
          <w:lang w:val="en-IE"/>
        </w:rPr>
      </w:pPr>
      <w:bookmarkStart w:id="633" w:name="_Ref477366322"/>
      <w:r w:rsidRPr="00862C5D">
        <w:rPr>
          <w:lang w:val="en-IE"/>
        </w:rPr>
        <w:t>For Dispatch Instructions having a MWOF Instruction Code, equal Instruction Effective Times and equal Instruction Issue Times, the Dispatch Instruction with the largest Target Instruction Level shall be used.</w:t>
      </w:r>
      <w:bookmarkEnd w:id="633"/>
    </w:p>
    <w:p w:rsidR="00A050F8" w:rsidRPr="00862C5D" w:rsidRDefault="00A050F8" w:rsidP="00535B12">
      <w:pPr>
        <w:pStyle w:val="CERAPPENDIXLEVEL4"/>
        <w:rPr>
          <w:lang w:val="en-IE"/>
        </w:rPr>
      </w:pPr>
      <w:r w:rsidRPr="00862C5D">
        <w:rPr>
          <w:lang w:val="en-IE"/>
        </w:rPr>
        <w:t xml:space="preserve">For any two Dispatch Instructions, having the same Instruction Effective Time, where the first Dispatch Instruction is defined as Dispatch Instruction A and the second Dispatch Instruction is defined as Dispatch Instruction B, the Instruction Code and Instruction Combination Code that shall be used for the resultant Dispatch Instruction are shown in </w:t>
      </w:r>
      <w:fldSimple w:instr=" REF _Ref460430251 \h  \* MERGEFORMAT ">
        <w:r w:rsidR="002E3252" w:rsidRPr="002E3252">
          <w:rPr>
            <w:lang w:val="en-IE"/>
          </w:rPr>
          <w:t>Table 4</w:t>
        </w:r>
      </w:fldSimple>
      <w:r w:rsidRPr="00862C5D">
        <w:rPr>
          <w:lang w:val="en-IE"/>
        </w:rPr>
        <w:t xml:space="preserve">. For the avoidance of doubt, MWOF(x) is defined as Dispatch Instruction having an Instruction Code of MWOF and a Target Instruction Level of x MW. SYNC(x) is defined as Dispatch Instruction having an Instruction Code of SYNC and a Target Instruction Level of x MW. DESY(x) is defined as Dispatch Instruction having an Instruction Code of DESY and a Target Instruction Level of x MW. </w:t>
      </w:r>
      <w:r w:rsidR="00E03E69" w:rsidRPr="00862C5D">
        <w:rPr>
          <w:lang w:val="en-IE"/>
        </w:rPr>
        <w:t>PUMP</w:t>
      </w:r>
      <w:r w:rsidRPr="00862C5D">
        <w:rPr>
          <w:lang w:val="en-IE"/>
        </w:rPr>
        <w:t xml:space="preserve">(x) is defined as a Dispatch Instruction having an Instruction Code of GOOP, an Instruction Combination Code of </w:t>
      </w:r>
      <w:r w:rsidR="00E03E69" w:rsidRPr="00862C5D">
        <w:rPr>
          <w:lang w:val="en-IE"/>
        </w:rPr>
        <w:t xml:space="preserve">PUMP </w:t>
      </w:r>
      <w:r w:rsidRPr="00862C5D">
        <w:rPr>
          <w:lang w:val="en-IE"/>
        </w:rPr>
        <w:t>and a Target Instruction Level of x MW.</w:t>
      </w:r>
      <w:r w:rsidR="00A15297" w:rsidRPr="00862C5D">
        <w:rPr>
          <w:lang w:val="en-IE"/>
        </w:rPr>
        <w:t xml:space="preserve"> </w:t>
      </w:r>
      <w:bookmarkStart w:id="634" w:name="_Ref477366326"/>
      <w:r w:rsidRPr="00862C5D">
        <w:rPr>
          <w:lang w:val="en-IE"/>
        </w:rPr>
        <w:t>CURL(x) is defined as a Dispatch Instruction having an Instruction Code of WIND, an Instruction Combination Code of CURL and a Target Instruction Level of x MW. CRLO(x) is defined as a Dispatch Instruction having an Instruction Code of WIND, an Instruction Combination Code of CRLO and a Target Instruction Level of x MW. LOCL(x) is defined as a Dispatch Instruction having an Instruction Code of WIND, an Instruction Combination Code of LOCL and a Target Instruction Level of x MW. LCLO(x) is defined as a Dispatch Instruction having an Instruction Code of WIND, an Instruction Combination Code of LCLO and a Target Instruction Level of x MW.</w:t>
      </w:r>
      <w:bookmarkEnd w:id="634"/>
    </w:p>
    <w:p w:rsidR="00A050F8" w:rsidRPr="00862C5D" w:rsidRDefault="00A050F8" w:rsidP="00A050F8">
      <w:pPr>
        <w:pStyle w:val="CERBODY"/>
        <w:rPr>
          <w:b/>
          <w:lang w:val="en-IE"/>
        </w:rPr>
      </w:pPr>
      <w:bookmarkStart w:id="635" w:name="_Ref460430251"/>
      <w:r w:rsidRPr="00862C5D">
        <w:rPr>
          <w:b/>
          <w:lang w:val="en-IE"/>
        </w:rPr>
        <w:t xml:space="preserve">Table </w:t>
      </w:r>
      <w:r w:rsidR="00E179D6" w:rsidRPr="00862C5D">
        <w:rPr>
          <w:b/>
          <w:lang w:val="en-IE"/>
        </w:rPr>
        <w:fldChar w:fldCharType="begin"/>
      </w:r>
      <w:r w:rsidRPr="00862C5D">
        <w:rPr>
          <w:b/>
          <w:lang w:val="en-IE"/>
        </w:rPr>
        <w:instrText xml:space="preserve"> SEQ Table \* ARABIC </w:instrText>
      </w:r>
      <w:r w:rsidR="00E179D6" w:rsidRPr="00862C5D">
        <w:rPr>
          <w:b/>
          <w:lang w:val="en-IE"/>
        </w:rPr>
        <w:fldChar w:fldCharType="separate"/>
      </w:r>
      <w:r w:rsidR="002E3252">
        <w:rPr>
          <w:b/>
          <w:noProof/>
          <w:lang w:val="en-IE"/>
        </w:rPr>
        <w:t>4</w:t>
      </w:r>
      <w:r w:rsidR="00E179D6" w:rsidRPr="00862C5D">
        <w:rPr>
          <w:b/>
          <w:lang w:val="en-IE"/>
        </w:rPr>
        <w:fldChar w:fldCharType="end"/>
      </w:r>
      <w:bookmarkEnd w:id="635"/>
      <w:r w:rsidRPr="00862C5D">
        <w:rPr>
          <w:b/>
          <w:lang w:val="en-IE"/>
        </w:rPr>
        <w:t xml:space="preserve"> – Validation Rules for two Dispatch Instructions issued by the System Operator having the same Effective Time</w:t>
      </w:r>
    </w:p>
    <w:tbl>
      <w:tblPr>
        <w:tblW w:w="918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412"/>
        <w:gridCol w:w="1561"/>
        <w:gridCol w:w="1421"/>
        <w:gridCol w:w="1561"/>
        <w:gridCol w:w="1664"/>
        <w:gridCol w:w="1561"/>
      </w:tblGrid>
      <w:tr w:rsidR="00A050F8" w:rsidRPr="00862C5D" w:rsidTr="00A050F8">
        <w:trPr>
          <w:tblHeader/>
        </w:trPr>
        <w:tc>
          <w:tcPr>
            <w:tcW w:w="1420" w:type="dxa"/>
          </w:tcPr>
          <w:p w:rsidR="00A050F8" w:rsidRPr="00862C5D" w:rsidRDefault="00A050F8" w:rsidP="00A050F8">
            <w:pPr>
              <w:pStyle w:val="CERBODY"/>
              <w:rPr>
                <w:b/>
                <w:lang w:val="en-IE"/>
              </w:rPr>
            </w:pPr>
            <w:r w:rsidRPr="00862C5D">
              <w:rPr>
                <w:b/>
                <w:lang w:val="en-IE"/>
              </w:rPr>
              <w:t>Instruction Code A</w:t>
            </w:r>
          </w:p>
        </w:tc>
        <w:tc>
          <w:tcPr>
            <w:tcW w:w="1561" w:type="dxa"/>
          </w:tcPr>
          <w:p w:rsidR="00A050F8" w:rsidRPr="00862C5D" w:rsidRDefault="00A050F8" w:rsidP="00A050F8">
            <w:pPr>
              <w:pStyle w:val="CERBODY"/>
              <w:rPr>
                <w:b/>
                <w:lang w:val="en-IE"/>
              </w:rPr>
            </w:pPr>
            <w:r w:rsidRPr="00862C5D">
              <w:rPr>
                <w:b/>
                <w:lang w:val="en-IE"/>
              </w:rPr>
              <w:t>Instruction Combination Code A</w:t>
            </w:r>
          </w:p>
        </w:tc>
        <w:tc>
          <w:tcPr>
            <w:tcW w:w="1431" w:type="dxa"/>
          </w:tcPr>
          <w:p w:rsidR="00A050F8" w:rsidRPr="00862C5D" w:rsidRDefault="00A050F8" w:rsidP="00A050F8">
            <w:pPr>
              <w:pStyle w:val="CERBODY"/>
              <w:rPr>
                <w:b/>
                <w:lang w:val="en-IE"/>
              </w:rPr>
            </w:pPr>
            <w:r w:rsidRPr="00862C5D">
              <w:rPr>
                <w:b/>
                <w:lang w:val="en-IE"/>
              </w:rPr>
              <w:t>Instruction Code B</w:t>
            </w:r>
          </w:p>
        </w:tc>
        <w:tc>
          <w:tcPr>
            <w:tcW w:w="1561" w:type="dxa"/>
          </w:tcPr>
          <w:p w:rsidR="00A050F8" w:rsidRPr="00862C5D" w:rsidRDefault="00A050F8" w:rsidP="00A050F8">
            <w:pPr>
              <w:pStyle w:val="CERBODY"/>
              <w:rPr>
                <w:b/>
                <w:lang w:val="en-IE"/>
              </w:rPr>
            </w:pPr>
            <w:r w:rsidRPr="00862C5D">
              <w:rPr>
                <w:b/>
                <w:lang w:val="en-IE"/>
              </w:rPr>
              <w:t>Instruction Combination Code B</w:t>
            </w:r>
          </w:p>
        </w:tc>
        <w:tc>
          <w:tcPr>
            <w:tcW w:w="1707" w:type="dxa"/>
          </w:tcPr>
          <w:p w:rsidR="00A050F8" w:rsidRPr="00862C5D" w:rsidRDefault="00A050F8" w:rsidP="00A050F8">
            <w:pPr>
              <w:pStyle w:val="CERBODY"/>
              <w:rPr>
                <w:b/>
                <w:lang w:val="en-IE"/>
              </w:rPr>
            </w:pPr>
            <w:r w:rsidRPr="00862C5D">
              <w:rPr>
                <w:b/>
                <w:lang w:val="en-IE"/>
              </w:rPr>
              <w:t>Resultant Instruction Code</w:t>
            </w:r>
          </w:p>
        </w:tc>
        <w:tc>
          <w:tcPr>
            <w:tcW w:w="1500" w:type="dxa"/>
          </w:tcPr>
          <w:p w:rsidR="00A050F8" w:rsidRPr="00862C5D" w:rsidRDefault="00A050F8" w:rsidP="00A050F8">
            <w:pPr>
              <w:pStyle w:val="CERBODY"/>
              <w:rPr>
                <w:b/>
                <w:lang w:val="en-IE"/>
              </w:rPr>
            </w:pPr>
            <w:r w:rsidRPr="00862C5D">
              <w:rPr>
                <w:b/>
                <w:lang w:val="en-IE"/>
              </w:rPr>
              <w:t xml:space="preserve">Resultant Instruction Combination Code </w:t>
            </w:r>
          </w:p>
        </w:tc>
      </w:tr>
      <w:tr w:rsidR="00A050F8" w:rsidRPr="00862C5D" w:rsidTr="00A050F8">
        <w:tc>
          <w:tcPr>
            <w:tcW w:w="1420" w:type="dxa"/>
          </w:tcPr>
          <w:p w:rsidR="00A050F8" w:rsidRPr="00862C5D" w:rsidRDefault="00A050F8" w:rsidP="00A050F8">
            <w:pPr>
              <w:pStyle w:val="CERBODY"/>
              <w:rPr>
                <w:lang w:val="en-IE"/>
              </w:rPr>
            </w:pPr>
            <w:r w:rsidRPr="00862C5D">
              <w:rPr>
                <w:lang w:val="en-IE"/>
              </w:rPr>
              <w:t>MWOF(x)</w:t>
            </w:r>
          </w:p>
        </w:tc>
        <w:tc>
          <w:tcPr>
            <w:tcW w:w="1561" w:type="dxa"/>
          </w:tcPr>
          <w:p w:rsidR="00A050F8" w:rsidRPr="00862C5D" w:rsidRDefault="00A050F8" w:rsidP="00A050F8">
            <w:pPr>
              <w:pStyle w:val="CERBODY"/>
              <w:rPr>
                <w:lang w:val="en-IE"/>
              </w:rPr>
            </w:pPr>
            <w:r w:rsidRPr="00862C5D">
              <w:rPr>
                <w:lang w:val="en-IE"/>
              </w:rPr>
              <w:t>n/a</w:t>
            </w:r>
          </w:p>
        </w:tc>
        <w:tc>
          <w:tcPr>
            <w:tcW w:w="1431" w:type="dxa"/>
          </w:tcPr>
          <w:p w:rsidR="00A050F8" w:rsidRPr="00862C5D" w:rsidRDefault="00A050F8" w:rsidP="00A050F8">
            <w:pPr>
              <w:pStyle w:val="CERBODY"/>
              <w:rPr>
                <w:lang w:val="en-IE"/>
              </w:rPr>
            </w:pPr>
            <w:r w:rsidRPr="00862C5D">
              <w:rPr>
                <w:lang w:val="en-IE"/>
              </w:rPr>
              <w:t>SYNC</w:t>
            </w:r>
          </w:p>
        </w:tc>
        <w:tc>
          <w:tcPr>
            <w:tcW w:w="1561" w:type="dxa"/>
          </w:tcPr>
          <w:p w:rsidR="00A050F8" w:rsidRPr="00862C5D" w:rsidRDefault="00A050F8" w:rsidP="00A050F8">
            <w:pPr>
              <w:pStyle w:val="CERBODY"/>
              <w:rPr>
                <w:lang w:val="en-IE"/>
              </w:rPr>
            </w:pPr>
            <w:r w:rsidRPr="00862C5D">
              <w:rPr>
                <w:lang w:val="en-IE"/>
              </w:rPr>
              <w:t>n/a</w:t>
            </w:r>
          </w:p>
        </w:tc>
        <w:tc>
          <w:tcPr>
            <w:tcW w:w="1707" w:type="dxa"/>
          </w:tcPr>
          <w:p w:rsidR="00A050F8" w:rsidRPr="00862C5D" w:rsidRDefault="00A050F8" w:rsidP="00A050F8">
            <w:pPr>
              <w:pStyle w:val="CERBODY"/>
              <w:rPr>
                <w:lang w:val="en-IE"/>
              </w:rPr>
            </w:pPr>
            <w:r w:rsidRPr="00862C5D">
              <w:rPr>
                <w:lang w:val="en-IE"/>
              </w:rPr>
              <w:t>SYNC(x)</w:t>
            </w:r>
          </w:p>
        </w:tc>
        <w:tc>
          <w:tcPr>
            <w:tcW w:w="1500" w:type="dxa"/>
          </w:tcPr>
          <w:p w:rsidR="00A050F8" w:rsidRPr="00862C5D" w:rsidRDefault="00A050F8" w:rsidP="00A050F8">
            <w:pPr>
              <w:pStyle w:val="CERBODY"/>
              <w:rPr>
                <w:lang w:val="en-IE"/>
              </w:rPr>
            </w:pPr>
            <w:r w:rsidRPr="00862C5D">
              <w:rPr>
                <w:lang w:val="en-IE"/>
              </w:rPr>
              <w:t>n/a</w:t>
            </w:r>
          </w:p>
        </w:tc>
      </w:tr>
      <w:tr w:rsidR="00A050F8" w:rsidRPr="00862C5D" w:rsidTr="00A050F8">
        <w:tc>
          <w:tcPr>
            <w:tcW w:w="1420" w:type="dxa"/>
          </w:tcPr>
          <w:p w:rsidR="00A050F8" w:rsidRPr="00862C5D" w:rsidRDefault="00A050F8" w:rsidP="00A050F8">
            <w:pPr>
              <w:pStyle w:val="CERBODY"/>
              <w:rPr>
                <w:lang w:val="en-IE"/>
              </w:rPr>
            </w:pPr>
            <w:r w:rsidRPr="00862C5D">
              <w:rPr>
                <w:lang w:val="en-IE"/>
              </w:rPr>
              <w:t>SYNC</w:t>
            </w:r>
          </w:p>
        </w:tc>
        <w:tc>
          <w:tcPr>
            <w:tcW w:w="1561" w:type="dxa"/>
          </w:tcPr>
          <w:p w:rsidR="00A050F8" w:rsidRPr="00862C5D" w:rsidRDefault="00A050F8" w:rsidP="00A050F8">
            <w:pPr>
              <w:pStyle w:val="CERBODY"/>
              <w:rPr>
                <w:lang w:val="en-IE"/>
              </w:rPr>
            </w:pPr>
            <w:r w:rsidRPr="00862C5D">
              <w:rPr>
                <w:lang w:val="en-IE"/>
              </w:rPr>
              <w:t>n/a</w:t>
            </w:r>
          </w:p>
        </w:tc>
        <w:tc>
          <w:tcPr>
            <w:tcW w:w="1431" w:type="dxa"/>
          </w:tcPr>
          <w:p w:rsidR="00A050F8" w:rsidRPr="00862C5D" w:rsidRDefault="00A050F8" w:rsidP="00A050F8">
            <w:pPr>
              <w:pStyle w:val="CERBODY"/>
              <w:rPr>
                <w:lang w:val="en-IE"/>
              </w:rPr>
            </w:pPr>
            <w:r w:rsidRPr="00862C5D">
              <w:rPr>
                <w:lang w:val="en-IE"/>
              </w:rPr>
              <w:t>MWOF(x)</w:t>
            </w:r>
          </w:p>
        </w:tc>
        <w:tc>
          <w:tcPr>
            <w:tcW w:w="1561" w:type="dxa"/>
          </w:tcPr>
          <w:p w:rsidR="00A050F8" w:rsidRPr="00862C5D" w:rsidRDefault="00A050F8" w:rsidP="00A050F8">
            <w:pPr>
              <w:pStyle w:val="CERBODY"/>
              <w:rPr>
                <w:lang w:val="en-IE"/>
              </w:rPr>
            </w:pPr>
            <w:r w:rsidRPr="00862C5D">
              <w:rPr>
                <w:lang w:val="en-IE"/>
              </w:rPr>
              <w:t>n/a</w:t>
            </w:r>
          </w:p>
        </w:tc>
        <w:tc>
          <w:tcPr>
            <w:tcW w:w="1707" w:type="dxa"/>
          </w:tcPr>
          <w:p w:rsidR="00A050F8" w:rsidRPr="00862C5D" w:rsidRDefault="00A050F8" w:rsidP="00A050F8">
            <w:pPr>
              <w:pStyle w:val="CERBODY"/>
              <w:rPr>
                <w:lang w:val="en-IE"/>
              </w:rPr>
            </w:pPr>
            <w:r w:rsidRPr="00862C5D">
              <w:rPr>
                <w:lang w:val="en-IE"/>
              </w:rPr>
              <w:t>SYNC(x)</w:t>
            </w:r>
          </w:p>
        </w:tc>
        <w:tc>
          <w:tcPr>
            <w:tcW w:w="1500" w:type="dxa"/>
          </w:tcPr>
          <w:p w:rsidR="00A050F8" w:rsidRPr="00862C5D" w:rsidRDefault="00A050F8" w:rsidP="00A050F8">
            <w:pPr>
              <w:pStyle w:val="CERBODY"/>
              <w:rPr>
                <w:lang w:val="en-IE"/>
              </w:rPr>
            </w:pPr>
            <w:r w:rsidRPr="00862C5D">
              <w:rPr>
                <w:lang w:val="en-IE"/>
              </w:rPr>
              <w:t>n/a</w:t>
            </w:r>
          </w:p>
        </w:tc>
      </w:tr>
      <w:tr w:rsidR="00A050F8" w:rsidRPr="00862C5D" w:rsidTr="00A050F8">
        <w:tc>
          <w:tcPr>
            <w:tcW w:w="1420" w:type="dxa"/>
          </w:tcPr>
          <w:p w:rsidR="00A050F8" w:rsidRPr="00862C5D" w:rsidRDefault="00A050F8" w:rsidP="00A050F8">
            <w:pPr>
              <w:pStyle w:val="CERBODY"/>
              <w:rPr>
                <w:lang w:val="en-IE"/>
              </w:rPr>
            </w:pPr>
            <w:r w:rsidRPr="00862C5D">
              <w:rPr>
                <w:lang w:val="en-IE"/>
              </w:rPr>
              <w:t>MWOF(x)</w:t>
            </w:r>
          </w:p>
        </w:tc>
        <w:tc>
          <w:tcPr>
            <w:tcW w:w="1561" w:type="dxa"/>
          </w:tcPr>
          <w:p w:rsidR="00A050F8" w:rsidRPr="00862C5D" w:rsidRDefault="00A050F8" w:rsidP="00A050F8">
            <w:pPr>
              <w:pStyle w:val="CERBODY"/>
              <w:rPr>
                <w:lang w:val="en-IE"/>
              </w:rPr>
            </w:pPr>
            <w:r w:rsidRPr="00862C5D">
              <w:rPr>
                <w:lang w:val="en-IE"/>
              </w:rPr>
              <w:t>n/a</w:t>
            </w:r>
          </w:p>
        </w:tc>
        <w:tc>
          <w:tcPr>
            <w:tcW w:w="1431" w:type="dxa"/>
          </w:tcPr>
          <w:p w:rsidR="00A050F8" w:rsidRPr="00862C5D" w:rsidRDefault="00A050F8" w:rsidP="00A050F8">
            <w:pPr>
              <w:pStyle w:val="CERBODY"/>
              <w:rPr>
                <w:lang w:val="en-IE"/>
              </w:rPr>
            </w:pPr>
            <w:r w:rsidRPr="00862C5D">
              <w:rPr>
                <w:lang w:val="en-IE"/>
              </w:rPr>
              <w:t>DESY</w:t>
            </w:r>
          </w:p>
        </w:tc>
        <w:tc>
          <w:tcPr>
            <w:tcW w:w="1561" w:type="dxa"/>
          </w:tcPr>
          <w:p w:rsidR="00A050F8" w:rsidRPr="00862C5D" w:rsidRDefault="00A050F8" w:rsidP="00A050F8">
            <w:pPr>
              <w:pStyle w:val="CERBODY"/>
              <w:rPr>
                <w:lang w:val="en-IE"/>
              </w:rPr>
            </w:pPr>
            <w:r w:rsidRPr="00862C5D">
              <w:rPr>
                <w:lang w:val="en-IE"/>
              </w:rPr>
              <w:t>n/a</w:t>
            </w:r>
          </w:p>
        </w:tc>
        <w:tc>
          <w:tcPr>
            <w:tcW w:w="1707" w:type="dxa"/>
          </w:tcPr>
          <w:p w:rsidR="00A050F8" w:rsidRPr="00862C5D" w:rsidRDefault="00A050F8" w:rsidP="00A050F8">
            <w:pPr>
              <w:pStyle w:val="CERBODY"/>
              <w:rPr>
                <w:lang w:val="en-IE"/>
              </w:rPr>
            </w:pPr>
            <w:r w:rsidRPr="00862C5D">
              <w:rPr>
                <w:lang w:val="en-IE"/>
              </w:rPr>
              <w:t>DESY(x)</w:t>
            </w:r>
          </w:p>
        </w:tc>
        <w:tc>
          <w:tcPr>
            <w:tcW w:w="1500" w:type="dxa"/>
          </w:tcPr>
          <w:p w:rsidR="00A050F8" w:rsidRPr="00862C5D" w:rsidRDefault="00A050F8" w:rsidP="00A050F8">
            <w:pPr>
              <w:pStyle w:val="CERBODY"/>
              <w:rPr>
                <w:lang w:val="en-IE"/>
              </w:rPr>
            </w:pPr>
            <w:r w:rsidRPr="00862C5D">
              <w:rPr>
                <w:lang w:val="en-IE"/>
              </w:rPr>
              <w:t>n/a</w:t>
            </w:r>
          </w:p>
        </w:tc>
      </w:tr>
      <w:tr w:rsidR="00A050F8" w:rsidRPr="00862C5D" w:rsidTr="00A050F8">
        <w:tc>
          <w:tcPr>
            <w:tcW w:w="1420" w:type="dxa"/>
          </w:tcPr>
          <w:p w:rsidR="00A050F8" w:rsidRPr="00862C5D" w:rsidRDefault="00A050F8" w:rsidP="00A050F8">
            <w:pPr>
              <w:pStyle w:val="CERBODY"/>
              <w:rPr>
                <w:lang w:val="en-IE"/>
              </w:rPr>
            </w:pPr>
            <w:r w:rsidRPr="00862C5D">
              <w:rPr>
                <w:lang w:val="en-IE"/>
              </w:rPr>
              <w:lastRenderedPageBreak/>
              <w:t>DESY</w:t>
            </w:r>
          </w:p>
        </w:tc>
        <w:tc>
          <w:tcPr>
            <w:tcW w:w="1561" w:type="dxa"/>
          </w:tcPr>
          <w:p w:rsidR="00A050F8" w:rsidRPr="00862C5D" w:rsidRDefault="00A050F8" w:rsidP="00A050F8">
            <w:pPr>
              <w:pStyle w:val="CERBODY"/>
              <w:rPr>
                <w:lang w:val="en-IE"/>
              </w:rPr>
            </w:pPr>
            <w:r w:rsidRPr="00862C5D">
              <w:rPr>
                <w:lang w:val="en-IE"/>
              </w:rPr>
              <w:t>n/a</w:t>
            </w:r>
          </w:p>
        </w:tc>
        <w:tc>
          <w:tcPr>
            <w:tcW w:w="1431" w:type="dxa"/>
          </w:tcPr>
          <w:p w:rsidR="00A050F8" w:rsidRPr="00862C5D" w:rsidRDefault="00A050F8" w:rsidP="00A050F8">
            <w:pPr>
              <w:pStyle w:val="CERBODY"/>
              <w:rPr>
                <w:lang w:val="en-IE"/>
              </w:rPr>
            </w:pPr>
            <w:r w:rsidRPr="00862C5D">
              <w:rPr>
                <w:lang w:val="en-IE"/>
              </w:rPr>
              <w:t>MWOF(x)</w:t>
            </w:r>
          </w:p>
        </w:tc>
        <w:tc>
          <w:tcPr>
            <w:tcW w:w="1561" w:type="dxa"/>
          </w:tcPr>
          <w:p w:rsidR="00A050F8" w:rsidRPr="00862C5D" w:rsidRDefault="00A050F8" w:rsidP="00A050F8">
            <w:pPr>
              <w:pStyle w:val="CERBODY"/>
              <w:rPr>
                <w:lang w:val="en-IE"/>
              </w:rPr>
            </w:pPr>
            <w:r w:rsidRPr="00862C5D">
              <w:rPr>
                <w:lang w:val="en-IE"/>
              </w:rPr>
              <w:t>n/a</w:t>
            </w:r>
          </w:p>
        </w:tc>
        <w:tc>
          <w:tcPr>
            <w:tcW w:w="1707" w:type="dxa"/>
          </w:tcPr>
          <w:p w:rsidR="00A050F8" w:rsidRPr="00862C5D" w:rsidRDefault="00A050F8" w:rsidP="00A050F8">
            <w:pPr>
              <w:pStyle w:val="CERBODY"/>
              <w:rPr>
                <w:lang w:val="en-IE"/>
              </w:rPr>
            </w:pPr>
            <w:r w:rsidRPr="00862C5D">
              <w:rPr>
                <w:lang w:val="en-IE"/>
              </w:rPr>
              <w:t>DESY(x)</w:t>
            </w:r>
          </w:p>
        </w:tc>
        <w:tc>
          <w:tcPr>
            <w:tcW w:w="1500" w:type="dxa"/>
          </w:tcPr>
          <w:p w:rsidR="00A050F8" w:rsidRPr="00862C5D" w:rsidRDefault="00A050F8" w:rsidP="00A050F8">
            <w:pPr>
              <w:pStyle w:val="CERBODY"/>
              <w:rPr>
                <w:lang w:val="en-IE"/>
              </w:rPr>
            </w:pPr>
            <w:r w:rsidRPr="00862C5D">
              <w:rPr>
                <w:lang w:val="en-IE"/>
              </w:rPr>
              <w:t>n/a</w:t>
            </w:r>
          </w:p>
        </w:tc>
      </w:tr>
      <w:tr w:rsidR="00A050F8" w:rsidRPr="00862C5D" w:rsidTr="00A050F8">
        <w:tc>
          <w:tcPr>
            <w:tcW w:w="1420" w:type="dxa"/>
          </w:tcPr>
          <w:p w:rsidR="00A050F8" w:rsidRPr="00862C5D" w:rsidRDefault="00A050F8" w:rsidP="00A050F8">
            <w:pPr>
              <w:pStyle w:val="CERBODY"/>
              <w:rPr>
                <w:lang w:val="en-IE"/>
              </w:rPr>
            </w:pPr>
            <w:r w:rsidRPr="00862C5D">
              <w:rPr>
                <w:lang w:val="en-IE"/>
              </w:rPr>
              <w:t>MWOF(x)</w:t>
            </w:r>
          </w:p>
        </w:tc>
        <w:tc>
          <w:tcPr>
            <w:tcW w:w="1561" w:type="dxa"/>
          </w:tcPr>
          <w:p w:rsidR="00A050F8" w:rsidRPr="00862C5D" w:rsidRDefault="00A050F8" w:rsidP="00A050F8">
            <w:pPr>
              <w:pStyle w:val="CERBODY"/>
              <w:rPr>
                <w:lang w:val="en-IE"/>
              </w:rPr>
            </w:pPr>
            <w:r w:rsidRPr="00862C5D">
              <w:rPr>
                <w:lang w:val="en-IE"/>
              </w:rPr>
              <w:t>n/a</w:t>
            </w:r>
          </w:p>
        </w:tc>
        <w:tc>
          <w:tcPr>
            <w:tcW w:w="1431" w:type="dxa"/>
          </w:tcPr>
          <w:p w:rsidR="00A050F8" w:rsidRPr="00862C5D" w:rsidRDefault="00A050F8" w:rsidP="00A050F8">
            <w:pPr>
              <w:pStyle w:val="CERBODY"/>
              <w:rPr>
                <w:lang w:val="en-IE"/>
              </w:rPr>
            </w:pPr>
            <w:r w:rsidRPr="00862C5D">
              <w:rPr>
                <w:lang w:val="en-IE"/>
              </w:rPr>
              <w:t>GOOP</w:t>
            </w:r>
          </w:p>
        </w:tc>
        <w:tc>
          <w:tcPr>
            <w:tcW w:w="1561" w:type="dxa"/>
          </w:tcPr>
          <w:p w:rsidR="00A050F8" w:rsidRPr="00862C5D" w:rsidRDefault="00A050F8" w:rsidP="00A050F8">
            <w:pPr>
              <w:pStyle w:val="CERBODY"/>
              <w:rPr>
                <w:lang w:val="en-IE"/>
              </w:rPr>
            </w:pPr>
            <w:r w:rsidRPr="00862C5D">
              <w:rPr>
                <w:lang w:val="en-IE"/>
              </w:rPr>
              <w:t>PGEN</w:t>
            </w:r>
          </w:p>
        </w:tc>
        <w:tc>
          <w:tcPr>
            <w:tcW w:w="1707" w:type="dxa"/>
          </w:tcPr>
          <w:p w:rsidR="00A050F8" w:rsidRPr="00862C5D" w:rsidRDefault="00E03E69" w:rsidP="00A050F8">
            <w:pPr>
              <w:pStyle w:val="CERBODY"/>
              <w:rPr>
                <w:lang w:val="en-IE"/>
              </w:rPr>
            </w:pPr>
            <w:r w:rsidRPr="00862C5D">
              <w:rPr>
                <w:lang w:val="en-IE"/>
              </w:rPr>
              <w:t>MWOF(x)</w:t>
            </w:r>
          </w:p>
        </w:tc>
        <w:tc>
          <w:tcPr>
            <w:tcW w:w="1500" w:type="dxa"/>
          </w:tcPr>
          <w:p w:rsidR="00A050F8" w:rsidRPr="00862C5D" w:rsidRDefault="00E03E69" w:rsidP="00A050F8">
            <w:pPr>
              <w:pStyle w:val="CERBODY"/>
              <w:rPr>
                <w:lang w:val="en-IE"/>
              </w:rPr>
            </w:pPr>
            <w:r w:rsidRPr="00862C5D">
              <w:rPr>
                <w:lang w:val="en-IE"/>
              </w:rPr>
              <w:t>n/a</w:t>
            </w:r>
          </w:p>
        </w:tc>
      </w:tr>
      <w:tr w:rsidR="00A050F8" w:rsidRPr="00862C5D" w:rsidTr="00A050F8">
        <w:tc>
          <w:tcPr>
            <w:tcW w:w="1420" w:type="dxa"/>
          </w:tcPr>
          <w:p w:rsidR="00A050F8" w:rsidRPr="00862C5D" w:rsidRDefault="00A050F8" w:rsidP="00A050F8">
            <w:pPr>
              <w:pStyle w:val="CERBODY"/>
              <w:rPr>
                <w:lang w:val="en-IE"/>
              </w:rPr>
            </w:pPr>
            <w:r w:rsidRPr="00862C5D">
              <w:rPr>
                <w:lang w:val="en-IE"/>
              </w:rPr>
              <w:t xml:space="preserve">GOOP </w:t>
            </w:r>
          </w:p>
        </w:tc>
        <w:tc>
          <w:tcPr>
            <w:tcW w:w="1561" w:type="dxa"/>
          </w:tcPr>
          <w:p w:rsidR="00A050F8" w:rsidRPr="00862C5D" w:rsidRDefault="00A050F8" w:rsidP="00A050F8">
            <w:pPr>
              <w:pStyle w:val="CERBODY"/>
              <w:rPr>
                <w:lang w:val="en-IE"/>
              </w:rPr>
            </w:pPr>
            <w:r w:rsidRPr="00862C5D">
              <w:rPr>
                <w:lang w:val="en-IE"/>
              </w:rPr>
              <w:t>PGEN</w:t>
            </w:r>
          </w:p>
        </w:tc>
        <w:tc>
          <w:tcPr>
            <w:tcW w:w="1431" w:type="dxa"/>
          </w:tcPr>
          <w:p w:rsidR="00A050F8" w:rsidRPr="00862C5D" w:rsidRDefault="00A050F8" w:rsidP="00A050F8">
            <w:pPr>
              <w:pStyle w:val="CERBODY"/>
              <w:rPr>
                <w:lang w:val="en-IE"/>
              </w:rPr>
            </w:pPr>
            <w:r w:rsidRPr="00862C5D">
              <w:rPr>
                <w:lang w:val="en-IE"/>
              </w:rPr>
              <w:t>MWOF(x)</w:t>
            </w:r>
          </w:p>
        </w:tc>
        <w:tc>
          <w:tcPr>
            <w:tcW w:w="1561" w:type="dxa"/>
          </w:tcPr>
          <w:p w:rsidR="00A050F8" w:rsidRPr="00862C5D" w:rsidRDefault="00A050F8" w:rsidP="00A050F8">
            <w:pPr>
              <w:pStyle w:val="CERBODY"/>
              <w:rPr>
                <w:lang w:val="en-IE"/>
              </w:rPr>
            </w:pPr>
            <w:r w:rsidRPr="00862C5D">
              <w:rPr>
                <w:lang w:val="en-IE"/>
              </w:rPr>
              <w:t>n/a</w:t>
            </w:r>
          </w:p>
        </w:tc>
        <w:tc>
          <w:tcPr>
            <w:tcW w:w="1707" w:type="dxa"/>
          </w:tcPr>
          <w:p w:rsidR="00A050F8" w:rsidRPr="00862C5D" w:rsidRDefault="00E03E69" w:rsidP="00A050F8">
            <w:pPr>
              <w:pStyle w:val="CERBODY"/>
              <w:rPr>
                <w:lang w:val="en-IE"/>
              </w:rPr>
            </w:pPr>
            <w:r w:rsidRPr="00862C5D">
              <w:rPr>
                <w:lang w:val="en-IE"/>
              </w:rPr>
              <w:t>MWOF(x)</w:t>
            </w:r>
          </w:p>
        </w:tc>
        <w:tc>
          <w:tcPr>
            <w:tcW w:w="1500" w:type="dxa"/>
          </w:tcPr>
          <w:p w:rsidR="00A050F8" w:rsidRPr="00862C5D" w:rsidRDefault="00E03E69" w:rsidP="00A050F8">
            <w:pPr>
              <w:pStyle w:val="CERBODY"/>
              <w:rPr>
                <w:lang w:val="en-IE"/>
              </w:rPr>
            </w:pPr>
            <w:r w:rsidRPr="00862C5D">
              <w:rPr>
                <w:lang w:val="en-IE"/>
              </w:rPr>
              <w:t>n/a</w:t>
            </w:r>
          </w:p>
        </w:tc>
      </w:tr>
      <w:tr w:rsidR="00E03E69" w:rsidRPr="00862C5D" w:rsidTr="00A050F8">
        <w:tc>
          <w:tcPr>
            <w:tcW w:w="1420" w:type="dxa"/>
          </w:tcPr>
          <w:p w:rsidR="00E03E69" w:rsidRPr="00862C5D" w:rsidRDefault="00E03E69" w:rsidP="00A050F8">
            <w:pPr>
              <w:pStyle w:val="CERBODY"/>
              <w:rPr>
                <w:lang w:val="en-IE"/>
              </w:rPr>
            </w:pPr>
            <w:r w:rsidRPr="00862C5D">
              <w:rPr>
                <w:lang w:val="en-IE"/>
              </w:rPr>
              <w:t>GOOP</w:t>
            </w:r>
          </w:p>
        </w:tc>
        <w:tc>
          <w:tcPr>
            <w:tcW w:w="1561" w:type="dxa"/>
          </w:tcPr>
          <w:p w:rsidR="00E03E69" w:rsidRPr="00862C5D" w:rsidRDefault="00E03E69" w:rsidP="00A050F8">
            <w:pPr>
              <w:pStyle w:val="CERBODY"/>
              <w:rPr>
                <w:lang w:val="en-IE"/>
              </w:rPr>
            </w:pPr>
            <w:r w:rsidRPr="00862C5D">
              <w:rPr>
                <w:lang w:val="en-IE"/>
              </w:rPr>
              <w:t>PUMP</w:t>
            </w:r>
          </w:p>
        </w:tc>
        <w:tc>
          <w:tcPr>
            <w:tcW w:w="1431" w:type="dxa"/>
          </w:tcPr>
          <w:p w:rsidR="00E03E69" w:rsidRPr="00862C5D" w:rsidRDefault="00E03E69" w:rsidP="00A050F8">
            <w:pPr>
              <w:pStyle w:val="CERBODY"/>
              <w:rPr>
                <w:lang w:val="en-IE"/>
              </w:rPr>
            </w:pPr>
            <w:r w:rsidRPr="00862C5D">
              <w:rPr>
                <w:lang w:val="en-IE"/>
              </w:rPr>
              <w:t>Any type(x)</w:t>
            </w:r>
          </w:p>
        </w:tc>
        <w:tc>
          <w:tcPr>
            <w:tcW w:w="1561" w:type="dxa"/>
          </w:tcPr>
          <w:p w:rsidR="00E03E69" w:rsidRPr="00862C5D" w:rsidRDefault="00E03E69" w:rsidP="00A050F8">
            <w:pPr>
              <w:pStyle w:val="CERBODY"/>
              <w:rPr>
                <w:lang w:val="en-IE"/>
              </w:rPr>
            </w:pPr>
            <w:r w:rsidRPr="00862C5D">
              <w:rPr>
                <w:lang w:val="en-IE"/>
              </w:rPr>
              <w:t>n/a</w:t>
            </w:r>
          </w:p>
        </w:tc>
        <w:tc>
          <w:tcPr>
            <w:tcW w:w="1707" w:type="dxa"/>
          </w:tcPr>
          <w:p w:rsidR="00E03E69" w:rsidRPr="00862C5D" w:rsidDel="00E03E69" w:rsidRDefault="00E03E69" w:rsidP="00A050F8">
            <w:pPr>
              <w:pStyle w:val="CERBODY"/>
              <w:rPr>
                <w:lang w:val="en-IE"/>
              </w:rPr>
            </w:pPr>
            <w:r w:rsidRPr="00862C5D">
              <w:rPr>
                <w:lang w:val="en-IE"/>
              </w:rPr>
              <w:t>GOOP</w:t>
            </w:r>
          </w:p>
        </w:tc>
        <w:tc>
          <w:tcPr>
            <w:tcW w:w="1500" w:type="dxa"/>
          </w:tcPr>
          <w:p w:rsidR="00E03E69" w:rsidRPr="00862C5D" w:rsidDel="00E03E69" w:rsidRDefault="00E03E69" w:rsidP="00A050F8">
            <w:pPr>
              <w:pStyle w:val="CERBODY"/>
              <w:rPr>
                <w:lang w:val="en-IE"/>
              </w:rPr>
            </w:pPr>
            <w:r w:rsidRPr="00862C5D">
              <w:rPr>
                <w:lang w:val="en-IE"/>
              </w:rPr>
              <w:t>PUMP(x)</w:t>
            </w:r>
          </w:p>
        </w:tc>
      </w:tr>
      <w:tr w:rsidR="00E03E69" w:rsidRPr="00862C5D" w:rsidTr="00A050F8">
        <w:tc>
          <w:tcPr>
            <w:tcW w:w="1420" w:type="dxa"/>
          </w:tcPr>
          <w:p w:rsidR="00E03E69" w:rsidRPr="00862C5D" w:rsidRDefault="00E03E69" w:rsidP="00A050F8">
            <w:pPr>
              <w:pStyle w:val="CERBODY"/>
              <w:rPr>
                <w:lang w:val="en-IE"/>
              </w:rPr>
            </w:pPr>
            <w:r w:rsidRPr="00862C5D">
              <w:rPr>
                <w:lang w:val="en-IE"/>
              </w:rPr>
              <w:t>Any type(x)</w:t>
            </w:r>
          </w:p>
        </w:tc>
        <w:tc>
          <w:tcPr>
            <w:tcW w:w="1561" w:type="dxa"/>
          </w:tcPr>
          <w:p w:rsidR="00E03E69" w:rsidRPr="00862C5D" w:rsidRDefault="00E03E69" w:rsidP="00A050F8">
            <w:pPr>
              <w:pStyle w:val="CERBODY"/>
              <w:rPr>
                <w:lang w:val="en-IE"/>
              </w:rPr>
            </w:pPr>
            <w:r w:rsidRPr="00862C5D">
              <w:rPr>
                <w:lang w:val="en-IE"/>
              </w:rPr>
              <w:t>n/a</w:t>
            </w:r>
          </w:p>
        </w:tc>
        <w:tc>
          <w:tcPr>
            <w:tcW w:w="1431" w:type="dxa"/>
          </w:tcPr>
          <w:p w:rsidR="00E03E69" w:rsidRPr="00862C5D" w:rsidRDefault="00E03E69" w:rsidP="00A050F8">
            <w:pPr>
              <w:pStyle w:val="CERBODY"/>
              <w:rPr>
                <w:lang w:val="en-IE"/>
              </w:rPr>
            </w:pPr>
            <w:r w:rsidRPr="00862C5D">
              <w:rPr>
                <w:lang w:val="en-IE"/>
              </w:rPr>
              <w:t>GOOP</w:t>
            </w:r>
          </w:p>
        </w:tc>
        <w:tc>
          <w:tcPr>
            <w:tcW w:w="1561" w:type="dxa"/>
          </w:tcPr>
          <w:p w:rsidR="00E03E69" w:rsidRPr="00862C5D" w:rsidRDefault="00E03E69" w:rsidP="00A050F8">
            <w:pPr>
              <w:pStyle w:val="CERBODY"/>
              <w:rPr>
                <w:lang w:val="en-IE"/>
              </w:rPr>
            </w:pPr>
            <w:r w:rsidRPr="00862C5D">
              <w:rPr>
                <w:lang w:val="en-IE"/>
              </w:rPr>
              <w:t>PUMP</w:t>
            </w:r>
          </w:p>
        </w:tc>
        <w:tc>
          <w:tcPr>
            <w:tcW w:w="1707" w:type="dxa"/>
          </w:tcPr>
          <w:p w:rsidR="00E03E69" w:rsidRPr="00862C5D" w:rsidDel="00E03E69" w:rsidRDefault="00E03E69" w:rsidP="00A050F8">
            <w:pPr>
              <w:pStyle w:val="CERBODY"/>
              <w:rPr>
                <w:lang w:val="en-IE"/>
              </w:rPr>
            </w:pPr>
            <w:r w:rsidRPr="00862C5D">
              <w:rPr>
                <w:lang w:val="en-IE"/>
              </w:rPr>
              <w:t>GOOP</w:t>
            </w:r>
          </w:p>
        </w:tc>
        <w:tc>
          <w:tcPr>
            <w:tcW w:w="1500" w:type="dxa"/>
          </w:tcPr>
          <w:p w:rsidR="00E03E69" w:rsidRPr="00862C5D" w:rsidDel="00E03E69" w:rsidRDefault="00E03E69" w:rsidP="00A050F8">
            <w:pPr>
              <w:pStyle w:val="CERBODY"/>
              <w:rPr>
                <w:lang w:val="en-IE"/>
              </w:rPr>
            </w:pPr>
            <w:r w:rsidRPr="00862C5D">
              <w:rPr>
                <w:lang w:val="en-IE"/>
              </w:rPr>
              <w:t>PUMP(x)</w:t>
            </w:r>
          </w:p>
        </w:tc>
      </w:tr>
      <w:tr w:rsidR="00A050F8" w:rsidRPr="00862C5D" w:rsidTr="00A050F8">
        <w:tc>
          <w:tcPr>
            <w:tcW w:w="1420" w:type="dxa"/>
          </w:tcPr>
          <w:p w:rsidR="00A050F8" w:rsidRPr="00862C5D" w:rsidRDefault="00A050F8" w:rsidP="00A050F8">
            <w:pPr>
              <w:pStyle w:val="CERBODY"/>
              <w:rPr>
                <w:lang w:val="en-IE"/>
              </w:rPr>
            </w:pPr>
            <w:r w:rsidRPr="00862C5D">
              <w:rPr>
                <w:lang w:val="en-IE"/>
              </w:rPr>
              <w:t>WIND</w:t>
            </w:r>
          </w:p>
        </w:tc>
        <w:tc>
          <w:tcPr>
            <w:tcW w:w="1561" w:type="dxa"/>
          </w:tcPr>
          <w:p w:rsidR="00A050F8" w:rsidRPr="00862C5D" w:rsidRDefault="00A050F8" w:rsidP="00A050F8">
            <w:pPr>
              <w:pStyle w:val="CERBODY"/>
              <w:rPr>
                <w:lang w:val="en-IE"/>
              </w:rPr>
            </w:pPr>
            <w:r w:rsidRPr="00862C5D">
              <w:rPr>
                <w:lang w:val="en-IE"/>
              </w:rPr>
              <w:t>CURL</w:t>
            </w:r>
          </w:p>
        </w:tc>
        <w:tc>
          <w:tcPr>
            <w:tcW w:w="1431" w:type="dxa"/>
          </w:tcPr>
          <w:p w:rsidR="00A050F8" w:rsidRPr="00862C5D" w:rsidRDefault="00A050F8" w:rsidP="00A050F8">
            <w:pPr>
              <w:pStyle w:val="CERBODY"/>
              <w:rPr>
                <w:lang w:val="en-IE"/>
              </w:rPr>
            </w:pPr>
            <w:r w:rsidRPr="00862C5D">
              <w:rPr>
                <w:lang w:val="en-IE"/>
              </w:rPr>
              <w:t>MWOF(x)</w:t>
            </w:r>
          </w:p>
        </w:tc>
        <w:tc>
          <w:tcPr>
            <w:tcW w:w="1561" w:type="dxa"/>
          </w:tcPr>
          <w:p w:rsidR="00A050F8" w:rsidRPr="00862C5D" w:rsidRDefault="00A050F8" w:rsidP="00A050F8">
            <w:pPr>
              <w:pStyle w:val="CERBODY"/>
              <w:rPr>
                <w:lang w:val="en-IE"/>
              </w:rPr>
            </w:pPr>
            <w:r w:rsidRPr="00862C5D">
              <w:rPr>
                <w:lang w:val="en-IE"/>
              </w:rPr>
              <w:t>n/a</w:t>
            </w:r>
          </w:p>
        </w:tc>
        <w:tc>
          <w:tcPr>
            <w:tcW w:w="1707" w:type="dxa"/>
          </w:tcPr>
          <w:p w:rsidR="00A050F8" w:rsidRPr="00862C5D" w:rsidRDefault="00A050F8" w:rsidP="00A050F8">
            <w:pPr>
              <w:pStyle w:val="CERBODY"/>
              <w:rPr>
                <w:lang w:val="en-IE"/>
              </w:rPr>
            </w:pPr>
            <w:r w:rsidRPr="00862C5D">
              <w:rPr>
                <w:lang w:val="en-IE"/>
              </w:rPr>
              <w:t>WIND</w:t>
            </w:r>
          </w:p>
        </w:tc>
        <w:tc>
          <w:tcPr>
            <w:tcW w:w="1500" w:type="dxa"/>
          </w:tcPr>
          <w:p w:rsidR="00A050F8" w:rsidRPr="00862C5D" w:rsidRDefault="00A050F8" w:rsidP="00A050F8">
            <w:pPr>
              <w:pStyle w:val="CERBODY"/>
              <w:rPr>
                <w:lang w:val="en-IE"/>
              </w:rPr>
            </w:pPr>
            <w:r w:rsidRPr="00862C5D">
              <w:rPr>
                <w:lang w:val="en-IE"/>
              </w:rPr>
              <w:t>CURL(x)</w:t>
            </w:r>
          </w:p>
        </w:tc>
      </w:tr>
      <w:tr w:rsidR="00A050F8" w:rsidRPr="00862C5D" w:rsidTr="00A050F8">
        <w:tc>
          <w:tcPr>
            <w:tcW w:w="1420" w:type="dxa"/>
          </w:tcPr>
          <w:p w:rsidR="00A050F8" w:rsidRPr="00862C5D" w:rsidRDefault="00A050F8" w:rsidP="00A050F8">
            <w:pPr>
              <w:pStyle w:val="CERBODY"/>
              <w:rPr>
                <w:lang w:val="en-IE"/>
              </w:rPr>
            </w:pPr>
            <w:r w:rsidRPr="00862C5D">
              <w:rPr>
                <w:lang w:val="en-IE"/>
              </w:rPr>
              <w:t>WIND</w:t>
            </w:r>
          </w:p>
        </w:tc>
        <w:tc>
          <w:tcPr>
            <w:tcW w:w="1561" w:type="dxa"/>
          </w:tcPr>
          <w:p w:rsidR="00A050F8" w:rsidRPr="00862C5D" w:rsidRDefault="00A050F8" w:rsidP="00A050F8">
            <w:pPr>
              <w:pStyle w:val="CERBODY"/>
              <w:rPr>
                <w:lang w:val="en-IE"/>
              </w:rPr>
            </w:pPr>
            <w:r w:rsidRPr="00862C5D">
              <w:rPr>
                <w:lang w:val="en-IE"/>
              </w:rPr>
              <w:t>CRLO</w:t>
            </w:r>
          </w:p>
        </w:tc>
        <w:tc>
          <w:tcPr>
            <w:tcW w:w="1431" w:type="dxa"/>
          </w:tcPr>
          <w:p w:rsidR="00A050F8" w:rsidRPr="00862C5D" w:rsidRDefault="00A050F8" w:rsidP="00A050F8">
            <w:pPr>
              <w:pStyle w:val="CERBODY"/>
              <w:rPr>
                <w:lang w:val="en-IE"/>
              </w:rPr>
            </w:pPr>
            <w:r w:rsidRPr="00862C5D">
              <w:rPr>
                <w:lang w:val="en-IE"/>
              </w:rPr>
              <w:t>MWOF(x)</w:t>
            </w:r>
          </w:p>
        </w:tc>
        <w:tc>
          <w:tcPr>
            <w:tcW w:w="1561" w:type="dxa"/>
          </w:tcPr>
          <w:p w:rsidR="00A050F8" w:rsidRPr="00862C5D" w:rsidRDefault="00A050F8" w:rsidP="00A050F8">
            <w:pPr>
              <w:pStyle w:val="CERBODY"/>
              <w:rPr>
                <w:lang w:val="en-IE"/>
              </w:rPr>
            </w:pPr>
            <w:r w:rsidRPr="00862C5D">
              <w:rPr>
                <w:lang w:val="en-IE"/>
              </w:rPr>
              <w:t>n/a</w:t>
            </w:r>
          </w:p>
        </w:tc>
        <w:tc>
          <w:tcPr>
            <w:tcW w:w="1707" w:type="dxa"/>
          </w:tcPr>
          <w:p w:rsidR="00A050F8" w:rsidRPr="00862C5D" w:rsidRDefault="00A050F8" w:rsidP="00A050F8">
            <w:pPr>
              <w:pStyle w:val="CERBODY"/>
              <w:rPr>
                <w:lang w:val="en-IE"/>
              </w:rPr>
            </w:pPr>
            <w:r w:rsidRPr="00862C5D">
              <w:rPr>
                <w:lang w:val="en-IE"/>
              </w:rPr>
              <w:t>WIND</w:t>
            </w:r>
          </w:p>
        </w:tc>
        <w:tc>
          <w:tcPr>
            <w:tcW w:w="1500" w:type="dxa"/>
          </w:tcPr>
          <w:p w:rsidR="00A050F8" w:rsidRPr="00862C5D" w:rsidRDefault="00A050F8" w:rsidP="00A050F8">
            <w:pPr>
              <w:pStyle w:val="CERBODY"/>
              <w:rPr>
                <w:lang w:val="en-IE"/>
              </w:rPr>
            </w:pPr>
            <w:r w:rsidRPr="00862C5D">
              <w:rPr>
                <w:lang w:val="en-IE"/>
              </w:rPr>
              <w:t>CRLO(x)</w:t>
            </w:r>
          </w:p>
        </w:tc>
      </w:tr>
      <w:tr w:rsidR="00A050F8" w:rsidRPr="00862C5D" w:rsidTr="00A050F8">
        <w:tc>
          <w:tcPr>
            <w:tcW w:w="1420" w:type="dxa"/>
          </w:tcPr>
          <w:p w:rsidR="00A050F8" w:rsidRPr="00862C5D" w:rsidRDefault="00A050F8" w:rsidP="00A050F8">
            <w:pPr>
              <w:pStyle w:val="CERBODY"/>
              <w:rPr>
                <w:lang w:val="en-IE"/>
              </w:rPr>
            </w:pPr>
            <w:r w:rsidRPr="00862C5D">
              <w:rPr>
                <w:lang w:val="en-IE"/>
              </w:rPr>
              <w:t>WIND</w:t>
            </w:r>
          </w:p>
        </w:tc>
        <w:tc>
          <w:tcPr>
            <w:tcW w:w="1561" w:type="dxa"/>
          </w:tcPr>
          <w:p w:rsidR="00A050F8" w:rsidRPr="00862C5D" w:rsidRDefault="00A050F8" w:rsidP="00A050F8">
            <w:pPr>
              <w:pStyle w:val="CERBODY"/>
              <w:rPr>
                <w:lang w:val="en-IE"/>
              </w:rPr>
            </w:pPr>
            <w:r w:rsidRPr="00862C5D">
              <w:rPr>
                <w:lang w:val="en-IE"/>
              </w:rPr>
              <w:t>LOCL</w:t>
            </w:r>
          </w:p>
        </w:tc>
        <w:tc>
          <w:tcPr>
            <w:tcW w:w="1431" w:type="dxa"/>
          </w:tcPr>
          <w:p w:rsidR="00A050F8" w:rsidRPr="00862C5D" w:rsidRDefault="00A050F8" w:rsidP="00A050F8">
            <w:pPr>
              <w:pStyle w:val="CERBODY"/>
              <w:rPr>
                <w:lang w:val="en-IE"/>
              </w:rPr>
            </w:pPr>
            <w:r w:rsidRPr="00862C5D">
              <w:rPr>
                <w:lang w:val="en-IE"/>
              </w:rPr>
              <w:t>MWOF(x)</w:t>
            </w:r>
          </w:p>
        </w:tc>
        <w:tc>
          <w:tcPr>
            <w:tcW w:w="1561" w:type="dxa"/>
          </w:tcPr>
          <w:p w:rsidR="00A050F8" w:rsidRPr="00862C5D" w:rsidRDefault="00A050F8" w:rsidP="00A050F8">
            <w:pPr>
              <w:pStyle w:val="CERBODY"/>
              <w:rPr>
                <w:lang w:val="en-IE"/>
              </w:rPr>
            </w:pPr>
            <w:r w:rsidRPr="00862C5D">
              <w:rPr>
                <w:lang w:val="en-IE"/>
              </w:rPr>
              <w:t>n/a</w:t>
            </w:r>
          </w:p>
        </w:tc>
        <w:tc>
          <w:tcPr>
            <w:tcW w:w="1707" w:type="dxa"/>
          </w:tcPr>
          <w:p w:rsidR="00A050F8" w:rsidRPr="00862C5D" w:rsidRDefault="00A050F8" w:rsidP="00A050F8">
            <w:pPr>
              <w:pStyle w:val="CERBODY"/>
              <w:rPr>
                <w:lang w:val="en-IE"/>
              </w:rPr>
            </w:pPr>
            <w:r w:rsidRPr="00862C5D">
              <w:rPr>
                <w:lang w:val="en-IE"/>
              </w:rPr>
              <w:t>WIND</w:t>
            </w:r>
          </w:p>
        </w:tc>
        <w:tc>
          <w:tcPr>
            <w:tcW w:w="1500" w:type="dxa"/>
          </w:tcPr>
          <w:p w:rsidR="00A050F8" w:rsidRPr="00862C5D" w:rsidRDefault="00A050F8" w:rsidP="00A050F8">
            <w:pPr>
              <w:pStyle w:val="CERBODY"/>
              <w:rPr>
                <w:lang w:val="en-IE"/>
              </w:rPr>
            </w:pPr>
            <w:r w:rsidRPr="00862C5D">
              <w:rPr>
                <w:lang w:val="en-IE"/>
              </w:rPr>
              <w:t>LOCL(x)</w:t>
            </w:r>
          </w:p>
        </w:tc>
      </w:tr>
      <w:tr w:rsidR="00A050F8" w:rsidRPr="00862C5D" w:rsidTr="00A050F8">
        <w:tc>
          <w:tcPr>
            <w:tcW w:w="1420" w:type="dxa"/>
          </w:tcPr>
          <w:p w:rsidR="00A050F8" w:rsidRPr="00862C5D" w:rsidRDefault="00A050F8" w:rsidP="00A050F8">
            <w:pPr>
              <w:pStyle w:val="CERBODY"/>
              <w:rPr>
                <w:lang w:val="en-IE"/>
              </w:rPr>
            </w:pPr>
            <w:r w:rsidRPr="00862C5D">
              <w:rPr>
                <w:lang w:val="en-IE"/>
              </w:rPr>
              <w:t>WIND</w:t>
            </w:r>
          </w:p>
        </w:tc>
        <w:tc>
          <w:tcPr>
            <w:tcW w:w="1561" w:type="dxa"/>
          </w:tcPr>
          <w:p w:rsidR="00A050F8" w:rsidRPr="00862C5D" w:rsidRDefault="00A050F8" w:rsidP="00A050F8">
            <w:pPr>
              <w:pStyle w:val="CERBODY"/>
              <w:rPr>
                <w:lang w:val="en-IE"/>
              </w:rPr>
            </w:pPr>
            <w:r w:rsidRPr="00862C5D">
              <w:rPr>
                <w:lang w:val="en-IE"/>
              </w:rPr>
              <w:t>LCLO</w:t>
            </w:r>
          </w:p>
        </w:tc>
        <w:tc>
          <w:tcPr>
            <w:tcW w:w="1431" w:type="dxa"/>
          </w:tcPr>
          <w:p w:rsidR="00A050F8" w:rsidRPr="00862C5D" w:rsidRDefault="00A050F8" w:rsidP="00A050F8">
            <w:pPr>
              <w:pStyle w:val="CERBODY"/>
              <w:rPr>
                <w:lang w:val="en-IE"/>
              </w:rPr>
            </w:pPr>
            <w:r w:rsidRPr="00862C5D">
              <w:rPr>
                <w:lang w:val="en-IE"/>
              </w:rPr>
              <w:t>MWOF(x)</w:t>
            </w:r>
          </w:p>
        </w:tc>
        <w:tc>
          <w:tcPr>
            <w:tcW w:w="1561" w:type="dxa"/>
          </w:tcPr>
          <w:p w:rsidR="00A050F8" w:rsidRPr="00862C5D" w:rsidRDefault="00A050F8" w:rsidP="00A050F8">
            <w:pPr>
              <w:pStyle w:val="CERBODY"/>
              <w:rPr>
                <w:lang w:val="en-IE"/>
              </w:rPr>
            </w:pPr>
            <w:r w:rsidRPr="00862C5D">
              <w:rPr>
                <w:lang w:val="en-IE"/>
              </w:rPr>
              <w:t>n/a</w:t>
            </w:r>
          </w:p>
        </w:tc>
        <w:tc>
          <w:tcPr>
            <w:tcW w:w="1707" w:type="dxa"/>
          </w:tcPr>
          <w:p w:rsidR="00A050F8" w:rsidRPr="00862C5D" w:rsidRDefault="00A050F8" w:rsidP="00A050F8">
            <w:pPr>
              <w:pStyle w:val="CERBODY"/>
              <w:rPr>
                <w:lang w:val="en-IE"/>
              </w:rPr>
            </w:pPr>
            <w:r w:rsidRPr="00862C5D">
              <w:rPr>
                <w:lang w:val="en-IE"/>
              </w:rPr>
              <w:t>WIND</w:t>
            </w:r>
          </w:p>
        </w:tc>
        <w:tc>
          <w:tcPr>
            <w:tcW w:w="1500" w:type="dxa"/>
          </w:tcPr>
          <w:p w:rsidR="00A050F8" w:rsidRPr="00862C5D" w:rsidRDefault="00A050F8" w:rsidP="00A050F8">
            <w:pPr>
              <w:pStyle w:val="CERBODY"/>
              <w:rPr>
                <w:lang w:val="en-IE"/>
              </w:rPr>
            </w:pPr>
            <w:r w:rsidRPr="00862C5D">
              <w:rPr>
                <w:lang w:val="en-IE"/>
              </w:rPr>
              <w:t>LCLO(x)</w:t>
            </w:r>
          </w:p>
        </w:tc>
      </w:tr>
    </w:tbl>
    <w:p w:rsidR="00A050F8" w:rsidRPr="00862C5D" w:rsidRDefault="00A050F8" w:rsidP="00535B12">
      <w:pPr>
        <w:pStyle w:val="CERAPPENDIXLEVEL4"/>
        <w:rPr>
          <w:rStyle w:val="CERBULLET2Char"/>
          <w:iCs w:val="0"/>
          <w:lang w:val="en-IE"/>
        </w:rPr>
      </w:pPr>
      <w:bookmarkStart w:id="636" w:name="_Ref477366367"/>
      <w:r w:rsidRPr="00862C5D">
        <w:rPr>
          <w:lang w:val="en-IE"/>
        </w:rPr>
        <w:t xml:space="preserve">The sorted Dispatch Instructions for each Generator Unit shall be validated by the Market Operator using the rules in </w:t>
      </w:r>
      <w:fldSimple w:instr=" REF _Ref460430271 \h  \* MERGEFORMAT ">
        <w:r w:rsidR="002E3252" w:rsidRPr="002E3252">
          <w:rPr>
            <w:lang w:val="en-IE"/>
          </w:rPr>
          <w:t>Table 5</w:t>
        </w:r>
      </w:fldSimple>
      <w:r w:rsidRPr="00862C5D">
        <w:rPr>
          <w:lang w:val="en-IE"/>
        </w:rPr>
        <w:t>,</w:t>
      </w:r>
      <w:r w:rsidR="0043516D" w:rsidRPr="00862C5D">
        <w:rPr>
          <w:lang w:val="en-IE"/>
        </w:rPr>
        <w:t xml:space="preserve"> </w:t>
      </w:r>
      <w:fldSimple w:instr=" REF _Ref460430283 \h  \* MERGEFORMAT ">
        <w:r w:rsidR="002E3252" w:rsidRPr="002E3252">
          <w:rPr>
            <w:lang w:val="en-IE"/>
          </w:rPr>
          <w:t>Table 6</w:t>
        </w:r>
      </w:fldSimple>
      <w:r w:rsidRPr="00862C5D">
        <w:rPr>
          <w:lang w:val="en-IE"/>
        </w:rPr>
        <w:t xml:space="preserve"> and </w:t>
      </w:r>
      <w:fldSimple w:instr=" REF _Ref460430294 \h  \* MERGEFORMAT ">
        <w:r w:rsidR="002E3252" w:rsidRPr="002E3252">
          <w:rPr>
            <w:lang w:val="en-IE"/>
          </w:rPr>
          <w:t>Table 7</w:t>
        </w:r>
      </w:fldSimple>
      <w:r w:rsidRPr="00862C5D">
        <w:rPr>
          <w:lang w:val="en-IE"/>
        </w:rPr>
        <w:t>.</w:t>
      </w:r>
      <w:bookmarkEnd w:id="636"/>
    </w:p>
    <w:p w:rsidR="00A050F8" w:rsidRPr="00862C5D" w:rsidRDefault="00A050F8" w:rsidP="00A050F8">
      <w:pPr>
        <w:pStyle w:val="CERBODY"/>
        <w:rPr>
          <w:b/>
          <w:lang w:val="en-IE"/>
        </w:rPr>
      </w:pPr>
      <w:bookmarkStart w:id="637" w:name="_Ref460430271"/>
      <w:r w:rsidRPr="00862C5D">
        <w:rPr>
          <w:b/>
          <w:lang w:val="en-IE"/>
        </w:rPr>
        <w:t xml:space="preserve">Table </w:t>
      </w:r>
      <w:r w:rsidR="00E179D6" w:rsidRPr="00862C5D">
        <w:rPr>
          <w:b/>
          <w:lang w:val="en-IE"/>
        </w:rPr>
        <w:fldChar w:fldCharType="begin"/>
      </w:r>
      <w:r w:rsidRPr="00862C5D">
        <w:rPr>
          <w:b/>
          <w:lang w:val="en-IE"/>
        </w:rPr>
        <w:instrText xml:space="preserve"> SEQ Table \* ARABIC </w:instrText>
      </w:r>
      <w:r w:rsidR="00E179D6" w:rsidRPr="00862C5D">
        <w:rPr>
          <w:b/>
          <w:lang w:val="en-IE"/>
        </w:rPr>
        <w:fldChar w:fldCharType="separate"/>
      </w:r>
      <w:r w:rsidR="002E3252">
        <w:rPr>
          <w:b/>
          <w:noProof/>
          <w:lang w:val="en-IE"/>
        </w:rPr>
        <w:t>5</w:t>
      </w:r>
      <w:r w:rsidR="00E179D6" w:rsidRPr="00862C5D">
        <w:rPr>
          <w:b/>
          <w:lang w:val="en-IE"/>
        </w:rPr>
        <w:fldChar w:fldCharType="end"/>
      </w:r>
      <w:bookmarkEnd w:id="637"/>
      <w:r w:rsidRPr="00862C5D">
        <w:rPr>
          <w:b/>
          <w:lang w:val="en-IE"/>
        </w:rPr>
        <w:t xml:space="preserve"> – Validation Rules for Dispatch Instructions issued by the System Operator</w:t>
      </w:r>
    </w:p>
    <w:tbl>
      <w:tblPr>
        <w:tblW w:w="9360" w:type="dxa"/>
        <w:tblInd w:w="210" w:type="dxa"/>
        <w:tblLayout w:type="fixed"/>
        <w:tblCellMar>
          <w:left w:w="30" w:type="dxa"/>
          <w:right w:w="30" w:type="dxa"/>
        </w:tblCellMar>
        <w:tblLook w:val="0000"/>
      </w:tblPr>
      <w:tblGrid>
        <w:gridCol w:w="1440"/>
        <w:gridCol w:w="1440"/>
        <w:gridCol w:w="6480"/>
      </w:tblGrid>
      <w:tr w:rsidR="00A050F8" w:rsidRPr="00862C5D" w:rsidTr="00A050F8">
        <w:trPr>
          <w:cantSplit/>
          <w:trHeight w:val="522"/>
          <w:tblHeader/>
        </w:trPr>
        <w:tc>
          <w:tcPr>
            <w:tcW w:w="1440" w:type="dxa"/>
            <w:tcBorders>
              <w:top w:val="single" w:sz="6" w:space="0" w:color="auto"/>
              <w:left w:val="single" w:sz="6" w:space="0" w:color="auto"/>
              <w:bottom w:val="single" w:sz="6" w:space="0" w:color="auto"/>
              <w:right w:val="single" w:sz="6" w:space="0" w:color="auto"/>
            </w:tcBorders>
            <w:shd w:val="clear" w:color="auto" w:fill="auto"/>
            <w:vAlign w:val="center"/>
          </w:tcPr>
          <w:p w:rsidR="00A050F8" w:rsidRPr="00862C5D" w:rsidRDefault="00A050F8" w:rsidP="00A050F8">
            <w:pPr>
              <w:pStyle w:val="CERBODY"/>
              <w:rPr>
                <w:b/>
                <w:snapToGrid w:val="0"/>
                <w:lang w:val="en-IE"/>
              </w:rPr>
            </w:pPr>
            <w:r w:rsidRPr="00862C5D">
              <w:rPr>
                <w:b/>
                <w:snapToGrid w:val="0"/>
                <w:lang w:val="en-IE"/>
              </w:rPr>
              <w:t>Preceding Instruction Code</w:t>
            </w:r>
          </w:p>
        </w:tc>
        <w:tc>
          <w:tcPr>
            <w:tcW w:w="1440" w:type="dxa"/>
            <w:tcBorders>
              <w:top w:val="single" w:sz="6" w:space="0" w:color="auto"/>
              <w:left w:val="single" w:sz="6" w:space="0" w:color="auto"/>
              <w:bottom w:val="single" w:sz="6" w:space="0" w:color="auto"/>
              <w:right w:val="single" w:sz="6" w:space="0" w:color="auto"/>
            </w:tcBorders>
            <w:shd w:val="clear" w:color="auto" w:fill="auto"/>
            <w:vAlign w:val="center"/>
          </w:tcPr>
          <w:p w:rsidR="00A050F8" w:rsidRPr="00862C5D" w:rsidRDefault="00A050F8" w:rsidP="00A050F8">
            <w:pPr>
              <w:pStyle w:val="CERBODY"/>
              <w:rPr>
                <w:b/>
                <w:snapToGrid w:val="0"/>
                <w:lang w:val="en-IE"/>
              </w:rPr>
            </w:pPr>
            <w:r w:rsidRPr="00862C5D">
              <w:rPr>
                <w:b/>
                <w:snapToGrid w:val="0"/>
                <w:lang w:val="en-IE"/>
              </w:rPr>
              <w:t>Current Instruction Code</w:t>
            </w:r>
          </w:p>
        </w:tc>
        <w:tc>
          <w:tcPr>
            <w:tcW w:w="6480" w:type="dxa"/>
            <w:tcBorders>
              <w:top w:val="single" w:sz="6" w:space="0" w:color="auto"/>
              <w:left w:val="single" w:sz="6" w:space="0" w:color="auto"/>
              <w:bottom w:val="single" w:sz="6" w:space="0" w:color="auto"/>
              <w:right w:val="single" w:sz="6" w:space="0" w:color="auto"/>
            </w:tcBorders>
            <w:shd w:val="clear" w:color="auto" w:fill="auto"/>
            <w:vAlign w:val="center"/>
          </w:tcPr>
          <w:p w:rsidR="00A050F8" w:rsidRPr="00862C5D" w:rsidRDefault="00A050F8" w:rsidP="00A050F8">
            <w:pPr>
              <w:pStyle w:val="CERBODY"/>
              <w:rPr>
                <w:b/>
                <w:snapToGrid w:val="0"/>
                <w:lang w:val="en-IE"/>
              </w:rPr>
            </w:pPr>
            <w:r w:rsidRPr="00862C5D">
              <w:rPr>
                <w:b/>
                <w:snapToGrid w:val="0"/>
                <w:lang w:val="en-IE"/>
              </w:rPr>
              <w:t>Action</w:t>
            </w:r>
          </w:p>
        </w:tc>
      </w:tr>
      <w:tr w:rsidR="00A050F8" w:rsidRPr="00862C5D" w:rsidTr="00A050F8">
        <w:trPr>
          <w:cantSplit/>
          <w:trHeight w:val="317"/>
        </w:trPr>
        <w:tc>
          <w:tcPr>
            <w:tcW w:w="1440" w:type="dxa"/>
            <w:tcBorders>
              <w:top w:val="single" w:sz="6" w:space="0" w:color="auto"/>
              <w:left w:val="single" w:sz="6" w:space="0" w:color="auto"/>
              <w:bottom w:val="single" w:sz="6" w:space="0" w:color="auto"/>
              <w:right w:val="single" w:sz="6" w:space="0" w:color="auto"/>
            </w:tcBorders>
            <w:shd w:val="clear" w:color="auto" w:fill="auto"/>
            <w:vAlign w:val="center"/>
          </w:tcPr>
          <w:p w:rsidR="00A050F8" w:rsidRPr="00862C5D" w:rsidRDefault="00A050F8" w:rsidP="00A050F8">
            <w:pPr>
              <w:pStyle w:val="CERBODY"/>
              <w:rPr>
                <w:snapToGrid w:val="0"/>
                <w:lang w:val="en-IE"/>
              </w:rPr>
            </w:pPr>
            <w:r w:rsidRPr="00862C5D">
              <w:rPr>
                <w:snapToGrid w:val="0"/>
                <w:lang w:val="en-IE"/>
              </w:rPr>
              <w:t>SYNC</w:t>
            </w:r>
          </w:p>
        </w:tc>
        <w:tc>
          <w:tcPr>
            <w:tcW w:w="1440" w:type="dxa"/>
            <w:tcBorders>
              <w:top w:val="single" w:sz="6" w:space="0" w:color="auto"/>
              <w:left w:val="single" w:sz="6" w:space="0" w:color="auto"/>
              <w:bottom w:val="single" w:sz="6" w:space="0" w:color="auto"/>
              <w:right w:val="single" w:sz="6" w:space="0" w:color="auto"/>
            </w:tcBorders>
            <w:shd w:val="clear" w:color="auto" w:fill="auto"/>
            <w:vAlign w:val="center"/>
          </w:tcPr>
          <w:p w:rsidR="00A050F8" w:rsidRPr="00862C5D" w:rsidRDefault="00A050F8" w:rsidP="00A050F8">
            <w:pPr>
              <w:pStyle w:val="CERBODY"/>
              <w:rPr>
                <w:snapToGrid w:val="0"/>
                <w:lang w:val="en-IE"/>
              </w:rPr>
            </w:pPr>
            <w:r w:rsidRPr="00862C5D">
              <w:rPr>
                <w:snapToGrid w:val="0"/>
                <w:lang w:val="en-IE"/>
              </w:rPr>
              <w:t>SYNC</w:t>
            </w:r>
          </w:p>
        </w:tc>
        <w:tc>
          <w:tcPr>
            <w:tcW w:w="6480" w:type="dxa"/>
            <w:tcBorders>
              <w:top w:val="single" w:sz="6" w:space="0" w:color="auto"/>
              <w:left w:val="single" w:sz="6" w:space="0" w:color="auto"/>
              <w:bottom w:val="single" w:sz="6" w:space="0" w:color="auto"/>
              <w:right w:val="single" w:sz="6" w:space="0" w:color="auto"/>
            </w:tcBorders>
            <w:shd w:val="clear" w:color="auto" w:fill="auto"/>
            <w:vAlign w:val="center"/>
          </w:tcPr>
          <w:p w:rsidR="00A050F8" w:rsidRPr="00862C5D" w:rsidRDefault="00A050F8" w:rsidP="00A050F8">
            <w:pPr>
              <w:pStyle w:val="CERBODY"/>
              <w:rPr>
                <w:snapToGrid w:val="0"/>
                <w:lang w:val="en-IE"/>
              </w:rPr>
            </w:pPr>
            <w:r w:rsidRPr="00862C5D">
              <w:rPr>
                <w:snapToGrid w:val="0"/>
                <w:lang w:val="en-IE"/>
              </w:rPr>
              <w:t>Ignore Dispatch Instruction linked to current Instruction Code.</w:t>
            </w:r>
          </w:p>
        </w:tc>
      </w:tr>
      <w:tr w:rsidR="00A050F8" w:rsidRPr="00862C5D" w:rsidTr="00A050F8">
        <w:trPr>
          <w:cantSplit/>
          <w:trHeight w:val="317"/>
        </w:trPr>
        <w:tc>
          <w:tcPr>
            <w:tcW w:w="1440" w:type="dxa"/>
            <w:tcBorders>
              <w:top w:val="single" w:sz="6" w:space="0" w:color="auto"/>
              <w:left w:val="single" w:sz="6" w:space="0" w:color="auto"/>
              <w:bottom w:val="single" w:sz="6" w:space="0" w:color="auto"/>
              <w:right w:val="single" w:sz="6" w:space="0" w:color="auto"/>
            </w:tcBorders>
            <w:shd w:val="clear" w:color="auto" w:fill="auto"/>
            <w:vAlign w:val="center"/>
          </w:tcPr>
          <w:p w:rsidR="00A050F8" w:rsidRPr="00862C5D" w:rsidRDefault="00A050F8" w:rsidP="00A050F8">
            <w:pPr>
              <w:pStyle w:val="CERBODY"/>
              <w:rPr>
                <w:snapToGrid w:val="0"/>
                <w:lang w:val="en-IE"/>
              </w:rPr>
            </w:pPr>
            <w:r w:rsidRPr="00862C5D">
              <w:rPr>
                <w:snapToGrid w:val="0"/>
                <w:lang w:val="en-IE"/>
              </w:rPr>
              <w:t>DESY</w:t>
            </w:r>
          </w:p>
        </w:tc>
        <w:tc>
          <w:tcPr>
            <w:tcW w:w="1440" w:type="dxa"/>
            <w:tcBorders>
              <w:top w:val="single" w:sz="6" w:space="0" w:color="auto"/>
              <w:left w:val="single" w:sz="6" w:space="0" w:color="auto"/>
              <w:bottom w:val="single" w:sz="6" w:space="0" w:color="auto"/>
              <w:right w:val="single" w:sz="6" w:space="0" w:color="auto"/>
            </w:tcBorders>
            <w:shd w:val="clear" w:color="auto" w:fill="auto"/>
            <w:vAlign w:val="center"/>
          </w:tcPr>
          <w:p w:rsidR="00A050F8" w:rsidRPr="00862C5D" w:rsidRDefault="00A050F8" w:rsidP="00A050F8">
            <w:pPr>
              <w:pStyle w:val="CERBODY"/>
              <w:rPr>
                <w:snapToGrid w:val="0"/>
                <w:lang w:val="en-IE"/>
              </w:rPr>
            </w:pPr>
            <w:r w:rsidRPr="00862C5D">
              <w:rPr>
                <w:snapToGrid w:val="0"/>
                <w:lang w:val="en-IE"/>
              </w:rPr>
              <w:t>DESY</w:t>
            </w:r>
          </w:p>
        </w:tc>
        <w:tc>
          <w:tcPr>
            <w:tcW w:w="6480" w:type="dxa"/>
            <w:tcBorders>
              <w:top w:val="single" w:sz="6" w:space="0" w:color="auto"/>
              <w:left w:val="single" w:sz="6" w:space="0" w:color="auto"/>
              <w:bottom w:val="single" w:sz="6" w:space="0" w:color="auto"/>
              <w:right w:val="single" w:sz="6" w:space="0" w:color="auto"/>
            </w:tcBorders>
            <w:shd w:val="clear" w:color="auto" w:fill="auto"/>
            <w:vAlign w:val="center"/>
          </w:tcPr>
          <w:p w:rsidR="00A050F8" w:rsidRPr="00862C5D" w:rsidRDefault="00A050F8" w:rsidP="00A050F8">
            <w:pPr>
              <w:pStyle w:val="CERBODY"/>
              <w:rPr>
                <w:snapToGrid w:val="0"/>
                <w:lang w:val="en-IE"/>
              </w:rPr>
            </w:pPr>
            <w:r w:rsidRPr="00862C5D">
              <w:rPr>
                <w:snapToGrid w:val="0"/>
                <w:lang w:val="en-IE"/>
              </w:rPr>
              <w:t>Ignore Dispatch Instruction linked to current Instruction Code.</w:t>
            </w:r>
          </w:p>
        </w:tc>
      </w:tr>
      <w:tr w:rsidR="00A050F8" w:rsidRPr="00862C5D" w:rsidTr="00A050F8">
        <w:trPr>
          <w:cantSplit/>
          <w:trHeight w:val="317"/>
        </w:trPr>
        <w:tc>
          <w:tcPr>
            <w:tcW w:w="1440" w:type="dxa"/>
            <w:tcBorders>
              <w:top w:val="single" w:sz="6" w:space="0" w:color="auto"/>
              <w:left w:val="single" w:sz="6" w:space="0" w:color="auto"/>
              <w:bottom w:val="single" w:sz="6" w:space="0" w:color="auto"/>
              <w:right w:val="single" w:sz="6" w:space="0" w:color="auto"/>
            </w:tcBorders>
            <w:shd w:val="clear" w:color="auto" w:fill="auto"/>
            <w:vAlign w:val="center"/>
          </w:tcPr>
          <w:p w:rsidR="00A050F8" w:rsidRPr="00862C5D" w:rsidRDefault="00A050F8" w:rsidP="00A050F8">
            <w:pPr>
              <w:pStyle w:val="CERBODY"/>
              <w:rPr>
                <w:snapToGrid w:val="0"/>
                <w:lang w:val="en-IE"/>
              </w:rPr>
            </w:pPr>
            <w:r w:rsidRPr="00862C5D">
              <w:rPr>
                <w:snapToGrid w:val="0"/>
                <w:lang w:val="en-IE"/>
              </w:rPr>
              <w:t>TRIP</w:t>
            </w:r>
          </w:p>
        </w:tc>
        <w:tc>
          <w:tcPr>
            <w:tcW w:w="1440" w:type="dxa"/>
            <w:tcBorders>
              <w:top w:val="single" w:sz="6" w:space="0" w:color="auto"/>
              <w:left w:val="single" w:sz="6" w:space="0" w:color="auto"/>
              <w:bottom w:val="single" w:sz="6" w:space="0" w:color="auto"/>
              <w:right w:val="single" w:sz="6" w:space="0" w:color="auto"/>
            </w:tcBorders>
            <w:shd w:val="clear" w:color="auto" w:fill="auto"/>
            <w:vAlign w:val="center"/>
          </w:tcPr>
          <w:p w:rsidR="00A050F8" w:rsidRPr="00862C5D" w:rsidRDefault="00A050F8" w:rsidP="00A050F8">
            <w:pPr>
              <w:pStyle w:val="CERBODY"/>
              <w:rPr>
                <w:snapToGrid w:val="0"/>
                <w:lang w:val="en-IE"/>
              </w:rPr>
            </w:pPr>
            <w:r w:rsidRPr="00862C5D">
              <w:rPr>
                <w:snapToGrid w:val="0"/>
                <w:lang w:val="en-IE"/>
              </w:rPr>
              <w:t>TRIP</w:t>
            </w:r>
          </w:p>
        </w:tc>
        <w:tc>
          <w:tcPr>
            <w:tcW w:w="6480" w:type="dxa"/>
            <w:tcBorders>
              <w:top w:val="single" w:sz="6" w:space="0" w:color="auto"/>
              <w:left w:val="single" w:sz="6" w:space="0" w:color="auto"/>
              <w:bottom w:val="single" w:sz="6" w:space="0" w:color="auto"/>
              <w:right w:val="single" w:sz="6" w:space="0" w:color="auto"/>
            </w:tcBorders>
            <w:shd w:val="clear" w:color="auto" w:fill="auto"/>
            <w:vAlign w:val="center"/>
          </w:tcPr>
          <w:p w:rsidR="00A050F8" w:rsidRPr="00862C5D" w:rsidRDefault="00A050F8" w:rsidP="00A050F8">
            <w:pPr>
              <w:pStyle w:val="CERBODY"/>
              <w:rPr>
                <w:snapToGrid w:val="0"/>
                <w:lang w:val="en-IE"/>
              </w:rPr>
            </w:pPr>
            <w:r w:rsidRPr="00862C5D">
              <w:rPr>
                <w:snapToGrid w:val="0"/>
                <w:lang w:val="en-IE"/>
              </w:rPr>
              <w:t>Ignore Dispatch Instruction linked to current Instruction Code.</w:t>
            </w:r>
          </w:p>
        </w:tc>
      </w:tr>
      <w:tr w:rsidR="00A050F8" w:rsidRPr="00862C5D" w:rsidTr="00A050F8">
        <w:trPr>
          <w:cantSplit/>
          <w:trHeight w:val="317"/>
        </w:trPr>
        <w:tc>
          <w:tcPr>
            <w:tcW w:w="1440" w:type="dxa"/>
            <w:tcBorders>
              <w:top w:val="single" w:sz="6" w:space="0" w:color="auto"/>
              <w:left w:val="single" w:sz="6" w:space="0" w:color="auto"/>
              <w:bottom w:val="single" w:sz="6" w:space="0" w:color="auto"/>
              <w:right w:val="single" w:sz="6" w:space="0" w:color="auto"/>
            </w:tcBorders>
            <w:shd w:val="clear" w:color="auto" w:fill="auto"/>
            <w:vAlign w:val="center"/>
          </w:tcPr>
          <w:p w:rsidR="00A050F8" w:rsidRPr="00862C5D" w:rsidRDefault="00A050F8" w:rsidP="00A050F8">
            <w:pPr>
              <w:pStyle w:val="CERBODY"/>
              <w:rPr>
                <w:snapToGrid w:val="0"/>
                <w:lang w:val="en-IE"/>
              </w:rPr>
            </w:pPr>
            <w:r w:rsidRPr="00862C5D">
              <w:rPr>
                <w:snapToGrid w:val="0"/>
                <w:lang w:val="en-IE"/>
              </w:rPr>
              <w:t>SYNC</w:t>
            </w:r>
          </w:p>
        </w:tc>
        <w:tc>
          <w:tcPr>
            <w:tcW w:w="1440" w:type="dxa"/>
            <w:tcBorders>
              <w:top w:val="single" w:sz="6" w:space="0" w:color="auto"/>
              <w:left w:val="single" w:sz="6" w:space="0" w:color="auto"/>
              <w:bottom w:val="single" w:sz="6" w:space="0" w:color="auto"/>
              <w:right w:val="single" w:sz="6" w:space="0" w:color="auto"/>
            </w:tcBorders>
            <w:shd w:val="clear" w:color="auto" w:fill="auto"/>
            <w:vAlign w:val="center"/>
          </w:tcPr>
          <w:p w:rsidR="00A050F8" w:rsidRPr="00862C5D" w:rsidRDefault="00A050F8" w:rsidP="00A050F8">
            <w:pPr>
              <w:pStyle w:val="CERBODY"/>
              <w:rPr>
                <w:snapToGrid w:val="0"/>
                <w:lang w:val="en-IE"/>
              </w:rPr>
            </w:pPr>
            <w:r w:rsidRPr="00862C5D">
              <w:rPr>
                <w:snapToGrid w:val="0"/>
                <w:lang w:val="en-IE"/>
              </w:rPr>
              <w:t>FAIL</w:t>
            </w:r>
          </w:p>
        </w:tc>
        <w:tc>
          <w:tcPr>
            <w:tcW w:w="6480" w:type="dxa"/>
            <w:tcBorders>
              <w:top w:val="single" w:sz="6" w:space="0" w:color="auto"/>
              <w:left w:val="single" w:sz="6" w:space="0" w:color="auto"/>
              <w:bottom w:val="single" w:sz="6" w:space="0" w:color="auto"/>
              <w:right w:val="single" w:sz="6" w:space="0" w:color="auto"/>
            </w:tcBorders>
            <w:shd w:val="clear" w:color="auto" w:fill="auto"/>
            <w:vAlign w:val="center"/>
          </w:tcPr>
          <w:p w:rsidR="00A050F8" w:rsidRPr="00862C5D" w:rsidRDefault="00A050F8" w:rsidP="00A050F8">
            <w:pPr>
              <w:pStyle w:val="CERBODY"/>
              <w:rPr>
                <w:snapToGrid w:val="0"/>
                <w:lang w:val="en-IE"/>
              </w:rPr>
            </w:pPr>
            <w:r w:rsidRPr="00862C5D">
              <w:rPr>
                <w:snapToGrid w:val="0"/>
                <w:lang w:val="en-IE"/>
              </w:rPr>
              <w:t>If Instruction Effective Time for Dispatch Instruction having FAIL Instruction Code is up to and including 1 hour after the Instruction Effective Time for a Dispatch Instruction having SYNC Instruction Code, the Dispatch Instruction having the preceding SYNC Instruction Code shall be ignored. Dispatch Instructions having Instruction Effective Times between the Instruction Effective Times for the Dispatch Instructions having the FAIL and the preceding SYNC Instruction Codes shall be ignored.</w:t>
            </w:r>
          </w:p>
        </w:tc>
      </w:tr>
      <w:tr w:rsidR="00A050F8" w:rsidRPr="00862C5D" w:rsidTr="00A050F8">
        <w:trPr>
          <w:cantSplit/>
          <w:trHeight w:val="317"/>
        </w:trPr>
        <w:tc>
          <w:tcPr>
            <w:tcW w:w="1440" w:type="dxa"/>
            <w:tcBorders>
              <w:top w:val="single" w:sz="6" w:space="0" w:color="auto"/>
              <w:left w:val="single" w:sz="6" w:space="0" w:color="auto"/>
              <w:bottom w:val="single" w:sz="6" w:space="0" w:color="auto"/>
              <w:right w:val="single" w:sz="6" w:space="0" w:color="auto"/>
            </w:tcBorders>
            <w:shd w:val="clear" w:color="auto" w:fill="auto"/>
            <w:vAlign w:val="center"/>
          </w:tcPr>
          <w:p w:rsidR="00A050F8" w:rsidRPr="00862C5D" w:rsidRDefault="00A050F8" w:rsidP="00A050F8">
            <w:pPr>
              <w:pStyle w:val="CERBODY"/>
              <w:rPr>
                <w:snapToGrid w:val="0"/>
                <w:lang w:val="en-IE"/>
              </w:rPr>
            </w:pPr>
            <w:r w:rsidRPr="00862C5D">
              <w:rPr>
                <w:snapToGrid w:val="0"/>
                <w:lang w:val="en-IE"/>
              </w:rPr>
              <w:t>SYNC</w:t>
            </w:r>
          </w:p>
        </w:tc>
        <w:tc>
          <w:tcPr>
            <w:tcW w:w="1440" w:type="dxa"/>
            <w:tcBorders>
              <w:top w:val="single" w:sz="6" w:space="0" w:color="auto"/>
              <w:left w:val="single" w:sz="6" w:space="0" w:color="auto"/>
              <w:bottom w:val="single" w:sz="6" w:space="0" w:color="auto"/>
              <w:right w:val="single" w:sz="6" w:space="0" w:color="auto"/>
            </w:tcBorders>
            <w:shd w:val="clear" w:color="auto" w:fill="auto"/>
            <w:vAlign w:val="center"/>
          </w:tcPr>
          <w:p w:rsidR="00A050F8" w:rsidRPr="00862C5D" w:rsidRDefault="00A050F8" w:rsidP="00A050F8">
            <w:pPr>
              <w:pStyle w:val="CERBODY"/>
              <w:rPr>
                <w:snapToGrid w:val="0"/>
                <w:lang w:val="en-IE"/>
              </w:rPr>
            </w:pPr>
            <w:r w:rsidRPr="00862C5D">
              <w:rPr>
                <w:snapToGrid w:val="0"/>
                <w:lang w:val="en-IE"/>
              </w:rPr>
              <w:t>FAIL</w:t>
            </w:r>
          </w:p>
        </w:tc>
        <w:tc>
          <w:tcPr>
            <w:tcW w:w="6480" w:type="dxa"/>
            <w:tcBorders>
              <w:top w:val="single" w:sz="6" w:space="0" w:color="auto"/>
              <w:left w:val="single" w:sz="6" w:space="0" w:color="auto"/>
              <w:bottom w:val="single" w:sz="6" w:space="0" w:color="auto"/>
              <w:right w:val="single" w:sz="6" w:space="0" w:color="auto"/>
            </w:tcBorders>
            <w:shd w:val="clear" w:color="auto" w:fill="auto"/>
            <w:vAlign w:val="center"/>
          </w:tcPr>
          <w:p w:rsidR="00A050F8" w:rsidRPr="00862C5D" w:rsidRDefault="00A050F8" w:rsidP="00A050F8">
            <w:pPr>
              <w:pStyle w:val="CERBODY"/>
              <w:rPr>
                <w:snapToGrid w:val="0"/>
                <w:lang w:val="en-IE"/>
              </w:rPr>
            </w:pPr>
            <w:r w:rsidRPr="00862C5D">
              <w:rPr>
                <w:snapToGrid w:val="0"/>
                <w:lang w:val="en-IE"/>
              </w:rPr>
              <w:t>If Instruction Effective Time for Dispatch Instruction having FAIL Instruction Code is over 1 hour after the Instruction Effective Time for the Dispatch Instruction having SYNC Instruction Code, profile the Dispatch Instruction having SYNC Instruction Code as normal and discard the Dispatch Instruction having FAIL Instruction Code.</w:t>
            </w:r>
          </w:p>
        </w:tc>
      </w:tr>
      <w:tr w:rsidR="00A050F8" w:rsidRPr="00862C5D" w:rsidTr="00A050F8">
        <w:trPr>
          <w:cantSplit/>
          <w:trHeight w:val="317"/>
        </w:trPr>
        <w:tc>
          <w:tcPr>
            <w:tcW w:w="1440" w:type="dxa"/>
            <w:tcBorders>
              <w:top w:val="single" w:sz="6" w:space="0" w:color="auto"/>
              <w:left w:val="single" w:sz="6" w:space="0" w:color="auto"/>
              <w:bottom w:val="single" w:sz="6" w:space="0" w:color="auto"/>
              <w:right w:val="single" w:sz="6" w:space="0" w:color="auto"/>
            </w:tcBorders>
            <w:shd w:val="clear" w:color="auto" w:fill="auto"/>
            <w:vAlign w:val="center"/>
          </w:tcPr>
          <w:p w:rsidR="00A050F8" w:rsidRPr="00862C5D" w:rsidRDefault="00A050F8" w:rsidP="00A050F8">
            <w:pPr>
              <w:pStyle w:val="CERBODY"/>
              <w:rPr>
                <w:snapToGrid w:val="0"/>
                <w:lang w:val="en-IE"/>
              </w:rPr>
            </w:pPr>
            <w:r w:rsidRPr="00862C5D">
              <w:rPr>
                <w:snapToGrid w:val="0"/>
                <w:lang w:val="en-IE"/>
              </w:rPr>
              <w:lastRenderedPageBreak/>
              <w:t>FAIL</w:t>
            </w:r>
          </w:p>
        </w:tc>
        <w:tc>
          <w:tcPr>
            <w:tcW w:w="1440" w:type="dxa"/>
            <w:tcBorders>
              <w:top w:val="single" w:sz="6" w:space="0" w:color="auto"/>
              <w:left w:val="single" w:sz="6" w:space="0" w:color="auto"/>
              <w:bottom w:val="single" w:sz="6" w:space="0" w:color="auto"/>
              <w:right w:val="single" w:sz="6" w:space="0" w:color="auto"/>
            </w:tcBorders>
            <w:shd w:val="clear" w:color="auto" w:fill="auto"/>
            <w:vAlign w:val="center"/>
          </w:tcPr>
          <w:p w:rsidR="00A050F8" w:rsidRPr="00862C5D" w:rsidRDefault="00A050F8" w:rsidP="00A050F8">
            <w:pPr>
              <w:pStyle w:val="CERBODY"/>
              <w:rPr>
                <w:snapToGrid w:val="0"/>
                <w:lang w:val="en-IE"/>
              </w:rPr>
            </w:pPr>
            <w:r w:rsidRPr="00862C5D">
              <w:rPr>
                <w:snapToGrid w:val="0"/>
                <w:lang w:val="en-IE"/>
              </w:rPr>
              <w:t>SYNC</w:t>
            </w:r>
          </w:p>
        </w:tc>
        <w:tc>
          <w:tcPr>
            <w:tcW w:w="6480" w:type="dxa"/>
            <w:tcBorders>
              <w:top w:val="single" w:sz="6" w:space="0" w:color="auto"/>
              <w:left w:val="single" w:sz="6" w:space="0" w:color="auto"/>
              <w:bottom w:val="single" w:sz="6" w:space="0" w:color="auto"/>
              <w:right w:val="single" w:sz="6" w:space="0" w:color="auto"/>
            </w:tcBorders>
            <w:shd w:val="clear" w:color="auto" w:fill="auto"/>
            <w:vAlign w:val="center"/>
          </w:tcPr>
          <w:p w:rsidR="00A050F8" w:rsidRPr="00862C5D" w:rsidRDefault="00A050F8" w:rsidP="00A050F8">
            <w:pPr>
              <w:pStyle w:val="CERBODY"/>
              <w:rPr>
                <w:snapToGrid w:val="0"/>
                <w:lang w:val="en-IE"/>
              </w:rPr>
            </w:pPr>
            <w:r w:rsidRPr="00862C5D">
              <w:rPr>
                <w:snapToGrid w:val="0"/>
                <w:lang w:val="en-IE"/>
              </w:rPr>
              <w:t>Ignore Dispatch Instructions having FAIL Instruction Code, if this Dispatch Instruction is not matched with previous Dispatch Instruction having a SYNC Instruction Code. Profile Dispatch Instruction having SYNC Instruction Code as per normal.</w:t>
            </w:r>
          </w:p>
        </w:tc>
      </w:tr>
    </w:tbl>
    <w:p w:rsidR="00A050F8" w:rsidRPr="00862C5D" w:rsidRDefault="00A050F8" w:rsidP="00A050F8">
      <w:pPr>
        <w:pStyle w:val="CERBODY"/>
        <w:rPr>
          <w:lang w:val="en-IE"/>
        </w:rPr>
      </w:pPr>
    </w:p>
    <w:p w:rsidR="00A050F8" w:rsidRPr="00862C5D" w:rsidRDefault="00A050F8" w:rsidP="00A050F8">
      <w:pPr>
        <w:pStyle w:val="CERBODY"/>
        <w:rPr>
          <w:b/>
          <w:lang w:val="en-IE"/>
        </w:rPr>
      </w:pPr>
      <w:bookmarkStart w:id="638" w:name="_Ref460430283"/>
      <w:r w:rsidRPr="00862C5D">
        <w:rPr>
          <w:b/>
          <w:lang w:val="en-IE"/>
        </w:rPr>
        <w:t xml:space="preserve">Table </w:t>
      </w:r>
      <w:r w:rsidR="00E179D6" w:rsidRPr="00862C5D">
        <w:rPr>
          <w:b/>
          <w:lang w:val="en-IE"/>
        </w:rPr>
        <w:fldChar w:fldCharType="begin"/>
      </w:r>
      <w:r w:rsidRPr="00862C5D">
        <w:rPr>
          <w:b/>
          <w:lang w:val="en-IE"/>
        </w:rPr>
        <w:instrText xml:space="preserve"> SEQ Table \* ARABIC </w:instrText>
      </w:r>
      <w:r w:rsidR="00E179D6" w:rsidRPr="00862C5D">
        <w:rPr>
          <w:b/>
          <w:lang w:val="en-IE"/>
        </w:rPr>
        <w:fldChar w:fldCharType="separate"/>
      </w:r>
      <w:r w:rsidR="002E3252">
        <w:rPr>
          <w:b/>
          <w:noProof/>
          <w:lang w:val="en-IE"/>
        </w:rPr>
        <w:t>6</w:t>
      </w:r>
      <w:r w:rsidR="00E179D6" w:rsidRPr="00862C5D">
        <w:rPr>
          <w:b/>
          <w:lang w:val="en-IE"/>
        </w:rPr>
        <w:fldChar w:fldCharType="end"/>
      </w:r>
      <w:bookmarkEnd w:id="638"/>
      <w:r w:rsidRPr="00862C5D">
        <w:rPr>
          <w:b/>
          <w:lang w:val="en-IE"/>
        </w:rPr>
        <w:t xml:space="preserve"> – Validation Rules for Dispatch Instructions issued by the System Operator for all Generator Units</w:t>
      </w:r>
    </w:p>
    <w:tbl>
      <w:tblPr>
        <w:tblW w:w="9360" w:type="dxa"/>
        <w:tblInd w:w="210" w:type="dxa"/>
        <w:tblLayout w:type="fixed"/>
        <w:tblCellMar>
          <w:left w:w="30" w:type="dxa"/>
          <w:right w:w="30" w:type="dxa"/>
        </w:tblCellMar>
        <w:tblLook w:val="0000"/>
      </w:tblPr>
      <w:tblGrid>
        <w:gridCol w:w="1364"/>
        <w:gridCol w:w="3340"/>
        <w:gridCol w:w="4656"/>
      </w:tblGrid>
      <w:tr w:rsidR="00A050F8" w:rsidRPr="00862C5D" w:rsidTr="00A050F8">
        <w:trPr>
          <w:cantSplit/>
          <w:trHeight w:val="317"/>
          <w:tblHeader/>
        </w:trPr>
        <w:tc>
          <w:tcPr>
            <w:tcW w:w="1364" w:type="dxa"/>
            <w:tcBorders>
              <w:top w:val="single" w:sz="6" w:space="0" w:color="auto"/>
              <w:left w:val="single" w:sz="6" w:space="0" w:color="auto"/>
              <w:bottom w:val="single" w:sz="6" w:space="0" w:color="auto"/>
              <w:right w:val="single" w:sz="6" w:space="0" w:color="auto"/>
            </w:tcBorders>
            <w:shd w:val="clear" w:color="auto" w:fill="auto"/>
            <w:vAlign w:val="center"/>
          </w:tcPr>
          <w:p w:rsidR="00A050F8" w:rsidRPr="00862C5D" w:rsidRDefault="00A050F8" w:rsidP="00A050F8">
            <w:pPr>
              <w:pStyle w:val="CERBODY"/>
              <w:rPr>
                <w:b/>
                <w:snapToGrid w:val="0"/>
                <w:lang w:val="en-IE"/>
              </w:rPr>
            </w:pPr>
            <w:r w:rsidRPr="00862C5D">
              <w:rPr>
                <w:b/>
                <w:snapToGrid w:val="0"/>
                <w:lang w:val="en-IE"/>
              </w:rPr>
              <w:t>Instruction Code</w:t>
            </w:r>
          </w:p>
        </w:tc>
        <w:tc>
          <w:tcPr>
            <w:tcW w:w="3340" w:type="dxa"/>
            <w:tcBorders>
              <w:top w:val="single" w:sz="6" w:space="0" w:color="auto"/>
              <w:left w:val="single" w:sz="6" w:space="0" w:color="auto"/>
              <w:bottom w:val="single" w:sz="6" w:space="0" w:color="auto"/>
              <w:right w:val="single" w:sz="6" w:space="0" w:color="auto"/>
            </w:tcBorders>
            <w:shd w:val="clear" w:color="auto" w:fill="auto"/>
            <w:vAlign w:val="center"/>
          </w:tcPr>
          <w:p w:rsidR="00A050F8" w:rsidRPr="00862C5D" w:rsidRDefault="00A050F8" w:rsidP="00A050F8">
            <w:pPr>
              <w:pStyle w:val="CERBODY"/>
              <w:rPr>
                <w:b/>
                <w:snapToGrid w:val="0"/>
                <w:lang w:val="en-IE"/>
              </w:rPr>
            </w:pPr>
            <w:r w:rsidRPr="00862C5D">
              <w:rPr>
                <w:b/>
                <w:snapToGrid w:val="0"/>
                <w:lang w:val="en-IE"/>
              </w:rPr>
              <w:t>MWOF(x)</w:t>
            </w:r>
          </w:p>
        </w:tc>
        <w:tc>
          <w:tcPr>
            <w:tcW w:w="4656" w:type="dxa"/>
            <w:tcBorders>
              <w:top w:val="single" w:sz="6" w:space="0" w:color="auto"/>
              <w:left w:val="single" w:sz="6" w:space="0" w:color="auto"/>
              <w:bottom w:val="single" w:sz="6" w:space="0" w:color="auto"/>
              <w:right w:val="single" w:sz="6" w:space="0" w:color="auto"/>
            </w:tcBorders>
            <w:shd w:val="clear" w:color="auto" w:fill="auto"/>
            <w:vAlign w:val="center"/>
          </w:tcPr>
          <w:p w:rsidR="00A050F8" w:rsidRPr="00862C5D" w:rsidRDefault="00A050F8" w:rsidP="00A050F8">
            <w:pPr>
              <w:pStyle w:val="CERBODY"/>
              <w:rPr>
                <w:b/>
                <w:snapToGrid w:val="0"/>
                <w:lang w:val="en-IE"/>
              </w:rPr>
            </w:pPr>
            <w:r w:rsidRPr="00862C5D">
              <w:rPr>
                <w:b/>
                <w:snapToGrid w:val="0"/>
                <w:lang w:val="en-IE"/>
              </w:rPr>
              <w:t>Action</w:t>
            </w:r>
          </w:p>
        </w:tc>
      </w:tr>
      <w:tr w:rsidR="00A050F8" w:rsidRPr="00862C5D" w:rsidTr="00A050F8">
        <w:trPr>
          <w:cantSplit/>
          <w:trHeight w:val="317"/>
        </w:trPr>
        <w:tc>
          <w:tcPr>
            <w:tcW w:w="1364" w:type="dxa"/>
            <w:tcBorders>
              <w:top w:val="single" w:sz="6" w:space="0" w:color="auto"/>
              <w:left w:val="single" w:sz="6" w:space="0" w:color="auto"/>
              <w:bottom w:val="single" w:sz="6" w:space="0" w:color="auto"/>
              <w:right w:val="single" w:sz="6" w:space="0" w:color="auto"/>
            </w:tcBorders>
            <w:shd w:val="clear" w:color="auto" w:fill="auto"/>
            <w:vAlign w:val="center"/>
          </w:tcPr>
          <w:p w:rsidR="00A050F8" w:rsidRPr="00862C5D" w:rsidRDefault="00A050F8" w:rsidP="00A050F8">
            <w:pPr>
              <w:pStyle w:val="CERBODY"/>
              <w:rPr>
                <w:snapToGrid w:val="0"/>
                <w:lang w:val="en-IE"/>
              </w:rPr>
            </w:pPr>
            <w:r w:rsidRPr="00862C5D">
              <w:rPr>
                <w:snapToGrid w:val="0"/>
                <w:lang w:val="en-IE"/>
              </w:rPr>
              <w:t>MWOF</w:t>
            </w:r>
          </w:p>
        </w:tc>
        <w:tc>
          <w:tcPr>
            <w:tcW w:w="3340" w:type="dxa"/>
            <w:tcBorders>
              <w:top w:val="single" w:sz="6" w:space="0" w:color="auto"/>
              <w:left w:val="single" w:sz="6" w:space="0" w:color="auto"/>
              <w:bottom w:val="single" w:sz="6" w:space="0" w:color="auto"/>
              <w:right w:val="single" w:sz="6" w:space="0" w:color="auto"/>
            </w:tcBorders>
            <w:shd w:val="clear" w:color="auto" w:fill="auto"/>
            <w:vAlign w:val="center"/>
          </w:tcPr>
          <w:p w:rsidR="00A050F8" w:rsidRPr="00862C5D" w:rsidRDefault="00A050F8" w:rsidP="00A050F8">
            <w:pPr>
              <w:pStyle w:val="CERBODY"/>
              <w:rPr>
                <w:snapToGrid w:val="0"/>
                <w:lang w:val="en-IE"/>
              </w:rPr>
            </w:pPr>
            <w:r w:rsidRPr="00862C5D">
              <w:rPr>
                <w:snapToGrid w:val="0"/>
                <w:lang w:val="en-IE"/>
              </w:rPr>
              <w:t xml:space="preserve">x &gt; </w:t>
            </w:r>
            <w:r w:rsidRPr="00862C5D">
              <w:rPr>
                <w:rFonts w:cs="Arial"/>
                <w:snapToGrid w:val="0"/>
                <w:lang w:val="en-IE"/>
              </w:rPr>
              <w:t>Maximum Generation</w:t>
            </w:r>
          </w:p>
        </w:tc>
        <w:tc>
          <w:tcPr>
            <w:tcW w:w="4656" w:type="dxa"/>
            <w:tcBorders>
              <w:top w:val="single" w:sz="6" w:space="0" w:color="auto"/>
              <w:left w:val="single" w:sz="6" w:space="0" w:color="auto"/>
              <w:bottom w:val="single" w:sz="6" w:space="0" w:color="auto"/>
              <w:right w:val="single" w:sz="6" w:space="0" w:color="auto"/>
            </w:tcBorders>
            <w:shd w:val="clear" w:color="auto" w:fill="auto"/>
            <w:vAlign w:val="center"/>
          </w:tcPr>
          <w:p w:rsidR="00A050F8" w:rsidRPr="00862C5D" w:rsidRDefault="00A050F8" w:rsidP="00A050F8">
            <w:pPr>
              <w:pStyle w:val="CERBODY"/>
              <w:rPr>
                <w:snapToGrid w:val="0"/>
                <w:lang w:val="en-IE"/>
              </w:rPr>
            </w:pPr>
            <w:r w:rsidRPr="00862C5D">
              <w:rPr>
                <w:snapToGrid w:val="0"/>
                <w:lang w:val="en-IE"/>
              </w:rPr>
              <w:t xml:space="preserve">Set x to &gt; </w:t>
            </w:r>
            <w:r w:rsidRPr="00862C5D">
              <w:rPr>
                <w:rFonts w:cs="Arial"/>
                <w:snapToGrid w:val="0"/>
                <w:lang w:val="en-IE"/>
              </w:rPr>
              <w:t>Maximum Generation</w:t>
            </w:r>
          </w:p>
        </w:tc>
      </w:tr>
      <w:tr w:rsidR="00A050F8" w:rsidRPr="00862C5D" w:rsidTr="00A050F8">
        <w:trPr>
          <w:cantSplit/>
          <w:trHeight w:val="317"/>
        </w:trPr>
        <w:tc>
          <w:tcPr>
            <w:tcW w:w="1364" w:type="dxa"/>
            <w:tcBorders>
              <w:top w:val="single" w:sz="6" w:space="0" w:color="auto"/>
              <w:left w:val="single" w:sz="6" w:space="0" w:color="auto"/>
              <w:bottom w:val="single" w:sz="6" w:space="0" w:color="auto"/>
              <w:right w:val="single" w:sz="6" w:space="0" w:color="auto"/>
            </w:tcBorders>
            <w:shd w:val="clear" w:color="auto" w:fill="auto"/>
            <w:vAlign w:val="center"/>
          </w:tcPr>
          <w:p w:rsidR="00A050F8" w:rsidRPr="00862C5D" w:rsidRDefault="00A050F8" w:rsidP="00A050F8">
            <w:pPr>
              <w:pStyle w:val="CERBODY"/>
              <w:rPr>
                <w:snapToGrid w:val="0"/>
                <w:lang w:val="en-IE"/>
              </w:rPr>
            </w:pPr>
            <w:r w:rsidRPr="00862C5D">
              <w:rPr>
                <w:snapToGrid w:val="0"/>
                <w:lang w:val="en-IE"/>
              </w:rPr>
              <w:t>MWOF</w:t>
            </w:r>
          </w:p>
        </w:tc>
        <w:tc>
          <w:tcPr>
            <w:tcW w:w="3340" w:type="dxa"/>
            <w:tcBorders>
              <w:top w:val="single" w:sz="6" w:space="0" w:color="auto"/>
              <w:left w:val="single" w:sz="6" w:space="0" w:color="auto"/>
              <w:bottom w:val="single" w:sz="6" w:space="0" w:color="auto"/>
              <w:right w:val="single" w:sz="6" w:space="0" w:color="auto"/>
            </w:tcBorders>
            <w:shd w:val="clear" w:color="auto" w:fill="auto"/>
            <w:vAlign w:val="center"/>
          </w:tcPr>
          <w:p w:rsidR="00A050F8" w:rsidRPr="00862C5D" w:rsidRDefault="00A050F8" w:rsidP="00A050F8">
            <w:pPr>
              <w:pStyle w:val="CERBODY"/>
              <w:rPr>
                <w:snapToGrid w:val="0"/>
                <w:lang w:val="en-IE"/>
              </w:rPr>
            </w:pPr>
            <w:r w:rsidRPr="00862C5D">
              <w:rPr>
                <w:snapToGrid w:val="0"/>
                <w:lang w:val="en-IE"/>
              </w:rPr>
              <w:t>x in Restricted Range</w:t>
            </w:r>
          </w:p>
        </w:tc>
        <w:tc>
          <w:tcPr>
            <w:tcW w:w="4656" w:type="dxa"/>
            <w:tcBorders>
              <w:top w:val="single" w:sz="6" w:space="0" w:color="auto"/>
              <w:left w:val="single" w:sz="6" w:space="0" w:color="auto"/>
              <w:bottom w:val="single" w:sz="6" w:space="0" w:color="auto"/>
              <w:right w:val="single" w:sz="6" w:space="0" w:color="auto"/>
            </w:tcBorders>
            <w:shd w:val="clear" w:color="auto" w:fill="auto"/>
            <w:vAlign w:val="center"/>
          </w:tcPr>
          <w:p w:rsidR="00A050F8" w:rsidRPr="00862C5D" w:rsidRDefault="00A050F8" w:rsidP="00A050F8">
            <w:pPr>
              <w:pStyle w:val="CERBODY"/>
              <w:rPr>
                <w:snapToGrid w:val="0"/>
                <w:lang w:val="en-IE"/>
              </w:rPr>
            </w:pPr>
            <w:r w:rsidRPr="00862C5D">
              <w:rPr>
                <w:snapToGrid w:val="0"/>
                <w:lang w:val="en-IE"/>
              </w:rPr>
              <w:t>Profile MWOF(x)</w:t>
            </w:r>
          </w:p>
        </w:tc>
      </w:tr>
      <w:tr w:rsidR="00A050F8" w:rsidRPr="00862C5D" w:rsidTr="00A050F8">
        <w:trPr>
          <w:cantSplit/>
          <w:trHeight w:val="317"/>
        </w:trPr>
        <w:tc>
          <w:tcPr>
            <w:tcW w:w="1364" w:type="dxa"/>
            <w:tcBorders>
              <w:top w:val="single" w:sz="6" w:space="0" w:color="auto"/>
              <w:left w:val="single" w:sz="6" w:space="0" w:color="auto"/>
              <w:bottom w:val="single" w:sz="6" w:space="0" w:color="auto"/>
              <w:right w:val="single" w:sz="6" w:space="0" w:color="auto"/>
            </w:tcBorders>
            <w:shd w:val="clear" w:color="auto" w:fill="auto"/>
            <w:vAlign w:val="center"/>
          </w:tcPr>
          <w:p w:rsidR="00A050F8" w:rsidRPr="00862C5D" w:rsidRDefault="00A050F8" w:rsidP="00A050F8">
            <w:pPr>
              <w:pStyle w:val="CERBODY"/>
              <w:rPr>
                <w:snapToGrid w:val="0"/>
                <w:lang w:val="en-IE"/>
              </w:rPr>
            </w:pPr>
            <w:r w:rsidRPr="00862C5D">
              <w:rPr>
                <w:snapToGrid w:val="0"/>
                <w:lang w:val="en-IE"/>
              </w:rPr>
              <w:t>SYNC</w:t>
            </w:r>
            <w:r w:rsidRPr="00862C5D">
              <w:rPr>
                <w:rStyle w:val="FootnoteReference"/>
                <w:rFonts w:cs="Arial"/>
                <w:snapToGrid w:val="0"/>
                <w:sz w:val="20"/>
                <w:lang w:val="en-IE"/>
              </w:rPr>
              <w:footnoteReference w:id="2"/>
            </w:r>
          </w:p>
        </w:tc>
        <w:tc>
          <w:tcPr>
            <w:tcW w:w="3340" w:type="dxa"/>
            <w:tcBorders>
              <w:top w:val="single" w:sz="6" w:space="0" w:color="auto"/>
              <w:left w:val="single" w:sz="6" w:space="0" w:color="auto"/>
              <w:bottom w:val="single" w:sz="6" w:space="0" w:color="auto"/>
              <w:right w:val="single" w:sz="6" w:space="0" w:color="auto"/>
            </w:tcBorders>
            <w:shd w:val="clear" w:color="auto" w:fill="auto"/>
            <w:vAlign w:val="center"/>
          </w:tcPr>
          <w:p w:rsidR="00A050F8" w:rsidRPr="00862C5D" w:rsidRDefault="00A050F8" w:rsidP="00A050F8">
            <w:pPr>
              <w:pStyle w:val="CERBODY"/>
              <w:rPr>
                <w:snapToGrid w:val="0"/>
                <w:lang w:val="en-IE"/>
              </w:rPr>
            </w:pPr>
            <w:r w:rsidRPr="00862C5D">
              <w:rPr>
                <w:snapToGrid w:val="0"/>
                <w:lang w:val="en-IE"/>
              </w:rPr>
              <w:t xml:space="preserve">x &gt; </w:t>
            </w:r>
            <w:r w:rsidRPr="00862C5D">
              <w:rPr>
                <w:rFonts w:cs="Arial"/>
                <w:snapToGrid w:val="0"/>
                <w:lang w:val="en-IE"/>
              </w:rPr>
              <w:t>Maximum Generation</w:t>
            </w:r>
          </w:p>
        </w:tc>
        <w:tc>
          <w:tcPr>
            <w:tcW w:w="4656" w:type="dxa"/>
            <w:tcBorders>
              <w:top w:val="single" w:sz="6" w:space="0" w:color="auto"/>
              <w:left w:val="single" w:sz="6" w:space="0" w:color="auto"/>
              <w:bottom w:val="single" w:sz="6" w:space="0" w:color="auto"/>
              <w:right w:val="single" w:sz="6" w:space="0" w:color="auto"/>
            </w:tcBorders>
            <w:shd w:val="clear" w:color="auto" w:fill="auto"/>
            <w:vAlign w:val="center"/>
          </w:tcPr>
          <w:p w:rsidR="00A050F8" w:rsidRPr="00862C5D" w:rsidRDefault="00A050F8" w:rsidP="00A050F8">
            <w:pPr>
              <w:pStyle w:val="CERBODY"/>
              <w:rPr>
                <w:snapToGrid w:val="0"/>
                <w:lang w:val="en-IE"/>
              </w:rPr>
            </w:pPr>
            <w:r w:rsidRPr="00862C5D">
              <w:rPr>
                <w:snapToGrid w:val="0"/>
                <w:lang w:val="en-IE"/>
              </w:rPr>
              <w:t xml:space="preserve">Set x to </w:t>
            </w:r>
            <w:r w:rsidRPr="00862C5D">
              <w:rPr>
                <w:rFonts w:cs="Arial"/>
                <w:snapToGrid w:val="0"/>
                <w:lang w:val="en-IE"/>
              </w:rPr>
              <w:t>&gt;</w:t>
            </w:r>
            <w:r w:rsidRPr="00862C5D">
              <w:rPr>
                <w:snapToGrid w:val="0"/>
                <w:lang w:val="en-IE"/>
              </w:rPr>
              <w:t xml:space="preserve"> </w:t>
            </w:r>
            <w:r w:rsidRPr="00862C5D">
              <w:rPr>
                <w:rFonts w:cs="Arial"/>
                <w:snapToGrid w:val="0"/>
                <w:lang w:val="en-IE"/>
              </w:rPr>
              <w:t>Maximum Generation</w:t>
            </w:r>
          </w:p>
        </w:tc>
      </w:tr>
      <w:tr w:rsidR="00A050F8" w:rsidRPr="00862C5D" w:rsidTr="00A050F8">
        <w:trPr>
          <w:cantSplit/>
          <w:trHeight w:val="317"/>
        </w:trPr>
        <w:tc>
          <w:tcPr>
            <w:tcW w:w="1364" w:type="dxa"/>
            <w:tcBorders>
              <w:top w:val="single" w:sz="6" w:space="0" w:color="auto"/>
              <w:left w:val="single" w:sz="6" w:space="0" w:color="auto"/>
              <w:bottom w:val="single" w:sz="6" w:space="0" w:color="auto"/>
              <w:right w:val="single" w:sz="6" w:space="0" w:color="auto"/>
            </w:tcBorders>
            <w:shd w:val="clear" w:color="auto" w:fill="auto"/>
            <w:vAlign w:val="center"/>
          </w:tcPr>
          <w:p w:rsidR="00A050F8" w:rsidRPr="00862C5D" w:rsidRDefault="00A050F8" w:rsidP="00A050F8">
            <w:pPr>
              <w:pStyle w:val="CERBODY"/>
              <w:rPr>
                <w:snapToGrid w:val="0"/>
                <w:lang w:val="en-IE"/>
              </w:rPr>
            </w:pPr>
            <w:r w:rsidRPr="00862C5D">
              <w:rPr>
                <w:snapToGrid w:val="0"/>
                <w:lang w:val="en-IE"/>
              </w:rPr>
              <w:t>SYNC</w:t>
            </w:r>
          </w:p>
        </w:tc>
        <w:tc>
          <w:tcPr>
            <w:tcW w:w="3340" w:type="dxa"/>
            <w:tcBorders>
              <w:top w:val="single" w:sz="6" w:space="0" w:color="auto"/>
              <w:left w:val="single" w:sz="6" w:space="0" w:color="auto"/>
              <w:bottom w:val="single" w:sz="6" w:space="0" w:color="auto"/>
              <w:right w:val="single" w:sz="6" w:space="0" w:color="auto"/>
            </w:tcBorders>
            <w:shd w:val="clear" w:color="auto" w:fill="auto"/>
            <w:vAlign w:val="center"/>
          </w:tcPr>
          <w:p w:rsidR="00A050F8" w:rsidRPr="00862C5D" w:rsidRDefault="00A050F8" w:rsidP="00A050F8">
            <w:pPr>
              <w:pStyle w:val="CERBODY"/>
              <w:rPr>
                <w:snapToGrid w:val="0"/>
                <w:lang w:val="en-IE"/>
              </w:rPr>
            </w:pPr>
            <w:r w:rsidRPr="00862C5D">
              <w:rPr>
                <w:snapToGrid w:val="0"/>
                <w:lang w:val="en-IE"/>
              </w:rPr>
              <w:t>x in Restricted Range</w:t>
            </w:r>
          </w:p>
        </w:tc>
        <w:tc>
          <w:tcPr>
            <w:tcW w:w="4656" w:type="dxa"/>
            <w:tcBorders>
              <w:top w:val="single" w:sz="6" w:space="0" w:color="auto"/>
              <w:left w:val="single" w:sz="6" w:space="0" w:color="auto"/>
              <w:bottom w:val="single" w:sz="6" w:space="0" w:color="auto"/>
              <w:right w:val="single" w:sz="6" w:space="0" w:color="auto"/>
            </w:tcBorders>
            <w:shd w:val="clear" w:color="auto" w:fill="auto"/>
            <w:vAlign w:val="center"/>
          </w:tcPr>
          <w:p w:rsidR="00A050F8" w:rsidRPr="00862C5D" w:rsidRDefault="00A050F8" w:rsidP="00A050F8">
            <w:pPr>
              <w:pStyle w:val="CERBODY"/>
              <w:rPr>
                <w:snapToGrid w:val="0"/>
                <w:lang w:val="en-IE"/>
              </w:rPr>
            </w:pPr>
            <w:r w:rsidRPr="00862C5D">
              <w:rPr>
                <w:snapToGrid w:val="0"/>
                <w:lang w:val="en-IE"/>
              </w:rPr>
              <w:t>Profile MWOF(x)</w:t>
            </w:r>
          </w:p>
        </w:tc>
      </w:tr>
      <w:tr w:rsidR="005A27FE" w:rsidRPr="00862C5D" w:rsidTr="002429F4">
        <w:trPr>
          <w:cantSplit/>
          <w:trHeight w:val="317"/>
          <w:ins w:id="639" w:author="Author"/>
        </w:trPr>
        <w:tc>
          <w:tcPr>
            <w:tcW w:w="1364" w:type="dxa"/>
            <w:tcBorders>
              <w:top w:val="single" w:sz="6" w:space="0" w:color="auto"/>
              <w:left w:val="single" w:sz="6" w:space="0" w:color="auto"/>
              <w:bottom w:val="single" w:sz="6" w:space="0" w:color="auto"/>
              <w:right w:val="single" w:sz="6" w:space="0" w:color="auto"/>
            </w:tcBorders>
            <w:shd w:val="clear" w:color="auto" w:fill="auto"/>
            <w:vAlign w:val="center"/>
          </w:tcPr>
          <w:p w:rsidR="005A27FE" w:rsidRPr="00862C5D" w:rsidRDefault="005A27FE" w:rsidP="00A050F8">
            <w:pPr>
              <w:pStyle w:val="CERBODY"/>
              <w:rPr>
                <w:ins w:id="640" w:author="Author"/>
                <w:snapToGrid w:val="0"/>
                <w:lang w:val="en-IE"/>
              </w:rPr>
            </w:pPr>
            <w:ins w:id="641" w:author="Author">
              <w:r>
                <w:rPr>
                  <w:snapToGrid w:val="0"/>
                  <w:lang w:val="en-IE"/>
                </w:rPr>
                <w:lastRenderedPageBreak/>
                <w:t>SYNC</w:t>
              </w:r>
            </w:ins>
          </w:p>
        </w:tc>
        <w:tc>
          <w:tcPr>
            <w:tcW w:w="3340" w:type="dxa"/>
            <w:tcBorders>
              <w:top w:val="single" w:sz="6" w:space="0" w:color="auto"/>
              <w:left w:val="single" w:sz="6" w:space="0" w:color="auto"/>
              <w:bottom w:val="single" w:sz="6" w:space="0" w:color="auto"/>
              <w:right w:val="single" w:sz="6" w:space="0" w:color="auto"/>
            </w:tcBorders>
            <w:shd w:val="clear" w:color="auto" w:fill="auto"/>
            <w:vAlign w:val="center"/>
          </w:tcPr>
          <w:p w:rsidR="005A27FE" w:rsidRPr="00862C5D" w:rsidRDefault="005A27FE" w:rsidP="00A050F8">
            <w:pPr>
              <w:pStyle w:val="CERBODY"/>
              <w:rPr>
                <w:ins w:id="642" w:author="Author"/>
                <w:snapToGrid w:val="0"/>
                <w:lang w:val="en-IE"/>
              </w:rPr>
            </w:pPr>
            <w:ins w:id="643" w:author="Author">
              <w:r>
                <w:rPr>
                  <w:snapToGrid w:val="0"/>
                  <w:lang w:val="en-IE"/>
                </w:rPr>
                <w:t>x = Registered Minimum Stable Generation</w:t>
              </w:r>
            </w:ins>
          </w:p>
        </w:tc>
        <w:tc>
          <w:tcPr>
            <w:tcW w:w="4656" w:type="dxa"/>
            <w:tcBorders>
              <w:top w:val="single" w:sz="6" w:space="0" w:color="auto"/>
              <w:left w:val="single" w:sz="6" w:space="0" w:color="auto"/>
              <w:bottom w:val="single" w:sz="6" w:space="0" w:color="auto"/>
              <w:right w:val="single" w:sz="6" w:space="0" w:color="auto"/>
            </w:tcBorders>
            <w:shd w:val="clear" w:color="auto" w:fill="auto"/>
          </w:tcPr>
          <w:p w:rsidR="005A27FE" w:rsidRPr="00862C5D" w:rsidRDefault="005A27FE" w:rsidP="002429F4">
            <w:pPr>
              <w:pStyle w:val="CERnon-indent"/>
              <w:spacing w:before="60" w:after="60"/>
              <w:rPr>
                <w:ins w:id="644" w:author="Author"/>
                <w:color w:val="auto"/>
                <w:szCs w:val="22"/>
                <w:lang w:val="en-IE"/>
              </w:rPr>
            </w:pPr>
            <w:ins w:id="645" w:author="Author">
              <w:r w:rsidRPr="00C71149">
                <w:rPr>
                  <w:b/>
                  <w:lang w:val="en-IE"/>
                </w:rPr>
                <w:t>Step 1</w:t>
              </w:r>
              <w:r>
                <w:rPr>
                  <w:lang w:val="en-IE"/>
                </w:rPr>
                <w:t xml:space="preserve">: </w:t>
              </w:r>
              <w:r>
                <w:rPr>
                  <w:color w:val="auto"/>
                  <w:szCs w:val="22"/>
                  <w:lang w:val="en-IE"/>
                </w:rPr>
                <w:t xml:space="preserve">Remove the MWOF Dispatch Instruction as part of validation in accordance with </w:t>
              </w:r>
              <w:r w:rsidR="00E179D6" w:rsidRPr="00862C5D">
                <w:fldChar w:fldCharType="begin"/>
              </w:r>
              <w:r w:rsidRPr="00862C5D">
                <w:rPr>
                  <w:lang w:val="en-IE"/>
                </w:rPr>
                <w:instrText xml:space="preserve"> REF _Ref460430251 \h  \* MERGEFORMAT </w:instrText>
              </w:r>
            </w:ins>
            <w:ins w:id="646" w:author="Author">
              <w:r w:rsidR="00E179D6" w:rsidRPr="00862C5D">
                <w:fldChar w:fldCharType="separate"/>
              </w:r>
              <w:r w:rsidRPr="002E3252">
                <w:rPr>
                  <w:lang w:val="en-IE"/>
                </w:rPr>
                <w:t>Table 4</w:t>
              </w:r>
              <w:r w:rsidR="00E179D6" w:rsidRPr="00862C5D">
                <w:fldChar w:fldCharType="end"/>
              </w:r>
              <w:r>
                <w:rPr>
                  <w:color w:val="auto"/>
                  <w:szCs w:val="22"/>
                  <w:lang w:val="en-IE"/>
                </w:rPr>
                <w:t>. For the Physical Notification Instruction Profile related to the SYNC Dispatch Instruction,</w:t>
              </w:r>
              <w:r w:rsidRPr="00862C5D">
                <w:rPr>
                  <w:lang w:val="en-IE"/>
                </w:rPr>
                <w:t xml:space="preserve"> </w:t>
              </w:r>
              <w:r>
                <w:rPr>
                  <w:lang w:val="en-IE"/>
                </w:rPr>
                <w:t>s</w:t>
              </w:r>
              <w:r w:rsidRPr="00862C5D">
                <w:rPr>
                  <w:lang w:val="en-IE"/>
                </w:rPr>
                <w:t>ynchronise the Generator Unit at the speci</w:t>
              </w:r>
              <w:r>
                <w:rPr>
                  <w:lang w:val="en-IE"/>
                </w:rPr>
                <w:t>fied Instruction Effective Time and a</w:t>
              </w:r>
              <w:r w:rsidRPr="00862C5D">
                <w:rPr>
                  <w:color w:val="auto"/>
                  <w:szCs w:val="22"/>
                  <w:lang w:val="en-IE"/>
                </w:rPr>
                <w:t xml:space="preserve">djust the Generator Unit Output to </w:t>
              </w:r>
              <w:r>
                <w:rPr>
                  <w:color w:val="auto"/>
                  <w:szCs w:val="22"/>
                  <w:lang w:val="en-IE"/>
                </w:rPr>
                <w:t>a</w:t>
              </w:r>
              <w:r w:rsidRPr="00862C5D">
                <w:rPr>
                  <w:color w:val="auto"/>
                  <w:szCs w:val="22"/>
                  <w:lang w:val="en-IE"/>
                </w:rPr>
                <w:t xml:space="preserve"> Target Instruction Level</w:t>
              </w:r>
              <w:r>
                <w:rPr>
                  <w:color w:val="auto"/>
                  <w:szCs w:val="22"/>
                  <w:lang w:val="en-IE"/>
                </w:rPr>
                <w:t xml:space="preserve"> equal to the Registered Minimum Stable Generation</w:t>
              </w:r>
              <w:r w:rsidRPr="00862C5D">
                <w:rPr>
                  <w:color w:val="auto"/>
                  <w:szCs w:val="22"/>
                  <w:lang w:val="en-IE"/>
                </w:rPr>
                <w:t xml:space="preserve"> until a specified Effective Until Time or until the Target Instruction Level must be maintained in </w:t>
              </w:r>
              <w:r>
                <w:rPr>
                  <w:color w:val="auto"/>
                  <w:szCs w:val="22"/>
                  <w:lang w:val="en-IE"/>
                </w:rPr>
                <w:t xml:space="preserve">order to comply with the Generator Unit’s Accepted </w:t>
              </w:r>
              <w:r w:rsidRPr="00862C5D">
                <w:rPr>
                  <w:color w:val="auto"/>
                  <w:szCs w:val="22"/>
                  <w:lang w:val="en-IE"/>
                </w:rPr>
                <w:t xml:space="preserve">Technical Offer Data, whichever is later; </w:t>
              </w:r>
            </w:ins>
          </w:p>
          <w:p w:rsidR="005A27FE" w:rsidRPr="00862C5D" w:rsidRDefault="005A27FE" w:rsidP="00A050F8">
            <w:pPr>
              <w:pStyle w:val="CERBODY"/>
              <w:rPr>
                <w:ins w:id="647" w:author="Author"/>
                <w:snapToGrid w:val="0"/>
                <w:lang w:val="en-IE"/>
              </w:rPr>
            </w:pPr>
            <w:ins w:id="648" w:author="Author">
              <w:r w:rsidRPr="00862C5D">
                <w:rPr>
                  <w:b/>
                  <w:lang w:val="en-IE"/>
                </w:rPr>
                <w:t>Step 2</w:t>
              </w:r>
              <w:r w:rsidRPr="00862C5D">
                <w:rPr>
                  <w:lang w:val="en-IE"/>
                </w:rPr>
                <w:t xml:space="preserve">: with the Instruction Effective Time set equal to the time Step 1 is achieved, adjust Target Instruction Level to Final Physical Notification Quantities; however if a new Dispatch Instruction is issued by the System Operator with an Instruction Effective Time equal to or before the time Step 1 is achieved, profile the new Dispatch Instruction as per </w:t>
              </w:r>
              <w:r w:rsidR="00E179D6" w:rsidRPr="00862C5D">
                <w:rPr>
                  <w:lang w:val="en-IE"/>
                </w:rPr>
                <w:fldChar w:fldCharType="begin"/>
              </w:r>
              <w:r w:rsidRPr="00862C5D">
                <w:rPr>
                  <w:lang w:val="en-IE"/>
                </w:rPr>
                <w:instrText xml:space="preserve"> REF _Ref460401687 \h  \* MERGEFORMAT </w:instrText>
              </w:r>
            </w:ins>
            <w:r w:rsidR="00E179D6" w:rsidRPr="00862C5D">
              <w:rPr>
                <w:lang w:val="en-IE"/>
              </w:rPr>
            </w:r>
            <w:ins w:id="649" w:author="Author">
              <w:r w:rsidR="00E179D6" w:rsidRPr="00862C5D">
                <w:rPr>
                  <w:lang w:val="en-IE"/>
                </w:rPr>
                <w:fldChar w:fldCharType="separate"/>
              </w:r>
              <w:r w:rsidRPr="002E3252">
                <w:rPr>
                  <w:lang w:val="en-IE"/>
                </w:rPr>
                <w:t xml:space="preserve">Table </w:t>
              </w:r>
              <w:r w:rsidRPr="002E3252">
                <w:rPr>
                  <w:noProof/>
                  <w:lang w:val="en-IE"/>
                </w:rPr>
                <w:t>1</w:t>
              </w:r>
              <w:r w:rsidR="00E179D6" w:rsidRPr="00862C5D">
                <w:rPr>
                  <w:lang w:val="en-IE"/>
                </w:rPr>
                <w:fldChar w:fldCharType="end"/>
              </w:r>
              <w:r w:rsidRPr="00862C5D">
                <w:rPr>
                  <w:lang w:val="en-IE"/>
                </w:rPr>
                <w:t xml:space="preserve"> or </w:t>
              </w:r>
              <w:r w:rsidR="00E179D6" w:rsidRPr="00862C5D">
                <w:rPr>
                  <w:lang w:val="en-IE"/>
                </w:rPr>
                <w:fldChar w:fldCharType="begin"/>
              </w:r>
              <w:r w:rsidRPr="00862C5D">
                <w:rPr>
                  <w:lang w:val="en-IE"/>
                </w:rPr>
                <w:instrText xml:space="preserve"> REF _Ref462737828 \h  \* MERGEFORMAT </w:instrText>
              </w:r>
            </w:ins>
            <w:r w:rsidR="00E179D6" w:rsidRPr="00862C5D">
              <w:rPr>
                <w:lang w:val="en-IE"/>
              </w:rPr>
            </w:r>
            <w:ins w:id="650" w:author="Author">
              <w:r w:rsidR="00E179D6" w:rsidRPr="00862C5D">
                <w:rPr>
                  <w:lang w:val="en-IE"/>
                </w:rPr>
                <w:fldChar w:fldCharType="separate"/>
              </w:r>
              <w:r w:rsidRPr="002E3252">
                <w:rPr>
                  <w:lang w:val="en-IE"/>
                </w:rPr>
                <w:t>Table 2</w:t>
              </w:r>
              <w:r w:rsidR="00E179D6" w:rsidRPr="00862C5D">
                <w:rPr>
                  <w:lang w:val="en-IE"/>
                </w:rPr>
                <w:fldChar w:fldCharType="end"/>
              </w:r>
              <w:r w:rsidRPr="00862C5D">
                <w:rPr>
                  <w:lang w:val="en-IE"/>
                </w:rPr>
                <w:t xml:space="preserve"> as appropriate.</w:t>
              </w:r>
            </w:ins>
          </w:p>
        </w:tc>
      </w:tr>
      <w:tr w:rsidR="002429F4" w:rsidRPr="00862C5D" w:rsidTr="002429F4">
        <w:trPr>
          <w:cantSplit/>
          <w:trHeight w:val="317"/>
          <w:ins w:id="651" w:author="Author"/>
        </w:trPr>
        <w:tc>
          <w:tcPr>
            <w:tcW w:w="1364" w:type="dxa"/>
            <w:tcBorders>
              <w:top w:val="single" w:sz="6" w:space="0" w:color="auto"/>
              <w:left w:val="single" w:sz="6" w:space="0" w:color="auto"/>
              <w:bottom w:val="single" w:sz="6" w:space="0" w:color="auto"/>
              <w:right w:val="single" w:sz="6" w:space="0" w:color="auto"/>
            </w:tcBorders>
            <w:shd w:val="clear" w:color="auto" w:fill="auto"/>
            <w:vAlign w:val="center"/>
          </w:tcPr>
          <w:p w:rsidR="002429F4" w:rsidRDefault="002429F4" w:rsidP="00A050F8">
            <w:pPr>
              <w:pStyle w:val="CERBODY"/>
              <w:rPr>
                <w:ins w:id="652" w:author="Author"/>
                <w:snapToGrid w:val="0"/>
                <w:lang w:val="en-IE"/>
              </w:rPr>
            </w:pPr>
            <w:ins w:id="653" w:author="Author">
              <w:r>
                <w:rPr>
                  <w:snapToGrid w:val="0"/>
                  <w:lang w:val="en-IE"/>
                </w:rPr>
                <w:t>SYNC</w:t>
              </w:r>
            </w:ins>
          </w:p>
        </w:tc>
        <w:tc>
          <w:tcPr>
            <w:tcW w:w="3340" w:type="dxa"/>
            <w:tcBorders>
              <w:top w:val="single" w:sz="6" w:space="0" w:color="auto"/>
              <w:left w:val="single" w:sz="6" w:space="0" w:color="auto"/>
              <w:bottom w:val="single" w:sz="6" w:space="0" w:color="auto"/>
              <w:right w:val="single" w:sz="6" w:space="0" w:color="auto"/>
            </w:tcBorders>
            <w:shd w:val="clear" w:color="auto" w:fill="auto"/>
            <w:vAlign w:val="center"/>
          </w:tcPr>
          <w:p w:rsidR="002429F4" w:rsidRDefault="002429F4" w:rsidP="00A050F8">
            <w:pPr>
              <w:pStyle w:val="CERBODY"/>
              <w:rPr>
                <w:ins w:id="654" w:author="Author"/>
                <w:snapToGrid w:val="0"/>
                <w:lang w:val="en-IE"/>
              </w:rPr>
            </w:pPr>
            <w:ins w:id="655" w:author="Author">
              <w:r>
                <w:rPr>
                  <w:snapToGrid w:val="0"/>
                  <w:lang w:val="en-IE"/>
                </w:rPr>
                <w:t xml:space="preserve">x </w:t>
              </w:r>
              <w:r>
                <w:rPr>
                  <w:rFonts w:cs="Arial"/>
                  <w:snapToGrid w:val="0"/>
                  <w:lang w:val="en-IE"/>
                </w:rPr>
                <w:t>≠</w:t>
              </w:r>
              <w:r>
                <w:rPr>
                  <w:snapToGrid w:val="0"/>
                  <w:lang w:val="en-IE"/>
                </w:rPr>
                <w:t xml:space="preserve"> Registered Minimum Stable Generation</w:t>
              </w:r>
            </w:ins>
          </w:p>
        </w:tc>
        <w:tc>
          <w:tcPr>
            <w:tcW w:w="4656" w:type="dxa"/>
            <w:tcBorders>
              <w:top w:val="single" w:sz="6" w:space="0" w:color="auto"/>
              <w:left w:val="single" w:sz="6" w:space="0" w:color="auto"/>
              <w:bottom w:val="single" w:sz="6" w:space="0" w:color="auto"/>
              <w:right w:val="single" w:sz="6" w:space="0" w:color="auto"/>
            </w:tcBorders>
            <w:shd w:val="clear" w:color="auto" w:fill="auto"/>
          </w:tcPr>
          <w:p w:rsidR="002429F4" w:rsidRPr="00C71149" w:rsidRDefault="002429F4" w:rsidP="002429F4">
            <w:pPr>
              <w:pStyle w:val="CERnon-indent"/>
              <w:spacing w:before="60" w:after="60"/>
              <w:rPr>
                <w:ins w:id="656" w:author="Author"/>
                <w:b/>
                <w:lang w:val="en-IE"/>
              </w:rPr>
            </w:pPr>
            <w:ins w:id="657" w:author="Author">
              <w:r w:rsidRPr="00862C5D">
                <w:rPr>
                  <w:lang w:val="en-IE"/>
                </w:rPr>
                <w:t>Synchronise the Generator Unit at the speci</w:t>
              </w:r>
              <w:r>
                <w:rPr>
                  <w:lang w:val="en-IE"/>
                </w:rPr>
                <w:t>fied Instruction Effective Time and a</w:t>
              </w:r>
              <w:r w:rsidRPr="00862C5D">
                <w:rPr>
                  <w:color w:val="auto"/>
                  <w:szCs w:val="22"/>
                  <w:lang w:val="en-IE"/>
                </w:rPr>
                <w:t xml:space="preserve">djust the Generator Unit Output </w:t>
              </w:r>
              <w:r>
                <w:rPr>
                  <w:color w:val="auto"/>
                  <w:szCs w:val="22"/>
                  <w:lang w:val="en-IE"/>
                </w:rPr>
                <w:t xml:space="preserve">as described in Steps 1 and 2 of the SYNC with x = Registered Minimum Stable Generation entry to Table 6. For the purposes of calculating Physical Notification Instruction Profiles, keep the associated MWOF Dispatch Instruction rather than removing it as part of validation in accordance with </w:t>
              </w:r>
              <w:r w:rsidR="00E179D6" w:rsidRPr="00862C5D">
                <w:fldChar w:fldCharType="begin"/>
              </w:r>
              <w:r w:rsidRPr="00862C5D">
                <w:rPr>
                  <w:lang w:val="en-IE"/>
                </w:rPr>
                <w:instrText xml:space="preserve"> REF _Ref460430251 \h  \* MERGEFORMAT </w:instrText>
              </w:r>
            </w:ins>
            <w:ins w:id="658" w:author="Author">
              <w:r w:rsidR="00E179D6" w:rsidRPr="00862C5D">
                <w:fldChar w:fldCharType="separate"/>
              </w:r>
              <w:r w:rsidRPr="002E3252">
                <w:rPr>
                  <w:lang w:val="en-IE"/>
                </w:rPr>
                <w:t>Table 4</w:t>
              </w:r>
              <w:r w:rsidR="00E179D6" w:rsidRPr="00862C5D">
                <w:fldChar w:fldCharType="end"/>
              </w:r>
              <w:r>
                <w:rPr>
                  <w:color w:val="auto"/>
                  <w:szCs w:val="22"/>
                  <w:lang w:val="en-IE"/>
                </w:rPr>
                <w:t xml:space="preserve">, create an additional Physical Notification Instruction Profile for the MWOF Dispatch Instruction, and adjust the Generator Unit Output as described in Steps 1 and 2 of the MWOF Instruction Code entry to </w:t>
              </w:r>
              <w:r w:rsidR="00E179D6" w:rsidRPr="00862C5D">
                <w:rPr>
                  <w:color w:val="auto"/>
                  <w:szCs w:val="22"/>
                  <w:lang w:val="en-IE"/>
                </w:rPr>
                <w:fldChar w:fldCharType="begin"/>
              </w:r>
              <w:r w:rsidRPr="00862C5D">
                <w:rPr>
                  <w:color w:val="auto"/>
                  <w:szCs w:val="22"/>
                  <w:lang w:val="en-IE"/>
                </w:rPr>
                <w:instrText xml:space="preserve"> REF _Ref462737828 \h  \* MERGEFORMAT </w:instrText>
              </w:r>
            </w:ins>
            <w:r w:rsidR="00E179D6" w:rsidRPr="00862C5D">
              <w:rPr>
                <w:color w:val="auto"/>
                <w:szCs w:val="22"/>
                <w:lang w:val="en-IE"/>
              </w:rPr>
            </w:r>
            <w:ins w:id="659" w:author="Author">
              <w:r w:rsidR="00E179D6" w:rsidRPr="00862C5D">
                <w:rPr>
                  <w:color w:val="auto"/>
                  <w:szCs w:val="22"/>
                  <w:lang w:val="en-IE"/>
                </w:rPr>
                <w:fldChar w:fldCharType="separate"/>
              </w:r>
              <w:r w:rsidRPr="002E3252">
                <w:rPr>
                  <w:lang w:val="en-IE"/>
                </w:rPr>
                <w:t>Table 2</w:t>
              </w:r>
              <w:r w:rsidR="00E179D6" w:rsidRPr="00862C5D">
                <w:rPr>
                  <w:color w:val="auto"/>
                  <w:szCs w:val="22"/>
                  <w:lang w:val="en-IE"/>
                </w:rPr>
                <w:fldChar w:fldCharType="end"/>
              </w:r>
              <w:r>
                <w:rPr>
                  <w:color w:val="auto"/>
                  <w:szCs w:val="22"/>
                  <w:lang w:val="en-IE"/>
                </w:rPr>
                <w:t>.</w:t>
              </w:r>
            </w:ins>
          </w:p>
        </w:tc>
      </w:tr>
      <w:tr w:rsidR="00A050F8" w:rsidRPr="00862C5D" w:rsidTr="00A050F8">
        <w:trPr>
          <w:cantSplit/>
          <w:trHeight w:val="317"/>
        </w:trPr>
        <w:tc>
          <w:tcPr>
            <w:tcW w:w="1364" w:type="dxa"/>
            <w:tcBorders>
              <w:top w:val="single" w:sz="6" w:space="0" w:color="auto"/>
              <w:left w:val="single" w:sz="6" w:space="0" w:color="auto"/>
              <w:bottom w:val="single" w:sz="6" w:space="0" w:color="auto"/>
              <w:right w:val="single" w:sz="6" w:space="0" w:color="auto"/>
            </w:tcBorders>
            <w:shd w:val="clear" w:color="auto" w:fill="auto"/>
            <w:vAlign w:val="center"/>
          </w:tcPr>
          <w:p w:rsidR="00A050F8" w:rsidRPr="00862C5D" w:rsidRDefault="00A050F8" w:rsidP="00A050F8">
            <w:pPr>
              <w:pStyle w:val="CERBODY"/>
              <w:rPr>
                <w:snapToGrid w:val="0"/>
                <w:lang w:val="en-IE"/>
              </w:rPr>
            </w:pPr>
            <w:r w:rsidRPr="00862C5D">
              <w:rPr>
                <w:snapToGrid w:val="0"/>
                <w:lang w:val="en-IE"/>
              </w:rPr>
              <w:t>MWOF</w:t>
            </w:r>
          </w:p>
        </w:tc>
        <w:tc>
          <w:tcPr>
            <w:tcW w:w="3340" w:type="dxa"/>
            <w:tcBorders>
              <w:top w:val="single" w:sz="6" w:space="0" w:color="auto"/>
              <w:left w:val="single" w:sz="6" w:space="0" w:color="auto"/>
              <w:bottom w:val="single" w:sz="6" w:space="0" w:color="auto"/>
              <w:right w:val="single" w:sz="6" w:space="0" w:color="auto"/>
            </w:tcBorders>
            <w:shd w:val="clear" w:color="auto" w:fill="auto"/>
            <w:vAlign w:val="center"/>
          </w:tcPr>
          <w:p w:rsidR="00A050F8" w:rsidRPr="00862C5D" w:rsidRDefault="00A050F8" w:rsidP="00FB083B">
            <w:pPr>
              <w:pStyle w:val="CERBODY"/>
              <w:rPr>
                <w:snapToGrid w:val="0"/>
                <w:lang w:val="en-IE"/>
              </w:rPr>
            </w:pPr>
            <w:r w:rsidRPr="00862C5D">
              <w:rPr>
                <w:snapToGrid w:val="0"/>
                <w:lang w:val="en-IE"/>
              </w:rPr>
              <w:t xml:space="preserve">0 &lt; x &lt; </w:t>
            </w:r>
            <w:r w:rsidR="00FB083B" w:rsidRPr="00862C5D">
              <w:rPr>
                <w:lang w:val="en-IE"/>
              </w:rPr>
              <w:t xml:space="preserve">Registered </w:t>
            </w:r>
            <w:r w:rsidRPr="00862C5D">
              <w:rPr>
                <w:snapToGrid w:val="0"/>
                <w:lang w:val="en-IE"/>
              </w:rPr>
              <w:t>Minimum Stable Generation</w:t>
            </w:r>
          </w:p>
        </w:tc>
        <w:tc>
          <w:tcPr>
            <w:tcW w:w="4656" w:type="dxa"/>
            <w:tcBorders>
              <w:top w:val="single" w:sz="6" w:space="0" w:color="auto"/>
              <w:left w:val="single" w:sz="6" w:space="0" w:color="auto"/>
              <w:bottom w:val="single" w:sz="6" w:space="0" w:color="auto"/>
              <w:right w:val="single" w:sz="6" w:space="0" w:color="auto"/>
            </w:tcBorders>
            <w:shd w:val="clear" w:color="auto" w:fill="auto"/>
            <w:vAlign w:val="center"/>
          </w:tcPr>
          <w:p w:rsidR="00A050F8" w:rsidRPr="00862C5D" w:rsidRDefault="00A050F8" w:rsidP="00A050F8">
            <w:pPr>
              <w:pStyle w:val="CERBODY"/>
              <w:rPr>
                <w:snapToGrid w:val="0"/>
                <w:lang w:val="en-IE"/>
              </w:rPr>
            </w:pPr>
            <w:r w:rsidRPr="00862C5D">
              <w:rPr>
                <w:snapToGrid w:val="0"/>
                <w:lang w:val="en-IE"/>
              </w:rPr>
              <w:t>Profile MWOF(x)</w:t>
            </w:r>
          </w:p>
        </w:tc>
      </w:tr>
      <w:tr w:rsidR="00A050F8" w:rsidRPr="00862C5D" w:rsidTr="00A050F8">
        <w:trPr>
          <w:cantSplit/>
          <w:trHeight w:val="317"/>
        </w:trPr>
        <w:tc>
          <w:tcPr>
            <w:tcW w:w="1364" w:type="dxa"/>
            <w:tcBorders>
              <w:top w:val="single" w:sz="6" w:space="0" w:color="auto"/>
              <w:left w:val="single" w:sz="6" w:space="0" w:color="auto"/>
              <w:bottom w:val="single" w:sz="6" w:space="0" w:color="auto"/>
              <w:right w:val="single" w:sz="6" w:space="0" w:color="auto"/>
            </w:tcBorders>
            <w:shd w:val="clear" w:color="auto" w:fill="auto"/>
            <w:vAlign w:val="center"/>
          </w:tcPr>
          <w:p w:rsidR="00A050F8" w:rsidRPr="00862C5D" w:rsidRDefault="00A050F8" w:rsidP="00A050F8">
            <w:pPr>
              <w:pStyle w:val="CERBODY"/>
              <w:rPr>
                <w:snapToGrid w:val="0"/>
                <w:lang w:val="en-IE"/>
              </w:rPr>
            </w:pPr>
            <w:r w:rsidRPr="00862C5D">
              <w:rPr>
                <w:snapToGrid w:val="0"/>
                <w:lang w:val="en-IE"/>
              </w:rPr>
              <w:t>SYNC</w:t>
            </w:r>
          </w:p>
        </w:tc>
        <w:tc>
          <w:tcPr>
            <w:tcW w:w="3340" w:type="dxa"/>
            <w:tcBorders>
              <w:top w:val="single" w:sz="6" w:space="0" w:color="auto"/>
              <w:left w:val="single" w:sz="6" w:space="0" w:color="auto"/>
              <w:bottom w:val="single" w:sz="6" w:space="0" w:color="auto"/>
              <w:right w:val="single" w:sz="6" w:space="0" w:color="auto"/>
            </w:tcBorders>
            <w:shd w:val="clear" w:color="auto" w:fill="auto"/>
            <w:vAlign w:val="center"/>
          </w:tcPr>
          <w:p w:rsidR="00A050F8" w:rsidRPr="00862C5D" w:rsidRDefault="00A050F8" w:rsidP="00A050F8">
            <w:pPr>
              <w:pStyle w:val="CERBODY"/>
              <w:rPr>
                <w:snapToGrid w:val="0"/>
                <w:lang w:val="en-IE"/>
              </w:rPr>
            </w:pPr>
            <w:r w:rsidRPr="00862C5D">
              <w:rPr>
                <w:snapToGrid w:val="0"/>
                <w:lang w:val="en-IE"/>
              </w:rPr>
              <w:t>x = NULL</w:t>
            </w:r>
          </w:p>
        </w:tc>
        <w:tc>
          <w:tcPr>
            <w:tcW w:w="4656" w:type="dxa"/>
            <w:tcBorders>
              <w:top w:val="single" w:sz="6" w:space="0" w:color="auto"/>
              <w:left w:val="single" w:sz="6" w:space="0" w:color="auto"/>
              <w:bottom w:val="single" w:sz="6" w:space="0" w:color="auto"/>
              <w:right w:val="single" w:sz="6" w:space="0" w:color="auto"/>
            </w:tcBorders>
            <w:shd w:val="clear" w:color="auto" w:fill="auto"/>
            <w:vAlign w:val="center"/>
          </w:tcPr>
          <w:p w:rsidR="00A050F8" w:rsidRPr="00862C5D" w:rsidRDefault="00A050F8" w:rsidP="00FB083B">
            <w:pPr>
              <w:pStyle w:val="CERBODY"/>
              <w:rPr>
                <w:snapToGrid w:val="0"/>
                <w:lang w:val="en-IE"/>
              </w:rPr>
            </w:pPr>
            <w:r w:rsidRPr="00862C5D">
              <w:rPr>
                <w:snapToGrid w:val="0"/>
                <w:lang w:val="en-IE"/>
              </w:rPr>
              <w:t>Set x =</w:t>
            </w:r>
            <w:r w:rsidRPr="00862C5D">
              <w:rPr>
                <w:lang w:val="en-IE"/>
              </w:rPr>
              <w:t xml:space="preserve"> </w:t>
            </w:r>
            <w:r w:rsidR="00FB083B" w:rsidRPr="00862C5D">
              <w:rPr>
                <w:lang w:val="en-IE"/>
              </w:rPr>
              <w:t>Registered</w:t>
            </w:r>
            <w:r w:rsidR="00FB083B" w:rsidRPr="00862C5D">
              <w:rPr>
                <w:snapToGrid w:val="0"/>
                <w:lang w:val="en-IE"/>
              </w:rPr>
              <w:t xml:space="preserve"> </w:t>
            </w:r>
            <w:r w:rsidRPr="00862C5D">
              <w:rPr>
                <w:snapToGrid w:val="0"/>
                <w:lang w:val="en-IE"/>
              </w:rPr>
              <w:t>Minimum Stable Generation</w:t>
            </w:r>
          </w:p>
        </w:tc>
      </w:tr>
      <w:tr w:rsidR="00A050F8" w:rsidRPr="00862C5D" w:rsidTr="00A050F8">
        <w:trPr>
          <w:cantSplit/>
          <w:trHeight w:val="317"/>
        </w:trPr>
        <w:tc>
          <w:tcPr>
            <w:tcW w:w="1364" w:type="dxa"/>
            <w:tcBorders>
              <w:top w:val="single" w:sz="6" w:space="0" w:color="auto"/>
              <w:left w:val="single" w:sz="6" w:space="0" w:color="auto"/>
              <w:bottom w:val="single" w:sz="6" w:space="0" w:color="auto"/>
              <w:right w:val="single" w:sz="6" w:space="0" w:color="auto"/>
            </w:tcBorders>
            <w:shd w:val="clear" w:color="auto" w:fill="auto"/>
            <w:vAlign w:val="center"/>
          </w:tcPr>
          <w:p w:rsidR="00A050F8" w:rsidRPr="00862C5D" w:rsidRDefault="00A050F8" w:rsidP="00A050F8">
            <w:pPr>
              <w:pStyle w:val="CERBODY"/>
              <w:rPr>
                <w:snapToGrid w:val="0"/>
                <w:lang w:val="en-IE"/>
              </w:rPr>
            </w:pPr>
            <w:r w:rsidRPr="00862C5D">
              <w:rPr>
                <w:snapToGrid w:val="0"/>
                <w:lang w:val="en-IE"/>
              </w:rPr>
              <w:lastRenderedPageBreak/>
              <w:t>DESY</w:t>
            </w:r>
            <w:r w:rsidRPr="00862C5D">
              <w:rPr>
                <w:rStyle w:val="FootnoteReference"/>
                <w:rFonts w:cs="Arial"/>
                <w:snapToGrid w:val="0"/>
                <w:sz w:val="20"/>
                <w:lang w:val="en-IE"/>
              </w:rPr>
              <w:footnoteReference w:id="3"/>
            </w:r>
          </w:p>
        </w:tc>
        <w:tc>
          <w:tcPr>
            <w:tcW w:w="3340" w:type="dxa"/>
            <w:tcBorders>
              <w:top w:val="single" w:sz="6" w:space="0" w:color="auto"/>
              <w:left w:val="single" w:sz="6" w:space="0" w:color="auto"/>
              <w:bottom w:val="single" w:sz="6" w:space="0" w:color="auto"/>
              <w:right w:val="single" w:sz="6" w:space="0" w:color="auto"/>
            </w:tcBorders>
            <w:shd w:val="clear" w:color="auto" w:fill="auto"/>
            <w:vAlign w:val="center"/>
          </w:tcPr>
          <w:p w:rsidR="00A050F8" w:rsidRPr="00862C5D" w:rsidRDefault="00A050F8" w:rsidP="00A050F8">
            <w:pPr>
              <w:pStyle w:val="CERBODY"/>
              <w:rPr>
                <w:snapToGrid w:val="0"/>
                <w:lang w:val="en-IE"/>
              </w:rPr>
            </w:pPr>
            <w:r w:rsidRPr="00862C5D">
              <w:rPr>
                <w:snapToGrid w:val="0"/>
                <w:lang w:val="en-IE"/>
              </w:rPr>
              <w:t>x = NULL</w:t>
            </w:r>
          </w:p>
        </w:tc>
        <w:tc>
          <w:tcPr>
            <w:tcW w:w="4656" w:type="dxa"/>
            <w:tcBorders>
              <w:top w:val="single" w:sz="6" w:space="0" w:color="auto"/>
              <w:left w:val="single" w:sz="6" w:space="0" w:color="auto"/>
              <w:bottom w:val="single" w:sz="6" w:space="0" w:color="auto"/>
              <w:right w:val="single" w:sz="6" w:space="0" w:color="auto"/>
            </w:tcBorders>
            <w:shd w:val="clear" w:color="auto" w:fill="auto"/>
            <w:vAlign w:val="center"/>
          </w:tcPr>
          <w:p w:rsidR="00A050F8" w:rsidRPr="00862C5D" w:rsidRDefault="00A050F8" w:rsidP="00A050F8">
            <w:pPr>
              <w:pStyle w:val="CERBODY"/>
              <w:rPr>
                <w:snapToGrid w:val="0"/>
                <w:lang w:val="en-IE"/>
              </w:rPr>
            </w:pPr>
            <w:r w:rsidRPr="00862C5D">
              <w:rPr>
                <w:snapToGrid w:val="0"/>
                <w:lang w:val="en-IE"/>
              </w:rPr>
              <w:t>Set x = 0</w:t>
            </w:r>
          </w:p>
        </w:tc>
      </w:tr>
    </w:tbl>
    <w:p w:rsidR="00A050F8" w:rsidRPr="00862C5D" w:rsidRDefault="00A050F8" w:rsidP="00A050F8">
      <w:pPr>
        <w:pStyle w:val="CERBODY"/>
        <w:rPr>
          <w:lang w:val="en-IE"/>
        </w:rPr>
      </w:pPr>
    </w:p>
    <w:p w:rsidR="00A050F8" w:rsidRPr="00862C5D" w:rsidRDefault="00A050F8" w:rsidP="00A050F8">
      <w:pPr>
        <w:pStyle w:val="CERBODY"/>
        <w:rPr>
          <w:b/>
          <w:lang w:val="en-IE"/>
        </w:rPr>
      </w:pPr>
      <w:bookmarkStart w:id="660" w:name="_Ref460430294"/>
      <w:r w:rsidRPr="00862C5D">
        <w:rPr>
          <w:b/>
          <w:lang w:val="en-IE"/>
        </w:rPr>
        <w:t xml:space="preserve">Table </w:t>
      </w:r>
      <w:r w:rsidR="00E179D6" w:rsidRPr="00862C5D">
        <w:rPr>
          <w:b/>
          <w:lang w:val="en-IE"/>
        </w:rPr>
        <w:fldChar w:fldCharType="begin"/>
      </w:r>
      <w:r w:rsidRPr="00862C5D">
        <w:rPr>
          <w:b/>
          <w:lang w:val="en-IE"/>
        </w:rPr>
        <w:instrText xml:space="preserve"> SEQ Table \* ARABIC </w:instrText>
      </w:r>
      <w:r w:rsidR="00E179D6" w:rsidRPr="00862C5D">
        <w:rPr>
          <w:b/>
          <w:lang w:val="en-IE"/>
        </w:rPr>
        <w:fldChar w:fldCharType="separate"/>
      </w:r>
      <w:r w:rsidR="002E3252">
        <w:rPr>
          <w:b/>
          <w:noProof/>
          <w:lang w:val="en-IE"/>
        </w:rPr>
        <w:t>7</w:t>
      </w:r>
      <w:r w:rsidR="00E179D6" w:rsidRPr="00862C5D">
        <w:rPr>
          <w:b/>
          <w:lang w:val="en-IE"/>
        </w:rPr>
        <w:fldChar w:fldCharType="end"/>
      </w:r>
      <w:bookmarkEnd w:id="660"/>
      <w:r w:rsidRPr="00862C5D">
        <w:rPr>
          <w:b/>
          <w:lang w:val="en-IE"/>
        </w:rPr>
        <w:t xml:space="preserve"> – Validation Rules for Maximisation Instructions</w:t>
      </w:r>
    </w:p>
    <w:tbl>
      <w:tblPr>
        <w:tblW w:w="9360" w:type="dxa"/>
        <w:tblInd w:w="210" w:type="dxa"/>
        <w:tblLayout w:type="fixed"/>
        <w:tblCellMar>
          <w:left w:w="30" w:type="dxa"/>
          <w:right w:w="30" w:type="dxa"/>
        </w:tblCellMar>
        <w:tblLook w:val="0000"/>
      </w:tblPr>
      <w:tblGrid>
        <w:gridCol w:w="1260"/>
        <w:gridCol w:w="1260"/>
        <w:gridCol w:w="1440"/>
        <w:gridCol w:w="5400"/>
      </w:tblGrid>
      <w:tr w:rsidR="00A050F8" w:rsidRPr="00862C5D" w:rsidTr="00A050F8">
        <w:trPr>
          <w:cantSplit/>
          <w:trHeight w:val="317"/>
          <w:tblHeader/>
        </w:trPr>
        <w:tc>
          <w:tcPr>
            <w:tcW w:w="1260" w:type="dxa"/>
            <w:tcBorders>
              <w:top w:val="single" w:sz="6" w:space="0" w:color="auto"/>
              <w:left w:val="single" w:sz="6" w:space="0" w:color="auto"/>
              <w:bottom w:val="single" w:sz="6" w:space="0" w:color="auto"/>
              <w:right w:val="single" w:sz="6" w:space="0" w:color="auto"/>
            </w:tcBorders>
            <w:shd w:val="clear" w:color="auto" w:fill="auto"/>
            <w:vAlign w:val="center"/>
          </w:tcPr>
          <w:p w:rsidR="00A050F8" w:rsidRPr="00862C5D" w:rsidRDefault="00A050F8" w:rsidP="00A050F8">
            <w:pPr>
              <w:pStyle w:val="CERBODY"/>
              <w:rPr>
                <w:b/>
                <w:lang w:val="en-IE"/>
              </w:rPr>
            </w:pPr>
            <w:r w:rsidRPr="00862C5D">
              <w:rPr>
                <w:b/>
                <w:lang w:val="en-IE"/>
              </w:rPr>
              <w:t>Instructed Quantity</w:t>
            </w:r>
          </w:p>
        </w:tc>
        <w:tc>
          <w:tcPr>
            <w:tcW w:w="1260" w:type="dxa"/>
            <w:tcBorders>
              <w:top w:val="single" w:sz="6" w:space="0" w:color="auto"/>
              <w:left w:val="single" w:sz="6" w:space="0" w:color="auto"/>
              <w:bottom w:val="single" w:sz="6" w:space="0" w:color="auto"/>
              <w:right w:val="single" w:sz="6" w:space="0" w:color="auto"/>
            </w:tcBorders>
            <w:shd w:val="clear" w:color="auto" w:fill="auto"/>
            <w:vAlign w:val="center"/>
          </w:tcPr>
          <w:p w:rsidR="00A050F8" w:rsidRPr="00862C5D" w:rsidRDefault="00A050F8" w:rsidP="00A050F8">
            <w:pPr>
              <w:pStyle w:val="CERBODY"/>
              <w:rPr>
                <w:b/>
                <w:snapToGrid w:val="0"/>
                <w:lang w:val="en-IE"/>
              </w:rPr>
            </w:pPr>
            <w:r w:rsidRPr="00862C5D">
              <w:rPr>
                <w:b/>
                <w:snapToGrid w:val="0"/>
                <w:lang w:val="en-IE"/>
              </w:rPr>
              <w:t>Instruction Code</w:t>
            </w:r>
          </w:p>
        </w:tc>
        <w:tc>
          <w:tcPr>
            <w:tcW w:w="1440" w:type="dxa"/>
            <w:tcBorders>
              <w:top w:val="single" w:sz="6" w:space="0" w:color="auto"/>
              <w:left w:val="single" w:sz="6" w:space="0" w:color="auto"/>
              <w:bottom w:val="single" w:sz="6" w:space="0" w:color="auto"/>
              <w:right w:val="single" w:sz="6" w:space="0" w:color="auto"/>
            </w:tcBorders>
            <w:shd w:val="clear" w:color="auto" w:fill="auto"/>
            <w:vAlign w:val="center"/>
          </w:tcPr>
          <w:p w:rsidR="00A050F8" w:rsidRPr="00862C5D" w:rsidRDefault="00A050F8" w:rsidP="00A050F8">
            <w:pPr>
              <w:pStyle w:val="CERBODY"/>
              <w:rPr>
                <w:b/>
                <w:snapToGrid w:val="0"/>
                <w:lang w:val="en-IE"/>
              </w:rPr>
            </w:pPr>
            <w:r w:rsidRPr="00862C5D">
              <w:rPr>
                <w:b/>
                <w:snapToGrid w:val="0"/>
                <w:lang w:val="en-IE"/>
              </w:rPr>
              <w:t>MWOF(x)</w:t>
            </w:r>
          </w:p>
        </w:tc>
        <w:tc>
          <w:tcPr>
            <w:tcW w:w="5400" w:type="dxa"/>
            <w:tcBorders>
              <w:top w:val="single" w:sz="6" w:space="0" w:color="auto"/>
              <w:left w:val="single" w:sz="6" w:space="0" w:color="auto"/>
              <w:bottom w:val="single" w:sz="6" w:space="0" w:color="auto"/>
              <w:right w:val="single" w:sz="6" w:space="0" w:color="auto"/>
            </w:tcBorders>
            <w:shd w:val="clear" w:color="auto" w:fill="auto"/>
            <w:vAlign w:val="center"/>
          </w:tcPr>
          <w:p w:rsidR="00A050F8" w:rsidRPr="00862C5D" w:rsidRDefault="00A050F8" w:rsidP="00A050F8">
            <w:pPr>
              <w:pStyle w:val="CERBODY"/>
              <w:rPr>
                <w:b/>
                <w:snapToGrid w:val="0"/>
                <w:lang w:val="en-IE"/>
              </w:rPr>
            </w:pPr>
            <w:r w:rsidRPr="00862C5D">
              <w:rPr>
                <w:b/>
                <w:snapToGrid w:val="0"/>
                <w:lang w:val="en-IE"/>
              </w:rPr>
              <w:t>Action</w:t>
            </w:r>
          </w:p>
        </w:tc>
      </w:tr>
      <w:tr w:rsidR="00A050F8" w:rsidRPr="00862C5D" w:rsidTr="00A050F8">
        <w:trPr>
          <w:cantSplit/>
          <w:trHeight w:val="317"/>
        </w:trPr>
        <w:tc>
          <w:tcPr>
            <w:tcW w:w="1260" w:type="dxa"/>
            <w:tcBorders>
              <w:top w:val="single" w:sz="6" w:space="0" w:color="auto"/>
              <w:left w:val="single" w:sz="6" w:space="0" w:color="auto"/>
              <w:bottom w:val="single" w:sz="6" w:space="0" w:color="auto"/>
              <w:right w:val="single" w:sz="6" w:space="0" w:color="auto"/>
            </w:tcBorders>
            <w:shd w:val="clear" w:color="auto" w:fill="auto"/>
            <w:vAlign w:val="center"/>
          </w:tcPr>
          <w:p w:rsidR="00A050F8" w:rsidRPr="00862C5D" w:rsidRDefault="00A050F8" w:rsidP="00A050F8">
            <w:pPr>
              <w:pStyle w:val="CERBODY"/>
              <w:rPr>
                <w:snapToGrid w:val="0"/>
                <w:lang w:val="en-IE"/>
              </w:rPr>
            </w:pPr>
            <w:r w:rsidRPr="00862C5D">
              <w:rPr>
                <w:snapToGrid w:val="0"/>
                <w:lang w:val="en-IE"/>
              </w:rPr>
              <w:t>Any</w:t>
            </w:r>
          </w:p>
        </w:tc>
        <w:tc>
          <w:tcPr>
            <w:tcW w:w="1260" w:type="dxa"/>
            <w:tcBorders>
              <w:top w:val="single" w:sz="6" w:space="0" w:color="auto"/>
              <w:left w:val="single" w:sz="6" w:space="0" w:color="auto"/>
              <w:bottom w:val="single" w:sz="6" w:space="0" w:color="auto"/>
              <w:right w:val="single" w:sz="6" w:space="0" w:color="auto"/>
            </w:tcBorders>
            <w:shd w:val="clear" w:color="auto" w:fill="auto"/>
            <w:vAlign w:val="center"/>
          </w:tcPr>
          <w:p w:rsidR="00A050F8" w:rsidRPr="00862C5D" w:rsidRDefault="00A050F8" w:rsidP="00A050F8">
            <w:pPr>
              <w:pStyle w:val="CERBODY"/>
              <w:rPr>
                <w:snapToGrid w:val="0"/>
                <w:lang w:val="en-IE"/>
              </w:rPr>
            </w:pPr>
            <w:r w:rsidRPr="00862C5D">
              <w:rPr>
                <w:snapToGrid w:val="0"/>
                <w:lang w:val="en-IE"/>
              </w:rPr>
              <w:t>MXON</w:t>
            </w:r>
          </w:p>
        </w:tc>
        <w:tc>
          <w:tcPr>
            <w:tcW w:w="1440" w:type="dxa"/>
            <w:tcBorders>
              <w:top w:val="single" w:sz="6" w:space="0" w:color="auto"/>
              <w:left w:val="single" w:sz="6" w:space="0" w:color="auto"/>
              <w:bottom w:val="single" w:sz="6" w:space="0" w:color="auto"/>
              <w:right w:val="single" w:sz="6" w:space="0" w:color="auto"/>
            </w:tcBorders>
            <w:shd w:val="clear" w:color="auto" w:fill="auto"/>
            <w:vAlign w:val="center"/>
          </w:tcPr>
          <w:p w:rsidR="00A050F8" w:rsidRPr="00862C5D" w:rsidRDefault="00A050F8" w:rsidP="00A050F8">
            <w:pPr>
              <w:pStyle w:val="CERBODY"/>
              <w:rPr>
                <w:snapToGrid w:val="0"/>
                <w:lang w:val="en-IE"/>
              </w:rPr>
            </w:pPr>
            <w:r w:rsidRPr="00862C5D">
              <w:rPr>
                <w:snapToGrid w:val="0"/>
                <w:lang w:val="en-IE"/>
              </w:rPr>
              <w:t>x = NULL</w:t>
            </w:r>
          </w:p>
        </w:tc>
        <w:tc>
          <w:tcPr>
            <w:tcW w:w="5400" w:type="dxa"/>
            <w:tcBorders>
              <w:top w:val="single" w:sz="6" w:space="0" w:color="auto"/>
              <w:left w:val="single" w:sz="6" w:space="0" w:color="auto"/>
              <w:bottom w:val="single" w:sz="6" w:space="0" w:color="auto"/>
              <w:right w:val="single" w:sz="6" w:space="0" w:color="auto"/>
            </w:tcBorders>
            <w:shd w:val="clear" w:color="auto" w:fill="auto"/>
            <w:vAlign w:val="center"/>
          </w:tcPr>
          <w:p w:rsidR="00A050F8" w:rsidRPr="00862C5D" w:rsidRDefault="00A050F8" w:rsidP="00E03E69">
            <w:pPr>
              <w:pStyle w:val="CERBODY"/>
              <w:rPr>
                <w:snapToGrid w:val="0"/>
                <w:lang w:val="en-IE"/>
              </w:rPr>
            </w:pPr>
            <w:r w:rsidRPr="00862C5D">
              <w:rPr>
                <w:snapToGrid w:val="0"/>
                <w:lang w:val="en-IE"/>
              </w:rPr>
              <w:t xml:space="preserve">Maximisation </w:t>
            </w:r>
            <w:r w:rsidR="00E03E69" w:rsidRPr="00862C5D">
              <w:rPr>
                <w:snapToGrid w:val="0"/>
                <w:lang w:val="en-IE"/>
              </w:rPr>
              <w:t>starts</w:t>
            </w:r>
            <w:r w:rsidRPr="00862C5D">
              <w:rPr>
                <w:snapToGrid w:val="0"/>
                <w:lang w:val="en-IE"/>
              </w:rPr>
              <w:t xml:space="preserve">. Profile to </w:t>
            </w:r>
            <w:r w:rsidRPr="00862C5D">
              <w:rPr>
                <w:lang w:val="en-IE"/>
              </w:rPr>
              <w:t>Short Term Maximisation Capability.</w:t>
            </w:r>
          </w:p>
        </w:tc>
      </w:tr>
      <w:tr w:rsidR="00A050F8" w:rsidRPr="00862C5D" w:rsidTr="00A050F8">
        <w:trPr>
          <w:cantSplit/>
          <w:trHeight w:val="317"/>
        </w:trPr>
        <w:tc>
          <w:tcPr>
            <w:tcW w:w="1260" w:type="dxa"/>
            <w:tcBorders>
              <w:top w:val="single" w:sz="6" w:space="0" w:color="auto"/>
              <w:left w:val="single" w:sz="6" w:space="0" w:color="auto"/>
              <w:bottom w:val="single" w:sz="6" w:space="0" w:color="auto"/>
              <w:right w:val="single" w:sz="6" w:space="0" w:color="auto"/>
            </w:tcBorders>
            <w:shd w:val="clear" w:color="auto" w:fill="auto"/>
            <w:vAlign w:val="center"/>
          </w:tcPr>
          <w:p w:rsidR="00A050F8" w:rsidRPr="00862C5D" w:rsidRDefault="00A050F8" w:rsidP="00A050F8">
            <w:pPr>
              <w:pStyle w:val="CERBODY"/>
              <w:rPr>
                <w:snapToGrid w:val="0"/>
                <w:lang w:val="en-IE"/>
              </w:rPr>
            </w:pPr>
            <w:r w:rsidRPr="00862C5D">
              <w:rPr>
                <w:snapToGrid w:val="0"/>
                <w:lang w:val="en-IE"/>
              </w:rPr>
              <w:t>NULL</w:t>
            </w:r>
          </w:p>
        </w:tc>
        <w:tc>
          <w:tcPr>
            <w:tcW w:w="1260" w:type="dxa"/>
            <w:tcBorders>
              <w:top w:val="single" w:sz="6" w:space="0" w:color="auto"/>
              <w:left w:val="single" w:sz="6" w:space="0" w:color="auto"/>
              <w:bottom w:val="single" w:sz="6" w:space="0" w:color="auto"/>
              <w:right w:val="single" w:sz="6" w:space="0" w:color="auto"/>
            </w:tcBorders>
            <w:shd w:val="clear" w:color="auto" w:fill="auto"/>
            <w:vAlign w:val="center"/>
          </w:tcPr>
          <w:p w:rsidR="00A050F8" w:rsidRPr="00862C5D" w:rsidRDefault="00A050F8" w:rsidP="00A050F8">
            <w:pPr>
              <w:pStyle w:val="CERBODY"/>
              <w:rPr>
                <w:snapToGrid w:val="0"/>
                <w:lang w:val="en-IE"/>
              </w:rPr>
            </w:pPr>
            <w:r w:rsidRPr="00862C5D">
              <w:rPr>
                <w:snapToGrid w:val="0"/>
                <w:lang w:val="en-IE"/>
              </w:rPr>
              <w:t>MWOF (after MXON)</w:t>
            </w:r>
          </w:p>
        </w:tc>
        <w:tc>
          <w:tcPr>
            <w:tcW w:w="1440" w:type="dxa"/>
            <w:tcBorders>
              <w:top w:val="single" w:sz="6" w:space="0" w:color="auto"/>
              <w:left w:val="single" w:sz="6" w:space="0" w:color="auto"/>
              <w:bottom w:val="single" w:sz="6" w:space="0" w:color="auto"/>
              <w:right w:val="single" w:sz="6" w:space="0" w:color="auto"/>
            </w:tcBorders>
            <w:shd w:val="clear" w:color="auto" w:fill="auto"/>
            <w:vAlign w:val="center"/>
          </w:tcPr>
          <w:p w:rsidR="00A050F8" w:rsidRPr="00862C5D" w:rsidRDefault="00A050F8" w:rsidP="00A050F8">
            <w:pPr>
              <w:pStyle w:val="CERBODY"/>
              <w:rPr>
                <w:snapToGrid w:val="0"/>
                <w:lang w:val="en-IE"/>
              </w:rPr>
            </w:pPr>
            <w:r w:rsidRPr="00862C5D">
              <w:rPr>
                <w:snapToGrid w:val="0"/>
                <w:lang w:val="en-IE"/>
              </w:rPr>
              <w:t>x = ANY</w:t>
            </w:r>
          </w:p>
        </w:tc>
        <w:tc>
          <w:tcPr>
            <w:tcW w:w="5400" w:type="dxa"/>
            <w:tcBorders>
              <w:top w:val="single" w:sz="6" w:space="0" w:color="auto"/>
              <w:left w:val="single" w:sz="6" w:space="0" w:color="auto"/>
              <w:bottom w:val="single" w:sz="6" w:space="0" w:color="auto"/>
              <w:right w:val="single" w:sz="6" w:space="0" w:color="auto"/>
            </w:tcBorders>
            <w:shd w:val="clear" w:color="auto" w:fill="auto"/>
            <w:vAlign w:val="center"/>
          </w:tcPr>
          <w:p w:rsidR="00A050F8" w:rsidRPr="00862C5D" w:rsidRDefault="00A050F8" w:rsidP="00A050F8">
            <w:pPr>
              <w:pStyle w:val="CERBODY"/>
              <w:rPr>
                <w:snapToGrid w:val="0"/>
                <w:lang w:val="en-IE"/>
              </w:rPr>
            </w:pPr>
            <w:r w:rsidRPr="00862C5D">
              <w:rPr>
                <w:snapToGrid w:val="0"/>
                <w:lang w:val="en-IE"/>
              </w:rPr>
              <w:t xml:space="preserve">Maximisation ends. Profile to Target Instruction Level associated with new MWOF Instruction Code. </w:t>
            </w:r>
          </w:p>
        </w:tc>
      </w:tr>
      <w:tr w:rsidR="00A050F8" w:rsidRPr="00862C5D" w:rsidTr="00A050F8">
        <w:trPr>
          <w:cantSplit/>
          <w:trHeight w:val="317"/>
        </w:trPr>
        <w:tc>
          <w:tcPr>
            <w:tcW w:w="1260" w:type="dxa"/>
            <w:tcBorders>
              <w:top w:val="single" w:sz="6" w:space="0" w:color="auto"/>
              <w:left w:val="single" w:sz="6" w:space="0" w:color="auto"/>
              <w:bottom w:val="single" w:sz="6" w:space="0" w:color="auto"/>
              <w:right w:val="single" w:sz="6" w:space="0" w:color="auto"/>
            </w:tcBorders>
            <w:shd w:val="clear" w:color="auto" w:fill="auto"/>
            <w:vAlign w:val="center"/>
          </w:tcPr>
          <w:p w:rsidR="00A050F8" w:rsidRPr="00862C5D" w:rsidRDefault="00A050F8" w:rsidP="00A050F8">
            <w:pPr>
              <w:pStyle w:val="CERBODY"/>
              <w:rPr>
                <w:snapToGrid w:val="0"/>
                <w:lang w:val="en-IE"/>
              </w:rPr>
            </w:pPr>
            <w:r w:rsidRPr="00862C5D">
              <w:rPr>
                <w:snapToGrid w:val="0"/>
                <w:lang w:val="en-IE"/>
              </w:rPr>
              <w:t>NULL</w:t>
            </w:r>
          </w:p>
        </w:tc>
        <w:tc>
          <w:tcPr>
            <w:tcW w:w="1260" w:type="dxa"/>
            <w:tcBorders>
              <w:top w:val="single" w:sz="6" w:space="0" w:color="auto"/>
              <w:left w:val="single" w:sz="6" w:space="0" w:color="auto"/>
              <w:bottom w:val="single" w:sz="6" w:space="0" w:color="auto"/>
              <w:right w:val="single" w:sz="6" w:space="0" w:color="auto"/>
            </w:tcBorders>
            <w:shd w:val="clear" w:color="auto" w:fill="auto"/>
            <w:vAlign w:val="center"/>
          </w:tcPr>
          <w:p w:rsidR="00A050F8" w:rsidRPr="00862C5D" w:rsidRDefault="00A050F8" w:rsidP="00A050F8">
            <w:pPr>
              <w:pStyle w:val="CERBODY"/>
              <w:rPr>
                <w:snapToGrid w:val="0"/>
                <w:lang w:val="en-IE"/>
              </w:rPr>
            </w:pPr>
            <w:r w:rsidRPr="00862C5D">
              <w:rPr>
                <w:snapToGrid w:val="0"/>
                <w:lang w:val="en-IE"/>
              </w:rPr>
              <w:t>MXOF</w:t>
            </w:r>
            <w:r w:rsidR="00E03E69" w:rsidRPr="00862C5D">
              <w:rPr>
                <w:snapToGrid w:val="0"/>
                <w:lang w:val="en-IE"/>
              </w:rPr>
              <w:t xml:space="preserve"> (after MXON)</w:t>
            </w:r>
          </w:p>
        </w:tc>
        <w:tc>
          <w:tcPr>
            <w:tcW w:w="1440" w:type="dxa"/>
            <w:tcBorders>
              <w:top w:val="single" w:sz="6" w:space="0" w:color="auto"/>
              <w:left w:val="single" w:sz="6" w:space="0" w:color="auto"/>
              <w:bottom w:val="single" w:sz="6" w:space="0" w:color="auto"/>
              <w:right w:val="single" w:sz="6" w:space="0" w:color="auto"/>
            </w:tcBorders>
            <w:shd w:val="clear" w:color="auto" w:fill="auto"/>
            <w:vAlign w:val="center"/>
          </w:tcPr>
          <w:p w:rsidR="00A050F8" w:rsidRPr="00862C5D" w:rsidRDefault="00A050F8" w:rsidP="00A050F8">
            <w:pPr>
              <w:pStyle w:val="CERBODY"/>
              <w:rPr>
                <w:snapToGrid w:val="0"/>
                <w:lang w:val="en-IE"/>
              </w:rPr>
            </w:pPr>
            <w:r w:rsidRPr="00862C5D">
              <w:rPr>
                <w:snapToGrid w:val="0"/>
                <w:lang w:val="en-IE"/>
              </w:rPr>
              <w:t>x = NULL</w:t>
            </w:r>
          </w:p>
        </w:tc>
        <w:tc>
          <w:tcPr>
            <w:tcW w:w="5400" w:type="dxa"/>
            <w:tcBorders>
              <w:top w:val="single" w:sz="6" w:space="0" w:color="auto"/>
              <w:left w:val="single" w:sz="6" w:space="0" w:color="auto"/>
              <w:bottom w:val="single" w:sz="6" w:space="0" w:color="auto"/>
              <w:right w:val="single" w:sz="6" w:space="0" w:color="auto"/>
            </w:tcBorders>
            <w:shd w:val="clear" w:color="auto" w:fill="auto"/>
            <w:vAlign w:val="center"/>
          </w:tcPr>
          <w:p w:rsidR="00A050F8" w:rsidRPr="00862C5D" w:rsidRDefault="00A050F8" w:rsidP="00E03E69">
            <w:pPr>
              <w:pStyle w:val="CERBODY"/>
              <w:rPr>
                <w:snapToGrid w:val="0"/>
                <w:lang w:val="en-IE"/>
              </w:rPr>
            </w:pPr>
            <w:r w:rsidRPr="00862C5D">
              <w:rPr>
                <w:snapToGrid w:val="0"/>
                <w:lang w:val="en-IE"/>
              </w:rPr>
              <w:t xml:space="preserve">Maximisation </w:t>
            </w:r>
            <w:r w:rsidR="00E03E69" w:rsidRPr="00862C5D">
              <w:rPr>
                <w:snapToGrid w:val="0"/>
                <w:lang w:val="en-IE"/>
              </w:rPr>
              <w:t>ends</w:t>
            </w:r>
            <w:r w:rsidRPr="00862C5D">
              <w:rPr>
                <w:snapToGrid w:val="0"/>
                <w:lang w:val="en-IE"/>
              </w:rPr>
              <w:t>. Profile back to Target Instruction Level associated with last MWOF Instruction Code at the latest Ramp Down Rate.</w:t>
            </w:r>
          </w:p>
        </w:tc>
      </w:tr>
    </w:tbl>
    <w:p w:rsidR="00A050F8" w:rsidRPr="00862C5D" w:rsidRDefault="00A050F8" w:rsidP="00535B12">
      <w:pPr>
        <w:pStyle w:val="CERAPPENDIXLEVEL4"/>
        <w:rPr>
          <w:lang w:val="en-IE"/>
        </w:rPr>
      </w:pPr>
      <w:r w:rsidRPr="00862C5D">
        <w:rPr>
          <w:lang w:val="en-IE"/>
        </w:rPr>
        <w:t>A Dispatch Instruction having a MWOF or DESY Instruction Code which follows a Dispatch Instruction having an Instruction Code MXON shall be taken to de-activate the Maximisation Instruction.</w:t>
      </w:r>
    </w:p>
    <w:p w:rsidR="00A050F8" w:rsidRPr="00862C5D" w:rsidRDefault="00A050F8" w:rsidP="00535B12">
      <w:pPr>
        <w:pStyle w:val="CERAPPENDIXLEVEL4"/>
        <w:rPr>
          <w:lang w:val="en-IE"/>
        </w:rPr>
      </w:pPr>
      <w:r w:rsidRPr="00862C5D">
        <w:rPr>
          <w:lang w:val="en-IE"/>
        </w:rPr>
        <w:t xml:space="preserve">A Dispatch Instruction having a GOOP Instruction Code and having a SCP Instruction Combination Code may precede a Dispatch Instruction having a GOOP Instruction Code and a PUMP Instruction Combination Code. Validation rules for Pumped Storage Units </w:t>
      </w:r>
      <w:r w:rsidR="000416F1" w:rsidRPr="00862C5D">
        <w:rPr>
          <w:lang w:val="en-IE"/>
        </w:rPr>
        <w:t xml:space="preserve">and Battery Storage Units </w:t>
      </w:r>
      <w:r w:rsidRPr="00862C5D">
        <w:rPr>
          <w:lang w:val="en-IE"/>
        </w:rPr>
        <w:t xml:space="preserve">are detailed in </w:t>
      </w:r>
      <w:fldSimple w:instr=" REF _Ref460429830 \h  \* MERGEFORMAT ">
        <w:r w:rsidR="002E3252" w:rsidRPr="002E3252">
          <w:rPr>
            <w:lang w:val="en-IE"/>
          </w:rPr>
          <w:t>Table 9</w:t>
        </w:r>
      </w:fldSimple>
      <w:r w:rsidRPr="00862C5D">
        <w:rPr>
          <w:lang w:val="en-IE"/>
        </w:rPr>
        <w:t>.</w:t>
      </w:r>
    </w:p>
    <w:p w:rsidR="00A050F8" w:rsidRPr="00862C5D" w:rsidRDefault="00A050F8" w:rsidP="00535B12">
      <w:pPr>
        <w:pStyle w:val="CERAPPENDIXLEVEL2"/>
        <w:rPr>
          <w:lang w:val="en-IE"/>
        </w:rPr>
      </w:pPr>
      <w:bookmarkStart w:id="661" w:name="_Toc168385440"/>
      <w:bookmarkStart w:id="662" w:name="_Toc477458097"/>
      <w:r w:rsidRPr="00862C5D">
        <w:rPr>
          <w:lang w:val="en-IE"/>
        </w:rPr>
        <w:t>Profile Operating Modes</w:t>
      </w:r>
      <w:bookmarkEnd w:id="661"/>
      <w:bookmarkEnd w:id="662"/>
    </w:p>
    <w:bookmarkEnd w:id="617"/>
    <w:p w:rsidR="00DF02A0" w:rsidRPr="00862C5D" w:rsidRDefault="00DF02A0" w:rsidP="005C432E">
      <w:pPr>
        <w:pStyle w:val="ListParagraph"/>
        <w:numPr>
          <w:ilvl w:val="3"/>
          <w:numId w:val="30"/>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DF02A0" w:rsidRPr="00862C5D" w:rsidRDefault="00DF02A0" w:rsidP="005C432E">
      <w:pPr>
        <w:pStyle w:val="ListParagraph"/>
        <w:numPr>
          <w:ilvl w:val="3"/>
          <w:numId w:val="30"/>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DF02A0" w:rsidRPr="00862C5D" w:rsidRDefault="00DF02A0" w:rsidP="005C432E">
      <w:pPr>
        <w:pStyle w:val="ListParagraph"/>
        <w:numPr>
          <w:ilvl w:val="3"/>
          <w:numId w:val="30"/>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DF02A0" w:rsidRPr="00862C5D" w:rsidRDefault="00DF02A0" w:rsidP="005C432E">
      <w:pPr>
        <w:pStyle w:val="ListParagraph"/>
        <w:numPr>
          <w:ilvl w:val="3"/>
          <w:numId w:val="30"/>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DF02A0" w:rsidRPr="00862C5D" w:rsidRDefault="00DF02A0" w:rsidP="005C432E">
      <w:pPr>
        <w:pStyle w:val="ListParagraph"/>
        <w:numPr>
          <w:ilvl w:val="3"/>
          <w:numId w:val="30"/>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DF02A0" w:rsidRPr="00862C5D" w:rsidRDefault="00DF02A0" w:rsidP="005C432E">
      <w:pPr>
        <w:pStyle w:val="ListParagraph"/>
        <w:numPr>
          <w:ilvl w:val="3"/>
          <w:numId w:val="30"/>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DF02A0" w:rsidRPr="00862C5D" w:rsidRDefault="00DF02A0" w:rsidP="005C432E">
      <w:pPr>
        <w:pStyle w:val="ListParagraph"/>
        <w:numPr>
          <w:ilvl w:val="3"/>
          <w:numId w:val="30"/>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DF02A0" w:rsidRPr="00862C5D" w:rsidRDefault="00DF02A0" w:rsidP="005C432E">
      <w:pPr>
        <w:pStyle w:val="ListParagraph"/>
        <w:numPr>
          <w:ilvl w:val="3"/>
          <w:numId w:val="30"/>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DF02A0" w:rsidRPr="00862C5D" w:rsidRDefault="00DF02A0" w:rsidP="005C432E">
      <w:pPr>
        <w:pStyle w:val="ListParagraph"/>
        <w:numPr>
          <w:ilvl w:val="3"/>
          <w:numId w:val="30"/>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DF02A0" w:rsidRPr="00862C5D" w:rsidRDefault="00DF02A0" w:rsidP="005C432E">
      <w:pPr>
        <w:pStyle w:val="ListParagraph"/>
        <w:numPr>
          <w:ilvl w:val="3"/>
          <w:numId w:val="30"/>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DF02A0" w:rsidRPr="00862C5D" w:rsidRDefault="00DF02A0" w:rsidP="005C432E">
      <w:pPr>
        <w:pStyle w:val="ListParagraph"/>
        <w:numPr>
          <w:ilvl w:val="3"/>
          <w:numId w:val="30"/>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DF02A0" w:rsidRPr="00862C5D" w:rsidRDefault="00DF02A0" w:rsidP="005C432E">
      <w:pPr>
        <w:pStyle w:val="ListParagraph"/>
        <w:numPr>
          <w:ilvl w:val="3"/>
          <w:numId w:val="30"/>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DF02A0" w:rsidRPr="00862C5D" w:rsidRDefault="00DF02A0" w:rsidP="005C432E">
      <w:pPr>
        <w:pStyle w:val="ListParagraph"/>
        <w:numPr>
          <w:ilvl w:val="3"/>
          <w:numId w:val="30"/>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DF02A0" w:rsidRPr="00862C5D" w:rsidRDefault="00DF02A0" w:rsidP="005C432E">
      <w:pPr>
        <w:pStyle w:val="ListParagraph"/>
        <w:numPr>
          <w:ilvl w:val="3"/>
          <w:numId w:val="30"/>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DF02A0" w:rsidRPr="00862C5D" w:rsidRDefault="00DF02A0" w:rsidP="005C432E">
      <w:pPr>
        <w:pStyle w:val="ListParagraph"/>
        <w:numPr>
          <w:ilvl w:val="3"/>
          <w:numId w:val="30"/>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DF02A0" w:rsidRPr="00862C5D" w:rsidRDefault="00DF02A0" w:rsidP="005C432E">
      <w:pPr>
        <w:pStyle w:val="ListParagraph"/>
        <w:numPr>
          <w:ilvl w:val="3"/>
          <w:numId w:val="30"/>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DF02A0" w:rsidRPr="00862C5D" w:rsidRDefault="00DF02A0" w:rsidP="005C432E">
      <w:pPr>
        <w:pStyle w:val="ListParagraph"/>
        <w:numPr>
          <w:ilvl w:val="3"/>
          <w:numId w:val="30"/>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DF02A0" w:rsidRPr="00862C5D" w:rsidRDefault="00DF02A0" w:rsidP="005C432E">
      <w:pPr>
        <w:pStyle w:val="ListParagraph"/>
        <w:numPr>
          <w:ilvl w:val="3"/>
          <w:numId w:val="30"/>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DF02A0" w:rsidRPr="00862C5D" w:rsidRDefault="00DF02A0" w:rsidP="005C432E">
      <w:pPr>
        <w:pStyle w:val="ListParagraph"/>
        <w:numPr>
          <w:ilvl w:val="3"/>
          <w:numId w:val="30"/>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DF02A0" w:rsidRPr="00862C5D" w:rsidRDefault="00DF02A0" w:rsidP="005C432E">
      <w:pPr>
        <w:pStyle w:val="ListParagraph"/>
        <w:numPr>
          <w:ilvl w:val="3"/>
          <w:numId w:val="30"/>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DF02A0" w:rsidRPr="00862C5D" w:rsidRDefault="00DF02A0" w:rsidP="005C432E">
      <w:pPr>
        <w:pStyle w:val="ListParagraph"/>
        <w:numPr>
          <w:ilvl w:val="3"/>
          <w:numId w:val="30"/>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DF02A0" w:rsidRPr="00862C5D" w:rsidRDefault="00DF02A0" w:rsidP="005C432E">
      <w:pPr>
        <w:pStyle w:val="ListParagraph"/>
        <w:numPr>
          <w:ilvl w:val="3"/>
          <w:numId w:val="30"/>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DF02A0" w:rsidRPr="00862C5D" w:rsidRDefault="00DF02A0" w:rsidP="005C432E">
      <w:pPr>
        <w:pStyle w:val="ListParagraph"/>
        <w:numPr>
          <w:ilvl w:val="3"/>
          <w:numId w:val="30"/>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DF02A0" w:rsidRPr="00862C5D" w:rsidRDefault="00DF02A0" w:rsidP="005C432E">
      <w:pPr>
        <w:pStyle w:val="ListParagraph"/>
        <w:numPr>
          <w:ilvl w:val="3"/>
          <w:numId w:val="30"/>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DF02A0" w:rsidRPr="00862C5D" w:rsidRDefault="00DF02A0" w:rsidP="005C432E">
      <w:pPr>
        <w:pStyle w:val="ListParagraph"/>
        <w:numPr>
          <w:ilvl w:val="3"/>
          <w:numId w:val="30"/>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DF02A0" w:rsidRPr="00862C5D" w:rsidRDefault="00DF02A0" w:rsidP="005C432E">
      <w:pPr>
        <w:pStyle w:val="ListParagraph"/>
        <w:numPr>
          <w:ilvl w:val="3"/>
          <w:numId w:val="30"/>
        </w:numPr>
        <w:overflowPunct/>
        <w:autoSpaceDE/>
        <w:autoSpaceDN/>
        <w:adjustRightInd/>
        <w:spacing w:before="120" w:after="120"/>
        <w:contextualSpacing w:val="0"/>
        <w:jc w:val="both"/>
        <w:textAlignment w:val="auto"/>
        <w:outlineLvl w:val="3"/>
        <w:rPr>
          <w:rFonts w:ascii="Arial" w:hAnsi="Arial"/>
          <w:vanish/>
          <w:sz w:val="22"/>
          <w:szCs w:val="22"/>
          <w:lang w:eastAsia="en-US"/>
        </w:rPr>
      </w:pPr>
    </w:p>
    <w:p w:rsidR="00A050F8" w:rsidRPr="00862C5D" w:rsidRDefault="00A050F8" w:rsidP="00535B12">
      <w:pPr>
        <w:pStyle w:val="CERAPPENDIXLEVEL4"/>
        <w:rPr>
          <w:lang w:val="en-IE"/>
        </w:rPr>
      </w:pPr>
      <w:r w:rsidRPr="00862C5D">
        <w:rPr>
          <w:lang w:val="en-IE"/>
        </w:rPr>
        <w:t xml:space="preserve">The normal operating modes for a Synchronised Generator Unit are load up mode, ramp up mode, ramp down mode and </w:t>
      </w:r>
      <w:proofErr w:type="spellStart"/>
      <w:r w:rsidRPr="00862C5D">
        <w:rPr>
          <w:lang w:val="en-IE"/>
        </w:rPr>
        <w:t>deload</w:t>
      </w:r>
      <w:proofErr w:type="spellEnd"/>
      <w:r w:rsidRPr="00862C5D">
        <w:rPr>
          <w:lang w:val="en-IE"/>
        </w:rPr>
        <w:t xml:space="preserve"> mode. Each operating mode of a Generator Unit is described by a piecewise linear Operating Trajectory that describes the theoretical Output of a Generator Unit over time.</w:t>
      </w:r>
      <w:ins w:id="663" w:author="Author">
        <w:r w:rsidR="002429F4" w:rsidRPr="002429F4">
          <w:rPr>
            <w:lang w:val="en-IE"/>
          </w:rPr>
          <w:t xml:space="preserve"> </w:t>
        </w:r>
        <w:r w:rsidR="002429F4">
          <w:rPr>
            <w:lang w:val="en-IE"/>
          </w:rPr>
          <w:t>The Technical Offer Data used to determine the piecewise linear Operating Trajectory shall be the Accepted Technical Offer Data for the Trading Day containing the Instruction Effective Time of the Dispatch Instruction.</w:t>
        </w:r>
      </w:ins>
    </w:p>
    <w:p w:rsidR="00A050F8" w:rsidRPr="00862C5D" w:rsidRDefault="00A050F8" w:rsidP="00535B12">
      <w:pPr>
        <w:pStyle w:val="CERAPPENDIXLEVEL4"/>
        <w:rPr>
          <w:lang w:val="en-IE"/>
        </w:rPr>
      </w:pPr>
      <w:r w:rsidRPr="00862C5D">
        <w:rPr>
          <w:lang w:val="en-IE"/>
        </w:rPr>
        <w:t xml:space="preserve">The load up trajectory of a Generator Unit is a piecewise linear curve that describes the theoretical Output of a Generator Unit over time from Start Up to </w:t>
      </w:r>
      <w:r w:rsidR="00CC7C8F" w:rsidRPr="00862C5D">
        <w:rPr>
          <w:lang w:val="en-IE"/>
        </w:rPr>
        <w:t xml:space="preserve">Registered </w:t>
      </w:r>
      <w:r w:rsidRPr="00862C5D">
        <w:rPr>
          <w:lang w:val="en-IE"/>
        </w:rPr>
        <w:t xml:space="preserve">Minimum </w:t>
      </w:r>
      <w:r w:rsidR="00CC7C8F" w:rsidRPr="00862C5D">
        <w:rPr>
          <w:lang w:val="en-IE"/>
        </w:rPr>
        <w:t xml:space="preserve">Stable </w:t>
      </w:r>
      <w:r w:rsidRPr="00862C5D">
        <w:rPr>
          <w:lang w:val="en-IE"/>
        </w:rPr>
        <w:t xml:space="preserve">Generation determined by: </w:t>
      </w:r>
    </w:p>
    <w:p w:rsidR="00A050F8" w:rsidRPr="00862C5D" w:rsidRDefault="00A050F8" w:rsidP="00535B12">
      <w:pPr>
        <w:pStyle w:val="CERAPPENDIXLEVEL5"/>
        <w:rPr>
          <w:lang w:val="en-IE"/>
        </w:rPr>
      </w:pPr>
      <w:r w:rsidRPr="00862C5D">
        <w:rPr>
          <w:lang w:val="en-IE"/>
        </w:rPr>
        <w:t>The following Technical Offer Data:</w:t>
      </w:r>
    </w:p>
    <w:p w:rsidR="00A050F8" w:rsidRPr="00862C5D" w:rsidRDefault="00A050F8" w:rsidP="00535B12">
      <w:pPr>
        <w:pStyle w:val="CERAPPENDIXLEVEL6"/>
        <w:rPr>
          <w:lang w:val="en-IE"/>
        </w:rPr>
      </w:pPr>
      <w:r w:rsidRPr="00862C5D">
        <w:rPr>
          <w:lang w:val="en-IE"/>
        </w:rPr>
        <w:t>Block Load Cold, Block Load Warm and Block Load Hot;</w:t>
      </w:r>
    </w:p>
    <w:p w:rsidR="00A050F8" w:rsidRPr="00862C5D" w:rsidRDefault="00A050F8" w:rsidP="00535B12">
      <w:pPr>
        <w:pStyle w:val="CERAPPENDIXLEVEL6"/>
        <w:rPr>
          <w:lang w:val="en-IE"/>
        </w:rPr>
      </w:pPr>
      <w:r w:rsidRPr="00862C5D">
        <w:rPr>
          <w:lang w:val="en-IE"/>
        </w:rPr>
        <w:t>Loading Rate Hot 1, 2 &amp; 3;</w:t>
      </w:r>
    </w:p>
    <w:p w:rsidR="00A050F8" w:rsidRPr="00862C5D" w:rsidRDefault="00A050F8" w:rsidP="00535B12">
      <w:pPr>
        <w:pStyle w:val="CERAPPENDIXLEVEL6"/>
        <w:rPr>
          <w:lang w:val="en-IE"/>
        </w:rPr>
      </w:pPr>
      <w:r w:rsidRPr="00862C5D">
        <w:rPr>
          <w:lang w:val="en-IE"/>
        </w:rPr>
        <w:t>Loading Rate Warm 1, 2 &amp; 3;</w:t>
      </w:r>
    </w:p>
    <w:p w:rsidR="00A050F8" w:rsidRPr="00862C5D" w:rsidRDefault="00A050F8" w:rsidP="00535B12">
      <w:pPr>
        <w:pStyle w:val="CERAPPENDIXLEVEL6"/>
        <w:rPr>
          <w:lang w:val="en-IE"/>
        </w:rPr>
      </w:pPr>
      <w:r w:rsidRPr="00862C5D">
        <w:rPr>
          <w:lang w:val="en-IE"/>
        </w:rPr>
        <w:lastRenderedPageBreak/>
        <w:t>Loading Rate Cold 1, 2 &amp; 3;</w:t>
      </w:r>
    </w:p>
    <w:p w:rsidR="00A050F8" w:rsidRPr="00862C5D" w:rsidRDefault="00A050F8" w:rsidP="00535B12">
      <w:pPr>
        <w:pStyle w:val="CERAPPENDIXLEVEL6"/>
        <w:rPr>
          <w:lang w:val="en-IE"/>
        </w:rPr>
      </w:pPr>
      <w:r w:rsidRPr="00862C5D">
        <w:rPr>
          <w:lang w:val="en-IE"/>
        </w:rPr>
        <w:t>Load Up Break Point Hot 1 &amp; 2;</w:t>
      </w:r>
    </w:p>
    <w:p w:rsidR="00A050F8" w:rsidRPr="00862C5D" w:rsidRDefault="00A050F8" w:rsidP="00535B12">
      <w:pPr>
        <w:pStyle w:val="CERAPPENDIXLEVEL6"/>
        <w:rPr>
          <w:lang w:val="en-IE"/>
        </w:rPr>
      </w:pPr>
      <w:r w:rsidRPr="00862C5D">
        <w:rPr>
          <w:lang w:val="en-IE"/>
        </w:rPr>
        <w:t>Load Up Break Point Warm 1 &amp; 2;</w:t>
      </w:r>
    </w:p>
    <w:p w:rsidR="00A050F8" w:rsidRPr="00862C5D" w:rsidRDefault="00A050F8" w:rsidP="00535B12">
      <w:pPr>
        <w:pStyle w:val="CERAPPENDIXLEVEL6"/>
        <w:rPr>
          <w:lang w:val="en-IE"/>
        </w:rPr>
      </w:pPr>
      <w:r w:rsidRPr="00862C5D">
        <w:rPr>
          <w:lang w:val="en-IE"/>
        </w:rPr>
        <w:t>Load Up Break Point Cold 1 &amp; 2;</w:t>
      </w:r>
    </w:p>
    <w:p w:rsidR="00A050F8" w:rsidRPr="00862C5D" w:rsidRDefault="00A050F8" w:rsidP="00535B12">
      <w:pPr>
        <w:pStyle w:val="CERAPPENDIXLEVEL6"/>
        <w:rPr>
          <w:lang w:val="en-IE"/>
        </w:rPr>
      </w:pPr>
      <w:r w:rsidRPr="00862C5D">
        <w:rPr>
          <w:lang w:val="en-IE"/>
        </w:rPr>
        <w:t>Soak Time Hot 1 &amp; 2;</w:t>
      </w:r>
    </w:p>
    <w:p w:rsidR="00A050F8" w:rsidRPr="00862C5D" w:rsidRDefault="00A050F8" w:rsidP="00535B12">
      <w:pPr>
        <w:pStyle w:val="CERAPPENDIXLEVEL6"/>
        <w:rPr>
          <w:lang w:val="en-IE"/>
        </w:rPr>
      </w:pPr>
      <w:r w:rsidRPr="00862C5D">
        <w:rPr>
          <w:lang w:val="en-IE"/>
        </w:rPr>
        <w:t>Soak Time Warm 1 &amp; 2;</w:t>
      </w:r>
    </w:p>
    <w:p w:rsidR="00A050F8" w:rsidRPr="00862C5D" w:rsidRDefault="00A050F8" w:rsidP="00535B12">
      <w:pPr>
        <w:pStyle w:val="CERAPPENDIXLEVEL6"/>
        <w:rPr>
          <w:lang w:val="en-IE"/>
        </w:rPr>
      </w:pPr>
      <w:r w:rsidRPr="00862C5D">
        <w:rPr>
          <w:lang w:val="en-IE"/>
        </w:rPr>
        <w:t>Soak Time Cold 1 &amp; 2;</w:t>
      </w:r>
    </w:p>
    <w:p w:rsidR="00A050F8" w:rsidRPr="00862C5D" w:rsidRDefault="00A050F8" w:rsidP="00535B12">
      <w:pPr>
        <w:pStyle w:val="CERAPPENDIXLEVEL6"/>
        <w:rPr>
          <w:lang w:val="en-IE"/>
        </w:rPr>
      </w:pPr>
      <w:r w:rsidRPr="00862C5D">
        <w:rPr>
          <w:lang w:val="en-IE"/>
        </w:rPr>
        <w:t>Soak Time Trigger Point Hot 1 &amp; 2;</w:t>
      </w:r>
    </w:p>
    <w:p w:rsidR="00A050F8" w:rsidRPr="00862C5D" w:rsidRDefault="00A050F8" w:rsidP="00535B12">
      <w:pPr>
        <w:pStyle w:val="CERAPPENDIXLEVEL6"/>
        <w:rPr>
          <w:lang w:val="en-IE"/>
        </w:rPr>
      </w:pPr>
      <w:r w:rsidRPr="00862C5D">
        <w:rPr>
          <w:lang w:val="en-IE"/>
        </w:rPr>
        <w:t>Soak Time Trigger Point Warm 1 &amp; 2; and</w:t>
      </w:r>
    </w:p>
    <w:p w:rsidR="00A050F8" w:rsidRPr="00862C5D" w:rsidRDefault="00A050F8" w:rsidP="00535B12">
      <w:pPr>
        <w:pStyle w:val="CERAPPENDIXLEVEL6"/>
        <w:rPr>
          <w:lang w:val="en-IE"/>
        </w:rPr>
      </w:pPr>
      <w:r w:rsidRPr="00862C5D">
        <w:rPr>
          <w:lang w:val="en-IE"/>
        </w:rPr>
        <w:t>Soak Time Trigger Point Cold 1 &amp; 2.</w:t>
      </w:r>
    </w:p>
    <w:p w:rsidR="00A050F8" w:rsidRPr="00862C5D" w:rsidRDefault="00A050F8" w:rsidP="00535B12">
      <w:pPr>
        <w:pStyle w:val="CERAPPENDIXLEVEL5"/>
        <w:rPr>
          <w:lang w:val="en-IE"/>
        </w:rPr>
      </w:pPr>
      <w:r w:rsidRPr="00862C5D">
        <w:rPr>
          <w:lang w:val="en-IE"/>
        </w:rPr>
        <w:t>Each segment of the piecewise linear load up trajectory for the Generator Unit which is identified by start MW, end MW, rate in MW/min and the time from start MW to end MW.</w:t>
      </w:r>
    </w:p>
    <w:p w:rsidR="00A050F8" w:rsidRPr="00862C5D" w:rsidRDefault="00A050F8" w:rsidP="00535B12">
      <w:pPr>
        <w:pStyle w:val="CERAPPENDIXLEVEL4"/>
        <w:rPr>
          <w:lang w:val="en-IE"/>
        </w:rPr>
      </w:pPr>
      <w:r w:rsidRPr="00862C5D">
        <w:rPr>
          <w:lang w:val="en-IE"/>
        </w:rPr>
        <w:t xml:space="preserve">The ramp up trajectory of a Generator Unit is a piecewise linear curve that describes the theoretical Output of a Generator Unit over time from </w:t>
      </w:r>
      <w:r w:rsidR="00CC7C8F" w:rsidRPr="00862C5D">
        <w:rPr>
          <w:lang w:val="en-IE"/>
        </w:rPr>
        <w:t xml:space="preserve">Registered </w:t>
      </w:r>
      <w:r w:rsidRPr="00862C5D">
        <w:rPr>
          <w:lang w:val="en-IE"/>
        </w:rPr>
        <w:t xml:space="preserve">Minimum </w:t>
      </w:r>
      <w:r w:rsidR="00CC7C8F" w:rsidRPr="00862C5D">
        <w:rPr>
          <w:lang w:val="en-IE"/>
        </w:rPr>
        <w:t xml:space="preserve">Stable </w:t>
      </w:r>
      <w:r w:rsidRPr="00862C5D">
        <w:rPr>
          <w:lang w:val="en-IE"/>
        </w:rPr>
        <w:t>Generation to the Maximum Generation for the Generator Unit determined by:</w:t>
      </w:r>
    </w:p>
    <w:p w:rsidR="00A050F8" w:rsidRPr="00862C5D" w:rsidRDefault="00A050F8" w:rsidP="00535B12">
      <w:pPr>
        <w:pStyle w:val="CERAPPENDIXLEVEL5"/>
        <w:rPr>
          <w:lang w:val="en-IE"/>
        </w:rPr>
      </w:pPr>
      <w:r w:rsidRPr="00862C5D">
        <w:rPr>
          <w:lang w:val="en-IE"/>
        </w:rPr>
        <w:t>The following Technical Offer Data:</w:t>
      </w:r>
    </w:p>
    <w:p w:rsidR="00A050F8" w:rsidRPr="00862C5D" w:rsidRDefault="00A050F8" w:rsidP="00535B12">
      <w:pPr>
        <w:pStyle w:val="CERAPPENDIXLEVEL6"/>
        <w:rPr>
          <w:lang w:val="en-IE"/>
        </w:rPr>
      </w:pPr>
      <w:r w:rsidRPr="00862C5D">
        <w:rPr>
          <w:lang w:val="en-IE"/>
        </w:rPr>
        <w:t>Maximum Generation;</w:t>
      </w:r>
    </w:p>
    <w:p w:rsidR="00A050F8" w:rsidRPr="00862C5D" w:rsidRDefault="00CC7C8F" w:rsidP="00535B12">
      <w:pPr>
        <w:pStyle w:val="CERAPPENDIXLEVEL6"/>
        <w:rPr>
          <w:lang w:val="en-IE"/>
        </w:rPr>
      </w:pPr>
      <w:r w:rsidRPr="00862C5D">
        <w:rPr>
          <w:lang w:val="en-IE"/>
        </w:rPr>
        <w:t xml:space="preserve">Registered </w:t>
      </w:r>
      <w:r w:rsidR="00A050F8" w:rsidRPr="00862C5D">
        <w:rPr>
          <w:lang w:val="en-IE"/>
        </w:rPr>
        <w:t xml:space="preserve">Minimum </w:t>
      </w:r>
      <w:r w:rsidRPr="00862C5D">
        <w:rPr>
          <w:lang w:val="en-IE"/>
        </w:rPr>
        <w:t xml:space="preserve">Stable </w:t>
      </w:r>
      <w:r w:rsidR="00A050F8" w:rsidRPr="00862C5D">
        <w:rPr>
          <w:lang w:val="en-IE"/>
        </w:rPr>
        <w:t>Generation;</w:t>
      </w:r>
    </w:p>
    <w:p w:rsidR="00A050F8" w:rsidRPr="00862C5D" w:rsidRDefault="00A050F8" w:rsidP="00535B12">
      <w:pPr>
        <w:pStyle w:val="CERAPPENDIXLEVEL6"/>
        <w:rPr>
          <w:lang w:val="en-IE"/>
        </w:rPr>
      </w:pPr>
      <w:r w:rsidRPr="00862C5D">
        <w:rPr>
          <w:lang w:val="en-IE"/>
        </w:rPr>
        <w:t>Ramp Up Rate</w:t>
      </w:r>
      <w:r w:rsidRPr="00862C5D" w:rsidDel="00FE1190">
        <w:rPr>
          <w:lang w:val="en-IE"/>
        </w:rPr>
        <w:t>s</w:t>
      </w:r>
      <w:r w:rsidRPr="00862C5D">
        <w:rPr>
          <w:lang w:val="en-IE"/>
        </w:rPr>
        <w:t xml:space="preserve"> 1, 2, 3, 4 &amp; 5;</w:t>
      </w:r>
    </w:p>
    <w:p w:rsidR="00A050F8" w:rsidRPr="00862C5D" w:rsidRDefault="00A050F8" w:rsidP="00535B12">
      <w:pPr>
        <w:pStyle w:val="CERAPPENDIXLEVEL6"/>
        <w:rPr>
          <w:lang w:val="en-IE"/>
        </w:rPr>
      </w:pPr>
      <w:r w:rsidRPr="00862C5D">
        <w:rPr>
          <w:lang w:val="en-IE"/>
        </w:rPr>
        <w:t>Ramp Up Break Point 1, 2, 3 &amp; 4;</w:t>
      </w:r>
    </w:p>
    <w:p w:rsidR="00A050F8" w:rsidRPr="00862C5D" w:rsidRDefault="00A050F8" w:rsidP="00535B12">
      <w:pPr>
        <w:pStyle w:val="CERAPPENDIXLEVEL6"/>
        <w:rPr>
          <w:lang w:val="en-IE"/>
        </w:rPr>
      </w:pPr>
      <w:r w:rsidRPr="00862C5D">
        <w:rPr>
          <w:lang w:val="en-IE"/>
        </w:rPr>
        <w:t>Dwell Time Up 1, 2 &amp; 3; and</w:t>
      </w:r>
    </w:p>
    <w:p w:rsidR="00A050F8" w:rsidRPr="00862C5D" w:rsidRDefault="00A050F8" w:rsidP="00535B12">
      <w:pPr>
        <w:pStyle w:val="CERAPPENDIXLEVEL6"/>
        <w:rPr>
          <w:lang w:val="en-IE"/>
        </w:rPr>
      </w:pPr>
      <w:r w:rsidRPr="00862C5D">
        <w:rPr>
          <w:lang w:val="en-IE"/>
        </w:rPr>
        <w:t>Dwell Time Up Trigger Point 1, 2 &amp; 3.</w:t>
      </w:r>
    </w:p>
    <w:p w:rsidR="00A050F8" w:rsidRPr="00862C5D" w:rsidRDefault="00A050F8" w:rsidP="00535B12">
      <w:pPr>
        <w:pStyle w:val="CERAPPENDIXLEVEL5"/>
        <w:rPr>
          <w:lang w:val="en-IE"/>
        </w:rPr>
      </w:pPr>
      <w:r w:rsidRPr="00862C5D">
        <w:rPr>
          <w:lang w:val="en-IE"/>
        </w:rPr>
        <w:t>Each segment of the piecewise linear ramp up trajectory for the Generator Unit which is identified by start MW, end MW, rate in MW/min and the time from start MW to end MW.</w:t>
      </w:r>
    </w:p>
    <w:p w:rsidR="00A050F8" w:rsidRPr="00862C5D" w:rsidRDefault="00A050F8" w:rsidP="00535B12">
      <w:pPr>
        <w:pStyle w:val="CERAPPENDIXLEVEL4"/>
        <w:rPr>
          <w:lang w:val="en-IE"/>
        </w:rPr>
      </w:pPr>
      <w:r w:rsidRPr="00862C5D">
        <w:rPr>
          <w:lang w:val="en-IE"/>
        </w:rPr>
        <w:t>The ramp down trajectory of a Generator Unit is a piecewise linear curve that describes the theoretical Output of a Generator Unit over time from the Maximum Generation</w:t>
      </w:r>
      <w:r w:rsidRPr="00862C5D" w:rsidDel="00F57D4B">
        <w:rPr>
          <w:lang w:val="en-IE"/>
        </w:rPr>
        <w:t xml:space="preserve"> </w:t>
      </w:r>
      <w:r w:rsidRPr="00862C5D">
        <w:rPr>
          <w:lang w:val="en-IE"/>
        </w:rPr>
        <w:t xml:space="preserve">for the Generator Unit to </w:t>
      </w:r>
      <w:r w:rsidR="00CC7C8F" w:rsidRPr="00862C5D">
        <w:rPr>
          <w:lang w:val="en-IE"/>
        </w:rPr>
        <w:t xml:space="preserve">Registered </w:t>
      </w:r>
      <w:r w:rsidRPr="00862C5D">
        <w:rPr>
          <w:lang w:val="en-IE"/>
        </w:rPr>
        <w:t xml:space="preserve">Minimum </w:t>
      </w:r>
      <w:r w:rsidR="00CC7C8F" w:rsidRPr="00862C5D">
        <w:rPr>
          <w:lang w:val="en-IE"/>
        </w:rPr>
        <w:t xml:space="preserve">Stable </w:t>
      </w:r>
      <w:r w:rsidRPr="00862C5D">
        <w:rPr>
          <w:lang w:val="en-IE"/>
        </w:rPr>
        <w:t>Generation determined by:</w:t>
      </w:r>
    </w:p>
    <w:p w:rsidR="00A050F8" w:rsidRPr="00862C5D" w:rsidRDefault="00A050F8" w:rsidP="00535B12">
      <w:pPr>
        <w:pStyle w:val="CERAPPENDIXLEVEL5"/>
        <w:rPr>
          <w:lang w:val="en-IE"/>
        </w:rPr>
      </w:pPr>
      <w:r w:rsidRPr="00862C5D">
        <w:rPr>
          <w:lang w:val="en-IE"/>
        </w:rPr>
        <w:t>The following Technical Offer Data:</w:t>
      </w:r>
    </w:p>
    <w:p w:rsidR="00A050F8" w:rsidRPr="00862C5D" w:rsidRDefault="00A050F8" w:rsidP="00535B12">
      <w:pPr>
        <w:pStyle w:val="CERAPPENDIXLEVEL6"/>
        <w:rPr>
          <w:lang w:val="en-IE"/>
        </w:rPr>
      </w:pPr>
      <w:r w:rsidRPr="00862C5D">
        <w:rPr>
          <w:lang w:val="en-IE"/>
        </w:rPr>
        <w:t>Maximum Generation;</w:t>
      </w:r>
    </w:p>
    <w:p w:rsidR="00A050F8" w:rsidRPr="00862C5D" w:rsidRDefault="00CC7C8F" w:rsidP="00535B12">
      <w:pPr>
        <w:pStyle w:val="CERAPPENDIXLEVEL6"/>
        <w:rPr>
          <w:lang w:val="en-IE"/>
        </w:rPr>
      </w:pPr>
      <w:r w:rsidRPr="00862C5D">
        <w:rPr>
          <w:lang w:val="en-IE"/>
        </w:rPr>
        <w:t xml:space="preserve">Registered </w:t>
      </w:r>
      <w:r w:rsidR="00A050F8" w:rsidRPr="00862C5D">
        <w:rPr>
          <w:lang w:val="en-IE"/>
        </w:rPr>
        <w:t xml:space="preserve">Minimum </w:t>
      </w:r>
      <w:r w:rsidRPr="00862C5D">
        <w:rPr>
          <w:lang w:val="en-IE"/>
        </w:rPr>
        <w:t xml:space="preserve">Stable </w:t>
      </w:r>
      <w:r w:rsidR="00A050F8" w:rsidRPr="00862C5D">
        <w:rPr>
          <w:lang w:val="en-IE"/>
        </w:rPr>
        <w:t>Generation;</w:t>
      </w:r>
    </w:p>
    <w:p w:rsidR="00A050F8" w:rsidRPr="00862C5D" w:rsidRDefault="00A050F8" w:rsidP="00535B12">
      <w:pPr>
        <w:pStyle w:val="CERAPPENDIXLEVEL6"/>
        <w:rPr>
          <w:lang w:val="en-IE"/>
        </w:rPr>
      </w:pPr>
      <w:r w:rsidRPr="00862C5D">
        <w:rPr>
          <w:lang w:val="en-IE"/>
        </w:rPr>
        <w:t>Ramp Down Rate 1, 2, 3, 4 &amp; 5;</w:t>
      </w:r>
    </w:p>
    <w:p w:rsidR="00A050F8" w:rsidRPr="00862C5D" w:rsidRDefault="00A050F8" w:rsidP="00535B12">
      <w:pPr>
        <w:pStyle w:val="CERAPPENDIXLEVEL6"/>
        <w:rPr>
          <w:lang w:val="en-IE"/>
        </w:rPr>
      </w:pPr>
      <w:r w:rsidRPr="00862C5D">
        <w:rPr>
          <w:lang w:val="en-IE"/>
        </w:rPr>
        <w:t>Ramp Down Break Point 1, 2, 3 &amp; 4;</w:t>
      </w:r>
    </w:p>
    <w:p w:rsidR="00A050F8" w:rsidRPr="00862C5D" w:rsidRDefault="00A050F8" w:rsidP="00535B12">
      <w:pPr>
        <w:pStyle w:val="CERAPPENDIXLEVEL6"/>
        <w:rPr>
          <w:lang w:val="en-IE"/>
        </w:rPr>
      </w:pPr>
      <w:r w:rsidRPr="00862C5D">
        <w:rPr>
          <w:lang w:val="en-IE"/>
        </w:rPr>
        <w:t>Dwell Time Down 1, 2 &amp; 3; and</w:t>
      </w:r>
    </w:p>
    <w:p w:rsidR="00A050F8" w:rsidRPr="00862C5D" w:rsidRDefault="00A050F8" w:rsidP="00535B12">
      <w:pPr>
        <w:pStyle w:val="CERAPPENDIXLEVEL6"/>
        <w:rPr>
          <w:lang w:val="en-IE"/>
        </w:rPr>
      </w:pPr>
      <w:r w:rsidRPr="00862C5D">
        <w:rPr>
          <w:lang w:val="en-IE"/>
        </w:rPr>
        <w:t>Dwell Time Down Trigger Point 1, 2 &amp; 3.</w:t>
      </w:r>
    </w:p>
    <w:p w:rsidR="00A050F8" w:rsidRPr="00862C5D" w:rsidRDefault="00A050F8" w:rsidP="00535B12">
      <w:pPr>
        <w:pStyle w:val="CERAPPENDIXLEVEL5"/>
        <w:rPr>
          <w:lang w:val="en-IE"/>
        </w:rPr>
      </w:pPr>
      <w:r w:rsidRPr="00862C5D">
        <w:rPr>
          <w:lang w:val="en-IE"/>
        </w:rPr>
        <w:t>Each segment of the piecewise linear ramp down trajectory for the Generator Unit which is identified by start MW, end MW, rate in MW/min and the time from start MW to end MW.</w:t>
      </w:r>
    </w:p>
    <w:p w:rsidR="00A050F8" w:rsidRPr="00862C5D" w:rsidRDefault="00A050F8" w:rsidP="00535B12">
      <w:pPr>
        <w:pStyle w:val="CERAPPENDIXLEVEL4"/>
        <w:rPr>
          <w:lang w:val="en-IE"/>
        </w:rPr>
      </w:pPr>
      <w:r w:rsidRPr="00862C5D">
        <w:rPr>
          <w:lang w:val="en-IE"/>
        </w:rPr>
        <w:lastRenderedPageBreak/>
        <w:t xml:space="preserve">The </w:t>
      </w:r>
      <w:proofErr w:type="spellStart"/>
      <w:r w:rsidRPr="00862C5D">
        <w:rPr>
          <w:lang w:val="en-IE"/>
        </w:rPr>
        <w:t>deloading</w:t>
      </w:r>
      <w:proofErr w:type="spellEnd"/>
      <w:r w:rsidRPr="00862C5D">
        <w:rPr>
          <w:lang w:val="en-IE"/>
        </w:rPr>
        <w:t xml:space="preserve"> trajectory of a Generator Unit is a piecewise linear curve that describes the theoretical Output of a Generator Unit over time from </w:t>
      </w:r>
      <w:r w:rsidR="00CC7C8F" w:rsidRPr="00862C5D">
        <w:rPr>
          <w:lang w:val="en-IE"/>
        </w:rPr>
        <w:t xml:space="preserve">Registered </w:t>
      </w:r>
      <w:r w:rsidRPr="00862C5D">
        <w:rPr>
          <w:lang w:val="en-IE"/>
        </w:rPr>
        <w:t xml:space="preserve">Minimum </w:t>
      </w:r>
      <w:r w:rsidR="00CC7C8F" w:rsidRPr="00862C5D">
        <w:rPr>
          <w:lang w:val="en-IE"/>
        </w:rPr>
        <w:t xml:space="preserve">Stable </w:t>
      </w:r>
      <w:r w:rsidRPr="00862C5D">
        <w:rPr>
          <w:lang w:val="en-IE"/>
        </w:rPr>
        <w:t>Generation to 0MW determined by:</w:t>
      </w:r>
    </w:p>
    <w:p w:rsidR="00A050F8" w:rsidRPr="00862C5D" w:rsidRDefault="00A050F8" w:rsidP="00535B12">
      <w:pPr>
        <w:pStyle w:val="CERAPPENDIXLEVEL5"/>
        <w:rPr>
          <w:lang w:val="en-IE"/>
        </w:rPr>
      </w:pPr>
      <w:r w:rsidRPr="00862C5D">
        <w:rPr>
          <w:lang w:val="en-IE"/>
        </w:rPr>
        <w:t>The following Technical Offer Data:</w:t>
      </w:r>
    </w:p>
    <w:p w:rsidR="00A050F8" w:rsidRPr="00862C5D" w:rsidRDefault="00CC7C8F" w:rsidP="00535B12">
      <w:pPr>
        <w:pStyle w:val="CERAPPENDIXLEVEL6"/>
        <w:rPr>
          <w:lang w:val="en-IE"/>
        </w:rPr>
      </w:pPr>
      <w:r w:rsidRPr="00862C5D">
        <w:rPr>
          <w:lang w:val="en-IE"/>
        </w:rPr>
        <w:t xml:space="preserve">Registered </w:t>
      </w:r>
      <w:r w:rsidR="00A050F8" w:rsidRPr="00862C5D">
        <w:rPr>
          <w:lang w:val="en-IE"/>
        </w:rPr>
        <w:t xml:space="preserve">Minimum </w:t>
      </w:r>
      <w:r w:rsidRPr="00862C5D">
        <w:rPr>
          <w:lang w:val="en-IE"/>
        </w:rPr>
        <w:t xml:space="preserve">Stable </w:t>
      </w:r>
      <w:r w:rsidR="00A050F8" w:rsidRPr="00862C5D">
        <w:rPr>
          <w:lang w:val="en-IE"/>
        </w:rPr>
        <w:t>Generation;</w:t>
      </w:r>
    </w:p>
    <w:p w:rsidR="00A050F8" w:rsidRPr="00862C5D" w:rsidRDefault="00A050F8" w:rsidP="00535B12">
      <w:pPr>
        <w:pStyle w:val="CERAPPENDIXLEVEL6"/>
        <w:rPr>
          <w:lang w:val="en-IE"/>
        </w:rPr>
      </w:pPr>
      <w:r w:rsidRPr="00862C5D">
        <w:rPr>
          <w:lang w:val="en-IE"/>
        </w:rPr>
        <w:t>0MW;</w:t>
      </w:r>
    </w:p>
    <w:p w:rsidR="00A050F8" w:rsidRPr="00862C5D" w:rsidRDefault="00A050F8" w:rsidP="00535B12">
      <w:pPr>
        <w:pStyle w:val="CERAPPENDIXLEVEL6"/>
        <w:rPr>
          <w:lang w:val="en-IE"/>
        </w:rPr>
      </w:pPr>
      <w:proofErr w:type="spellStart"/>
      <w:r w:rsidRPr="00862C5D">
        <w:rPr>
          <w:lang w:val="en-IE"/>
        </w:rPr>
        <w:t>Deloading</w:t>
      </w:r>
      <w:proofErr w:type="spellEnd"/>
      <w:r w:rsidRPr="00862C5D">
        <w:rPr>
          <w:lang w:val="en-IE"/>
        </w:rPr>
        <w:t xml:space="preserve"> Rate 1 &amp; 2; and</w:t>
      </w:r>
    </w:p>
    <w:p w:rsidR="00A050F8" w:rsidRPr="00862C5D" w:rsidRDefault="00A050F8" w:rsidP="00535B12">
      <w:pPr>
        <w:pStyle w:val="CERAPPENDIXLEVEL6"/>
        <w:rPr>
          <w:lang w:val="en-IE"/>
        </w:rPr>
      </w:pPr>
      <w:proofErr w:type="spellStart"/>
      <w:r w:rsidRPr="00862C5D">
        <w:rPr>
          <w:lang w:val="en-IE"/>
        </w:rPr>
        <w:t>Deload</w:t>
      </w:r>
      <w:proofErr w:type="spellEnd"/>
      <w:r w:rsidRPr="00862C5D">
        <w:rPr>
          <w:lang w:val="en-IE"/>
        </w:rPr>
        <w:t xml:space="preserve"> Break Point.</w:t>
      </w:r>
    </w:p>
    <w:p w:rsidR="00A050F8" w:rsidRPr="00862C5D" w:rsidRDefault="00A050F8" w:rsidP="00535B12">
      <w:pPr>
        <w:pStyle w:val="CERAPPENDIXLEVEL5"/>
        <w:rPr>
          <w:lang w:val="en-IE"/>
        </w:rPr>
      </w:pPr>
      <w:r w:rsidRPr="00862C5D">
        <w:rPr>
          <w:lang w:val="en-IE"/>
        </w:rPr>
        <w:t xml:space="preserve">Each segment of the piecewise linear </w:t>
      </w:r>
      <w:proofErr w:type="spellStart"/>
      <w:r w:rsidRPr="00862C5D">
        <w:rPr>
          <w:lang w:val="en-IE"/>
        </w:rPr>
        <w:t>deloading</w:t>
      </w:r>
      <w:proofErr w:type="spellEnd"/>
      <w:r w:rsidRPr="00862C5D">
        <w:rPr>
          <w:lang w:val="en-IE"/>
        </w:rPr>
        <w:t xml:space="preserve"> trajectory for the Generator Unit which is identified by start MW, end MW, rate in MW/min and the time from start MW to end MW.</w:t>
      </w:r>
    </w:p>
    <w:p w:rsidR="00A050F8" w:rsidRPr="00862C5D" w:rsidRDefault="00A050F8" w:rsidP="00535B12">
      <w:pPr>
        <w:pStyle w:val="CERAPPENDIXLEVEL2"/>
        <w:rPr>
          <w:lang w:val="en-IE"/>
        </w:rPr>
      </w:pPr>
      <w:bookmarkStart w:id="664" w:name="_Toc168385441"/>
      <w:bookmarkStart w:id="665" w:name="_Toc477458098"/>
      <w:r w:rsidRPr="00862C5D">
        <w:rPr>
          <w:lang w:val="en-IE"/>
        </w:rPr>
        <w:t>Create Instruction Profile</w:t>
      </w:r>
      <w:bookmarkEnd w:id="664"/>
      <w:r w:rsidRPr="00862C5D">
        <w:rPr>
          <w:lang w:val="en-IE"/>
        </w:rPr>
        <w:t>s</w:t>
      </w:r>
      <w:bookmarkEnd w:id="665"/>
      <w:r w:rsidRPr="00862C5D">
        <w:rPr>
          <w:lang w:val="en-IE"/>
        </w:rPr>
        <w:t xml:space="preserve"> </w:t>
      </w:r>
    </w:p>
    <w:p w:rsidR="00A050F8" w:rsidRPr="00862C5D" w:rsidRDefault="00A050F8" w:rsidP="00535B12">
      <w:pPr>
        <w:pStyle w:val="CERAPPENDIXLEVEL4"/>
        <w:rPr>
          <w:lang w:val="en-IE"/>
        </w:rPr>
      </w:pPr>
      <w:bookmarkStart w:id="666" w:name="_Ref462757521"/>
      <w:r w:rsidRPr="00862C5D">
        <w:rPr>
          <w:lang w:val="en-IE"/>
        </w:rPr>
        <w:t xml:space="preserve">The Instruction Profile function calculates a piecewise linear trajectory over time, for each Dispatch Instruction, taking into account a subset of the Generator Unit’s input data listed in paragraphs </w:t>
      </w:r>
      <w:fldSimple w:instr=" REF _Ref462926967 \r \h  \* MERGEFORMAT ">
        <w:r w:rsidR="002E3252">
          <w:rPr>
            <w:lang w:val="en-IE"/>
          </w:rPr>
          <w:t>9</w:t>
        </w:r>
      </w:fldSimple>
      <w:r w:rsidRPr="00862C5D">
        <w:rPr>
          <w:lang w:val="en-IE"/>
        </w:rPr>
        <w:t xml:space="preserve"> to </w:t>
      </w:r>
      <w:r w:rsidR="00E179D6">
        <w:rPr>
          <w:lang w:val="en-IE"/>
        </w:rPr>
        <w:fldChar w:fldCharType="begin"/>
      </w:r>
      <w:r w:rsidR="00163055">
        <w:rPr>
          <w:lang w:val="en-IE"/>
        </w:rPr>
        <w:instrText xml:space="preserve"> REF _Ref477365997 \r \h </w:instrText>
      </w:r>
      <w:r w:rsidR="00E179D6">
        <w:rPr>
          <w:lang w:val="en-IE"/>
        </w:rPr>
      </w:r>
      <w:r w:rsidR="00E179D6">
        <w:rPr>
          <w:lang w:val="en-IE"/>
        </w:rPr>
        <w:fldChar w:fldCharType="separate"/>
      </w:r>
      <w:r w:rsidR="00163055">
        <w:rPr>
          <w:lang w:val="en-IE"/>
        </w:rPr>
        <w:t>16</w:t>
      </w:r>
      <w:r w:rsidR="00E179D6">
        <w:rPr>
          <w:lang w:val="en-IE"/>
        </w:rPr>
        <w:fldChar w:fldCharType="end"/>
      </w:r>
      <w:r w:rsidRPr="00862C5D">
        <w:rPr>
          <w:lang w:val="en-IE"/>
        </w:rPr>
        <w:t xml:space="preserve"> with the following criteria:</w:t>
      </w:r>
      <w:bookmarkEnd w:id="666"/>
    </w:p>
    <w:p w:rsidR="00A050F8" w:rsidRPr="00862C5D" w:rsidRDefault="00A050F8" w:rsidP="006D639B">
      <w:pPr>
        <w:pStyle w:val="CERAPPENDIXLEVEL5"/>
        <w:rPr>
          <w:lang w:val="en-IE"/>
        </w:rPr>
      </w:pPr>
      <w:r w:rsidRPr="00862C5D">
        <w:rPr>
          <w:lang w:val="en-IE"/>
        </w:rPr>
        <w:t>In order to derive Dispatch Quantities (</w:t>
      </w:r>
      <w:proofErr w:type="spellStart"/>
      <w:r w:rsidRPr="00862C5D">
        <w:rPr>
          <w:lang w:val="en-IE"/>
        </w:rPr>
        <w:t>qD</w:t>
      </w:r>
      <w:r w:rsidRPr="00862C5D">
        <w:rPr>
          <w:vertAlign w:val="subscript"/>
          <w:lang w:val="en-IE"/>
        </w:rPr>
        <w:t>uoh</w:t>
      </w:r>
      <w:proofErr w:type="spellEnd"/>
      <w:r w:rsidRPr="00862C5D">
        <w:rPr>
          <w:lang w:val="en-IE"/>
        </w:rPr>
        <w:t>(t)) for each Generator Unit, u, for each Bid Offer Acceptance, o, in Period, h, the following profiles shall be created:</w:t>
      </w:r>
    </w:p>
    <w:p w:rsidR="00A050F8" w:rsidRPr="00862C5D" w:rsidRDefault="00A050F8" w:rsidP="006D639B">
      <w:pPr>
        <w:pStyle w:val="CERAPPENDIXLEVEL6"/>
        <w:rPr>
          <w:lang w:val="en-IE"/>
        </w:rPr>
      </w:pPr>
      <w:r w:rsidRPr="00862C5D">
        <w:rPr>
          <w:lang w:val="en-IE"/>
        </w:rPr>
        <w:t xml:space="preserve">Physical Notification Instruction Profile using input data in paragraphs </w:t>
      </w:r>
      <w:fldSimple w:instr=" REF _Ref462926967 \r \h  \* MERGEFORMAT ">
        <w:r w:rsidR="002E3252">
          <w:rPr>
            <w:lang w:val="en-IE"/>
          </w:rPr>
          <w:t>9</w:t>
        </w:r>
      </w:fldSimple>
      <w:r w:rsidRPr="00862C5D">
        <w:rPr>
          <w:lang w:val="en-IE"/>
        </w:rPr>
        <w:t xml:space="preserve"> to </w:t>
      </w:r>
      <w:fldSimple w:instr=" REF _Ref462932306 \r \h  \* MERGEFORMAT ">
        <w:r w:rsidR="002E3252">
          <w:rPr>
            <w:lang w:val="en-IE"/>
          </w:rPr>
          <w:t>14</w:t>
        </w:r>
      </w:fldSimple>
      <w:r w:rsidRPr="00862C5D">
        <w:rPr>
          <w:lang w:val="en-IE"/>
        </w:rPr>
        <w:t>; and</w:t>
      </w:r>
    </w:p>
    <w:p w:rsidR="00A050F8" w:rsidRPr="00862C5D" w:rsidRDefault="00A050F8" w:rsidP="006D639B">
      <w:pPr>
        <w:pStyle w:val="CERAPPENDIXLEVEL6"/>
        <w:rPr>
          <w:lang w:val="en-IE"/>
        </w:rPr>
      </w:pPr>
      <w:r w:rsidRPr="00862C5D">
        <w:rPr>
          <w:lang w:val="en-IE"/>
        </w:rPr>
        <w:t xml:space="preserve">Pseudo Instruction Profile using input data in paragraphs </w:t>
      </w:r>
      <w:fldSimple w:instr=" REF _Ref462926967 \r \h  \* MERGEFORMAT ">
        <w:r w:rsidR="002E3252">
          <w:rPr>
            <w:lang w:val="en-IE"/>
          </w:rPr>
          <w:t>9</w:t>
        </w:r>
      </w:fldSimple>
      <w:r w:rsidRPr="00862C5D">
        <w:rPr>
          <w:lang w:val="en-IE"/>
        </w:rPr>
        <w:t xml:space="preserve"> to 13 plus paragraphs </w:t>
      </w:r>
      <w:fldSimple w:instr=" REF _Ref462932347 \r \h  \* MERGEFORMAT ">
        <w:r w:rsidR="002E3252">
          <w:rPr>
            <w:lang w:val="en-IE"/>
          </w:rPr>
          <w:t>15</w:t>
        </w:r>
      </w:fldSimple>
      <w:r w:rsidRPr="00862C5D">
        <w:rPr>
          <w:lang w:val="en-IE"/>
        </w:rPr>
        <w:t xml:space="preserve"> to </w:t>
      </w:r>
      <w:r w:rsidR="00E179D6">
        <w:rPr>
          <w:lang w:val="en-IE"/>
        </w:rPr>
        <w:fldChar w:fldCharType="begin"/>
      </w:r>
      <w:r w:rsidR="00163055">
        <w:rPr>
          <w:lang w:val="en-IE"/>
        </w:rPr>
        <w:instrText xml:space="preserve"> REF _Ref477365997 \r \h </w:instrText>
      </w:r>
      <w:r w:rsidR="00E179D6">
        <w:rPr>
          <w:lang w:val="en-IE"/>
        </w:rPr>
      </w:r>
      <w:r w:rsidR="00E179D6">
        <w:rPr>
          <w:lang w:val="en-IE"/>
        </w:rPr>
        <w:fldChar w:fldCharType="separate"/>
      </w:r>
      <w:r w:rsidR="00163055">
        <w:rPr>
          <w:lang w:val="en-IE"/>
        </w:rPr>
        <w:t>16</w:t>
      </w:r>
      <w:r w:rsidR="00E179D6">
        <w:rPr>
          <w:lang w:val="en-IE"/>
        </w:rPr>
        <w:fldChar w:fldCharType="end"/>
      </w:r>
      <w:r w:rsidRPr="00862C5D">
        <w:rPr>
          <w:lang w:val="en-IE"/>
        </w:rPr>
        <w:t>.</w:t>
      </w:r>
    </w:p>
    <w:p w:rsidR="00A050F8" w:rsidRPr="00862C5D" w:rsidRDefault="00A050F8" w:rsidP="006D639B">
      <w:pPr>
        <w:pStyle w:val="CERAPPENDIXLEVEL5"/>
        <w:rPr>
          <w:lang w:val="en-IE"/>
        </w:rPr>
      </w:pPr>
      <w:r w:rsidRPr="00862C5D">
        <w:rPr>
          <w:lang w:val="en-IE"/>
        </w:rPr>
        <w:tab/>
        <w:t>In order to derive Dispatch Quantities (</w:t>
      </w:r>
      <w:proofErr w:type="spellStart"/>
      <w:r w:rsidRPr="00862C5D">
        <w:rPr>
          <w:lang w:val="en-IE"/>
        </w:rPr>
        <w:t>QD</w:t>
      </w:r>
      <w:r w:rsidRPr="00862C5D">
        <w:rPr>
          <w:vertAlign w:val="subscript"/>
          <w:lang w:val="en-IE"/>
        </w:rPr>
        <w:t>uγ</w:t>
      </w:r>
      <w:proofErr w:type="spellEnd"/>
      <w:r w:rsidRPr="00862C5D">
        <w:rPr>
          <w:lang w:val="en-IE"/>
        </w:rPr>
        <w:t xml:space="preserve">) for each Generator Unit, u, in Imbalance Settlement Period, γ, for the purpose of Undelivered Quantity calculation and Uninstructed Imbalance calculation, an Uninstructed Imbalance Instruction Profile shall be created using input data in paragraphs </w:t>
      </w:r>
      <w:fldSimple w:instr=" REF _Ref462932383 \r \h  \* MERGEFORMAT ">
        <w:r w:rsidR="002E3252">
          <w:rPr>
            <w:lang w:val="en-IE"/>
          </w:rPr>
          <w:t>10</w:t>
        </w:r>
      </w:fldSimple>
      <w:r w:rsidRPr="00862C5D">
        <w:rPr>
          <w:lang w:val="en-IE"/>
        </w:rPr>
        <w:t xml:space="preserve"> to </w:t>
      </w:r>
      <w:fldSimple w:instr=" REF _Ref460430661 \r \h  \* MERGEFORMAT ">
        <w:r w:rsidR="002E3252">
          <w:rPr>
            <w:lang w:val="en-IE"/>
          </w:rPr>
          <w:t>13</w:t>
        </w:r>
      </w:fldSimple>
      <w:r w:rsidRPr="00862C5D">
        <w:rPr>
          <w:lang w:val="en-IE"/>
        </w:rPr>
        <w:t>.</w:t>
      </w:r>
    </w:p>
    <w:p w:rsidR="00A050F8" w:rsidRPr="00862C5D" w:rsidRDefault="00A050F8" w:rsidP="006D639B">
      <w:pPr>
        <w:pStyle w:val="CERAPPENDIXLEVEL4"/>
        <w:rPr>
          <w:lang w:val="en-IE"/>
        </w:rPr>
      </w:pPr>
      <w:bookmarkStart w:id="667" w:name="_Ref477366352"/>
      <w:r w:rsidRPr="00862C5D">
        <w:rPr>
          <w:lang w:val="en-IE"/>
        </w:rPr>
        <w:t>Each section of the piecewise linear Instruction Profile for a Generator Unit shall be produced in sequence by stepping through the sequence of Dispatch Instructions and/or Pseudo Dispatch Instructions, for the Generator Unit as follows:</w:t>
      </w:r>
      <w:bookmarkEnd w:id="667"/>
    </w:p>
    <w:p w:rsidR="00A050F8" w:rsidRPr="00862C5D" w:rsidRDefault="00A050F8" w:rsidP="006D639B">
      <w:pPr>
        <w:pStyle w:val="CERAPPENDIXLEVEL5"/>
        <w:rPr>
          <w:lang w:val="en-IE"/>
        </w:rPr>
      </w:pPr>
      <w:r w:rsidRPr="00862C5D">
        <w:rPr>
          <w:lang w:val="en-IE"/>
        </w:rPr>
        <w:t xml:space="preserve">The MW/Time Co-ordinates from the previous segment of the Instruction Profile shall be retrieved. For the initial segment of the Instruction Profile the MW/Time Co-ordinate is the end MW/Time Co-ordinate from the end segment of the Instruction Profile calculated for the previous </w:t>
      </w:r>
      <w:del w:id="668" w:author="Author">
        <w:r w:rsidRPr="00862C5D" w:rsidDel="002429F4">
          <w:rPr>
            <w:lang w:val="en-IE"/>
          </w:rPr>
          <w:delText>Trading</w:delText>
        </w:r>
      </w:del>
      <w:ins w:id="669" w:author="Author">
        <w:r w:rsidR="002429F4">
          <w:rPr>
            <w:lang w:val="en-IE"/>
          </w:rPr>
          <w:t>Settlement</w:t>
        </w:r>
      </w:ins>
      <w:r w:rsidRPr="00862C5D">
        <w:rPr>
          <w:lang w:val="en-IE"/>
        </w:rPr>
        <w:t xml:space="preserve"> Day. </w:t>
      </w:r>
    </w:p>
    <w:p w:rsidR="00A050F8" w:rsidRPr="00862C5D" w:rsidRDefault="00A050F8" w:rsidP="006D639B">
      <w:pPr>
        <w:pStyle w:val="CERAPPENDIXLEVEL5"/>
        <w:rPr>
          <w:lang w:val="en-IE"/>
        </w:rPr>
      </w:pPr>
      <w:r w:rsidRPr="00862C5D">
        <w:rPr>
          <w:lang w:val="en-IE"/>
        </w:rPr>
        <w:t xml:space="preserve">Where an initial MW/Time Co-ordinate is not available for the Generator Unit from the previous Instruction Profiling run, the Target Instruction Level for the latest Dispatch Instruction for the Generator Unit prior to </w:t>
      </w:r>
      <w:del w:id="670" w:author="Author">
        <w:r w:rsidRPr="00862C5D" w:rsidDel="002429F4">
          <w:rPr>
            <w:lang w:val="en-IE"/>
          </w:rPr>
          <w:delText>23</w:delText>
        </w:r>
      </w:del>
      <w:ins w:id="671" w:author="Author">
        <w:r w:rsidR="002429F4">
          <w:rPr>
            <w:lang w:val="en-IE"/>
          </w:rPr>
          <w:t>00</w:t>
        </w:r>
      </w:ins>
      <w:r w:rsidRPr="00862C5D">
        <w:rPr>
          <w:lang w:val="en-IE"/>
        </w:rPr>
        <w:t xml:space="preserve">:00 on the </w:t>
      </w:r>
      <w:ins w:id="672" w:author="Author">
        <w:r w:rsidR="002429F4">
          <w:rPr>
            <w:lang w:val="en-IE"/>
          </w:rPr>
          <w:t>Settlement</w:t>
        </w:r>
      </w:ins>
      <w:del w:id="673" w:author="Author">
        <w:r w:rsidRPr="00862C5D" w:rsidDel="002429F4">
          <w:rPr>
            <w:lang w:val="en-IE"/>
          </w:rPr>
          <w:delText>Trading</w:delText>
        </w:r>
      </w:del>
      <w:r w:rsidRPr="00862C5D">
        <w:rPr>
          <w:lang w:val="en-IE"/>
        </w:rPr>
        <w:t xml:space="preserve"> Day shall be used as the initial Instructed Quantity for the Generator Unit.</w:t>
      </w:r>
    </w:p>
    <w:p w:rsidR="00A050F8" w:rsidRPr="00862C5D" w:rsidRDefault="00A050F8" w:rsidP="006D639B">
      <w:pPr>
        <w:pStyle w:val="CERAPPENDIXLEVEL5"/>
        <w:rPr>
          <w:lang w:val="en-IE"/>
        </w:rPr>
      </w:pPr>
      <w:r w:rsidRPr="00862C5D">
        <w:rPr>
          <w:lang w:val="en-IE"/>
        </w:rPr>
        <w:t>The active Dispatch Instruction or Pseudo Dispatch Instruction shall be identified using the MW/Time Co-ordinates from the previous segment of the Instruction Profile and the Instruction Effective Time that corresponds to that Dispatch Instruction or Pseudo Dispatch Instruction.</w:t>
      </w:r>
    </w:p>
    <w:p w:rsidR="00A050F8" w:rsidRPr="00862C5D" w:rsidRDefault="00A050F8" w:rsidP="006D639B">
      <w:pPr>
        <w:pStyle w:val="CERAPPENDIXLEVEL5"/>
        <w:rPr>
          <w:lang w:val="en-IE"/>
        </w:rPr>
      </w:pPr>
      <w:bookmarkStart w:id="674" w:name="_Ref477366356"/>
      <w:r w:rsidRPr="00862C5D">
        <w:rPr>
          <w:lang w:val="en-IE"/>
        </w:rPr>
        <w:lastRenderedPageBreak/>
        <w:t xml:space="preserve">The active Dispatch Instruction or Pseudo Dispatch Instruction shall be validated by the Market Operator using the MW/Time Co-ordinates from the previous segment of the Instruction Profile, the Target Instruction Level, the Instruction Code and Instruction Combination Code using the rules specified in </w:t>
      </w:r>
      <w:fldSimple w:instr=" REF _Ref460429822 \h  \* MERGEFORMAT ">
        <w:r w:rsidR="002E3252" w:rsidRPr="002E3252">
          <w:rPr>
            <w:lang w:val="en-IE"/>
          </w:rPr>
          <w:t>Table 8</w:t>
        </w:r>
      </w:fldSimple>
      <w:r w:rsidR="00163055">
        <w:rPr>
          <w:lang w:val="en-IE"/>
        </w:rPr>
        <w:t xml:space="preserve"> </w:t>
      </w:r>
      <w:r w:rsidRPr="00862C5D">
        <w:rPr>
          <w:lang w:val="en-IE"/>
        </w:rPr>
        <w:t xml:space="preserve">and </w:t>
      </w:r>
      <w:fldSimple w:instr=" REF _Ref460429830 \h  \* MERGEFORMAT ">
        <w:r w:rsidR="002E3252" w:rsidRPr="002E3252">
          <w:rPr>
            <w:lang w:val="en-IE"/>
          </w:rPr>
          <w:t>Table 9</w:t>
        </w:r>
      </w:fldSimple>
      <w:r w:rsidRPr="00862C5D">
        <w:rPr>
          <w:lang w:val="en-IE"/>
        </w:rPr>
        <w:t>.</w:t>
      </w:r>
      <w:bookmarkEnd w:id="674"/>
    </w:p>
    <w:p w:rsidR="00A050F8" w:rsidRPr="00862C5D" w:rsidRDefault="00A050F8" w:rsidP="00A050F8">
      <w:pPr>
        <w:pStyle w:val="CERBODY"/>
        <w:rPr>
          <w:b/>
          <w:lang w:val="en-IE"/>
        </w:rPr>
      </w:pPr>
      <w:bookmarkStart w:id="675" w:name="_Ref460429822"/>
      <w:r w:rsidRPr="00862C5D">
        <w:rPr>
          <w:b/>
          <w:lang w:val="en-IE"/>
        </w:rPr>
        <w:t xml:space="preserve">Table </w:t>
      </w:r>
      <w:r w:rsidR="00E179D6" w:rsidRPr="00862C5D">
        <w:rPr>
          <w:b/>
          <w:lang w:val="en-IE"/>
        </w:rPr>
        <w:fldChar w:fldCharType="begin"/>
      </w:r>
      <w:r w:rsidRPr="00862C5D">
        <w:rPr>
          <w:b/>
          <w:lang w:val="en-IE"/>
        </w:rPr>
        <w:instrText xml:space="preserve"> SEQ Table \* ARABIC </w:instrText>
      </w:r>
      <w:r w:rsidR="00E179D6" w:rsidRPr="00862C5D">
        <w:rPr>
          <w:b/>
          <w:lang w:val="en-IE"/>
        </w:rPr>
        <w:fldChar w:fldCharType="separate"/>
      </w:r>
      <w:r w:rsidR="002E3252">
        <w:rPr>
          <w:b/>
          <w:noProof/>
          <w:lang w:val="en-IE"/>
        </w:rPr>
        <w:t>8</w:t>
      </w:r>
      <w:r w:rsidR="00E179D6" w:rsidRPr="00862C5D">
        <w:rPr>
          <w:b/>
          <w:lang w:val="en-IE"/>
        </w:rPr>
        <w:fldChar w:fldCharType="end"/>
      </w:r>
      <w:bookmarkEnd w:id="675"/>
      <w:r w:rsidRPr="00862C5D">
        <w:rPr>
          <w:b/>
          <w:lang w:val="en-IE"/>
        </w:rPr>
        <w:t xml:space="preserve"> – Instruction Profiling Validation Rules for Generator Units that are not Pumped Storage Units</w:t>
      </w:r>
      <w:r w:rsidR="000416F1" w:rsidRPr="00862C5D">
        <w:rPr>
          <w:b/>
          <w:lang w:val="en-IE"/>
        </w:rPr>
        <w:t xml:space="preserve"> or Battery Storage Units</w:t>
      </w:r>
    </w:p>
    <w:tbl>
      <w:tblPr>
        <w:tblW w:w="8460" w:type="dxa"/>
        <w:tblInd w:w="210" w:type="dxa"/>
        <w:tblLayout w:type="fixed"/>
        <w:tblCellMar>
          <w:left w:w="30" w:type="dxa"/>
          <w:right w:w="30" w:type="dxa"/>
        </w:tblCellMar>
        <w:tblLook w:val="0000"/>
      </w:tblPr>
      <w:tblGrid>
        <w:gridCol w:w="2400"/>
        <w:gridCol w:w="1650"/>
        <w:gridCol w:w="1350"/>
        <w:gridCol w:w="3060"/>
      </w:tblGrid>
      <w:tr w:rsidR="00A050F8" w:rsidRPr="00862C5D" w:rsidTr="00A050F8">
        <w:trPr>
          <w:cantSplit/>
          <w:trHeight w:val="317"/>
          <w:tblHeader/>
        </w:trPr>
        <w:tc>
          <w:tcPr>
            <w:tcW w:w="2400" w:type="dxa"/>
            <w:tcBorders>
              <w:top w:val="single" w:sz="6" w:space="0" w:color="auto"/>
              <w:left w:val="single" w:sz="6" w:space="0" w:color="auto"/>
              <w:bottom w:val="single" w:sz="6" w:space="0" w:color="auto"/>
              <w:right w:val="single" w:sz="6" w:space="0" w:color="auto"/>
            </w:tcBorders>
            <w:shd w:val="clear" w:color="auto" w:fill="auto"/>
            <w:vAlign w:val="center"/>
          </w:tcPr>
          <w:p w:rsidR="00A050F8" w:rsidRPr="00862C5D" w:rsidRDefault="00A050F8" w:rsidP="00A050F8">
            <w:pPr>
              <w:pStyle w:val="CERBODY"/>
              <w:rPr>
                <w:b/>
                <w:lang w:val="en-IE"/>
              </w:rPr>
            </w:pPr>
            <w:r w:rsidRPr="00862C5D">
              <w:rPr>
                <w:b/>
                <w:lang w:val="en-IE"/>
              </w:rPr>
              <w:t xml:space="preserve">Instructed Quantity from previous segment of Instruction Profile </w:t>
            </w:r>
          </w:p>
        </w:tc>
        <w:tc>
          <w:tcPr>
            <w:tcW w:w="1650" w:type="dxa"/>
            <w:tcBorders>
              <w:top w:val="single" w:sz="6" w:space="0" w:color="auto"/>
              <w:left w:val="single" w:sz="6" w:space="0" w:color="auto"/>
              <w:bottom w:val="single" w:sz="6" w:space="0" w:color="auto"/>
              <w:right w:val="single" w:sz="6" w:space="0" w:color="auto"/>
            </w:tcBorders>
            <w:shd w:val="clear" w:color="auto" w:fill="auto"/>
            <w:vAlign w:val="center"/>
          </w:tcPr>
          <w:p w:rsidR="00A050F8" w:rsidRPr="00862C5D" w:rsidRDefault="00A050F8" w:rsidP="00A050F8">
            <w:pPr>
              <w:pStyle w:val="CERBODY"/>
              <w:rPr>
                <w:b/>
                <w:snapToGrid w:val="0"/>
                <w:lang w:val="en-IE"/>
              </w:rPr>
            </w:pPr>
            <w:r w:rsidRPr="00862C5D">
              <w:rPr>
                <w:b/>
                <w:snapToGrid w:val="0"/>
                <w:lang w:val="en-IE"/>
              </w:rPr>
              <w:t>Instruction Code for active Dispatch Instruction or Pseudo Dispatch Instructions</w:t>
            </w: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rsidR="00A050F8" w:rsidRPr="00862C5D" w:rsidRDefault="00A050F8" w:rsidP="00A050F8">
            <w:pPr>
              <w:pStyle w:val="CERBODY"/>
              <w:rPr>
                <w:b/>
                <w:snapToGrid w:val="0"/>
                <w:lang w:val="en-IE"/>
              </w:rPr>
            </w:pPr>
            <w:r w:rsidRPr="00862C5D">
              <w:rPr>
                <w:b/>
                <w:snapToGrid w:val="0"/>
                <w:lang w:val="en-IE"/>
              </w:rPr>
              <w:t>Target Instruction Level</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tcPr>
          <w:p w:rsidR="00A050F8" w:rsidRPr="00862C5D" w:rsidRDefault="00A050F8" w:rsidP="00A050F8">
            <w:pPr>
              <w:pStyle w:val="CERBODY"/>
              <w:rPr>
                <w:b/>
                <w:snapToGrid w:val="0"/>
                <w:lang w:val="en-IE"/>
              </w:rPr>
            </w:pPr>
            <w:r w:rsidRPr="00862C5D">
              <w:rPr>
                <w:b/>
                <w:snapToGrid w:val="0"/>
                <w:lang w:val="en-IE"/>
              </w:rPr>
              <w:t>Action</w:t>
            </w:r>
          </w:p>
        </w:tc>
      </w:tr>
      <w:tr w:rsidR="00A050F8" w:rsidRPr="00862C5D" w:rsidTr="00A050F8">
        <w:trPr>
          <w:cantSplit/>
          <w:trHeight w:val="317"/>
        </w:trPr>
        <w:tc>
          <w:tcPr>
            <w:tcW w:w="2400" w:type="dxa"/>
            <w:tcBorders>
              <w:top w:val="single" w:sz="6" w:space="0" w:color="auto"/>
              <w:left w:val="single" w:sz="6" w:space="0" w:color="auto"/>
              <w:bottom w:val="single" w:sz="6" w:space="0" w:color="auto"/>
              <w:right w:val="single" w:sz="6" w:space="0" w:color="auto"/>
            </w:tcBorders>
            <w:shd w:val="clear" w:color="auto" w:fill="auto"/>
            <w:vAlign w:val="center"/>
          </w:tcPr>
          <w:p w:rsidR="00A050F8" w:rsidRPr="00862C5D" w:rsidRDefault="00A050F8" w:rsidP="00A050F8">
            <w:pPr>
              <w:pStyle w:val="CERBODY"/>
              <w:rPr>
                <w:snapToGrid w:val="0"/>
                <w:lang w:val="en-IE"/>
              </w:rPr>
            </w:pPr>
            <w:r w:rsidRPr="00862C5D">
              <w:rPr>
                <w:snapToGrid w:val="0"/>
                <w:lang w:val="en-IE"/>
              </w:rPr>
              <w:t>0</w:t>
            </w:r>
          </w:p>
        </w:tc>
        <w:tc>
          <w:tcPr>
            <w:tcW w:w="1650" w:type="dxa"/>
            <w:tcBorders>
              <w:top w:val="single" w:sz="6" w:space="0" w:color="auto"/>
              <w:left w:val="single" w:sz="6" w:space="0" w:color="auto"/>
              <w:bottom w:val="single" w:sz="6" w:space="0" w:color="auto"/>
              <w:right w:val="single" w:sz="6" w:space="0" w:color="auto"/>
            </w:tcBorders>
            <w:shd w:val="clear" w:color="auto" w:fill="auto"/>
            <w:vAlign w:val="center"/>
          </w:tcPr>
          <w:p w:rsidR="00A050F8" w:rsidRPr="00862C5D" w:rsidRDefault="00A050F8" w:rsidP="00A050F8">
            <w:pPr>
              <w:pStyle w:val="CERBODY"/>
              <w:rPr>
                <w:snapToGrid w:val="0"/>
                <w:lang w:val="en-IE"/>
              </w:rPr>
            </w:pPr>
            <w:r w:rsidRPr="00862C5D">
              <w:rPr>
                <w:snapToGrid w:val="0"/>
                <w:lang w:val="en-IE"/>
              </w:rPr>
              <w:t>SYNC</w:t>
            </w: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rsidR="00A050F8" w:rsidRPr="00862C5D" w:rsidRDefault="00A050F8" w:rsidP="00A050F8">
            <w:pPr>
              <w:pStyle w:val="CERBODY"/>
              <w:rPr>
                <w:snapToGrid w:val="0"/>
                <w:lang w:val="en-IE"/>
              </w:rPr>
            </w:pPr>
            <w:r w:rsidRPr="00862C5D">
              <w:rPr>
                <w:snapToGrid w:val="0"/>
                <w:lang w:val="en-IE"/>
              </w:rPr>
              <w:t>Null</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tcPr>
          <w:p w:rsidR="00A050F8" w:rsidRPr="00862C5D" w:rsidRDefault="00A050F8" w:rsidP="002C7600">
            <w:pPr>
              <w:pStyle w:val="CERBODY"/>
              <w:rPr>
                <w:snapToGrid w:val="0"/>
                <w:lang w:val="en-IE"/>
              </w:rPr>
            </w:pPr>
            <w:r w:rsidRPr="00862C5D">
              <w:rPr>
                <w:snapToGrid w:val="0"/>
                <w:lang w:val="en-IE"/>
              </w:rPr>
              <w:t xml:space="preserve">Set Target Instruction Level of accompanying Dispatch Instruction having Instruction Code MWOF to </w:t>
            </w:r>
            <w:r w:rsidR="002C7600" w:rsidRPr="00862C5D">
              <w:rPr>
                <w:lang w:val="en-IE"/>
              </w:rPr>
              <w:t xml:space="preserve">Registered </w:t>
            </w:r>
            <w:r w:rsidRPr="00862C5D">
              <w:rPr>
                <w:snapToGrid w:val="0"/>
                <w:lang w:val="en-IE"/>
              </w:rPr>
              <w:t>Minimum Stable Generation.</w:t>
            </w:r>
          </w:p>
        </w:tc>
      </w:tr>
      <w:tr w:rsidR="00A050F8" w:rsidRPr="00862C5D" w:rsidTr="00A050F8">
        <w:trPr>
          <w:cantSplit/>
          <w:trHeight w:val="317"/>
        </w:trPr>
        <w:tc>
          <w:tcPr>
            <w:tcW w:w="2400" w:type="dxa"/>
            <w:tcBorders>
              <w:top w:val="single" w:sz="6" w:space="0" w:color="auto"/>
              <w:left w:val="single" w:sz="6" w:space="0" w:color="auto"/>
              <w:bottom w:val="single" w:sz="6" w:space="0" w:color="auto"/>
              <w:right w:val="single" w:sz="6" w:space="0" w:color="auto"/>
            </w:tcBorders>
            <w:shd w:val="clear" w:color="auto" w:fill="auto"/>
            <w:vAlign w:val="center"/>
          </w:tcPr>
          <w:p w:rsidR="00A050F8" w:rsidRPr="00862C5D" w:rsidRDefault="00A050F8" w:rsidP="00A050F8">
            <w:pPr>
              <w:pStyle w:val="CERBODY"/>
              <w:rPr>
                <w:snapToGrid w:val="0"/>
                <w:lang w:val="en-IE"/>
              </w:rPr>
            </w:pPr>
            <w:r w:rsidRPr="00862C5D">
              <w:rPr>
                <w:snapToGrid w:val="0"/>
                <w:lang w:val="en-IE"/>
              </w:rPr>
              <w:t>0</w:t>
            </w:r>
          </w:p>
        </w:tc>
        <w:tc>
          <w:tcPr>
            <w:tcW w:w="1650" w:type="dxa"/>
            <w:tcBorders>
              <w:top w:val="single" w:sz="6" w:space="0" w:color="auto"/>
              <w:left w:val="single" w:sz="6" w:space="0" w:color="auto"/>
              <w:bottom w:val="single" w:sz="6" w:space="0" w:color="auto"/>
              <w:right w:val="single" w:sz="6" w:space="0" w:color="auto"/>
            </w:tcBorders>
            <w:shd w:val="clear" w:color="auto" w:fill="auto"/>
            <w:vAlign w:val="center"/>
          </w:tcPr>
          <w:p w:rsidR="00A050F8" w:rsidRPr="00862C5D" w:rsidRDefault="00A050F8" w:rsidP="00A050F8">
            <w:pPr>
              <w:pStyle w:val="CERBODY"/>
              <w:rPr>
                <w:snapToGrid w:val="0"/>
                <w:lang w:val="en-IE"/>
              </w:rPr>
            </w:pPr>
            <w:r w:rsidRPr="00862C5D">
              <w:rPr>
                <w:snapToGrid w:val="0"/>
                <w:lang w:val="en-IE"/>
              </w:rPr>
              <w:t>SYNC</w:t>
            </w: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rsidR="00A050F8" w:rsidRPr="00862C5D" w:rsidRDefault="00A050F8" w:rsidP="002C7600">
            <w:pPr>
              <w:pStyle w:val="CERBODY"/>
              <w:rPr>
                <w:snapToGrid w:val="0"/>
                <w:lang w:val="en-IE"/>
              </w:rPr>
            </w:pPr>
            <w:r w:rsidRPr="00862C5D">
              <w:rPr>
                <w:snapToGrid w:val="0"/>
                <w:lang w:val="en-IE"/>
              </w:rPr>
              <w:t xml:space="preserve">&lt; </w:t>
            </w:r>
            <w:r w:rsidR="002C7600" w:rsidRPr="00862C5D">
              <w:rPr>
                <w:lang w:val="en-IE"/>
              </w:rPr>
              <w:t xml:space="preserve">Registered </w:t>
            </w:r>
            <w:r w:rsidRPr="00862C5D">
              <w:rPr>
                <w:snapToGrid w:val="0"/>
                <w:lang w:val="en-IE"/>
              </w:rPr>
              <w:t>Minimum Stable Generation</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tcPr>
          <w:p w:rsidR="00A050F8" w:rsidRPr="00862C5D" w:rsidRDefault="00A050F8" w:rsidP="002C7600">
            <w:pPr>
              <w:pStyle w:val="CERBODY"/>
              <w:rPr>
                <w:snapToGrid w:val="0"/>
                <w:lang w:val="en-IE"/>
              </w:rPr>
            </w:pPr>
            <w:r w:rsidRPr="00862C5D">
              <w:rPr>
                <w:snapToGrid w:val="0"/>
                <w:lang w:val="en-IE"/>
              </w:rPr>
              <w:t xml:space="preserve">Set Target Instruction Level of accompanying Dispatch Instruction having Instruction Code MWOF to </w:t>
            </w:r>
            <w:r w:rsidR="002C7600" w:rsidRPr="00862C5D">
              <w:rPr>
                <w:lang w:val="en-IE"/>
              </w:rPr>
              <w:t xml:space="preserve">Registered </w:t>
            </w:r>
            <w:r w:rsidRPr="00862C5D">
              <w:rPr>
                <w:snapToGrid w:val="0"/>
                <w:lang w:val="en-IE"/>
              </w:rPr>
              <w:t>Minimum Stable Generation.</w:t>
            </w:r>
          </w:p>
        </w:tc>
      </w:tr>
      <w:tr w:rsidR="00A050F8" w:rsidRPr="00862C5D" w:rsidTr="00A050F8">
        <w:trPr>
          <w:cantSplit/>
          <w:trHeight w:val="317"/>
        </w:trPr>
        <w:tc>
          <w:tcPr>
            <w:tcW w:w="2400" w:type="dxa"/>
            <w:tcBorders>
              <w:top w:val="single" w:sz="6" w:space="0" w:color="auto"/>
              <w:left w:val="single" w:sz="6" w:space="0" w:color="auto"/>
              <w:bottom w:val="single" w:sz="6" w:space="0" w:color="auto"/>
              <w:right w:val="single" w:sz="6" w:space="0" w:color="auto"/>
            </w:tcBorders>
            <w:shd w:val="clear" w:color="auto" w:fill="auto"/>
            <w:vAlign w:val="center"/>
          </w:tcPr>
          <w:p w:rsidR="00A050F8" w:rsidRPr="00862C5D" w:rsidRDefault="00A050F8" w:rsidP="00A050F8">
            <w:pPr>
              <w:pStyle w:val="CERBODY"/>
              <w:rPr>
                <w:snapToGrid w:val="0"/>
                <w:lang w:val="en-IE"/>
              </w:rPr>
            </w:pPr>
            <w:r w:rsidRPr="00862C5D">
              <w:rPr>
                <w:snapToGrid w:val="0"/>
                <w:lang w:val="en-IE"/>
              </w:rPr>
              <w:t>0</w:t>
            </w:r>
          </w:p>
        </w:tc>
        <w:tc>
          <w:tcPr>
            <w:tcW w:w="1650" w:type="dxa"/>
            <w:tcBorders>
              <w:top w:val="single" w:sz="6" w:space="0" w:color="auto"/>
              <w:left w:val="single" w:sz="6" w:space="0" w:color="auto"/>
              <w:bottom w:val="single" w:sz="6" w:space="0" w:color="auto"/>
              <w:right w:val="single" w:sz="6" w:space="0" w:color="auto"/>
            </w:tcBorders>
            <w:shd w:val="clear" w:color="auto" w:fill="auto"/>
            <w:vAlign w:val="center"/>
          </w:tcPr>
          <w:p w:rsidR="00A050F8" w:rsidRPr="00862C5D" w:rsidRDefault="00A050F8" w:rsidP="00A050F8">
            <w:pPr>
              <w:pStyle w:val="CERBODY"/>
              <w:rPr>
                <w:snapToGrid w:val="0"/>
                <w:lang w:val="en-IE"/>
              </w:rPr>
            </w:pPr>
            <w:r w:rsidRPr="00862C5D">
              <w:rPr>
                <w:snapToGrid w:val="0"/>
                <w:lang w:val="en-IE"/>
              </w:rPr>
              <w:t>MWOF</w:t>
            </w: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rsidR="00A050F8" w:rsidRPr="00862C5D" w:rsidRDefault="00A050F8" w:rsidP="00A050F8">
            <w:pPr>
              <w:pStyle w:val="CERBODY"/>
              <w:rPr>
                <w:snapToGrid w:val="0"/>
                <w:lang w:val="en-IE"/>
              </w:rPr>
            </w:pPr>
            <w:r w:rsidRPr="00862C5D">
              <w:rPr>
                <w:snapToGrid w:val="0"/>
                <w:lang w:val="en-IE"/>
              </w:rPr>
              <w:t>0</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tcPr>
          <w:p w:rsidR="00A050F8" w:rsidRPr="00862C5D" w:rsidRDefault="00A050F8" w:rsidP="00A050F8">
            <w:pPr>
              <w:pStyle w:val="CERBODY"/>
              <w:rPr>
                <w:snapToGrid w:val="0"/>
                <w:lang w:val="en-IE"/>
              </w:rPr>
            </w:pPr>
            <w:r w:rsidRPr="00862C5D">
              <w:rPr>
                <w:snapToGrid w:val="0"/>
                <w:lang w:val="en-IE"/>
              </w:rPr>
              <w:t>Ignore Dispatch Instruction.</w:t>
            </w:r>
          </w:p>
        </w:tc>
      </w:tr>
      <w:tr w:rsidR="00A050F8" w:rsidRPr="00862C5D" w:rsidTr="00A050F8">
        <w:trPr>
          <w:cantSplit/>
          <w:trHeight w:val="317"/>
        </w:trPr>
        <w:tc>
          <w:tcPr>
            <w:tcW w:w="2400" w:type="dxa"/>
            <w:tcBorders>
              <w:top w:val="single" w:sz="6" w:space="0" w:color="auto"/>
              <w:left w:val="single" w:sz="6" w:space="0" w:color="auto"/>
              <w:bottom w:val="single" w:sz="6" w:space="0" w:color="auto"/>
              <w:right w:val="single" w:sz="6" w:space="0" w:color="auto"/>
            </w:tcBorders>
            <w:shd w:val="clear" w:color="auto" w:fill="auto"/>
            <w:vAlign w:val="center"/>
          </w:tcPr>
          <w:p w:rsidR="00A050F8" w:rsidRPr="00862C5D" w:rsidRDefault="00A050F8" w:rsidP="00A050F8">
            <w:pPr>
              <w:pStyle w:val="CERBODY"/>
              <w:rPr>
                <w:snapToGrid w:val="0"/>
                <w:lang w:val="en-IE"/>
              </w:rPr>
            </w:pPr>
            <w:r w:rsidRPr="00862C5D">
              <w:rPr>
                <w:snapToGrid w:val="0"/>
                <w:lang w:val="en-IE"/>
              </w:rPr>
              <w:t>0</w:t>
            </w:r>
          </w:p>
        </w:tc>
        <w:tc>
          <w:tcPr>
            <w:tcW w:w="1650" w:type="dxa"/>
            <w:tcBorders>
              <w:top w:val="single" w:sz="6" w:space="0" w:color="auto"/>
              <w:left w:val="single" w:sz="6" w:space="0" w:color="auto"/>
              <w:bottom w:val="single" w:sz="6" w:space="0" w:color="auto"/>
              <w:right w:val="single" w:sz="6" w:space="0" w:color="auto"/>
            </w:tcBorders>
            <w:shd w:val="clear" w:color="auto" w:fill="auto"/>
            <w:vAlign w:val="center"/>
          </w:tcPr>
          <w:p w:rsidR="00A050F8" w:rsidRPr="00862C5D" w:rsidRDefault="00A050F8" w:rsidP="00A050F8">
            <w:pPr>
              <w:pStyle w:val="CERBODY"/>
              <w:rPr>
                <w:snapToGrid w:val="0"/>
                <w:lang w:val="en-IE"/>
              </w:rPr>
            </w:pPr>
            <w:r w:rsidRPr="00862C5D">
              <w:rPr>
                <w:snapToGrid w:val="0"/>
                <w:lang w:val="en-IE"/>
              </w:rPr>
              <w:t>MWOF</w:t>
            </w: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rsidR="00A050F8" w:rsidRPr="00862C5D" w:rsidRDefault="00A050F8" w:rsidP="00A050F8">
            <w:pPr>
              <w:pStyle w:val="CERBODY"/>
              <w:rPr>
                <w:snapToGrid w:val="0"/>
                <w:lang w:val="en-IE"/>
              </w:rPr>
            </w:pPr>
            <w:r w:rsidRPr="00862C5D">
              <w:rPr>
                <w:snapToGrid w:val="0"/>
                <w:lang w:val="en-IE"/>
              </w:rPr>
              <w:t>&gt; 0</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tcPr>
          <w:p w:rsidR="00A050F8" w:rsidRPr="00862C5D" w:rsidRDefault="00A050F8" w:rsidP="00A050F8">
            <w:pPr>
              <w:pStyle w:val="CERBODY"/>
              <w:rPr>
                <w:snapToGrid w:val="0"/>
                <w:lang w:val="en-IE"/>
              </w:rPr>
            </w:pPr>
            <w:r w:rsidRPr="00862C5D">
              <w:rPr>
                <w:snapToGrid w:val="0"/>
                <w:lang w:val="en-IE"/>
              </w:rPr>
              <w:t>Use Cold Start Up Operating Characteristics.</w:t>
            </w:r>
          </w:p>
        </w:tc>
      </w:tr>
      <w:tr w:rsidR="00A050F8" w:rsidRPr="00862C5D" w:rsidTr="00A050F8">
        <w:trPr>
          <w:cantSplit/>
          <w:trHeight w:val="317"/>
        </w:trPr>
        <w:tc>
          <w:tcPr>
            <w:tcW w:w="2400" w:type="dxa"/>
            <w:tcBorders>
              <w:top w:val="single" w:sz="6" w:space="0" w:color="auto"/>
              <w:left w:val="single" w:sz="6" w:space="0" w:color="auto"/>
              <w:bottom w:val="single" w:sz="6" w:space="0" w:color="auto"/>
              <w:right w:val="single" w:sz="6" w:space="0" w:color="auto"/>
            </w:tcBorders>
            <w:shd w:val="clear" w:color="auto" w:fill="auto"/>
            <w:vAlign w:val="center"/>
          </w:tcPr>
          <w:p w:rsidR="00A050F8" w:rsidRPr="00862C5D" w:rsidRDefault="00A050F8" w:rsidP="00A050F8">
            <w:pPr>
              <w:pStyle w:val="CERBODY"/>
              <w:rPr>
                <w:snapToGrid w:val="0"/>
                <w:lang w:val="en-IE"/>
              </w:rPr>
            </w:pPr>
            <w:r w:rsidRPr="00862C5D">
              <w:rPr>
                <w:snapToGrid w:val="0"/>
                <w:lang w:val="en-IE"/>
              </w:rPr>
              <w:t>0</w:t>
            </w:r>
          </w:p>
        </w:tc>
        <w:tc>
          <w:tcPr>
            <w:tcW w:w="1650" w:type="dxa"/>
            <w:tcBorders>
              <w:top w:val="single" w:sz="6" w:space="0" w:color="auto"/>
              <w:left w:val="single" w:sz="6" w:space="0" w:color="auto"/>
              <w:bottom w:val="single" w:sz="6" w:space="0" w:color="auto"/>
              <w:right w:val="single" w:sz="6" w:space="0" w:color="auto"/>
            </w:tcBorders>
            <w:shd w:val="clear" w:color="auto" w:fill="auto"/>
            <w:vAlign w:val="center"/>
          </w:tcPr>
          <w:p w:rsidR="00A050F8" w:rsidRPr="00862C5D" w:rsidRDefault="00A050F8" w:rsidP="00A050F8">
            <w:pPr>
              <w:pStyle w:val="CERBODY"/>
              <w:rPr>
                <w:snapToGrid w:val="0"/>
                <w:lang w:val="en-IE"/>
              </w:rPr>
            </w:pPr>
            <w:r w:rsidRPr="00862C5D">
              <w:rPr>
                <w:snapToGrid w:val="0"/>
                <w:lang w:val="en-IE"/>
              </w:rPr>
              <w:t>DESY</w:t>
            </w: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rsidR="00A050F8" w:rsidRPr="00862C5D" w:rsidRDefault="00A050F8" w:rsidP="00A050F8">
            <w:pPr>
              <w:pStyle w:val="CERBODY"/>
              <w:rPr>
                <w:snapToGrid w:val="0"/>
                <w:lang w:val="en-IE"/>
              </w:rPr>
            </w:pP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tcPr>
          <w:p w:rsidR="00A050F8" w:rsidRPr="00862C5D" w:rsidRDefault="00A050F8" w:rsidP="00A050F8">
            <w:pPr>
              <w:pStyle w:val="CERBODY"/>
              <w:rPr>
                <w:snapToGrid w:val="0"/>
                <w:lang w:val="en-IE"/>
              </w:rPr>
            </w:pPr>
            <w:r w:rsidRPr="00862C5D">
              <w:rPr>
                <w:snapToGrid w:val="0"/>
                <w:lang w:val="en-IE"/>
              </w:rPr>
              <w:t>Ignore Dispatch Instruction.</w:t>
            </w:r>
          </w:p>
        </w:tc>
      </w:tr>
      <w:tr w:rsidR="00A050F8" w:rsidRPr="00862C5D" w:rsidTr="00A050F8">
        <w:trPr>
          <w:cantSplit/>
          <w:trHeight w:val="317"/>
        </w:trPr>
        <w:tc>
          <w:tcPr>
            <w:tcW w:w="2400" w:type="dxa"/>
            <w:tcBorders>
              <w:top w:val="single" w:sz="6" w:space="0" w:color="auto"/>
              <w:left w:val="single" w:sz="6" w:space="0" w:color="auto"/>
              <w:bottom w:val="single" w:sz="6" w:space="0" w:color="auto"/>
              <w:right w:val="single" w:sz="6" w:space="0" w:color="auto"/>
            </w:tcBorders>
            <w:shd w:val="clear" w:color="auto" w:fill="auto"/>
            <w:vAlign w:val="center"/>
          </w:tcPr>
          <w:p w:rsidR="00A050F8" w:rsidRPr="00862C5D" w:rsidRDefault="00A050F8" w:rsidP="00A050F8">
            <w:pPr>
              <w:pStyle w:val="CERBODY"/>
              <w:rPr>
                <w:snapToGrid w:val="0"/>
                <w:lang w:val="en-IE"/>
              </w:rPr>
            </w:pPr>
            <w:r w:rsidRPr="00862C5D">
              <w:rPr>
                <w:snapToGrid w:val="0"/>
                <w:lang w:val="en-IE"/>
              </w:rPr>
              <w:t>&gt;0</w:t>
            </w:r>
          </w:p>
        </w:tc>
        <w:tc>
          <w:tcPr>
            <w:tcW w:w="1650" w:type="dxa"/>
            <w:tcBorders>
              <w:top w:val="single" w:sz="6" w:space="0" w:color="auto"/>
              <w:left w:val="single" w:sz="6" w:space="0" w:color="auto"/>
              <w:bottom w:val="single" w:sz="6" w:space="0" w:color="auto"/>
              <w:right w:val="single" w:sz="6" w:space="0" w:color="auto"/>
            </w:tcBorders>
            <w:shd w:val="clear" w:color="auto" w:fill="auto"/>
            <w:vAlign w:val="center"/>
          </w:tcPr>
          <w:p w:rsidR="00A050F8" w:rsidRPr="00862C5D" w:rsidRDefault="00A050F8" w:rsidP="00A050F8">
            <w:pPr>
              <w:pStyle w:val="CERBODY"/>
              <w:rPr>
                <w:snapToGrid w:val="0"/>
                <w:lang w:val="en-IE"/>
              </w:rPr>
            </w:pPr>
            <w:r w:rsidRPr="00862C5D">
              <w:rPr>
                <w:snapToGrid w:val="0"/>
                <w:lang w:val="en-IE"/>
              </w:rPr>
              <w:t>SYNC</w:t>
            </w: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rsidR="00A050F8" w:rsidRPr="00862C5D" w:rsidRDefault="00A050F8" w:rsidP="00A050F8">
            <w:pPr>
              <w:pStyle w:val="CERBODY"/>
              <w:rPr>
                <w:snapToGrid w:val="0"/>
                <w:lang w:val="en-IE"/>
              </w:rPr>
            </w:pP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tcPr>
          <w:p w:rsidR="00A050F8" w:rsidRPr="00862C5D" w:rsidRDefault="00A050F8" w:rsidP="00A050F8">
            <w:pPr>
              <w:pStyle w:val="CERBODY"/>
              <w:rPr>
                <w:snapToGrid w:val="0"/>
                <w:lang w:val="en-IE"/>
              </w:rPr>
            </w:pPr>
            <w:r w:rsidRPr="00862C5D">
              <w:rPr>
                <w:snapToGrid w:val="0"/>
                <w:lang w:val="en-IE"/>
              </w:rPr>
              <w:t>Ignore Dispatch Instruction.</w:t>
            </w:r>
          </w:p>
        </w:tc>
      </w:tr>
      <w:tr w:rsidR="00A050F8" w:rsidRPr="00862C5D" w:rsidTr="00A050F8">
        <w:trPr>
          <w:cantSplit/>
          <w:trHeight w:val="317"/>
        </w:trPr>
        <w:tc>
          <w:tcPr>
            <w:tcW w:w="2400" w:type="dxa"/>
            <w:tcBorders>
              <w:top w:val="single" w:sz="6" w:space="0" w:color="auto"/>
              <w:left w:val="single" w:sz="6" w:space="0" w:color="auto"/>
              <w:bottom w:val="single" w:sz="6" w:space="0" w:color="auto"/>
              <w:right w:val="single" w:sz="6" w:space="0" w:color="auto"/>
            </w:tcBorders>
            <w:shd w:val="clear" w:color="auto" w:fill="auto"/>
            <w:vAlign w:val="center"/>
          </w:tcPr>
          <w:p w:rsidR="00A050F8" w:rsidRPr="00862C5D" w:rsidRDefault="00A050F8" w:rsidP="00A050F8">
            <w:pPr>
              <w:pStyle w:val="CERBODY"/>
              <w:rPr>
                <w:snapToGrid w:val="0"/>
                <w:lang w:val="en-IE"/>
              </w:rPr>
            </w:pPr>
            <w:r w:rsidRPr="00862C5D">
              <w:rPr>
                <w:snapToGrid w:val="0"/>
                <w:lang w:val="en-IE"/>
              </w:rPr>
              <w:t>&gt;0</w:t>
            </w:r>
          </w:p>
        </w:tc>
        <w:tc>
          <w:tcPr>
            <w:tcW w:w="1650" w:type="dxa"/>
            <w:tcBorders>
              <w:top w:val="single" w:sz="6" w:space="0" w:color="auto"/>
              <w:left w:val="single" w:sz="6" w:space="0" w:color="auto"/>
              <w:bottom w:val="single" w:sz="6" w:space="0" w:color="auto"/>
              <w:right w:val="single" w:sz="6" w:space="0" w:color="auto"/>
            </w:tcBorders>
            <w:shd w:val="clear" w:color="auto" w:fill="auto"/>
            <w:vAlign w:val="center"/>
          </w:tcPr>
          <w:p w:rsidR="00A050F8" w:rsidRPr="00862C5D" w:rsidRDefault="00A050F8" w:rsidP="00A050F8">
            <w:pPr>
              <w:pStyle w:val="CERBODY"/>
              <w:rPr>
                <w:snapToGrid w:val="0"/>
                <w:lang w:val="en-IE"/>
              </w:rPr>
            </w:pPr>
            <w:r w:rsidRPr="00862C5D">
              <w:rPr>
                <w:snapToGrid w:val="0"/>
                <w:lang w:val="en-IE"/>
              </w:rPr>
              <w:t>MWOF</w:t>
            </w: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rsidR="00A050F8" w:rsidRPr="00862C5D" w:rsidRDefault="00A050F8" w:rsidP="00A050F8">
            <w:pPr>
              <w:pStyle w:val="CERBODY"/>
              <w:rPr>
                <w:snapToGrid w:val="0"/>
                <w:lang w:val="en-IE"/>
              </w:rPr>
            </w:pPr>
            <w:r w:rsidRPr="00862C5D">
              <w:rPr>
                <w:snapToGrid w:val="0"/>
                <w:lang w:val="en-IE"/>
              </w:rPr>
              <w:t>0</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tcPr>
          <w:p w:rsidR="00A050F8" w:rsidRPr="00862C5D" w:rsidRDefault="00A050F8" w:rsidP="00A050F8">
            <w:pPr>
              <w:pStyle w:val="CERBODY"/>
              <w:rPr>
                <w:snapToGrid w:val="0"/>
                <w:lang w:val="en-IE"/>
              </w:rPr>
            </w:pPr>
            <w:r w:rsidRPr="00862C5D">
              <w:rPr>
                <w:snapToGrid w:val="0"/>
                <w:lang w:val="en-IE"/>
              </w:rPr>
              <w:t>Profile to zero.</w:t>
            </w:r>
          </w:p>
        </w:tc>
      </w:tr>
      <w:tr w:rsidR="00A050F8" w:rsidRPr="00862C5D" w:rsidTr="00A050F8">
        <w:trPr>
          <w:cantSplit/>
          <w:trHeight w:val="317"/>
        </w:trPr>
        <w:tc>
          <w:tcPr>
            <w:tcW w:w="2400" w:type="dxa"/>
            <w:tcBorders>
              <w:top w:val="single" w:sz="6" w:space="0" w:color="auto"/>
              <w:left w:val="single" w:sz="6" w:space="0" w:color="auto"/>
              <w:bottom w:val="single" w:sz="6" w:space="0" w:color="auto"/>
              <w:right w:val="single" w:sz="6" w:space="0" w:color="auto"/>
            </w:tcBorders>
            <w:shd w:val="clear" w:color="auto" w:fill="auto"/>
            <w:vAlign w:val="center"/>
          </w:tcPr>
          <w:p w:rsidR="00A050F8" w:rsidRPr="00862C5D" w:rsidRDefault="00A050F8" w:rsidP="00A050F8">
            <w:pPr>
              <w:pStyle w:val="CERBODY"/>
              <w:rPr>
                <w:snapToGrid w:val="0"/>
                <w:lang w:val="en-IE"/>
              </w:rPr>
            </w:pPr>
            <w:r w:rsidRPr="00862C5D">
              <w:rPr>
                <w:snapToGrid w:val="0"/>
                <w:lang w:val="en-IE"/>
              </w:rPr>
              <w:t>&gt;0</w:t>
            </w:r>
          </w:p>
        </w:tc>
        <w:tc>
          <w:tcPr>
            <w:tcW w:w="1650" w:type="dxa"/>
            <w:tcBorders>
              <w:top w:val="single" w:sz="6" w:space="0" w:color="auto"/>
              <w:left w:val="single" w:sz="6" w:space="0" w:color="auto"/>
              <w:bottom w:val="single" w:sz="6" w:space="0" w:color="auto"/>
              <w:right w:val="single" w:sz="6" w:space="0" w:color="auto"/>
            </w:tcBorders>
            <w:shd w:val="clear" w:color="auto" w:fill="auto"/>
            <w:vAlign w:val="center"/>
          </w:tcPr>
          <w:p w:rsidR="00A050F8" w:rsidRPr="00862C5D" w:rsidRDefault="00A050F8" w:rsidP="00A050F8">
            <w:pPr>
              <w:pStyle w:val="CERBODY"/>
              <w:rPr>
                <w:snapToGrid w:val="0"/>
                <w:lang w:val="en-IE"/>
              </w:rPr>
            </w:pPr>
            <w:r w:rsidRPr="00862C5D">
              <w:rPr>
                <w:snapToGrid w:val="0"/>
                <w:lang w:val="en-IE"/>
              </w:rPr>
              <w:t>DESY</w:t>
            </w: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rsidR="00A050F8" w:rsidRPr="00862C5D" w:rsidRDefault="00A050F8" w:rsidP="00A050F8">
            <w:pPr>
              <w:pStyle w:val="CERBODY"/>
              <w:rPr>
                <w:snapToGrid w:val="0"/>
                <w:lang w:val="en-IE"/>
              </w:rPr>
            </w:pPr>
            <w:r w:rsidRPr="00862C5D">
              <w:rPr>
                <w:snapToGrid w:val="0"/>
                <w:lang w:val="en-IE"/>
              </w:rPr>
              <w:t>&gt;0</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tcPr>
          <w:p w:rsidR="00A050F8" w:rsidRPr="00862C5D" w:rsidRDefault="00A050F8" w:rsidP="00A050F8">
            <w:pPr>
              <w:pStyle w:val="CERBODY"/>
              <w:rPr>
                <w:snapToGrid w:val="0"/>
                <w:lang w:val="en-IE"/>
              </w:rPr>
            </w:pPr>
            <w:r w:rsidRPr="00862C5D">
              <w:rPr>
                <w:snapToGrid w:val="0"/>
                <w:lang w:val="en-IE"/>
              </w:rPr>
              <w:t>Profile to MWOF(0).</w:t>
            </w:r>
          </w:p>
        </w:tc>
      </w:tr>
      <w:tr w:rsidR="00A050F8" w:rsidRPr="00862C5D" w:rsidTr="00A050F8">
        <w:trPr>
          <w:cantSplit/>
          <w:trHeight w:val="317"/>
        </w:trPr>
        <w:tc>
          <w:tcPr>
            <w:tcW w:w="2400" w:type="dxa"/>
            <w:tcBorders>
              <w:top w:val="single" w:sz="6" w:space="0" w:color="auto"/>
              <w:left w:val="single" w:sz="6" w:space="0" w:color="auto"/>
              <w:bottom w:val="single" w:sz="6" w:space="0" w:color="auto"/>
              <w:right w:val="single" w:sz="6" w:space="0" w:color="auto"/>
            </w:tcBorders>
            <w:shd w:val="clear" w:color="auto" w:fill="auto"/>
            <w:vAlign w:val="center"/>
          </w:tcPr>
          <w:p w:rsidR="00A050F8" w:rsidRPr="00862C5D" w:rsidRDefault="00A050F8" w:rsidP="00A050F8">
            <w:pPr>
              <w:pStyle w:val="CERBODY"/>
              <w:rPr>
                <w:snapToGrid w:val="0"/>
                <w:lang w:val="en-IE"/>
              </w:rPr>
            </w:pPr>
            <w:r w:rsidRPr="00862C5D">
              <w:rPr>
                <w:snapToGrid w:val="0"/>
                <w:lang w:val="en-IE"/>
              </w:rPr>
              <w:t>0</w:t>
            </w:r>
          </w:p>
        </w:tc>
        <w:tc>
          <w:tcPr>
            <w:tcW w:w="1650" w:type="dxa"/>
            <w:tcBorders>
              <w:top w:val="single" w:sz="6" w:space="0" w:color="auto"/>
              <w:left w:val="single" w:sz="6" w:space="0" w:color="auto"/>
              <w:bottom w:val="single" w:sz="6" w:space="0" w:color="auto"/>
              <w:right w:val="single" w:sz="6" w:space="0" w:color="auto"/>
            </w:tcBorders>
            <w:shd w:val="clear" w:color="auto" w:fill="auto"/>
            <w:vAlign w:val="center"/>
          </w:tcPr>
          <w:p w:rsidR="00A050F8" w:rsidRPr="00862C5D" w:rsidRDefault="00A050F8" w:rsidP="00A050F8">
            <w:pPr>
              <w:pStyle w:val="CERBODY"/>
              <w:rPr>
                <w:snapToGrid w:val="0"/>
                <w:lang w:val="en-IE"/>
              </w:rPr>
            </w:pPr>
            <w:r w:rsidRPr="00862C5D">
              <w:rPr>
                <w:snapToGrid w:val="0"/>
                <w:lang w:val="en-IE"/>
              </w:rPr>
              <w:t>TRIP</w:t>
            </w: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rsidR="00A050F8" w:rsidRPr="00862C5D" w:rsidRDefault="00A050F8" w:rsidP="00A050F8">
            <w:pPr>
              <w:pStyle w:val="CERBODY"/>
              <w:rPr>
                <w:snapToGrid w:val="0"/>
                <w:lang w:val="en-IE"/>
              </w:rPr>
            </w:pP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tcPr>
          <w:p w:rsidR="00A050F8" w:rsidRPr="00862C5D" w:rsidRDefault="00A050F8" w:rsidP="00A050F8">
            <w:pPr>
              <w:pStyle w:val="CERBODY"/>
              <w:rPr>
                <w:snapToGrid w:val="0"/>
                <w:lang w:val="en-IE"/>
              </w:rPr>
            </w:pPr>
            <w:r w:rsidRPr="00862C5D">
              <w:rPr>
                <w:snapToGrid w:val="0"/>
                <w:lang w:val="en-IE"/>
              </w:rPr>
              <w:t>Ignore Dispatch Instruction.</w:t>
            </w:r>
          </w:p>
        </w:tc>
      </w:tr>
      <w:tr w:rsidR="00A050F8" w:rsidRPr="00862C5D" w:rsidTr="00A050F8">
        <w:trPr>
          <w:cantSplit/>
          <w:trHeight w:val="317"/>
        </w:trPr>
        <w:tc>
          <w:tcPr>
            <w:tcW w:w="2400" w:type="dxa"/>
            <w:tcBorders>
              <w:top w:val="single" w:sz="6" w:space="0" w:color="auto"/>
              <w:left w:val="single" w:sz="6" w:space="0" w:color="auto"/>
              <w:bottom w:val="single" w:sz="6" w:space="0" w:color="auto"/>
              <w:right w:val="single" w:sz="6" w:space="0" w:color="auto"/>
            </w:tcBorders>
            <w:shd w:val="clear" w:color="auto" w:fill="auto"/>
            <w:vAlign w:val="center"/>
          </w:tcPr>
          <w:p w:rsidR="00A050F8" w:rsidRPr="00862C5D" w:rsidRDefault="00A050F8" w:rsidP="00A050F8">
            <w:pPr>
              <w:pStyle w:val="CERBODY"/>
              <w:rPr>
                <w:snapToGrid w:val="0"/>
                <w:lang w:val="en-IE"/>
              </w:rPr>
            </w:pPr>
            <w:r w:rsidRPr="00862C5D">
              <w:rPr>
                <w:snapToGrid w:val="0"/>
                <w:lang w:val="en-IE"/>
              </w:rPr>
              <w:t>Any</w:t>
            </w:r>
          </w:p>
        </w:tc>
        <w:tc>
          <w:tcPr>
            <w:tcW w:w="1650" w:type="dxa"/>
            <w:tcBorders>
              <w:top w:val="single" w:sz="6" w:space="0" w:color="auto"/>
              <w:left w:val="single" w:sz="6" w:space="0" w:color="auto"/>
              <w:bottom w:val="single" w:sz="6" w:space="0" w:color="auto"/>
              <w:right w:val="single" w:sz="6" w:space="0" w:color="auto"/>
            </w:tcBorders>
            <w:shd w:val="clear" w:color="auto" w:fill="auto"/>
          </w:tcPr>
          <w:p w:rsidR="00A050F8" w:rsidRPr="00862C5D" w:rsidRDefault="00A050F8" w:rsidP="00A050F8">
            <w:pPr>
              <w:pStyle w:val="CERBODY"/>
              <w:rPr>
                <w:snapToGrid w:val="0"/>
                <w:lang w:val="en-IE"/>
              </w:rPr>
            </w:pPr>
            <w:r w:rsidRPr="00862C5D">
              <w:rPr>
                <w:lang w:val="en-IE"/>
              </w:rPr>
              <w:t>PSYN</w:t>
            </w: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rsidR="00A050F8" w:rsidRPr="00862C5D" w:rsidRDefault="00A050F8" w:rsidP="00A050F8">
            <w:pPr>
              <w:pStyle w:val="CERBODY"/>
              <w:rPr>
                <w:snapToGrid w:val="0"/>
                <w:lang w:val="en-IE"/>
              </w:rPr>
            </w:pPr>
            <w:proofErr w:type="spellStart"/>
            <w:r w:rsidRPr="00862C5D">
              <w:rPr>
                <w:snapToGrid w:val="0"/>
                <w:lang w:val="en-IE"/>
              </w:rPr>
              <w:t>qFPN</w:t>
            </w:r>
            <w:r w:rsidRPr="00862C5D">
              <w:rPr>
                <w:snapToGrid w:val="0"/>
                <w:vertAlign w:val="subscript"/>
                <w:lang w:val="en-IE"/>
              </w:rPr>
              <w:t>uh</w:t>
            </w:r>
            <w:proofErr w:type="spellEnd"/>
            <w:r w:rsidRPr="00862C5D">
              <w:rPr>
                <w:snapToGrid w:val="0"/>
                <w:lang w:val="en-IE"/>
              </w:rPr>
              <w:t>(t)</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tcPr>
          <w:p w:rsidR="00A050F8" w:rsidRPr="00862C5D" w:rsidRDefault="00A050F8" w:rsidP="00A050F8">
            <w:pPr>
              <w:pStyle w:val="CERBODY"/>
              <w:rPr>
                <w:snapToGrid w:val="0"/>
                <w:lang w:val="en-IE"/>
              </w:rPr>
            </w:pPr>
            <w:r w:rsidRPr="00862C5D">
              <w:rPr>
                <w:snapToGrid w:val="0"/>
                <w:lang w:val="en-IE"/>
              </w:rPr>
              <w:t xml:space="preserve">Profile to </w:t>
            </w:r>
            <w:proofErr w:type="spellStart"/>
            <w:r w:rsidRPr="00862C5D">
              <w:rPr>
                <w:snapToGrid w:val="0"/>
                <w:lang w:val="en-IE"/>
              </w:rPr>
              <w:t>qFPN</w:t>
            </w:r>
            <w:r w:rsidRPr="00862C5D">
              <w:rPr>
                <w:snapToGrid w:val="0"/>
                <w:vertAlign w:val="subscript"/>
                <w:lang w:val="en-IE"/>
              </w:rPr>
              <w:t>uh</w:t>
            </w:r>
            <w:proofErr w:type="spellEnd"/>
            <w:r w:rsidRPr="00862C5D">
              <w:rPr>
                <w:snapToGrid w:val="0"/>
                <w:lang w:val="en-IE"/>
              </w:rPr>
              <w:t>(t)</w:t>
            </w:r>
          </w:p>
        </w:tc>
      </w:tr>
      <w:tr w:rsidR="00A050F8" w:rsidRPr="00862C5D" w:rsidTr="00A050F8">
        <w:trPr>
          <w:cantSplit/>
          <w:trHeight w:val="317"/>
        </w:trPr>
        <w:tc>
          <w:tcPr>
            <w:tcW w:w="2400" w:type="dxa"/>
            <w:tcBorders>
              <w:top w:val="single" w:sz="6" w:space="0" w:color="auto"/>
              <w:left w:val="single" w:sz="6" w:space="0" w:color="auto"/>
              <w:bottom w:val="single" w:sz="6" w:space="0" w:color="auto"/>
              <w:right w:val="single" w:sz="6" w:space="0" w:color="auto"/>
            </w:tcBorders>
            <w:shd w:val="clear" w:color="auto" w:fill="auto"/>
            <w:vAlign w:val="center"/>
          </w:tcPr>
          <w:p w:rsidR="00A050F8" w:rsidRPr="00862C5D" w:rsidRDefault="00A050F8" w:rsidP="00A050F8">
            <w:pPr>
              <w:pStyle w:val="CERBODY"/>
              <w:rPr>
                <w:snapToGrid w:val="0"/>
                <w:lang w:val="en-IE"/>
              </w:rPr>
            </w:pPr>
            <w:r w:rsidRPr="00862C5D">
              <w:rPr>
                <w:snapToGrid w:val="0"/>
                <w:lang w:val="en-IE"/>
              </w:rPr>
              <w:t>Any</w:t>
            </w:r>
          </w:p>
        </w:tc>
        <w:tc>
          <w:tcPr>
            <w:tcW w:w="1650" w:type="dxa"/>
            <w:tcBorders>
              <w:top w:val="single" w:sz="6" w:space="0" w:color="auto"/>
              <w:left w:val="single" w:sz="6" w:space="0" w:color="auto"/>
              <w:bottom w:val="single" w:sz="6" w:space="0" w:color="auto"/>
              <w:right w:val="single" w:sz="6" w:space="0" w:color="auto"/>
            </w:tcBorders>
            <w:shd w:val="clear" w:color="auto" w:fill="auto"/>
          </w:tcPr>
          <w:p w:rsidR="00A050F8" w:rsidRPr="00862C5D" w:rsidRDefault="00A050F8" w:rsidP="00A050F8">
            <w:pPr>
              <w:pStyle w:val="CERBODY"/>
              <w:rPr>
                <w:lang w:val="en-IE"/>
              </w:rPr>
            </w:pPr>
            <w:r w:rsidRPr="00862C5D">
              <w:rPr>
                <w:lang w:val="en-IE"/>
              </w:rPr>
              <w:t>PSYN</w:t>
            </w: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rsidR="00A050F8" w:rsidRPr="00862C5D" w:rsidRDefault="00A050F8" w:rsidP="00A050F8">
            <w:pPr>
              <w:pStyle w:val="CERBODY"/>
              <w:rPr>
                <w:snapToGrid w:val="0"/>
                <w:lang w:val="en-IE"/>
              </w:rPr>
            </w:pPr>
            <w:r w:rsidRPr="00862C5D">
              <w:rPr>
                <w:snapToGrid w:val="0"/>
                <w:lang w:val="en-IE"/>
              </w:rPr>
              <w:t xml:space="preserve">Null or &lt;&gt; </w:t>
            </w:r>
            <w:proofErr w:type="spellStart"/>
            <w:r w:rsidRPr="00862C5D">
              <w:rPr>
                <w:snapToGrid w:val="0"/>
                <w:lang w:val="en-IE"/>
              </w:rPr>
              <w:t>qFPN</w:t>
            </w:r>
            <w:r w:rsidRPr="00862C5D">
              <w:rPr>
                <w:snapToGrid w:val="0"/>
                <w:vertAlign w:val="subscript"/>
                <w:lang w:val="en-IE"/>
              </w:rPr>
              <w:t>uh</w:t>
            </w:r>
            <w:proofErr w:type="spellEnd"/>
            <w:r w:rsidRPr="00862C5D">
              <w:rPr>
                <w:snapToGrid w:val="0"/>
                <w:lang w:val="en-IE"/>
              </w:rPr>
              <w:t>(t)</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tcPr>
          <w:p w:rsidR="00A050F8" w:rsidRPr="00862C5D" w:rsidRDefault="00A050F8" w:rsidP="00A050F8">
            <w:pPr>
              <w:pStyle w:val="CERBODY"/>
              <w:rPr>
                <w:snapToGrid w:val="0"/>
                <w:lang w:val="en-IE"/>
              </w:rPr>
            </w:pPr>
            <w:r w:rsidRPr="00862C5D">
              <w:rPr>
                <w:snapToGrid w:val="0"/>
                <w:lang w:val="en-IE"/>
              </w:rPr>
              <w:t xml:space="preserve">Maintain </w:t>
            </w:r>
            <w:r w:rsidRPr="00862C5D">
              <w:rPr>
                <w:lang w:val="en-IE"/>
              </w:rPr>
              <w:t>the Generator Unit Output to the specified SYNC Target Instruction Level</w:t>
            </w:r>
          </w:p>
        </w:tc>
      </w:tr>
      <w:tr w:rsidR="00A050F8" w:rsidRPr="00862C5D" w:rsidTr="00A050F8">
        <w:trPr>
          <w:cantSplit/>
          <w:trHeight w:val="317"/>
        </w:trPr>
        <w:tc>
          <w:tcPr>
            <w:tcW w:w="2400" w:type="dxa"/>
            <w:tcBorders>
              <w:top w:val="single" w:sz="6" w:space="0" w:color="auto"/>
              <w:left w:val="single" w:sz="6" w:space="0" w:color="auto"/>
              <w:bottom w:val="single" w:sz="6" w:space="0" w:color="auto"/>
              <w:right w:val="single" w:sz="6" w:space="0" w:color="auto"/>
            </w:tcBorders>
            <w:shd w:val="clear" w:color="auto" w:fill="auto"/>
            <w:vAlign w:val="center"/>
          </w:tcPr>
          <w:p w:rsidR="00A050F8" w:rsidRPr="00862C5D" w:rsidRDefault="00A050F8" w:rsidP="00A050F8">
            <w:pPr>
              <w:pStyle w:val="CERBODY"/>
              <w:rPr>
                <w:snapToGrid w:val="0"/>
                <w:lang w:val="en-IE"/>
              </w:rPr>
            </w:pPr>
            <w:r w:rsidRPr="00862C5D">
              <w:rPr>
                <w:snapToGrid w:val="0"/>
                <w:lang w:val="en-IE"/>
              </w:rPr>
              <w:t>Any</w:t>
            </w:r>
          </w:p>
        </w:tc>
        <w:tc>
          <w:tcPr>
            <w:tcW w:w="1650" w:type="dxa"/>
            <w:tcBorders>
              <w:top w:val="single" w:sz="6" w:space="0" w:color="auto"/>
              <w:left w:val="single" w:sz="6" w:space="0" w:color="auto"/>
              <w:bottom w:val="single" w:sz="6" w:space="0" w:color="auto"/>
              <w:right w:val="single" w:sz="6" w:space="0" w:color="auto"/>
            </w:tcBorders>
            <w:shd w:val="clear" w:color="auto" w:fill="auto"/>
          </w:tcPr>
          <w:p w:rsidR="00A050F8" w:rsidRPr="00862C5D" w:rsidRDefault="00A050F8" w:rsidP="00A050F8">
            <w:pPr>
              <w:pStyle w:val="CERBODY"/>
              <w:rPr>
                <w:snapToGrid w:val="0"/>
                <w:lang w:val="en-IE"/>
              </w:rPr>
            </w:pPr>
            <w:r w:rsidRPr="00862C5D">
              <w:rPr>
                <w:lang w:val="en-IE"/>
              </w:rPr>
              <w:t>PMWO</w:t>
            </w: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rsidR="00A050F8" w:rsidRPr="00862C5D" w:rsidRDefault="00A050F8" w:rsidP="00A050F8">
            <w:pPr>
              <w:pStyle w:val="CERBODY"/>
              <w:rPr>
                <w:snapToGrid w:val="0"/>
                <w:lang w:val="en-IE"/>
              </w:rPr>
            </w:pPr>
            <w:proofErr w:type="spellStart"/>
            <w:r w:rsidRPr="00862C5D">
              <w:rPr>
                <w:snapToGrid w:val="0"/>
                <w:lang w:val="en-IE"/>
              </w:rPr>
              <w:t>qFPN</w:t>
            </w:r>
            <w:r w:rsidRPr="00862C5D">
              <w:rPr>
                <w:snapToGrid w:val="0"/>
                <w:vertAlign w:val="subscript"/>
                <w:lang w:val="en-IE"/>
              </w:rPr>
              <w:t>uh</w:t>
            </w:r>
            <w:proofErr w:type="spellEnd"/>
            <w:r w:rsidRPr="00862C5D">
              <w:rPr>
                <w:snapToGrid w:val="0"/>
                <w:lang w:val="en-IE"/>
              </w:rPr>
              <w:t>(t)</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tcPr>
          <w:p w:rsidR="00A050F8" w:rsidRPr="00862C5D" w:rsidRDefault="00A050F8" w:rsidP="00A050F8">
            <w:pPr>
              <w:pStyle w:val="CERBODY"/>
              <w:rPr>
                <w:snapToGrid w:val="0"/>
                <w:lang w:val="en-IE"/>
              </w:rPr>
            </w:pPr>
            <w:r w:rsidRPr="00862C5D">
              <w:rPr>
                <w:snapToGrid w:val="0"/>
                <w:lang w:val="en-IE"/>
              </w:rPr>
              <w:t xml:space="preserve">Profile to </w:t>
            </w:r>
            <w:proofErr w:type="spellStart"/>
            <w:r w:rsidRPr="00862C5D">
              <w:rPr>
                <w:snapToGrid w:val="0"/>
                <w:lang w:val="en-IE"/>
              </w:rPr>
              <w:t>qFPN</w:t>
            </w:r>
            <w:r w:rsidRPr="00862C5D">
              <w:rPr>
                <w:snapToGrid w:val="0"/>
                <w:vertAlign w:val="subscript"/>
                <w:lang w:val="en-IE"/>
              </w:rPr>
              <w:t>uh</w:t>
            </w:r>
            <w:proofErr w:type="spellEnd"/>
            <w:r w:rsidRPr="00862C5D">
              <w:rPr>
                <w:snapToGrid w:val="0"/>
                <w:lang w:val="en-IE"/>
              </w:rPr>
              <w:t>(t)</w:t>
            </w:r>
          </w:p>
        </w:tc>
      </w:tr>
      <w:tr w:rsidR="00A050F8" w:rsidRPr="00862C5D" w:rsidTr="00A050F8">
        <w:trPr>
          <w:cantSplit/>
          <w:trHeight w:val="317"/>
        </w:trPr>
        <w:tc>
          <w:tcPr>
            <w:tcW w:w="2400" w:type="dxa"/>
            <w:tcBorders>
              <w:top w:val="single" w:sz="6" w:space="0" w:color="auto"/>
              <w:left w:val="single" w:sz="6" w:space="0" w:color="auto"/>
              <w:bottom w:val="single" w:sz="6" w:space="0" w:color="auto"/>
              <w:right w:val="single" w:sz="6" w:space="0" w:color="auto"/>
            </w:tcBorders>
            <w:shd w:val="clear" w:color="auto" w:fill="auto"/>
            <w:vAlign w:val="center"/>
          </w:tcPr>
          <w:p w:rsidR="00A050F8" w:rsidRPr="00862C5D" w:rsidRDefault="00A050F8" w:rsidP="00A050F8">
            <w:pPr>
              <w:pStyle w:val="CERBODY"/>
              <w:rPr>
                <w:snapToGrid w:val="0"/>
                <w:lang w:val="en-IE"/>
              </w:rPr>
            </w:pPr>
            <w:r w:rsidRPr="00862C5D">
              <w:rPr>
                <w:snapToGrid w:val="0"/>
                <w:lang w:val="en-IE"/>
              </w:rPr>
              <w:t>Any</w:t>
            </w:r>
          </w:p>
        </w:tc>
        <w:tc>
          <w:tcPr>
            <w:tcW w:w="1650" w:type="dxa"/>
            <w:tcBorders>
              <w:top w:val="single" w:sz="6" w:space="0" w:color="auto"/>
              <w:left w:val="single" w:sz="6" w:space="0" w:color="auto"/>
              <w:bottom w:val="single" w:sz="6" w:space="0" w:color="auto"/>
              <w:right w:val="single" w:sz="6" w:space="0" w:color="auto"/>
            </w:tcBorders>
            <w:shd w:val="clear" w:color="auto" w:fill="auto"/>
          </w:tcPr>
          <w:p w:rsidR="00A050F8" w:rsidRPr="00862C5D" w:rsidRDefault="00A050F8" w:rsidP="00A050F8">
            <w:pPr>
              <w:pStyle w:val="CERBODY"/>
              <w:rPr>
                <w:lang w:val="en-IE"/>
              </w:rPr>
            </w:pPr>
            <w:r w:rsidRPr="00862C5D">
              <w:rPr>
                <w:lang w:val="en-IE"/>
              </w:rPr>
              <w:t>PMWO</w:t>
            </w: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rsidR="00A050F8" w:rsidRPr="00862C5D" w:rsidRDefault="00A050F8" w:rsidP="00A050F8">
            <w:pPr>
              <w:pStyle w:val="CERBODY"/>
              <w:rPr>
                <w:snapToGrid w:val="0"/>
                <w:lang w:val="en-IE"/>
              </w:rPr>
            </w:pPr>
            <w:r w:rsidRPr="00862C5D">
              <w:rPr>
                <w:snapToGrid w:val="0"/>
                <w:lang w:val="en-IE"/>
              </w:rPr>
              <w:t xml:space="preserve">Null or &lt;&gt; </w:t>
            </w:r>
            <w:proofErr w:type="spellStart"/>
            <w:r w:rsidRPr="00862C5D">
              <w:rPr>
                <w:snapToGrid w:val="0"/>
                <w:lang w:val="en-IE"/>
              </w:rPr>
              <w:t>qFPN</w:t>
            </w:r>
            <w:r w:rsidRPr="00862C5D">
              <w:rPr>
                <w:snapToGrid w:val="0"/>
                <w:vertAlign w:val="subscript"/>
                <w:lang w:val="en-IE"/>
              </w:rPr>
              <w:t>uh</w:t>
            </w:r>
            <w:proofErr w:type="spellEnd"/>
            <w:r w:rsidRPr="00862C5D">
              <w:rPr>
                <w:snapToGrid w:val="0"/>
                <w:lang w:val="en-IE"/>
              </w:rPr>
              <w:t>(t)</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tcPr>
          <w:p w:rsidR="00A050F8" w:rsidRPr="00862C5D" w:rsidRDefault="00A050F8" w:rsidP="00A050F8">
            <w:pPr>
              <w:pStyle w:val="CERBODY"/>
              <w:rPr>
                <w:snapToGrid w:val="0"/>
                <w:lang w:val="en-IE"/>
              </w:rPr>
            </w:pPr>
            <w:r w:rsidRPr="00862C5D">
              <w:rPr>
                <w:snapToGrid w:val="0"/>
                <w:lang w:val="en-IE"/>
              </w:rPr>
              <w:t xml:space="preserve">Maintain </w:t>
            </w:r>
            <w:r w:rsidRPr="00862C5D">
              <w:rPr>
                <w:lang w:val="en-IE"/>
              </w:rPr>
              <w:t>the Generator Unit Output to the specified SYNC Target Instruction Level</w:t>
            </w:r>
          </w:p>
        </w:tc>
      </w:tr>
      <w:tr w:rsidR="00A050F8" w:rsidRPr="00862C5D" w:rsidTr="00A050F8">
        <w:trPr>
          <w:cantSplit/>
          <w:trHeight w:val="317"/>
        </w:trPr>
        <w:tc>
          <w:tcPr>
            <w:tcW w:w="2400" w:type="dxa"/>
            <w:tcBorders>
              <w:top w:val="single" w:sz="6" w:space="0" w:color="auto"/>
              <w:left w:val="single" w:sz="6" w:space="0" w:color="auto"/>
              <w:bottom w:val="single" w:sz="6" w:space="0" w:color="auto"/>
              <w:right w:val="single" w:sz="6" w:space="0" w:color="auto"/>
            </w:tcBorders>
            <w:shd w:val="clear" w:color="auto" w:fill="auto"/>
            <w:vAlign w:val="center"/>
          </w:tcPr>
          <w:p w:rsidR="00A050F8" w:rsidRPr="00862C5D" w:rsidRDefault="00A050F8" w:rsidP="00A050F8">
            <w:pPr>
              <w:pStyle w:val="CERBODY"/>
              <w:rPr>
                <w:snapToGrid w:val="0"/>
                <w:lang w:val="en-IE"/>
              </w:rPr>
            </w:pPr>
            <w:r w:rsidRPr="00862C5D">
              <w:rPr>
                <w:snapToGrid w:val="0"/>
                <w:lang w:val="en-IE"/>
              </w:rPr>
              <w:lastRenderedPageBreak/>
              <w:t>Any</w:t>
            </w:r>
          </w:p>
        </w:tc>
        <w:tc>
          <w:tcPr>
            <w:tcW w:w="1650" w:type="dxa"/>
            <w:tcBorders>
              <w:top w:val="single" w:sz="6" w:space="0" w:color="auto"/>
              <w:left w:val="single" w:sz="6" w:space="0" w:color="auto"/>
              <w:bottom w:val="single" w:sz="6" w:space="0" w:color="auto"/>
              <w:right w:val="single" w:sz="6" w:space="0" w:color="auto"/>
            </w:tcBorders>
            <w:shd w:val="clear" w:color="auto" w:fill="auto"/>
          </w:tcPr>
          <w:p w:rsidR="00A050F8" w:rsidRPr="00862C5D" w:rsidRDefault="00A050F8" w:rsidP="00A050F8">
            <w:pPr>
              <w:pStyle w:val="CERBODY"/>
              <w:rPr>
                <w:snapToGrid w:val="0"/>
                <w:lang w:val="en-IE"/>
              </w:rPr>
            </w:pPr>
            <w:r w:rsidRPr="00862C5D">
              <w:rPr>
                <w:lang w:val="en-IE"/>
              </w:rPr>
              <w:t>PDES</w:t>
            </w: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rsidR="00A050F8" w:rsidRPr="00862C5D" w:rsidRDefault="00A050F8" w:rsidP="00A050F8">
            <w:pPr>
              <w:pStyle w:val="CERBODY"/>
              <w:rPr>
                <w:snapToGrid w:val="0"/>
                <w:lang w:val="en-IE"/>
              </w:rPr>
            </w:pPr>
            <w:proofErr w:type="spellStart"/>
            <w:r w:rsidRPr="00862C5D">
              <w:rPr>
                <w:snapToGrid w:val="0"/>
                <w:lang w:val="en-IE"/>
              </w:rPr>
              <w:t>qFPN</w:t>
            </w:r>
            <w:r w:rsidRPr="00862C5D">
              <w:rPr>
                <w:snapToGrid w:val="0"/>
                <w:vertAlign w:val="subscript"/>
                <w:lang w:val="en-IE"/>
              </w:rPr>
              <w:t>uh</w:t>
            </w:r>
            <w:proofErr w:type="spellEnd"/>
            <w:r w:rsidRPr="00862C5D">
              <w:rPr>
                <w:snapToGrid w:val="0"/>
                <w:lang w:val="en-IE"/>
              </w:rPr>
              <w:t>(t)</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tcPr>
          <w:p w:rsidR="00A050F8" w:rsidRPr="00862C5D" w:rsidRDefault="00A050F8" w:rsidP="00A050F8">
            <w:pPr>
              <w:pStyle w:val="CERBODY"/>
              <w:rPr>
                <w:snapToGrid w:val="0"/>
                <w:lang w:val="en-IE"/>
              </w:rPr>
            </w:pPr>
            <w:r w:rsidRPr="00862C5D">
              <w:rPr>
                <w:snapToGrid w:val="0"/>
                <w:lang w:val="en-IE"/>
              </w:rPr>
              <w:t xml:space="preserve">Profile to </w:t>
            </w:r>
            <w:proofErr w:type="spellStart"/>
            <w:r w:rsidRPr="00862C5D">
              <w:rPr>
                <w:snapToGrid w:val="0"/>
                <w:lang w:val="en-IE"/>
              </w:rPr>
              <w:t>qFPN</w:t>
            </w:r>
            <w:r w:rsidRPr="00862C5D">
              <w:rPr>
                <w:snapToGrid w:val="0"/>
                <w:vertAlign w:val="subscript"/>
                <w:lang w:val="en-IE"/>
              </w:rPr>
              <w:t>uh</w:t>
            </w:r>
            <w:proofErr w:type="spellEnd"/>
            <w:r w:rsidRPr="00862C5D">
              <w:rPr>
                <w:snapToGrid w:val="0"/>
                <w:lang w:val="en-IE"/>
              </w:rPr>
              <w:t>(t)</w:t>
            </w:r>
          </w:p>
        </w:tc>
      </w:tr>
      <w:tr w:rsidR="00A050F8" w:rsidRPr="00862C5D" w:rsidTr="00A050F8">
        <w:trPr>
          <w:cantSplit/>
          <w:trHeight w:val="317"/>
        </w:trPr>
        <w:tc>
          <w:tcPr>
            <w:tcW w:w="2400" w:type="dxa"/>
            <w:tcBorders>
              <w:top w:val="single" w:sz="6" w:space="0" w:color="auto"/>
              <w:left w:val="single" w:sz="6" w:space="0" w:color="auto"/>
              <w:bottom w:val="single" w:sz="6" w:space="0" w:color="auto"/>
              <w:right w:val="single" w:sz="6" w:space="0" w:color="auto"/>
            </w:tcBorders>
            <w:shd w:val="clear" w:color="auto" w:fill="auto"/>
            <w:vAlign w:val="center"/>
          </w:tcPr>
          <w:p w:rsidR="00A050F8" w:rsidRPr="00862C5D" w:rsidRDefault="00A050F8" w:rsidP="00A050F8">
            <w:pPr>
              <w:pStyle w:val="CERBODY"/>
              <w:rPr>
                <w:snapToGrid w:val="0"/>
                <w:lang w:val="en-IE"/>
              </w:rPr>
            </w:pPr>
            <w:r w:rsidRPr="00862C5D">
              <w:rPr>
                <w:snapToGrid w:val="0"/>
                <w:lang w:val="en-IE"/>
              </w:rPr>
              <w:t>Any</w:t>
            </w:r>
          </w:p>
        </w:tc>
        <w:tc>
          <w:tcPr>
            <w:tcW w:w="1650" w:type="dxa"/>
            <w:tcBorders>
              <w:top w:val="single" w:sz="6" w:space="0" w:color="auto"/>
              <w:left w:val="single" w:sz="6" w:space="0" w:color="auto"/>
              <w:bottom w:val="single" w:sz="6" w:space="0" w:color="auto"/>
              <w:right w:val="single" w:sz="6" w:space="0" w:color="auto"/>
            </w:tcBorders>
            <w:shd w:val="clear" w:color="auto" w:fill="auto"/>
          </w:tcPr>
          <w:p w:rsidR="00A050F8" w:rsidRPr="00862C5D" w:rsidRDefault="00A050F8" w:rsidP="00A050F8">
            <w:pPr>
              <w:pStyle w:val="CERBODY"/>
              <w:rPr>
                <w:lang w:val="en-IE"/>
              </w:rPr>
            </w:pPr>
            <w:r w:rsidRPr="00862C5D">
              <w:rPr>
                <w:lang w:val="en-IE"/>
              </w:rPr>
              <w:t>PDES</w:t>
            </w: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rsidR="00A050F8" w:rsidRPr="00862C5D" w:rsidRDefault="00A050F8" w:rsidP="00A050F8">
            <w:pPr>
              <w:pStyle w:val="CERBODY"/>
              <w:rPr>
                <w:snapToGrid w:val="0"/>
                <w:lang w:val="en-IE"/>
              </w:rPr>
            </w:pPr>
            <w:r w:rsidRPr="00862C5D">
              <w:rPr>
                <w:snapToGrid w:val="0"/>
                <w:lang w:val="en-IE"/>
              </w:rPr>
              <w:t xml:space="preserve">Null or &lt;&gt; </w:t>
            </w:r>
            <w:proofErr w:type="spellStart"/>
            <w:r w:rsidRPr="00862C5D">
              <w:rPr>
                <w:snapToGrid w:val="0"/>
                <w:lang w:val="en-IE"/>
              </w:rPr>
              <w:t>qFPN</w:t>
            </w:r>
            <w:r w:rsidRPr="00862C5D">
              <w:rPr>
                <w:snapToGrid w:val="0"/>
                <w:vertAlign w:val="subscript"/>
                <w:lang w:val="en-IE"/>
              </w:rPr>
              <w:t>uh</w:t>
            </w:r>
            <w:proofErr w:type="spellEnd"/>
            <w:r w:rsidRPr="00862C5D">
              <w:rPr>
                <w:snapToGrid w:val="0"/>
                <w:lang w:val="en-IE"/>
              </w:rPr>
              <w:t>(t)</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tcPr>
          <w:p w:rsidR="00A050F8" w:rsidRPr="00862C5D" w:rsidRDefault="00A050F8" w:rsidP="00A050F8">
            <w:pPr>
              <w:pStyle w:val="CERBODY"/>
              <w:rPr>
                <w:snapToGrid w:val="0"/>
                <w:lang w:val="en-IE"/>
              </w:rPr>
            </w:pPr>
            <w:r w:rsidRPr="00862C5D">
              <w:rPr>
                <w:snapToGrid w:val="0"/>
                <w:lang w:val="en-IE"/>
              </w:rPr>
              <w:t xml:space="preserve">Maintain </w:t>
            </w:r>
            <w:r w:rsidRPr="00862C5D">
              <w:rPr>
                <w:lang w:val="en-IE"/>
              </w:rPr>
              <w:t>the Generator Unit Output to the specified DESY Target Instruction Level</w:t>
            </w:r>
          </w:p>
        </w:tc>
      </w:tr>
      <w:tr w:rsidR="00A050F8" w:rsidRPr="00862C5D" w:rsidTr="00A050F8">
        <w:trPr>
          <w:cantSplit/>
          <w:trHeight w:val="317"/>
        </w:trPr>
        <w:tc>
          <w:tcPr>
            <w:tcW w:w="2400" w:type="dxa"/>
            <w:tcBorders>
              <w:top w:val="single" w:sz="6" w:space="0" w:color="auto"/>
              <w:left w:val="single" w:sz="6" w:space="0" w:color="auto"/>
              <w:bottom w:val="single" w:sz="6" w:space="0" w:color="auto"/>
              <w:right w:val="single" w:sz="6" w:space="0" w:color="auto"/>
            </w:tcBorders>
            <w:shd w:val="clear" w:color="auto" w:fill="auto"/>
            <w:vAlign w:val="center"/>
          </w:tcPr>
          <w:p w:rsidR="00A050F8" w:rsidRPr="00862C5D" w:rsidRDefault="00A050F8" w:rsidP="00A050F8">
            <w:pPr>
              <w:pStyle w:val="CERBODY"/>
              <w:rPr>
                <w:snapToGrid w:val="0"/>
                <w:lang w:val="en-IE"/>
              </w:rPr>
            </w:pPr>
            <w:r w:rsidRPr="00862C5D">
              <w:rPr>
                <w:snapToGrid w:val="0"/>
                <w:lang w:val="en-IE"/>
              </w:rPr>
              <w:t>Any</w:t>
            </w:r>
          </w:p>
        </w:tc>
        <w:tc>
          <w:tcPr>
            <w:tcW w:w="1650" w:type="dxa"/>
            <w:tcBorders>
              <w:top w:val="single" w:sz="6" w:space="0" w:color="auto"/>
              <w:left w:val="single" w:sz="6" w:space="0" w:color="auto"/>
              <w:bottom w:val="single" w:sz="6" w:space="0" w:color="auto"/>
              <w:right w:val="single" w:sz="6" w:space="0" w:color="auto"/>
            </w:tcBorders>
            <w:shd w:val="clear" w:color="auto" w:fill="auto"/>
          </w:tcPr>
          <w:p w:rsidR="00A050F8" w:rsidRPr="00862C5D" w:rsidRDefault="00A050F8" w:rsidP="00A050F8">
            <w:pPr>
              <w:pStyle w:val="CERBODY"/>
              <w:rPr>
                <w:lang w:val="en-IE"/>
              </w:rPr>
            </w:pPr>
            <w:r w:rsidRPr="00862C5D">
              <w:rPr>
                <w:lang w:val="en-IE"/>
              </w:rPr>
              <w:t>PMXN</w:t>
            </w: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rsidR="00A050F8" w:rsidRPr="00862C5D" w:rsidRDefault="00A050F8" w:rsidP="00A050F8">
            <w:pPr>
              <w:pStyle w:val="CERBODY"/>
              <w:rPr>
                <w:snapToGrid w:val="0"/>
                <w:lang w:val="en-IE"/>
              </w:rPr>
            </w:pPr>
            <w:proofErr w:type="spellStart"/>
            <w:r w:rsidRPr="00862C5D">
              <w:rPr>
                <w:snapToGrid w:val="0"/>
                <w:lang w:val="en-IE"/>
              </w:rPr>
              <w:t>qFPN</w:t>
            </w:r>
            <w:r w:rsidRPr="00862C5D">
              <w:rPr>
                <w:snapToGrid w:val="0"/>
                <w:vertAlign w:val="subscript"/>
                <w:lang w:val="en-IE"/>
              </w:rPr>
              <w:t>uh</w:t>
            </w:r>
            <w:proofErr w:type="spellEnd"/>
            <w:r w:rsidRPr="00862C5D">
              <w:rPr>
                <w:snapToGrid w:val="0"/>
                <w:lang w:val="en-IE"/>
              </w:rPr>
              <w:t>(t)</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tcPr>
          <w:p w:rsidR="00A050F8" w:rsidRPr="00862C5D" w:rsidRDefault="00A050F8" w:rsidP="00A050F8">
            <w:pPr>
              <w:pStyle w:val="CERBODY"/>
              <w:rPr>
                <w:snapToGrid w:val="0"/>
                <w:lang w:val="en-IE"/>
              </w:rPr>
            </w:pPr>
            <w:r w:rsidRPr="00862C5D">
              <w:rPr>
                <w:snapToGrid w:val="0"/>
                <w:lang w:val="en-IE"/>
              </w:rPr>
              <w:t xml:space="preserve">Profile to </w:t>
            </w:r>
            <w:proofErr w:type="spellStart"/>
            <w:r w:rsidRPr="00862C5D">
              <w:rPr>
                <w:snapToGrid w:val="0"/>
                <w:lang w:val="en-IE"/>
              </w:rPr>
              <w:t>qFPN</w:t>
            </w:r>
            <w:r w:rsidRPr="00862C5D">
              <w:rPr>
                <w:snapToGrid w:val="0"/>
                <w:vertAlign w:val="subscript"/>
                <w:lang w:val="en-IE"/>
              </w:rPr>
              <w:t>uh</w:t>
            </w:r>
            <w:proofErr w:type="spellEnd"/>
            <w:r w:rsidRPr="00862C5D">
              <w:rPr>
                <w:snapToGrid w:val="0"/>
                <w:lang w:val="en-IE"/>
              </w:rPr>
              <w:t>(t)</w:t>
            </w:r>
          </w:p>
        </w:tc>
      </w:tr>
      <w:tr w:rsidR="00A050F8" w:rsidRPr="00862C5D" w:rsidTr="00A050F8">
        <w:trPr>
          <w:cantSplit/>
          <w:trHeight w:val="317"/>
        </w:trPr>
        <w:tc>
          <w:tcPr>
            <w:tcW w:w="2400" w:type="dxa"/>
            <w:tcBorders>
              <w:top w:val="single" w:sz="6" w:space="0" w:color="auto"/>
              <w:left w:val="single" w:sz="6" w:space="0" w:color="auto"/>
              <w:bottom w:val="single" w:sz="6" w:space="0" w:color="auto"/>
              <w:right w:val="single" w:sz="6" w:space="0" w:color="auto"/>
            </w:tcBorders>
            <w:shd w:val="clear" w:color="auto" w:fill="auto"/>
            <w:vAlign w:val="center"/>
          </w:tcPr>
          <w:p w:rsidR="00A050F8" w:rsidRPr="00862C5D" w:rsidRDefault="00A050F8" w:rsidP="00A050F8">
            <w:pPr>
              <w:pStyle w:val="CERBODY"/>
              <w:rPr>
                <w:snapToGrid w:val="0"/>
                <w:lang w:val="en-IE"/>
              </w:rPr>
            </w:pPr>
            <w:r w:rsidRPr="00862C5D">
              <w:rPr>
                <w:snapToGrid w:val="0"/>
                <w:lang w:val="en-IE"/>
              </w:rPr>
              <w:t>Any</w:t>
            </w:r>
          </w:p>
        </w:tc>
        <w:tc>
          <w:tcPr>
            <w:tcW w:w="1650" w:type="dxa"/>
            <w:tcBorders>
              <w:top w:val="single" w:sz="6" w:space="0" w:color="auto"/>
              <w:left w:val="single" w:sz="6" w:space="0" w:color="auto"/>
              <w:bottom w:val="single" w:sz="6" w:space="0" w:color="auto"/>
              <w:right w:val="single" w:sz="6" w:space="0" w:color="auto"/>
            </w:tcBorders>
            <w:shd w:val="clear" w:color="auto" w:fill="auto"/>
          </w:tcPr>
          <w:p w:rsidR="00A050F8" w:rsidRPr="00862C5D" w:rsidRDefault="00A050F8" w:rsidP="00A050F8">
            <w:pPr>
              <w:pStyle w:val="CERBODY"/>
              <w:rPr>
                <w:lang w:val="en-IE"/>
              </w:rPr>
            </w:pPr>
            <w:r w:rsidRPr="00862C5D">
              <w:rPr>
                <w:lang w:val="en-IE"/>
              </w:rPr>
              <w:t>PMXN</w:t>
            </w: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rsidR="00A050F8" w:rsidRPr="00862C5D" w:rsidRDefault="00A050F8" w:rsidP="00A050F8">
            <w:pPr>
              <w:pStyle w:val="CERBODY"/>
              <w:rPr>
                <w:snapToGrid w:val="0"/>
                <w:lang w:val="en-IE"/>
              </w:rPr>
            </w:pPr>
            <w:r w:rsidRPr="00862C5D">
              <w:rPr>
                <w:snapToGrid w:val="0"/>
                <w:lang w:val="en-IE"/>
              </w:rPr>
              <w:t xml:space="preserve">Null or &lt;&gt; </w:t>
            </w:r>
            <w:proofErr w:type="spellStart"/>
            <w:r w:rsidRPr="00862C5D">
              <w:rPr>
                <w:snapToGrid w:val="0"/>
                <w:lang w:val="en-IE"/>
              </w:rPr>
              <w:t>qFPN</w:t>
            </w:r>
            <w:r w:rsidRPr="00862C5D">
              <w:rPr>
                <w:snapToGrid w:val="0"/>
                <w:vertAlign w:val="subscript"/>
                <w:lang w:val="en-IE"/>
              </w:rPr>
              <w:t>uh</w:t>
            </w:r>
            <w:proofErr w:type="spellEnd"/>
            <w:r w:rsidRPr="00862C5D">
              <w:rPr>
                <w:snapToGrid w:val="0"/>
                <w:lang w:val="en-IE"/>
              </w:rPr>
              <w:t>(t)</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tcPr>
          <w:p w:rsidR="00A050F8" w:rsidRPr="00862C5D" w:rsidRDefault="00A050F8" w:rsidP="00A050F8">
            <w:pPr>
              <w:pStyle w:val="CERBODY"/>
              <w:rPr>
                <w:snapToGrid w:val="0"/>
                <w:lang w:val="en-IE"/>
              </w:rPr>
            </w:pPr>
            <w:r w:rsidRPr="00862C5D">
              <w:rPr>
                <w:snapToGrid w:val="0"/>
                <w:lang w:val="en-IE"/>
              </w:rPr>
              <w:t xml:space="preserve">Maintain </w:t>
            </w:r>
            <w:r w:rsidRPr="00862C5D">
              <w:rPr>
                <w:lang w:val="en-IE"/>
              </w:rPr>
              <w:t>the Generator Unit Output to the specified MXON Target Instruction Level</w:t>
            </w:r>
          </w:p>
        </w:tc>
      </w:tr>
      <w:tr w:rsidR="00A050F8" w:rsidRPr="00862C5D" w:rsidTr="00A050F8">
        <w:trPr>
          <w:cantSplit/>
          <w:trHeight w:val="317"/>
        </w:trPr>
        <w:tc>
          <w:tcPr>
            <w:tcW w:w="2400" w:type="dxa"/>
            <w:tcBorders>
              <w:top w:val="single" w:sz="6" w:space="0" w:color="auto"/>
              <w:left w:val="single" w:sz="6" w:space="0" w:color="auto"/>
              <w:bottom w:val="single" w:sz="6" w:space="0" w:color="auto"/>
              <w:right w:val="single" w:sz="6" w:space="0" w:color="auto"/>
            </w:tcBorders>
            <w:shd w:val="clear" w:color="auto" w:fill="auto"/>
            <w:vAlign w:val="center"/>
          </w:tcPr>
          <w:p w:rsidR="00A050F8" w:rsidRPr="00862C5D" w:rsidRDefault="00A050F8" w:rsidP="00A050F8">
            <w:pPr>
              <w:pStyle w:val="CERBODY"/>
              <w:rPr>
                <w:snapToGrid w:val="0"/>
                <w:lang w:val="en-IE"/>
              </w:rPr>
            </w:pPr>
            <w:r w:rsidRPr="00862C5D">
              <w:rPr>
                <w:snapToGrid w:val="0"/>
                <w:lang w:val="en-IE"/>
              </w:rPr>
              <w:t>Any</w:t>
            </w:r>
          </w:p>
        </w:tc>
        <w:tc>
          <w:tcPr>
            <w:tcW w:w="1650" w:type="dxa"/>
            <w:tcBorders>
              <w:top w:val="single" w:sz="6" w:space="0" w:color="auto"/>
              <w:left w:val="single" w:sz="6" w:space="0" w:color="auto"/>
              <w:bottom w:val="single" w:sz="6" w:space="0" w:color="auto"/>
              <w:right w:val="single" w:sz="6" w:space="0" w:color="auto"/>
            </w:tcBorders>
            <w:shd w:val="clear" w:color="auto" w:fill="auto"/>
          </w:tcPr>
          <w:p w:rsidR="00A050F8" w:rsidRPr="00862C5D" w:rsidRDefault="00A050F8" w:rsidP="00A050F8">
            <w:pPr>
              <w:pStyle w:val="CERBODY"/>
              <w:rPr>
                <w:lang w:val="en-IE"/>
              </w:rPr>
            </w:pPr>
            <w:r w:rsidRPr="00862C5D">
              <w:rPr>
                <w:lang w:val="en-IE"/>
              </w:rPr>
              <w:t>PMXF</w:t>
            </w: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rsidR="00A050F8" w:rsidRPr="00862C5D" w:rsidRDefault="00A050F8" w:rsidP="00A050F8">
            <w:pPr>
              <w:pStyle w:val="CERBODY"/>
              <w:rPr>
                <w:snapToGrid w:val="0"/>
                <w:lang w:val="en-IE"/>
              </w:rPr>
            </w:pPr>
            <w:proofErr w:type="spellStart"/>
            <w:r w:rsidRPr="00862C5D">
              <w:rPr>
                <w:snapToGrid w:val="0"/>
                <w:lang w:val="en-IE"/>
              </w:rPr>
              <w:t>qFPN</w:t>
            </w:r>
            <w:r w:rsidRPr="00862C5D">
              <w:rPr>
                <w:snapToGrid w:val="0"/>
                <w:vertAlign w:val="subscript"/>
                <w:lang w:val="en-IE"/>
              </w:rPr>
              <w:t>uh</w:t>
            </w:r>
            <w:proofErr w:type="spellEnd"/>
            <w:r w:rsidRPr="00862C5D">
              <w:rPr>
                <w:snapToGrid w:val="0"/>
                <w:lang w:val="en-IE"/>
              </w:rPr>
              <w:t>(t)</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tcPr>
          <w:p w:rsidR="00A050F8" w:rsidRPr="00862C5D" w:rsidRDefault="00A050F8" w:rsidP="00A050F8">
            <w:pPr>
              <w:pStyle w:val="CERBODY"/>
              <w:rPr>
                <w:snapToGrid w:val="0"/>
                <w:lang w:val="en-IE"/>
              </w:rPr>
            </w:pPr>
            <w:r w:rsidRPr="00862C5D">
              <w:rPr>
                <w:snapToGrid w:val="0"/>
                <w:lang w:val="en-IE"/>
              </w:rPr>
              <w:t xml:space="preserve">Profile to </w:t>
            </w:r>
            <w:proofErr w:type="spellStart"/>
            <w:r w:rsidRPr="00862C5D">
              <w:rPr>
                <w:snapToGrid w:val="0"/>
                <w:lang w:val="en-IE"/>
              </w:rPr>
              <w:t>qFPN</w:t>
            </w:r>
            <w:r w:rsidRPr="00862C5D">
              <w:rPr>
                <w:snapToGrid w:val="0"/>
                <w:vertAlign w:val="subscript"/>
                <w:lang w:val="en-IE"/>
              </w:rPr>
              <w:t>uh</w:t>
            </w:r>
            <w:proofErr w:type="spellEnd"/>
            <w:r w:rsidRPr="00862C5D">
              <w:rPr>
                <w:snapToGrid w:val="0"/>
                <w:lang w:val="en-IE"/>
              </w:rPr>
              <w:t>(t)</w:t>
            </w:r>
          </w:p>
        </w:tc>
      </w:tr>
      <w:tr w:rsidR="00A050F8" w:rsidRPr="00862C5D" w:rsidTr="00A050F8">
        <w:trPr>
          <w:cantSplit/>
          <w:trHeight w:val="317"/>
        </w:trPr>
        <w:tc>
          <w:tcPr>
            <w:tcW w:w="2400" w:type="dxa"/>
            <w:tcBorders>
              <w:top w:val="single" w:sz="6" w:space="0" w:color="auto"/>
              <w:left w:val="single" w:sz="6" w:space="0" w:color="auto"/>
              <w:bottom w:val="single" w:sz="6" w:space="0" w:color="auto"/>
              <w:right w:val="single" w:sz="6" w:space="0" w:color="auto"/>
            </w:tcBorders>
            <w:shd w:val="clear" w:color="auto" w:fill="auto"/>
            <w:vAlign w:val="center"/>
          </w:tcPr>
          <w:p w:rsidR="00A050F8" w:rsidRPr="00862C5D" w:rsidRDefault="00A050F8" w:rsidP="00A050F8">
            <w:pPr>
              <w:pStyle w:val="CERBODY"/>
              <w:rPr>
                <w:snapToGrid w:val="0"/>
                <w:lang w:val="en-IE"/>
              </w:rPr>
            </w:pPr>
            <w:r w:rsidRPr="00862C5D">
              <w:rPr>
                <w:snapToGrid w:val="0"/>
                <w:lang w:val="en-IE"/>
              </w:rPr>
              <w:t>Any</w:t>
            </w:r>
          </w:p>
        </w:tc>
        <w:tc>
          <w:tcPr>
            <w:tcW w:w="1650" w:type="dxa"/>
            <w:tcBorders>
              <w:top w:val="single" w:sz="6" w:space="0" w:color="auto"/>
              <w:left w:val="single" w:sz="6" w:space="0" w:color="auto"/>
              <w:bottom w:val="single" w:sz="6" w:space="0" w:color="auto"/>
              <w:right w:val="single" w:sz="6" w:space="0" w:color="auto"/>
            </w:tcBorders>
            <w:shd w:val="clear" w:color="auto" w:fill="auto"/>
          </w:tcPr>
          <w:p w:rsidR="00A050F8" w:rsidRPr="00862C5D" w:rsidRDefault="00A050F8" w:rsidP="00A050F8">
            <w:pPr>
              <w:pStyle w:val="CERBODY"/>
              <w:rPr>
                <w:lang w:val="en-IE"/>
              </w:rPr>
            </w:pPr>
            <w:r w:rsidRPr="00862C5D">
              <w:rPr>
                <w:lang w:val="en-IE"/>
              </w:rPr>
              <w:t>PMXF</w:t>
            </w: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rsidR="00A050F8" w:rsidRPr="00862C5D" w:rsidRDefault="00A050F8" w:rsidP="00A050F8">
            <w:pPr>
              <w:pStyle w:val="CERBODY"/>
              <w:rPr>
                <w:snapToGrid w:val="0"/>
                <w:lang w:val="en-IE"/>
              </w:rPr>
            </w:pPr>
            <w:r w:rsidRPr="00862C5D">
              <w:rPr>
                <w:snapToGrid w:val="0"/>
                <w:lang w:val="en-IE"/>
              </w:rPr>
              <w:t xml:space="preserve">Null or &lt;&gt; </w:t>
            </w:r>
            <w:proofErr w:type="spellStart"/>
            <w:r w:rsidRPr="00862C5D">
              <w:rPr>
                <w:snapToGrid w:val="0"/>
                <w:lang w:val="en-IE"/>
              </w:rPr>
              <w:t>qFPN</w:t>
            </w:r>
            <w:r w:rsidRPr="00862C5D">
              <w:rPr>
                <w:snapToGrid w:val="0"/>
                <w:vertAlign w:val="subscript"/>
                <w:lang w:val="en-IE"/>
              </w:rPr>
              <w:t>uh</w:t>
            </w:r>
            <w:proofErr w:type="spellEnd"/>
            <w:r w:rsidRPr="00862C5D">
              <w:rPr>
                <w:snapToGrid w:val="0"/>
                <w:lang w:val="en-IE"/>
              </w:rPr>
              <w:t>(t)</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tcPr>
          <w:p w:rsidR="00A050F8" w:rsidRPr="00862C5D" w:rsidRDefault="00A050F8" w:rsidP="00A050F8">
            <w:pPr>
              <w:pStyle w:val="CERBODY"/>
              <w:rPr>
                <w:snapToGrid w:val="0"/>
                <w:lang w:val="en-IE"/>
              </w:rPr>
            </w:pPr>
            <w:r w:rsidRPr="00862C5D">
              <w:rPr>
                <w:snapToGrid w:val="0"/>
                <w:lang w:val="en-IE"/>
              </w:rPr>
              <w:t xml:space="preserve">Maintain </w:t>
            </w:r>
            <w:r w:rsidRPr="00862C5D">
              <w:rPr>
                <w:lang w:val="en-IE"/>
              </w:rPr>
              <w:t>the Generator Unit Output to the specified MXOF Target Instruction Level</w:t>
            </w:r>
          </w:p>
        </w:tc>
      </w:tr>
      <w:tr w:rsidR="00A050F8" w:rsidRPr="00862C5D" w:rsidTr="00A050F8">
        <w:trPr>
          <w:cantSplit/>
          <w:trHeight w:val="317"/>
        </w:trPr>
        <w:tc>
          <w:tcPr>
            <w:tcW w:w="2400" w:type="dxa"/>
            <w:tcBorders>
              <w:top w:val="single" w:sz="6" w:space="0" w:color="auto"/>
              <w:left w:val="single" w:sz="6" w:space="0" w:color="auto"/>
              <w:bottom w:val="single" w:sz="6" w:space="0" w:color="auto"/>
              <w:right w:val="single" w:sz="6" w:space="0" w:color="auto"/>
            </w:tcBorders>
            <w:shd w:val="clear" w:color="auto" w:fill="auto"/>
            <w:vAlign w:val="center"/>
          </w:tcPr>
          <w:p w:rsidR="00A050F8" w:rsidRPr="00862C5D" w:rsidRDefault="00A050F8" w:rsidP="00A050F8">
            <w:pPr>
              <w:pStyle w:val="CERBODY"/>
              <w:rPr>
                <w:snapToGrid w:val="0"/>
                <w:lang w:val="en-IE"/>
              </w:rPr>
            </w:pPr>
            <w:r w:rsidRPr="00862C5D">
              <w:rPr>
                <w:snapToGrid w:val="0"/>
                <w:lang w:val="en-IE"/>
              </w:rPr>
              <w:t>Any</w:t>
            </w:r>
          </w:p>
        </w:tc>
        <w:tc>
          <w:tcPr>
            <w:tcW w:w="1650" w:type="dxa"/>
            <w:tcBorders>
              <w:top w:val="single" w:sz="6" w:space="0" w:color="auto"/>
              <w:left w:val="single" w:sz="6" w:space="0" w:color="auto"/>
              <w:bottom w:val="single" w:sz="6" w:space="0" w:color="auto"/>
              <w:right w:val="single" w:sz="6" w:space="0" w:color="auto"/>
            </w:tcBorders>
            <w:shd w:val="clear" w:color="auto" w:fill="auto"/>
          </w:tcPr>
          <w:p w:rsidR="00A050F8" w:rsidRPr="00862C5D" w:rsidRDefault="00A050F8" w:rsidP="00A050F8">
            <w:pPr>
              <w:pStyle w:val="CERBODY"/>
              <w:rPr>
                <w:lang w:val="en-IE"/>
              </w:rPr>
            </w:pPr>
            <w:r w:rsidRPr="00862C5D">
              <w:rPr>
                <w:lang w:val="en-IE"/>
              </w:rPr>
              <w:t>POFF</w:t>
            </w: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rsidR="00A050F8" w:rsidRPr="00862C5D" w:rsidRDefault="00A050F8" w:rsidP="00A050F8">
            <w:pPr>
              <w:pStyle w:val="CERBODY"/>
              <w:rPr>
                <w:snapToGrid w:val="0"/>
                <w:lang w:val="en-IE"/>
              </w:rPr>
            </w:pPr>
            <w:proofErr w:type="spellStart"/>
            <w:r w:rsidRPr="00862C5D">
              <w:rPr>
                <w:snapToGrid w:val="0"/>
                <w:lang w:val="en-IE"/>
              </w:rPr>
              <w:t>qFPN</w:t>
            </w:r>
            <w:r w:rsidRPr="00862C5D">
              <w:rPr>
                <w:snapToGrid w:val="0"/>
                <w:vertAlign w:val="subscript"/>
                <w:lang w:val="en-IE"/>
              </w:rPr>
              <w:t>uh</w:t>
            </w:r>
            <w:proofErr w:type="spellEnd"/>
            <w:r w:rsidRPr="00862C5D">
              <w:rPr>
                <w:snapToGrid w:val="0"/>
                <w:lang w:val="en-IE"/>
              </w:rPr>
              <w:t>(t)</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tcPr>
          <w:p w:rsidR="00A050F8" w:rsidRPr="00862C5D" w:rsidRDefault="00A050F8" w:rsidP="00A050F8">
            <w:pPr>
              <w:pStyle w:val="CERBODY"/>
              <w:rPr>
                <w:snapToGrid w:val="0"/>
                <w:lang w:val="en-IE"/>
              </w:rPr>
            </w:pPr>
            <w:r w:rsidRPr="00862C5D">
              <w:rPr>
                <w:snapToGrid w:val="0"/>
                <w:lang w:val="en-IE"/>
              </w:rPr>
              <w:t xml:space="preserve">Profile to </w:t>
            </w:r>
            <w:proofErr w:type="spellStart"/>
            <w:r w:rsidRPr="00862C5D">
              <w:rPr>
                <w:snapToGrid w:val="0"/>
                <w:lang w:val="en-IE"/>
              </w:rPr>
              <w:t>qFPN</w:t>
            </w:r>
            <w:r w:rsidRPr="00862C5D">
              <w:rPr>
                <w:snapToGrid w:val="0"/>
                <w:vertAlign w:val="subscript"/>
                <w:lang w:val="en-IE"/>
              </w:rPr>
              <w:t>uh</w:t>
            </w:r>
            <w:proofErr w:type="spellEnd"/>
            <w:r w:rsidRPr="00862C5D">
              <w:rPr>
                <w:snapToGrid w:val="0"/>
                <w:lang w:val="en-IE"/>
              </w:rPr>
              <w:t>(t)</w:t>
            </w:r>
          </w:p>
        </w:tc>
      </w:tr>
      <w:tr w:rsidR="00A050F8" w:rsidRPr="00862C5D" w:rsidTr="00A050F8">
        <w:trPr>
          <w:cantSplit/>
          <w:trHeight w:val="317"/>
        </w:trPr>
        <w:tc>
          <w:tcPr>
            <w:tcW w:w="2400" w:type="dxa"/>
            <w:tcBorders>
              <w:top w:val="single" w:sz="6" w:space="0" w:color="auto"/>
              <w:left w:val="single" w:sz="6" w:space="0" w:color="auto"/>
              <w:bottom w:val="single" w:sz="6" w:space="0" w:color="auto"/>
              <w:right w:val="single" w:sz="6" w:space="0" w:color="auto"/>
            </w:tcBorders>
            <w:shd w:val="clear" w:color="auto" w:fill="auto"/>
            <w:vAlign w:val="center"/>
          </w:tcPr>
          <w:p w:rsidR="00A050F8" w:rsidRPr="00862C5D" w:rsidRDefault="00A050F8" w:rsidP="00A050F8">
            <w:pPr>
              <w:pStyle w:val="CERBODY"/>
              <w:rPr>
                <w:snapToGrid w:val="0"/>
                <w:lang w:val="en-IE"/>
              </w:rPr>
            </w:pPr>
            <w:r w:rsidRPr="00862C5D">
              <w:rPr>
                <w:snapToGrid w:val="0"/>
                <w:lang w:val="en-IE"/>
              </w:rPr>
              <w:t>Any</w:t>
            </w:r>
          </w:p>
        </w:tc>
        <w:tc>
          <w:tcPr>
            <w:tcW w:w="1650" w:type="dxa"/>
            <w:tcBorders>
              <w:top w:val="single" w:sz="6" w:space="0" w:color="auto"/>
              <w:left w:val="single" w:sz="6" w:space="0" w:color="auto"/>
              <w:bottom w:val="single" w:sz="6" w:space="0" w:color="auto"/>
              <w:right w:val="single" w:sz="6" w:space="0" w:color="auto"/>
            </w:tcBorders>
            <w:shd w:val="clear" w:color="auto" w:fill="auto"/>
          </w:tcPr>
          <w:p w:rsidR="00A050F8" w:rsidRPr="00862C5D" w:rsidRDefault="00A050F8" w:rsidP="00A050F8">
            <w:pPr>
              <w:pStyle w:val="CERBODY"/>
              <w:rPr>
                <w:lang w:val="en-IE"/>
              </w:rPr>
            </w:pPr>
            <w:r w:rsidRPr="00862C5D">
              <w:rPr>
                <w:lang w:val="en-IE"/>
              </w:rPr>
              <w:t>POFF</w:t>
            </w: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rsidR="00A050F8" w:rsidRPr="00862C5D" w:rsidRDefault="00A050F8" w:rsidP="00A050F8">
            <w:pPr>
              <w:pStyle w:val="CERBODY"/>
              <w:rPr>
                <w:snapToGrid w:val="0"/>
                <w:lang w:val="en-IE"/>
              </w:rPr>
            </w:pPr>
            <w:r w:rsidRPr="00862C5D">
              <w:rPr>
                <w:snapToGrid w:val="0"/>
                <w:lang w:val="en-IE"/>
              </w:rPr>
              <w:t xml:space="preserve">Null or &lt;&gt; </w:t>
            </w:r>
            <w:proofErr w:type="spellStart"/>
            <w:r w:rsidRPr="00862C5D">
              <w:rPr>
                <w:snapToGrid w:val="0"/>
                <w:lang w:val="en-IE"/>
              </w:rPr>
              <w:t>qFPN</w:t>
            </w:r>
            <w:r w:rsidRPr="00862C5D">
              <w:rPr>
                <w:snapToGrid w:val="0"/>
                <w:vertAlign w:val="subscript"/>
                <w:lang w:val="en-IE"/>
              </w:rPr>
              <w:t>uh</w:t>
            </w:r>
            <w:proofErr w:type="spellEnd"/>
            <w:r w:rsidRPr="00862C5D">
              <w:rPr>
                <w:snapToGrid w:val="0"/>
                <w:lang w:val="en-IE"/>
              </w:rPr>
              <w:t>(t)</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tcPr>
          <w:p w:rsidR="00A050F8" w:rsidRPr="00862C5D" w:rsidRDefault="00A050F8" w:rsidP="00A050F8">
            <w:pPr>
              <w:pStyle w:val="CERBODY"/>
              <w:rPr>
                <w:snapToGrid w:val="0"/>
                <w:lang w:val="en-IE"/>
              </w:rPr>
            </w:pPr>
            <w:r w:rsidRPr="00862C5D">
              <w:rPr>
                <w:snapToGrid w:val="0"/>
                <w:lang w:val="en-IE"/>
              </w:rPr>
              <w:t xml:space="preserve">Maintain </w:t>
            </w:r>
            <w:r w:rsidRPr="00862C5D">
              <w:rPr>
                <w:lang w:val="en-IE"/>
              </w:rPr>
              <w:t>the Generator Unit Output to 0MW</w:t>
            </w:r>
          </w:p>
        </w:tc>
      </w:tr>
      <w:tr w:rsidR="00A050F8" w:rsidRPr="00862C5D" w:rsidTr="00A050F8">
        <w:trPr>
          <w:cantSplit/>
          <w:trHeight w:val="317"/>
        </w:trPr>
        <w:tc>
          <w:tcPr>
            <w:tcW w:w="2400" w:type="dxa"/>
            <w:tcBorders>
              <w:top w:val="single" w:sz="6" w:space="0" w:color="auto"/>
              <w:left w:val="single" w:sz="6" w:space="0" w:color="auto"/>
              <w:bottom w:val="single" w:sz="6" w:space="0" w:color="auto"/>
              <w:right w:val="single" w:sz="6" w:space="0" w:color="auto"/>
            </w:tcBorders>
            <w:shd w:val="clear" w:color="auto" w:fill="auto"/>
            <w:vAlign w:val="center"/>
          </w:tcPr>
          <w:p w:rsidR="00A050F8" w:rsidRPr="00862C5D" w:rsidRDefault="00A050F8" w:rsidP="00A050F8">
            <w:pPr>
              <w:pStyle w:val="CERBODY"/>
              <w:rPr>
                <w:snapToGrid w:val="0"/>
                <w:lang w:val="en-IE"/>
              </w:rPr>
            </w:pPr>
            <w:r w:rsidRPr="00862C5D">
              <w:rPr>
                <w:snapToGrid w:val="0"/>
                <w:lang w:val="en-IE"/>
              </w:rPr>
              <w:t>Any</w:t>
            </w:r>
          </w:p>
        </w:tc>
        <w:tc>
          <w:tcPr>
            <w:tcW w:w="1650" w:type="dxa"/>
            <w:tcBorders>
              <w:top w:val="single" w:sz="6" w:space="0" w:color="auto"/>
              <w:left w:val="single" w:sz="6" w:space="0" w:color="auto"/>
              <w:bottom w:val="single" w:sz="6" w:space="0" w:color="auto"/>
              <w:right w:val="single" w:sz="6" w:space="0" w:color="auto"/>
            </w:tcBorders>
            <w:shd w:val="clear" w:color="auto" w:fill="auto"/>
          </w:tcPr>
          <w:p w:rsidR="00A050F8" w:rsidRPr="00862C5D" w:rsidRDefault="00A050F8" w:rsidP="00A050F8">
            <w:pPr>
              <w:pStyle w:val="CERBODY"/>
              <w:rPr>
                <w:lang w:val="en-IE"/>
              </w:rPr>
            </w:pPr>
            <w:r w:rsidRPr="00862C5D">
              <w:rPr>
                <w:lang w:val="en-IE"/>
              </w:rPr>
              <w:t>PCOD</w:t>
            </w: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rsidR="00A050F8" w:rsidRPr="00862C5D" w:rsidRDefault="00A050F8" w:rsidP="00A050F8">
            <w:pPr>
              <w:pStyle w:val="CERBODY"/>
              <w:rPr>
                <w:snapToGrid w:val="0"/>
                <w:lang w:val="en-IE"/>
              </w:rPr>
            </w:pPr>
            <w:proofErr w:type="spellStart"/>
            <w:r w:rsidRPr="00862C5D">
              <w:rPr>
                <w:snapToGrid w:val="0"/>
                <w:lang w:val="en-IE"/>
              </w:rPr>
              <w:t>qFPN</w:t>
            </w:r>
            <w:r w:rsidRPr="00862C5D">
              <w:rPr>
                <w:snapToGrid w:val="0"/>
                <w:vertAlign w:val="subscript"/>
                <w:lang w:val="en-IE"/>
              </w:rPr>
              <w:t>uh</w:t>
            </w:r>
            <w:proofErr w:type="spellEnd"/>
            <w:r w:rsidRPr="00862C5D">
              <w:rPr>
                <w:snapToGrid w:val="0"/>
                <w:lang w:val="en-IE"/>
              </w:rPr>
              <w:t>(t)</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tcPr>
          <w:p w:rsidR="00A050F8" w:rsidRPr="00862C5D" w:rsidRDefault="00A050F8" w:rsidP="00A050F8">
            <w:pPr>
              <w:pStyle w:val="CERBODY"/>
              <w:rPr>
                <w:snapToGrid w:val="0"/>
                <w:lang w:val="en-IE"/>
              </w:rPr>
            </w:pPr>
            <w:r w:rsidRPr="00862C5D">
              <w:rPr>
                <w:snapToGrid w:val="0"/>
                <w:lang w:val="en-IE"/>
              </w:rPr>
              <w:t xml:space="preserve">Profile to </w:t>
            </w:r>
            <w:proofErr w:type="spellStart"/>
            <w:r w:rsidRPr="00862C5D">
              <w:rPr>
                <w:snapToGrid w:val="0"/>
                <w:lang w:val="en-IE"/>
              </w:rPr>
              <w:t>qFPN</w:t>
            </w:r>
            <w:r w:rsidRPr="00862C5D">
              <w:rPr>
                <w:snapToGrid w:val="0"/>
                <w:vertAlign w:val="subscript"/>
                <w:lang w:val="en-IE"/>
              </w:rPr>
              <w:t>uh</w:t>
            </w:r>
            <w:proofErr w:type="spellEnd"/>
            <w:r w:rsidRPr="00862C5D">
              <w:rPr>
                <w:snapToGrid w:val="0"/>
                <w:lang w:val="en-IE"/>
              </w:rPr>
              <w:t>(t)</w:t>
            </w:r>
          </w:p>
        </w:tc>
      </w:tr>
      <w:tr w:rsidR="00A050F8" w:rsidRPr="00862C5D" w:rsidTr="00A050F8">
        <w:trPr>
          <w:cantSplit/>
          <w:trHeight w:val="317"/>
        </w:trPr>
        <w:tc>
          <w:tcPr>
            <w:tcW w:w="2400" w:type="dxa"/>
            <w:tcBorders>
              <w:top w:val="single" w:sz="6" w:space="0" w:color="auto"/>
              <w:left w:val="single" w:sz="6" w:space="0" w:color="auto"/>
              <w:bottom w:val="single" w:sz="6" w:space="0" w:color="auto"/>
              <w:right w:val="single" w:sz="6" w:space="0" w:color="auto"/>
            </w:tcBorders>
            <w:shd w:val="clear" w:color="auto" w:fill="auto"/>
            <w:vAlign w:val="center"/>
          </w:tcPr>
          <w:p w:rsidR="00A050F8" w:rsidRPr="00862C5D" w:rsidRDefault="00A050F8" w:rsidP="00A050F8">
            <w:pPr>
              <w:pStyle w:val="CERBODY"/>
              <w:rPr>
                <w:snapToGrid w:val="0"/>
                <w:lang w:val="en-IE"/>
              </w:rPr>
            </w:pPr>
            <w:r w:rsidRPr="00862C5D">
              <w:rPr>
                <w:snapToGrid w:val="0"/>
                <w:lang w:val="en-IE"/>
              </w:rPr>
              <w:t>Any</w:t>
            </w:r>
          </w:p>
        </w:tc>
        <w:tc>
          <w:tcPr>
            <w:tcW w:w="1650" w:type="dxa"/>
            <w:tcBorders>
              <w:top w:val="single" w:sz="6" w:space="0" w:color="auto"/>
              <w:left w:val="single" w:sz="6" w:space="0" w:color="auto"/>
              <w:bottom w:val="single" w:sz="6" w:space="0" w:color="auto"/>
              <w:right w:val="single" w:sz="6" w:space="0" w:color="auto"/>
            </w:tcBorders>
            <w:shd w:val="clear" w:color="auto" w:fill="auto"/>
          </w:tcPr>
          <w:p w:rsidR="00A050F8" w:rsidRPr="00862C5D" w:rsidRDefault="00A050F8" w:rsidP="00A050F8">
            <w:pPr>
              <w:pStyle w:val="CERBODY"/>
              <w:rPr>
                <w:lang w:val="en-IE"/>
              </w:rPr>
            </w:pPr>
            <w:r w:rsidRPr="00862C5D">
              <w:rPr>
                <w:lang w:val="en-IE"/>
              </w:rPr>
              <w:t>PCOD</w:t>
            </w: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rsidR="00A050F8" w:rsidRPr="00862C5D" w:rsidRDefault="00A050F8" w:rsidP="00A050F8">
            <w:pPr>
              <w:pStyle w:val="CERBODY"/>
              <w:rPr>
                <w:snapToGrid w:val="0"/>
                <w:lang w:val="en-IE"/>
              </w:rPr>
            </w:pPr>
            <w:r w:rsidRPr="00862C5D">
              <w:rPr>
                <w:snapToGrid w:val="0"/>
                <w:lang w:val="en-IE"/>
              </w:rPr>
              <w:t xml:space="preserve">Null or &lt;&gt; </w:t>
            </w:r>
            <w:proofErr w:type="spellStart"/>
            <w:r w:rsidRPr="00862C5D">
              <w:rPr>
                <w:snapToGrid w:val="0"/>
                <w:lang w:val="en-IE"/>
              </w:rPr>
              <w:t>qFPN</w:t>
            </w:r>
            <w:r w:rsidRPr="00862C5D">
              <w:rPr>
                <w:snapToGrid w:val="0"/>
                <w:vertAlign w:val="subscript"/>
                <w:lang w:val="en-IE"/>
              </w:rPr>
              <w:t>uh</w:t>
            </w:r>
            <w:proofErr w:type="spellEnd"/>
            <w:r w:rsidRPr="00862C5D">
              <w:rPr>
                <w:snapToGrid w:val="0"/>
                <w:lang w:val="en-IE"/>
              </w:rPr>
              <w:t>(t)</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tcPr>
          <w:p w:rsidR="00A050F8" w:rsidRPr="00862C5D" w:rsidRDefault="00A050F8" w:rsidP="00A050F8">
            <w:pPr>
              <w:pStyle w:val="CERBODY"/>
              <w:rPr>
                <w:snapToGrid w:val="0"/>
                <w:lang w:val="en-IE"/>
              </w:rPr>
            </w:pPr>
            <w:r w:rsidRPr="00862C5D">
              <w:rPr>
                <w:snapToGrid w:val="0"/>
                <w:lang w:val="en-IE"/>
              </w:rPr>
              <w:t xml:space="preserve">Maintain </w:t>
            </w:r>
            <w:r w:rsidRPr="00862C5D">
              <w:rPr>
                <w:lang w:val="en-IE"/>
              </w:rPr>
              <w:t>the Generator Unit Output to preceding Target Instruction Level</w:t>
            </w:r>
          </w:p>
        </w:tc>
      </w:tr>
      <w:tr w:rsidR="00A050F8" w:rsidRPr="00862C5D" w:rsidTr="00A050F8">
        <w:trPr>
          <w:cantSplit/>
          <w:trHeight w:val="317"/>
        </w:trPr>
        <w:tc>
          <w:tcPr>
            <w:tcW w:w="2400" w:type="dxa"/>
            <w:tcBorders>
              <w:top w:val="single" w:sz="6" w:space="0" w:color="auto"/>
              <w:left w:val="single" w:sz="6" w:space="0" w:color="auto"/>
              <w:bottom w:val="single" w:sz="6" w:space="0" w:color="auto"/>
              <w:right w:val="single" w:sz="6" w:space="0" w:color="auto"/>
            </w:tcBorders>
            <w:shd w:val="clear" w:color="auto" w:fill="auto"/>
            <w:vAlign w:val="center"/>
          </w:tcPr>
          <w:p w:rsidR="00A050F8" w:rsidRPr="00862C5D" w:rsidRDefault="00A050F8" w:rsidP="00A050F8">
            <w:pPr>
              <w:pStyle w:val="CERBODY"/>
              <w:rPr>
                <w:snapToGrid w:val="0"/>
                <w:lang w:val="en-IE"/>
              </w:rPr>
            </w:pPr>
            <w:r w:rsidRPr="00862C5D">
              <w:rPr>
                <w:snapToGrid w:val="0"/>
                <w:lang w:val="en-IE"/>
              </w:rPr>
              <w:t>Any</w:t>
            </w:r>
          </w:p>
        </w:tc>
        <w:tc>
          <w:tcPr>
            <w:tcW w:w="1650" w:type="dxa"/>
            <w:tcBorders>
              <w:top w:val="single" w:sz="6" w:space="0" w:color="auto"/>
              <w:left w:val="single" w:sz="6" w:space="0" w:color="auto"/>
              <w:bottom w:val="single" w:sz="6" w:space="0" w:color="auto"/>
              <w:right w:val="single" w:sz="6" w:space="0" w:color="auto"/>
            </w:tcBorders>
            <w:shd w:val="clear" w:color="auto" w:fill="auto"/>
          </w:tcPr>
          <w:p w:rsidR="00A050F8" w:rsidRPr="00862C5D" w:rsidRDefault="00A050F8" w:rsidP="00A050F8">
            <w:pPr>
              <w:pStyle w:val="CERBODY"/>
              <w:rPr>
                <w:lang w:val="en-IE"/>
              </w:rPr>
            </w:pPr>
            <w:r w:rsidRPr="00862C5D">
              <w:rPr>
                <w:lang w:val="en-IE"/>
              </w:rPr>
              <w:t>PISP</w:t>
            </w: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rsidR="00A050F8" w:rsidRPr="00862C5D" w:rsidRDefault="00A050F8" w:rsidP="00A050F8">
            <w:pPr>
              <w:pStyle w:val="CERBODY"/>
              <w:rPr>
                <w:snapToGrid w:val="0"/>
                <w:lang w:val="en-IE"/>
              </w:rPr>
            </w:pPr>
            <w:proofErr w:type="spellStart"/>
            <w:r w:rsidRPr="00862C5D">
              <w:rPr>
                <w:snapToGrid w:val="0"/>
                <w:lang w:val="en-IE"/>
              </w:rPr>
              <w:t>qFPN</w:t>
            </w:r>
            <w:r w:rsidRPr="00862C5D">
              <w:rPr>
                <w:snapToGrid w:val="0"/>
                <w:vertAlign w:val="subscript"/>
                <w:lang w:val="en-IE"/>
              </w:rPr>
              <w:t>uh</w:t>
            </w:r>
            <w:proofErr w:type="spellEnd"/>
            <w:r w:rsidRPr="00862C5D">
              <w:rPr>
                <w:snapToGrid w:val="0"/>
                <w:lang w:val="en-IE"/>
              </w:rPr>
              <w:t>(t)</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tcPr>
          <w:p w:rsidR="00A050F8" w:rsidRPr="00862C5D" w:rsidRDefault="00A050F8" w:rsidP="00A050F8">
            <w:pPr>
              <w:pStyle w:val="CERBODY"/>
              <w:rPr>
                <w:snapToGrid w:val="0"/>
                <w:lang w:val="en-IE"/>
              </w:rPr>
            </w:pPr>
            <w:r w:rsidRPr="00862C5D">
              <w:rPr>
                <w:snapToGrid w:val="0"/>
                <w:lang w:val="en-IE"/>
              </w:rPr>
              <w:t xml:space="preserve">Profile to </w:t>
            </w:r>
            <w:proofErr w:type="spellStart"/>
            <w:r w:rsidRPr="00862C5D">
              <w:rPr>
                <w:snapToGrid w:val="0"/>
                <w:lang w:val="en-IE"/>
              </w:rPr>
              <w:t>qFPN</w:t>
            </w:r>
            <w:r w:rsidRPr="00862C5D">
              <w:rPr>
                <w:snapToGrid w:val="0"/>
                <w:vertAlign w:val="subscript"/>
                <w:lang w:val="en-IE"/>
              </w:rPr>
              <w:t>uh</w:t>
            </w:r>
            <w:proofErr w:type="spellEnd"/>
            <w:r w:rsidRPr="00862C5D">
              <w:rPr>
                <w:snapToGrid w:val="0"/>
                <w:lang w:val="en-IE"/>
              </w:rPr>
              <w:t>(t)</w:t>
            </w:r>
          </w:p>
        </w:tc>
      </w:tr>
      <w:tr w:rsidR="00A050F8" w:rsidRPr="00862C5D" w:rsidTr="00A050F8">
        <w:trPr>
          <w:cantSplit/>
          <w:trHeight w:val="317"/>
        </w:trPr>
        <w:tc>
          <w:tcPr>
            <w:tcW w:w="2400" w:type="dxa"/>
            <w:tcBorders>
              <w:top w:val="single" w:sz="6" w:space="0" w:color="auto"/>
              <w:left w:val="single" w:sz="6" w:space="0" w:color="auto"/>
              <w:bottom w:val="single" w:sz="6" w:space="0" w:color="auto"/>
              <w:right w:val="single" w:sz="6" w:space="0" w:color="auto"/>
            </w:tcBorders>
            <w:shd w:val="clear" w:color="auto" w:fill="auto"/>
            <w:vAlign w:val="center"/>
          </w:tcPr>
          <w:p w:rsidR="00A050F8" w:rsidRPr="00862C5D" w:rsidRDefault="00A050F8" w:rsidP="00A050F8">
            <w:pPr>
              <w:pStyle w:val="CERBODY"/>
              <w:rPr>
                <w:snapToGrid w:val="0"/>
                <w:lang w:val="en-IE"/>
              </w:rPr>
            </w:pPr>
            <w:r w:rsidRPr="00862C5D">
              <w:rPr>
                <w:snapToGrid w:val="0"/>
                <w:lang w:val="en-IE"/>
              </w:rPr>
              <w:t>Any</w:t>
            </w:r>
          </w:p>
        </w:tc>
        <w:tc>
          <w:tcPr>
            <w:tcW w:w="1650" w:type="dxa"/>
            <w:tcBorders>
              <w:top w:val="single" w:sz="6" w:space="0" w:color="auto"/>
              <w:left w:val="single" w:sz="6" w:space="0" w:color="auto"/>
              <w:bottom w:val="single" w:sz="6" w:space="0" w:color="auto"/>
              <w:right w:val="single" w:sz="6" w:space="0" w:color="auto"/>
            </w:tcBorders>
            <w:shd w:val="clear" w:color="auto" w:fill="auto"/>
          </w:tcPr>
          <w:p w:rsidR="00A050F8" w:rsidRPr="00862C5D" w:rsidRDefault="00A050F8" w:rsidP="00A050F8">
            <w:pPr>
              <w:pStyle w:val="CERBODY"/>
              <w:rPr>
                <w:lang w:val="en-IE"/>
              </w:rPr>
            </w:pPr>
            <w:r w:rsidRPr="00862C5D">
              <w:rPr>
                <w:lang w:val="en-IE"/>
              </w:rPr>
              <w:t>PISP</w:t>
            </w: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rsidR="00A050F8" w:rsidRPr="00862C5D" w:rsidRDefault="00A050F8" w:rsidP="00A050F8">
            <w:pPr>
              <w:pStyle w:val="CERBODY"/>
              <w:rPr>
                <w:snapToGrid w:val="0"/>
                <w:lang w:val="en-IE"/>
              </w:rPr>
            </w:pPr>
            <w:r w:rsidRPr="00862C5D">
              <w:rPr>
                <w:snapToGrid w:val="0"/>
                <w:lang w:val="en-IE"/>
              </w:rPr>
              <w:t xml:space="preserve">Null or &lt;&gt; </w:t>
            </w:r>
            <w:proofErr w:type="spellStart"/>
            <w:r w:rsidRPr="00862C5D">
              <w:rPr>
                <w:snapToGrid w:val="0"/>
                <w:lang w:val="en-IE"/>
              </w:rPr>
              <w:t>qFPN</w:t>
            </w:r>
            <w:r w:rsidRPr="00862C5D">
              <w:rPr>
                <w:snapToGrid w:val="0"/>
                <w:vertAlign w:val="subscript"/>
                <w:lang w:val="en-IE"/>
              </w:rPr>
              <w:t>uh</w:t>
            </w:r>
            <w:proofErr w:type="spellEnd"/>
            <w:r w:rsidRPr="00862C5D">
              <w:rPr>
                <w:snapToGrid w:val="0"/>
                <w:lang w:val="en-IE"/>
              </w:rPr>
              <w:t>(t)</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tcPr>
          <w:p w:rsidR="00A050F8" w:rsidRPr="00862C5D" w:rsidRDefault="00A050F8" w:rsidP="00A050F8">
            <w:pPr>
              <w:pStyle w:val="CERBODY"/>
              <w:rPr>
                <w:snapToGrid w:val="0"/>
                <w:lang w:val="en-IE"/>
              </w:rPr>
            </w:pPr>
            <w:r w:rsidRPr="00862C5D">
              <w:rPr>
                <w:snapToGrid w:val="0"/>
                <w:lang w:val="en-IE"/>
              </w:rPr>
              <w:t xml:space="preserve">Maintain </w:t>
            </w:r>
            <w:r w:rsidRPr="00862C5D">
              <w:rPr>
                <w:lang w:val="en-IE"/>
              </w:rPr>
              <w:t>the Generator Unit Output to preceding Target Instruction Level</w:t>
            </w:r>
          </w:p>
        </w:tc>
      </w:tr>
    </w:tbl>
    <w:p w:rsidR="00A050F8" w:rsidRPr="00862C5D" w:rsidRDefault="00A050F8" w:rsidP="00A050F8">
      <w:pPr>
        <w:pStyle w:val="CERBODY"/>
        <w:rPr>
          <w:lang w:val="en-IE"/>
        </w:rPr>
      </w:pPr>
    </w:p>
    <w:p w:rsidR="00A050F8" w:rsidRPr="00862C5D" w:rsidRDefault="00A050F8" w:rsidP="00A050F8">
      <w:pPr>
        <w:pStyle w:val="CERBODY"/>
        <w:rPr>
          <w:b/>
          <w:lang w:val="en-IE"/>
        </w:rPr>
      </w:pPr>
      <w:bookmarkStart w:id="676" w:name="_Ref460429830"/>
      <w:r w:rsidRPr="00862C5D">
        <w:rPr>
          <w:b/>
          <w:lang w:val="en-IE"/>
        </w:rPr>
        <w:t xml:space="preserve">Table </w:t>
      </w:r>
      <w:r w:rsidR="00E179D6" w:rsidRPr="00862C5D">
        <w:rPr>
          <w:b/>
          <w:lang w:val="en-IE"/>
        </w:rPr>
        <w:fldChar w:fldCharType="begin"/>
      </w:r>
      <w:r w:rsidRPr="00862C5D">
        <w:rPr>
          <w:b/>
          <w:lang w:val="en-IE"/>
        </w:rPr>
        <w:instrText xml:space="preserve"> SEQ Table \* ARABIC </w:instrText>
      </w:r>
      <w:r w:rsidR="00E179D6" w:rsidRPr="00862C5D">
        <w:rPr>
          <w:b/>
          <w:lang w:val="en-IE"/>
        </w:rPr>
        <w:fldChar w:fldCharType="separate"/>
      </w:r>
      <w:r w:rsidR="002E3252">
        <w:rPr>
          <w:b/>
          <w:noProof/>
          <w:lang w:val="en-IE"/>
        </w:rPr>
        <w:t>9</w:t>
      </w:r>
      <w:r w:rsidR="00E179D6" w:rsidRPr="00862C5D">
        <w:rPr>
          <w:b/>
          <w:lang w:val="en-IE"/>
        </w:rPr>
        <w:fldChar w:fldCharType="end"/>
      </w:r>
      <w:bookmarkEnd w:id="676"/>
      <w:r w:rsidRPr="00862C5D">
        <w:rPr>
          <w:b/>
          <w:lang w:val="en-IE"/>
        </w:rPr>
        <w:t xml:space="preserve"> – Instruction Profiling Validation Rules for Pumped Storage Units</w:t>
      </w:r>
      <w:r w:rsidR="000416F1" w:rsidRPr="00862C5D">
        <w:rPr>
          <w:b/>
          <w:lang w:val="en-IE"/>
        </w:rPr>
        <w:t xml:space="preserve"> and Battery Storage Units</w:t>
      </w:r>
    </w:p>
    <w:tbl>
      <w:tblPr>
        <w:tblW w:w="9180" w:type="dxa"/>
        <w:tblInd w:w="210" w:type="dxa"/>
        <w:tblLayout w:type="fixed"/>
        <w:tblCellMar>
          <w:left w:w="30" w:type="dxa"/>
          <w:right w:w="30" w:type="dxa"/>
        </w:tblCellMar>
        <w:tblLook w:val="0000"/>
      </w:tblPr>
      <w:tblGrid>
        <w:gridCol w:w="1980"/>
        <w:gridCol w:w="1980"/>
        <w:gridCol w:w="1620"/>
        <w:gridCol w:w="3600"/>
      </w:tblGrid>
      <w:tr w:rsidR="00A050F8" w:rsidRPr="00862C5D" w:rsidTr="00A050F8">
        <w:trPr>
          <w:cantSplit/>
          <w:trHeight w:val="317"/>
          <w:tblHeader/>
        </w:trPr>
        <w:tc>
          <w:tcPr>
            <w:tcW w:w="1980" w:type="dxa"/>
            <w:tcBorders>
              <w:top w:val="single" w:sz="6" w:space="0" w:color="auto"/>
              <w:left w:val="single" w:sz="6" w:space="0" w:color="auto"/>
              <w:bottom w:val="single" w:sz="6" w:space="0" w:color="auto"/>
              <w:right w:val="single" w:sz="6" w:space="0" w:color="auto"/>
            </w:tcBorders>
            <w:shd w:val="clear" w:color="auto" w:fill="auto"/>
            <w:vAlign w:val="center"/>
          </w:tcPr>
          <w:p w:rsidR="00A050F8" w:rsidRPr="00862C5D" w:rsidRDefault="00A050F8" w:rsidP="00A050F8">
            <w:pPr>
              <w:pStyle w:val="CERBODY"/>
              <w:rPr>
                <w:b/>
                <w:lang w:val="en-IE"/>
              </w:rPr>
            </w:pPr>
            <w:r w:rsidRPr="00862C5D">
              <w:rPr>
                <w:b/>
                <w:lang w:val="en-IE"/>
              </w:rPr>
              <w:t>Instructed Quantity from previous segment of Instruction Profile</w:t>
            </w:r>
          </w:p>
        </w:tc>
        <w:tc>
          <w:tcPr>
            <w:tcW w:w="1980" w:type="dxa"/>
            <w:tcBorders>
              <w:top w:val="single" w:sz="6" w:space="0" w:color="auto"/>
              <w:left w:val="single" w:sz="6" w:space="0" w:color="auto"/>
              <w:bottom w:val="single" w:sz="6" w:space="0" w:color="auto"/>
              <w:right w:val="single" w:sz="6" w:space="0" w:color="auto"/>
            </w:tcBorders>
            <w:shd w:val="clear" w:color="auto" w:fill="auto"/>
            <w:vAlign w:val="center"/>
          </w:tcPr>
          <w:p w:rsidR="00A050F8" w:rsidRPr="00862C5D" w:rsidRDefault="00A050F8" w:rsidP="00A050F8">
            <w:pPr>
              <w:pStyle w:val="CERBODY"/>
              <w:rPr>
                <w:b/>
                <w:snapToGrid w:val="0"/>
                <w:lang w:val="en-IE"/>
              </w:rPr>
            </w:pPr>
            <w:r w:rsidRPr="00862C5D">
              <w:rPr>
                <w:b/>
                <w:snapToGrid w:val="0"/>
                <w:lang w:val="en-IE"/>
              </w:rPr>
              <w:t>Instruction Code for active Dispatch Instruction</w:t>
            </w:r>
          </w:p>
        </w:tc>
        <w:tc>
          <w:tcPr>
            <w:tcW w:w="1620" w:type="dxa"/>
            <w:tcBorders>
              <w:top w:val="single" w:sz="6" w:space="0" w:color="auto"/>
              <w:left w:val="single" w:sz="6" w:space="0" w:color="auto"/>
              <w:bottom w:val="single" w:sz="6" w:space="0" w:color="auto"/>
              <w:right w:val="single" w:sz="6" w:space="0" w:color="auto"/>
            </w:tcBorders>
            <w:shd w:val="clear" w:color="auto" w:fill="auto"/>
            <w:vAlign w:val="center"/>
          </w:tcPr>
          <w:p w:rsidR="00A050F8" w:rsidRPr="00862C5D" w:rsidRDefault="00A050F8" w:rsidP="00A050F8">
            <w:pPr>
              <w:pStyle w:val="CERBODY"/>
              <w:rPr>
                <w:b/>
                <w:snapToGrid w:val="0"/>
                <w:lang w:val="en-IE"/>
              </w:rPr>
            </w:pPr>
            <w:r w:rsidRPr="00862C5D">
              <w:rPr>
                <w:b/>
                <w:snapToGrid w:val="0"/>
                <w:lang w:val="en-IE"/>
              </w:rPr>
              <w:t>Instruction Combination Code</w:t>
            </w:r>
          </w:p>
        </w:tc>
        <w:tc>
          <w:tcPr>
            <w:tcW w:w="3600" w:type="dxa"/>
            <w:tcBorders>
              <w:top w:val="single" w:sz="6" w:space="0" w:color="auto"/>
              <w:left w:val="single" w:sz="6" w:space="0" w:color="auto"/>
              <w:bottom w:val="single" w:sz="6" w:space="0" w:color="auto"/>
              <w:right w:val="single" w:sz="6" w:space="0" w:color="auto"/>
            </w:tcBorders>
            <w:shd w:val="clear" w:color="auto" w:fill="auto"/>
            <w:vAlign w:val="center"/>
          </w:tcPr>
          <w:p w:rsidR="00A050F8" w:rsidRPr="00862C5D" w:rsidRDefault="00A050F8" w:rsidP="00A050F8">
            <w:pPr>
              <w:pStyle w:val="CERBODY"/>
              <w:rPr>
                <w:b/>
                <w:snapToGrid w:val="0"/>
                <w:lang w:val="en-IE"/>
              </w:rPr>
            </w:pPr>
            <w:r w:rsidRPr="00862C5D">
              <w:rPr>
                <w:b/>
                <w:snapToGrid w:val="0"/>
                <w:lang w:val="en-IE"/>
              </w:rPr>
              <w:t>Action.</w:t>
            </w:r>
          </w:p>
        </w:tc>
      </w:tr>
      <w:tr w:rsidR="00A050F8" w:rsidRPr="00862C5D" w:rsidTr="00A050F8">
        <w:trPr>
          <w:cantSplit/>
          <w:trHeight w:val="317"/>
        </w:trPr>
        <w:tc>
          <w:tcPr>
            <w:tcW w:w="1980" w:type="dxa"/>
            <w:tcBorders>
              <w:top w:val="single" w:sz="6" w:space="0" w:color="auto"/>
              <w:left w:val="single" w:sz="6" w:space="0" w:color="auto"/>
              <w:bottom w:val="single" w:sz="6" w:space="0" w:color="auto"/>
              <w:right w:val="single" w:sz="6" w:space="0" w:color="auto"/>
            </w:tcBorders>
            <w:shd w:val="clear" w:color="auto" w:fill="auto"/>
            <w:vAlign w:val="center"/>
          </w:tcPr>
          <w:p w:rsidR="00A050F8" w:rsidRPr="00862C5D" w:rsidRDefault="00A050F8" w:rsidP="00A050F8">
            <w:pPr>
              <w:pStyle w:val="CERBODY"/>
              <w:rPr>
                <w:snapToGrid w:val="0"/>
                <w:lang w:val="en-IE"/>
              </w:rPr>
            </w:pPr>
            <w:r w:rsidRPr="00862C5D">
              <w:rPr>
                <w:snapToGrid w:val="0"/>
                <w:lang w:val="en-IE"/>
              </w:rPr>
              <w:lastRenderedPageBreak/>
              <w:t>0</w:t>
            </w:r>
          </w:p>
        </w:tc>
        <w:tc>
          <w:tcPr>
            <w:tcW w:w="1980" w:type="dxa"/>
            <w:tcBorders>
              <w:top w:val="single" w:sz="6" w:space="0" w:color="auto"/>
              <w:left w:val="single" w:sz="6" w:space="0" w:color="auto"/>
              <w:bottom w:val="single" w:sz="6" w:space="0" w:color="auto"/>
              <w:right w:val="single" w:sz="6" w:space="0" w:color="auto"/>
            </w:tcBorders>
            <w:shd w:val="clear" w:color="auto" w:fill="auto"/>
            <w:vAlign w:val="center"/>
          </w:tcPr>
          <w:p w:rsidR="00A050F8" w:rsidRPr="00862C5D" w:rsidRDefault="00A050F8" w:rsidP="00A050F8">
            <w:pPr>
              <w:pStyle w:val="CERBODY"/>
              <w:rPr>
                <w:snapToGrid w:val="0"/>
                <w:lang w:val="en-IE"/>
              </w:rPr>
            </w:pPr>
            <w:r w:rsidRPr="00862C5D">
              <w:rPr>
                <w:snapToGrid w:val="0"/>
                <w:lang w:val="en-IE"/>
              </w:rPr>
              <w:t>SYNC</w:t>
            </w:r>
          </w:p>
        </w:tc>
        <w:tc>
          <w:tcPr>
            <w:tcW w:w="1620" w:type="dxa"/>
            <w:tcBorders>
              <w:top w:val="single" w:sz="6" w:space="0" w:color="auto"/>
              <w:left w:val="single" w:sz="6" w:space="0" w:color="auto"/>
              <w:bottom w:val="single" w:sz="6" w:space="0" w:color="auto"/>
              <w:right w:val="single" w:sz="6" w:space="0" w:color="auto"/>
            </w:tcBorders>
            <w:shd w:val="clear" w:color="auto" w:fill="auto"/>
            <w:vAlign w:val="center"/>
          </w:tcPr>
          <w:p w:rsidR="00A050F8" w:rsidRPr="00862C5D" w:rsidRDefault="00A050F8" w:rsidP="00A050F8">
            <w:pPr>
              <w:pStyle w:val="CERBODY"/>
              <w:rPr>
                <w:snapToGrid w:val="0"/>
                <w:lang w:val="en-IE"/>
              </w:rPr>
            </w:pPr>
            <w:r w:rsidRPr="00862C5D">
              <w:rPr>
                <w:snapToGrid w:val="0"/>
                <w:lang w:val="en-IE"/>
              </w:rPr>
              <w:t>n/a</w:t>
            </w:r>
          </w:p>
        </w:tc>
        <w:tc>
          <w:tcPr>
            <w:tcW w:w="3600" w:type="dxa"/>
            <w:tcBorders>
              <w:top w:val="single" w:sz="6" w:space="0" w:color="auto"/>
              <w:left w:val="single" w:sz="6" w:space="0" w:color="auto"/>
              <w:bottom w:val="single" w:sz="6" w:space="0" w:color="auto"/>
              <w:right w:val="single" w:sz="6" w:space="0" w:color="auto"/>
            </w:tcBorders>
            <w:shd w:val="clear" w:color="auto" w:fill="auto"/>
            <w:vAlign w:val="center"/>
          </w:tcPr>
          <w:p w:rsidR="00A050F8" w:rsidRPr="00862C5D" w:rsidRDefault="00A050F8" w:rsidP="00A050F8">
            <w:pPr>
              <w:pStyle w:val="CERBODY"/>
              <w:rPr>
                <w:snapToGrid w:val="0"/>
                <w:lang w:val="en-IE"/>
              </w:rPr>
            </w:pPr>
            <w:r w:rsidRPr="00862C5D">
              <w:rPr>
                <w:snapToGrid w:val="0"/>
                <w:lang w:val="en-IE"/>
              </w:rPr>
              <w:t>Profile to Instructed Quantity.</w:t>
            </w:r>
          </w:p>
        </w:tc>
      </w:tr>
      <w:tr w:rsidR="00A050F8" w:rsidRPr="00862C5D" w:rsidTr="00A050F8">
        <w:trPr>
          <w:cantSplit/>
          <w:trHeight w:val="317"/>
        </w:trPr>
        <w:tc>
          <w:tcPr>
            <w:tcW w:w="1980" w:type="dxa"/>
            <w:tcBorders>
              <w:top w:val="single" w:sz="6" w:space="0" w:color="auto"/>
              <w:left w:val="single" w:sz="6" w:space="0" w:color="auto"/>
              <w:bottom w:val="single" w:sz="6" w:space="0" w:color="auto"/>
              <w:right w:val="single" w:sz="6" w:space="0" w:color="auto"/>
            </w:tcBorders>
            <w:shd w:val="clear" w:color="auto" w:fill="auto"/>
            <w:vAlign w:val="center"/>
          </w:tcPr>
          <w:p w:rsidR="00A050F8" w:rsidRPr="00862C5D" w:rsidRDefault="00A050F8" w:rsidP="00A050F8">
            <w:pPr>
              <w:pStyle w:val="CERBODY"/>
              <w:rPr>
                <w:snapToGrid w:val="0"/>
                <w:lang w:val="en-IE"/>
              </w:rPr>
            </w:pPr>
            <w:r w:rsidRPr="00862C5D">
              <w:rPr>
                <w:snapToGrid w:val="0"/>
                <w:lang w:val="en-IE"/>
              </w:rPr>
              <w:t>0</w:t>
            </w:r>
          </w:p>
        </w:tc>
        <w:tc>
          <w:tcPr>
            <w:tcW w:w="1980" w:type="dxa"/>
            <w:tcBorders>
              <w:top w:val="single" w:sz="6" w:space="0" w:color="auto"/>
              <w:left w:val="single" w:sz="6" w:space="0" w:color="auto"/>
              <w:bottom w:val="single" w:sz="6" w:space="0" w:color="auto"/>
              <w:right w:val="single" w:sz="6" w:space="0" w:color="auto"/>
            </w:tcBorders>
            <w:shd w:val="clear" w:color="auto" w:fill="auto"/>
            <w:vAlign w:val="center"/>
          </w:tcPr>
          <w:p w:rsidR="00A050F8" w:rsidRPr="00862C5D" w:rsidRDefault="00A050F8" w:rsidP="00A050F8">
            <w:pPr>
              <w:pStyle w:val="CERBODY"/>
              <w:rPr>
                <w:snapToGrid w:val="0"/>
                <w:lang w:val="en-IE"/>
              </w:rPr>
            </w:pPr>
            <w:r w:rsidRPr="00862C5D">
              <w:rPr>
                <w:snapToGrid w:val="0"/>
                <w:lang w:val="en-IE"/>
              </w:rPr>
              <w:t xml:space="preserve">MWOF(0) </w:t>
            </w:r>
          </w:p>
        </w:tc>
        <w:tc>
          <w:tcPr>
            <w:tcW w:w="1620" w:type="dxa"/>
            <w:tcBorders>
              <w:top w:val="single" w:sz="6" w:space="0" w:color="auto"/>
              <w:left w:val="single" w:sz="6" w:space="0" w:color="auto"/>
              <w:bottom w:val="single" w:sz="6" w:space="0" w:color="auto"/>
              <w:right w:val="single" w:sz="6" w:space="0" w:color="auto"/>
            </w:tcBorders>
            <w:shd w:val="clear" w:color="auto" w:fill="auto"/>
            <w:vAlign w:val="center"/>
          </w:tcPr>
          <w:p w:rsidR="00A050F8" w:rsidRPr="00862C5D" w:rsidRDefault="00A050F8" w:rsidP="00A050F8">
            <w:pPr>
              <w:pStyle w:val="CERBODY"/>
              <w:rPr>
                <w:snapToGrid w:val="0"/>
                <w:lang w:val="en-IE"/>
              </w:rPr>
            </w:pPr>
            <w:r w:rsidRPr="00862C5D">
              <w:rPr>
                <w:snapToGrid w:val="0"/>
                <w:lang w:val="en-IE"/>
              </w:rPr>
              <w:t>n/a</w:t>
            </w:r>
          </w:p>
        </w:tc>
        <w:tc>
          <w:tcPr>
            <w:tcW w:w="3600" w:type="dxa"/>
            <w:tcBorders>
              <w:top w:val="single" w:sz="6" w:space="0" w:color="auto"/>
              <w:left w:val="single" w:sz="6" w:space="0" w:color="auto"/>
              <w:bottom w:val="single" w:sz="6" w:space="0" w:color="auto"/>
              <w:right w:val="single" w:sz="6" w:space="0" w:color="auto"/>
            </w:tcBorders>
            <w:shd w:val="clear" w:color="auto" w:fill="auto"/>
            <w:vAlign w:val="center"/>
          </w:tcPr>
          <w:p w:rsidR="00A050F8" w:rsidRPr="00862C5D" w:rsidRDefault="00A050F8" w:rsidP="00A050F8">
            <w:pPr>
              <w:pStyle w:val="CERBODY"/>
              <w:rPr>
                <w:snapToGrid w:val="0"/>
                <w:lang w:val="en-IE"/>
              </w:rPr>
            </w:pPr>
            <w:r w:rsidRPr="00862C5D">
              <w:rPr>
                <w:snapToGrid w:val="0"/>
                <w:lang w:val="en-IE"/>
              </w:rPr>
              <w:t>Ignore Dispatch Instruction.</w:t>
            </w:r>
          </w:p>
        </w:tc>
      </w:tr>
      <w:tr w:rsidR="00A050F8" w:rsidRPr="00862C5D" w:rsidTr="00A050F8">
        <w:trPr>
          <w:cantSplit/>
          <w:trHeight w:val="317"/>
        </w:trPr>
        <w:tc>
          <w:tcPr>
            <w:tcW w:w="1980" w:type="dxa"/>
            <w:tcBorders>
              <w:top w:val="single" w:sz="6" w:space="0" w:color="auto"/>
              <w:left w:val="single" w:sz="6" w:space="0" w:color="auto"/>
              <w:bottom w:val="single" w:sz="6" w:space="0" w:color="auto"/>
              <w:right w:val="single" w:sz="6" w:space="0" w:color="auto"/>
            </w:tcBorders>
            <w:shd w:val="clear" w:color="auto" w:fill="auto"/>
            <w:vAlign w:val="center"/>
          </w:tcPr>
          <w:p w:rsidR="00A050F8" w:rsidRPr="00862C5D" w:rsidRDefault="00A050F8" w:rsidP="00A050F8">
            <w:pPr>
              <w:pStyle w:val="CERBODY"/>
              <w:rPr>
                <w:snapToGrid w:val="0"/>
                <w:lang w:val="en-IE"/>
              </w:rPr>
            </w:pPr>
            <w:r w:rsidRPr="00862C5D">
              <w:rPr>
                <w:snapToGrid w:val="0"/>
                <w:lang w:val="en-IE"/>
              </w:rPr>
              <w:t>0</w:t>
            </w:r>
          </w:p>
        </w:tc>
        <w:tc>
          <w:tcPr>
            <w:tcW w:w="1980" w:type="dxa"/>
            <w:tcBorders>
              <w:top w:val="single" w:sz="6" w:space="0" w:color="auto"/>
              <w:left w:val="single" w:sz="6" w:space="0" w:color="auto"/>
              <w:bottom w:val="single" w:sz="6" w:space="0" w:color="auto"/>
              <w:right w:val="single" w:sz="6" w:space="0" w:color="auto"/>
            </w:tcBorders>
            <w:shd w:val="clear" w:color="auto" w:fill="auto"/>
            <w:vAlign w:val="center"/>
          </w:tcPr>
          <w:p w:rsidR="00A050F8" w:rsidRPr="00862C5D" w:rsidRDefault="00A050F8" w:rsidP="00A050F8">
            <w:pPr>
              <w:pStyle w:val="CERBODY"/>
              <w:rPr>
                <w:snapToGrid w:val="0"/>
                <w:lang w:val="en-IE"/>
              </w:rPr>
            </w:pPr>
            <w:r w:rsidRPr="00862C5D">
              <w:rPr>
                <w:snapToGrid w:val="0"/>
                <w:lang w:val="en-IE"/>
              </w:rPr>
              <w:t>DESY</w:t>
            </w:r>
          </w:p>
        </w:tc>
        <w:tc>
          <w:tcPr>
            <w:tcW w:w="1620" w:type="dxa"/>
            <w:tcBorders>
              <w:top w:val="single" w:sz="6" w:space="0" w:color="auto"/>
              <w:left w:val="single" w:sz="6" w:space="0" w:color="auto"/>
              <w:bottom w:val="single" w:sz="6" w:space="0" w:color="auto"/>
              <w:right w:val="single" w:sz="6" w:space="0" w:color="auto"/>
            </w:tcBorders>
            <w:shd w:val="clear" w:color="auto" w:fill="auto"/>
            <w:vAlign w:val="center"/>
          </w:tcPr>
          <w:p w:rsidR="00A050F8" w:rsidRPr="00862C5D" w:rsidRDefault="00A050F8" w:rsidP="00A050F8">
            <w:pPr>
              <w:pStyle w:val="CERBODY"/>
              <w:rPr>
                <w:snapToGrid w:val="0"/>
                <w:lang w:val="en-IE"/>
              </w:rPr>
            </w:pPr>
            <w:r w:rsidRPr="00862C5D">
              <w:rPr>
                <w:snapToGrid w:val="0"/>
                <w:lang w:val="en-IE"/>
              </w:rPr>
              <w:t>n/a</w:t>
            </w:r>
          </w:p>
        </w:tc>
        <w:tc>
          <w:tcPr>
            <w:tcW w:w="3600" w:type="dxa"/>
            <w:tcBorders>
              <w:top w:val="single" w:sz="6" w:space="0" w:color="auto"/>
              <w:left w:val="single" w:sz="6" w:space="0" w:color="auto"/>
              <w:bottom w:val="single" w:sz="6" w:space="0" w:color="auto"/>
              <w:right w:val="single" w:sz="6" w:space="0" w:color="auto"/>
            </w:tcBorders>
            <w:shd w:val="clear" w:color="auto" w:fill="auto"/>
            <w:vAlign w:val="center"/>
          </w:tcPr>
          <w:p w:rsidR="00A050F8" w:rsidRPr="00862C5D" w:rsidRDefault="00A050F8" w:rsidP="00A050F8">
            <w:pPr>
              <w:pStyle w:val="CERBODY"/>
              <w:rPr>
                <w:snapToGrid w:val="0"/>
                <w:lang w:val="en-IE"/>
              </w:rPr>
            </w:pPr>
            <w:r w:rsidRPr="00862C5D">
              <w:rPr>
                <w:snapToGrid w:val="0"/>
                <w:lang w:val="en-IE"/>
              </w:rPr>
              <w:t>Ignore Dispatch Instruction.</w:t>
            </w:r>
          </w:p>
        </w:tc>
      </w:tr>
      <w:tr w:rsidR="00A050F8" w:rsidRPr="00862C5D" w:rsidTr="00A050F8">
        <w:trPr>
          <w:cantSplit/>
          <w:trHeight w:val="317"/>
        </w:trPr>
        <w:tc>
          <w:tcPr>
            <w:tcW w:w="1980" w:type="dxa"/>
            <w:tcBorders>
              <w:top w:val="single" w:sz="6" w:space="0" w:color="auto"/>
              <w:left w:val="single" w:sz="6" w:space="0" w:color="auto"/>
              <w:bottom w:val="single" w:sz="6" w:space="0" w:color="auto"/>
              <w:right w:val="single" w:sz="6" w:space="0" w:color="auto"/>
            </w:tcBorders>
            <w:shd w:val="clear" w:color="auto" w:fill="auto"/>
            <w:vAlign w:val="center"/>
          </w:tcPr>
          <w:p w:rsidR="00A050F8" w:rsidRPr="00862C5D" w:rsidRDefault="00A050F8" w:rsidP="00A050F8">
            <w:pPr>
              <w:pStyle w:val="CERBODY"/>
              <w:rPr>
                <w:snapToGrid w:val="0"/>
                <w:lang w:val="en-IE"/>
              </w:rPr>
            </w:pPr>
            <w:r w:rsidRPr="00862C5D">
              <w:rPr>
                <w:snapToGrid w:val="0"/>
                <w:lang w:val="en-IE"/>
              </w:rPr>
              <w:t>0</w:t>
            </w:r>
          </w:p>
        </w:tc>
        <w:tc>
          <w:tcPr>
            <w:tcW w:w="1980" w:type="dxa"/>
            <w:tcBorders>
              <w:top w:val="single" w:sz="6" w:space="0" w:color="auto"/>
              <w:left w:val="single" w:sz="6" w:space="0" w:color="auto"/>
              <w:bottom w:val="single" w:sz="6" w:space="0" w:color="auto"/>
              <w:right w:val="single" w:sz="6" w:space="0" w:color="auto"/>
            </w:tcBorders>
            <w:shd w:val="clear" w:color="auto" w:fill="auto"/>
            <w:vAlign w:val="center"/>
          </w:tcPr>
          <w:p w:rsidR="00A050F8" w:rsidRPr="00862C5D" w:rsidRDefault="00A050F8" w:rsidP="00A050F8">
            <w:pPr>
              <w:pStyle w:val="CERBODY"/>
              <w:rPr>
                <w:snapToGrid w:val="0"/>
                <w:lang w:val="en-IE"/>
              </w:rPr>
            </w:pPr>
            <w:r w:rsidRPr="00862C5D">
              <w:rPr>
                <w:snapToGrid w:val="0"/>
                <w:lang w:val="en-IE"/>
              </w:rPr>
              <w:t>GOOP</w:t>
            </w:r>
          </w:p>
        </w:tc>
        <w:tc>
          <w:tcPr>
            <w:tcW w:w="1620" w:type="dxa"/>
            <w:tcBorders>
              <w:top w:val="single" w:sz="6" w:space="0" w:color="auto"/>
              <w:left w:val="single" w:sz="6" w:space="0" w:color="auto"/>
              <w:bottom w:val="single" w:sz="6" w:space="0" w:color="auto"/>
              <w:right w:val="single" w:sz="6" w:space="0" w:color="auto"/>
            </w:tcBorders>
            <w:shd w:val="clear" w:color="auto" w:fill="auto"/>
            <w:vAlign w:val="center"/>
          </w:tcPr>
          <w:p w:rsidR="00A050F8" w:rsidRPr="00862C5D" w:rsidRDefault="00A050F8" w:rsidP="00A050F8">
            <w:pPr>
              <w:pStyle w:val="CERBODY"/>
              <w:rPr>
                <w:snapToGrid w:val="0"/>
                <w:lang w:val="en-IE"/>
              </w:rPr>
            </w:pPr>
            <w:r w:rsidRPr="00862C5D">
              <w:rPr>
                <w:snapToGrid w:val="0"/>
                <w:lang w:val="en-IE"/>
              </w:rPr>
              <w:t>SCP</w:t>
            </w:r>
          </w:p>
        </w:tc>
        <w:tc>
          <w:tcPr>
            <w:tcW w:w="3600" w:type="dxa"/>
            <w:tcBorders>
              <w:top w:val="single" w:sz="6" w:space="0" w:color="auto"/>
              <w:left w:val="single" w:sz="6" w:space="0" w:color="auto"/>
              <w:bottom w:val="single" w:sz="6" w:space="0" w:color="auto"/>
              <w:right w:val="single" w:sz="6" w:space="0" w:color="auto"/>
            </w:tcBorders>
            <w:shd w:val="clear" w:color="auto" w:fill="auto"/>
            <w:vAlign w:val="center"/>
          </w:tcPr>
          <w:p w:rsidR="00A050F8" w:rsidRPr="00862C5D" w:rsidRDefault="00A050F8" w:rsidP="00A050F8">
            <w:pPr>
              <w:pStyle w:val="CERBODY"/>
              <w:rPr>
                <w:snapToGrid w:val="0"/>
                <w:lang w:val="en-IE"/>
              </w:rPr>
            </w:pPr>
            <w:r w:rsidRPr="00862C5D">
              <w:rPr>
                <w:snapToGrid w:val="0"/>
                <w:lang w:val="en-IE"/>
              </w:rPr>
              <w:t>Ignore Dispatch Instruction.</w:t>
            </w:r>
          </w:p>
        </w:tc>
      </w:tr>
      <w:tr w:rsidR="00A050F8" w:rsidRPr="00862C5D" w:rsidTr="00A050F8">
        <w:trPr>
          <w:cantSplit/>
          <w:trHeight w:val="317"/>
        </w:trPr>
        <w:tc>
          <w:tcPr>
            <w:tcW w:w="1980" w:type="dxa"/>
            <w:tcBorders>
              <w:top w:val="single" w:sz="6" w:space="0" w:color="auto"/>
              <w:left w:val="single" w:sz="6" w:space="0" w:color="auto"/>
              <w:bottom w:val="single" w:sz="6" w:space="0" w:color="auto"/>
              <w:right w:val="single" w:sz="6" w:space="0" w:color="auto"/>
            </w:tcBorders>
            <w:shd w:val="clear" w:color="auto" w:fill="auto"/>
            <w:vAlign w:val="center"/>
          </w:tcPr>
          <w:p w:rsidR="00A050F8" w:rsidRPr="00862C5D" w:rsidRDefault="00A050F8" w:rsidP="00A050F8">
            <w:pPr>
              <w:pStyle w:val="CERBODY"/>
              <w:rPr>
                <w:snapToGrid w:val="0"/>
                <w:lang w:val="en-IE"/>
              </w:rPr>
            </w:pPr>
            <w:r w:rsidRPr="00862C5D">
              <w:rPr>
                <w:snapToGrid w:val="0"/>
                <w:lang w:val="en-IE"/>
              </w:rPr>
              <w:t>0</w:t>
            </w:r>
          </w:p>
        </w:tc>
        <w:tc>
          <w:tcPr>
            <w:tcW w:w="1980" w:type="dxa"/>
            <w:tcBorders>
              <w:top w:val="single" w:sz="6" w:space="0" w:color="auto"/>
              <w:left w:val="single" w:sz="6" w:space="0" w:color="auto"/>
              <w:bottom w:val="single" w:sz="6" w:space="0" w:color="auto"/>
              <w:right w:val="single" w:sz="6" w:space="0" w:color="auto"/>
            </w:tcBorders>
            <w:shd w:val="clear" w:color="auto" w:fill="auto"/>
            <w:vAlign w:val="center"/>
          </w:tcPr>
          <w:p w:rsidR="00A050F8" w:rsidRPr="00862C5D" w:rsidRDefault="00A050F8" w:rsidP="00A050F8">
            <w:pPr>
              <w:pStyle w:val="CERBODY"/>
              <w:rPr>
                <w:snapToGrid w:val="0"/>
                <w:lang w:val="en-IE"/>
              </w:rPr>
            </w:pPr>
            <w:r w:rsidRPr="00862C5D">
              <w:rPr>
                <w:snapToGrid w:val="0"/>
                <w:lang w:val="en-IE"/>
              </w:rPr>
              <w:t>GOOP</w:t>
            </w:r>
          </w:p>
        </w:tc>
        <w:tc>
          <w:tcPr>
            <w:tcW w:w="1620" w:type="dxa"/>
            <w:tcBorders>
              <w:top w:val="single" w:sz="6" w:space="0" w:color="auto"/>
              <w:left w:val="single" w:sz="6" w:space="0" w:color="auto"/>
              <w:bottom w:val="single" w:sz="6" w:space="0" w:color="auto"/>
              <w:right w:val="single" w:sz="6" w:space="0" w:color="auto"/>
            </w:tcBorders>
            <w:shd w:val="clear" w:color="auto" w:fill="auto"/>
            <w:vAlign w:val="center"/>
          </w:tcPr>
          <w:p w:rsidR="00A050F8" w:rsidRPr="00862C5D" w:rsidRDefault="00A050F8" w:rsidP="00A050F8">
            <w:pPr>
              <w:pStyle w:val="CERBODY"/>
              <w:rPr>
                <w:snapToGrid w:val="0"/>
                <w:lang w:val="en-IE"/>
              </w:rPr>
            </w:pPr>
            <w:r w:rsidRPr="00862C5D">
              <w:rPr>
                <w:snapToGrid w:val="0"/>
                <w:lang w:val="en-IE"/>
              </w:rPr>
              <w:t>SCT</w:t>
            </w:r>
          </w:p>
        </w:tc>
        <w:tc>
          <w:tcPr>
            <w:tcW w:w="3600" w:type="dxa"/>
            <w:tcBorders>
              <w:top w:val="single" w:sz="6" w:space="0" w:color="auto"/>
              <w:left w:val="single" w:sz="6" w:space="0" w:color="auto"/>
              <w:bottom w:val="single" w:sz="6" w:space="0" w:color="auto"/>
              <w:right w:val="single" w:sz="6" w:space="0" w:color="auto"/>
            </w:tcBorders>
            <w:shd w:val="clear" w:color="auto" w:fill="auto"/>
            <w:vAlign w:val="center"/>
          </w:tcPr>
          <w:p w:rsidR="00A050F8" w:rsidRPr="00862C5D" w:rsidRDefault="00A050F8" w:rsidP="00A050F8">
            <w:pPr>
              <w:pStyle w:val="CERBODY"/>
              <w:rPr>
                <w:snapToGrid w:val="0"/>
                <w:lang w:val="en-IE"/>
              </w:rPr>
            </w:pPr>
            <w:r w:rsidRPr="00862C5D">
              <w:rPr>
                <w:snapToGrid w:val="0"/>
                <w:lang w:val="en-IE"/>
              </w:rPr>
              <w:t>Ignore Dispatch Instruction.</w:t>
            </w:r>
          </w:p>
        </w:tc>
      </w:tr>
      <w:tr w:rsidR="00A050F8" w:rsidRPr="00862C5D" w:rsidTr="00A050F8">
        <w:trPr>
          <w:cantSplit/>
          <w:trHeight w:val="317"/>
        </w:trPr>
        <w:tc>
          <w:tcPr>
            <w:tcW w:w="1980" w:type="dxa"/>
            <w:tcBorders>
              <w:top w:val="single" w:sz="6" w:space="0" w:color="auto"/>
              <w:left w:val="single" w:sz="6" w:space="0" w:color="auto"/>
              <w:bottom w:val="single" w:sz="6" w:space="0" w:color="auto"/>
              <w:right w:val="single" w:sz="6" w:space="0" w:color="auto"/>
            </w:tcBorders>
            <w:shd w:val="clear" w:color="auto" w:fill="auto"/>
            <w:vAlign w:val="center"/>
          </w:tcPr>
          <w:p w:rsidR="00A050F8" w:rsidRPr="00862C5D" w:rsidRDefault="00A050F8" w:rsidP="00A050F8">
            <w:pPr>
              <w:pStyle w:val="CERBODY"/>
              <w:rPr>
                <w:snapToGrid w:val="0"/>
                <w:lang w:val="en-IE"/>
              </w:rPr>
            </w:pPr>
            <w:r w:rsidRPr="00862C5D">
              <w:rPr>
                <w:snapToGrid w:val="0"/>
                <w:lang w:val="en-IE"/>
              </w:rPr>
              <w:t>0</w:t>
            </w:r>
          </w:p>
        </w:tc>
        <w:tc>
          <w:tcPr>
            <w:tcW w:w="1980" w:type="dxa"/>
            <w:tcBorders>
              <w:top w:val="single" w:sz="6" w:space="0" w:color="auto"/>
              <w:left w:val="single" w:sz="6" w:space="0" w:color="auto"/>
              <w:bottom w:val="single" w:sz="6" w:space="0" w:color="auto"/>
              <w:right w:val="single" w:sz="6" w:space="0" w:color="auto"/>
            </w:tcBorders>
            <w:shd w:val="clear" w:color="auto" w:fill="auto"/>
            <w:vAlign w:val="center"/>
          </w:tcPr>
          <w:p w:rsidR="00A050F8" w:rsidRPr="00862C5D" w:rsidRDefault="00A050F8" w:rsidP="00A050F8">
            <w:pPr>
              <w:pStyle w:val="CERBODY"/>
              <w:rPr>
                <w:snapToGrid w:val="0"/>
                <w:lang w:val="en-IE"/>
              </w:rPr>
            </w:pPr>
            <w:r w:rsidRPr="00862C5D">
              <w:rPr>
                <w:snapToGrid w:val="0"/>
                <w:lang w:val="en-IE"/>
              </w:rPr>
              <w:t>GOOP</w:t>
            </w:r>
          </w:p>
        </w:tc>
        <w:tc>
          <w:tcPr>
            <w:tcW w:w="1620" w:type="dxa"/>
            <w:tcBorders>
              <w:top w:val="single" w:sz="6" w:space="0" w:color="auto"/>
              <w:left w:val="single" w:sz="6" w:space="0" w:color="auto"/>
              <w:bottom w:val="single" w:sz="6" w:space="0" w:color="auto"/>
              <w:right w:val="single" w:sz="6" w:space="0" w:color="auto"/>
            </w:tcBorders>
            <w:shd w:val="clear" w:color="auto" w:fill="auto"/>
            <w:vAlign w:val="center"/>
          </w:tcPr>
          <w:p w:rsidR="00A050F8" w:rsidRPr="00862C5D" w:rsidRDefault="00A050F8" w:rsidP="00A050F8">
            <w:pPr>
              <w:pStyle w:val="CERBODY"/>
              <w:rPr>
                <w:snapToGrid w:val="0"/>
                <w:lang w:val="en-IE"/>
              </w:rPr>
            </w:pPr>
            <w:r w:rsidRPr="00862C5D">
              <w:rPr>
                <w:snapToGrid w:val="0"/>
                <w:lang w:val="en-IE"/>
              </w:rPr>
              <w:t>PUMP</w:t>
            </w:r>
          </w:p>
        </w:tc>
        <w:tc>
          <w:tcPr>
            <w:tcW w:w="3600" w:type="dxa"/>
            <w:tcBorders>
              <w:top w:val="single" w:sz="6" w:space="0" w:color="auto"/>
              <w:left w:val="single" w:sz="6" w:space="0" w:color="auto"/>
              <w:bottom w:val="single" w:sz="6" w:space="0" w:color="auto"/>
              <w:right w:val="single" w:sz="6" w:space="0" w:color="auto"/>
            </w:tcBorders>
            <w:shd w:val="clear" w:color="auto" w:fill="auto"/>
            <w:vAlign w:val="center"/>
          </w:tcPr>
          <w:p w:rsidR="00A050F8" w:rsidRPr="00862C5D" w:rsidRDefault="00A050F8" w:rsidP="00A050F8">
            <w:pPr>
              <w:pStyle w:val="CERBODY"/>
              <w:rPr>
                <w:snapToGrid w:val="0"/>
                <w:lang w:val="en-IE"/>
              </w:rPr>
            </w:pPr>
            <w:r w:rsidRPr="00862C5D">
              <w:rPr>
                <w:snapToGrid w:val="0"/>
                <w:lang w:val="en-IE"/>
              </w:rPr>
              <w:t>Profile to MWOF(Pumping Capacity</w:t>
            </w:r>
            <w:r w:rsidR="005C1A1A" w:rsidRPr="00862C5D">
              <w:rPr>
                <w:snapToGrid w:val="0"/>
                <w:lang w:val="en-IE"/>
              </w:rPr>
              <w:t xml:space="preserve"> or Battery Storage Capacity, as applicable</w:t>
            </w:r>
            <w:r w:rsidRPr="00862C5D">
              <w:rPr>
                <w:snapToGrid w:val="0"/>
                <w:lang w:val="en-IE"/>
              </w:rPr>
              <w:t>).</w:t>
            </w:r>
          </w:p>
        </w:tc>
      </w:tr>
      <w:tr w:rsidR="00A050F8" w:rsidRPr="00862C5D" w:rsidTr="00A050F8">
        <w:trPr>
          <w:cantSplit/>
          <w:trHeight w:val="317"/>
        </w:trPr>
        <w:tc>
          <w:tcPr>
            <w:tcW w:w="1980" w:type="dxa"/>
            <w:tcBorders>
              <w:top w:val="single" w:sz="6" w:space="0" w:color="auto"/>
              <w:left w:val="single" w:sz="6" w:space="0" w:color="auto"/>
              <w:bottom w:val="single" w:sz="6" w:space="0" w:color="auto"/>
              <w:right w:val="single" w:sz="6" w:space="0" w:color="auto"/>
            </w:tcBorders>
            <w:shd w:val="clear" w:color="auto" w:fill="auto"/>
            <w:vAlign w:val="center"/>
          </w:tcPr>
          <w:p w:rsidR="00A050F8" w:rsidRPr="00862C5D" w:rsidRDefault="00A050F8" w:rsidP="00A050F8">
            <w:pPr>
              <w:pStyle w:val="CERBODY"/>
              <w:rPr>
                <w:snapToGrid w:val="0"/>
                <w:lang w:val="en-IE"/>
              </w:rPr>
            </w:pPr>
            <w:r w:rsidRPr="00862C5D">
              <w:rPr>
                <w:snapToGrid w:val="0"/>
                <w:lang w:val="en-IE"/>
              </w:rPr>
              <w:t>&gt; 0</w:t>
            </w:r>
          </w:p>
        </w:tc>
        <w:tc>
          <w:tcPr>
            <w:tcW w:w="1980" w:type="dxa"/>
            <w:tcBorders>
              <w:top w:val="single" w:sz="6" w:space="0" w:color="auto"/>
              <w:left w:val="single" w:sz="6" w:space="0" w:color="auto"/>
              <w:bottom w:val="single" w:sz="6" w:space="0" w:color="auto"/>
              <w:right w:val="single" w:sz="6" w:space="0" w:color="auto"/>
            </w:tcBorders>
            <w:shd w:val="clear" w:color="auto" w:fill="auto"/>
            <w:vAlign w:val="center"/>
          </w:tcPr>
          <w:p w:rsidR="00A050F8" w:rsidRPr="00862C5D" w:rsidRDefault="00A050F8" w:rsidP="00A050F8">
            <w:pPr>
              <w:pStyle w:val="CERBODY"/>
              <w:rPr>
                <w:snapToGrid w:val="0"/>
                <w:lang w:val="en-IE"/>
              </w:rPr>
            </w:pPr>
            <w:r w:rsidRPr="00862C5D">
              <w:rPr>
                <w:snapToGrid w:val="0"/>
                <w:lang w:val="en-IE"/>
              </w:rPr>
              <w:t>SYNC</w:t>
            </w:r>
          </w:p>
        </w:tc>
        <w:tc>
          <w:tcPr>
            <w:tcW w:w="1620" w:type="dxa"/>
            <w:tcBorders>
              <w:top w:val="single" w:sz="6" w:space="0" w:color="auto"/>
              <w:left w:val="single" w:sz="6" w:space="0" w:color="auto"/>
              <w:bottom w:val="single" w:sz="6" w:space="0" w:color="auto"/>
              <w:right w:val="single" w:sz="6" w:space="0" w:color="auto"/>
            </w:tcBorders>
            <w:shd w:val="clear" w:color="auto" w:fill="auto"/>
            <w:vAlign w:val="center"/>
          </w:tcPr>
          <w:p w:rsidR="00A050F8" w:rsidRPr="00862C5D" w:rsidRDefault="00A050F8" w:rsidP="00A050F8">
            <w:pPr>
              <w:pStyle w:val="CERBODY"/>
              <w:rPr>
                <w:snapToGrid w:val="0"/>
                <w:lang w:val="en-IE"/>
              </w:rPr>
            </w:pPr>
            <w:r w:rsidRPr="00862C5D">
              <w:rPr>
                <w:snapToGrid w:val="0"/>
                <w:lang w:val="en-IE"/>
              </w:rPr>
              <w:t>n/a</w:t>
            </w:r>
          </w:p>
        </w:tc>
        <w:tc>
          <w:tcPr>
            <w:tcW w:w="3600" w:type="dxa"/>
            <w:tcBorders>
              <w:top w:val="single" w:sz="6" w:space="0" w:color="auto"/>
              <w:left w:val="single" w:sz="6" w:space="0" w:color="auto"/>
              <w:bottom w:val="single" w:sz="6" w:space="0" w:color="auto"/>
              <w:right w:val="single" w:sz="6" w:space="0" w:color="auto"/>
            </w:tcBorders>
            <w:shd w:val="clear" w:color="auto" w:fill="auto"/>
            <w:vAlign w:val="center"/>
          </w:tcPr>
          <w:p w:rsidR="00A050F8" w:rsidRPr="00862C5D" w:rsidRDefault="00A050F8" w:rsidP="00A050F8">
            <w:pPr>
              <w:pStyle w:val="CERBODY"/>
              <w:rPr>
                <w:snapToGrid w:val="0"/>
                <w:lang w:val="en-IE"/>
              </w:rPr>
            </w:pPr>
            <w:r w:rsidRPr="00862C5D">
              <w:rPr>
                <w:snapToGrid w:val="0"/>
                <w:lang w:val="en-IE"/>
              </w:rPr>
              <w:t>Ignore Dispatch Instruction.</w:t>
            </w:r>
          </w:p>
        </w:tc>
      </w:tr>
      <w:tr w:rsidR="00A050F8" w:rsidRPr="00862C5D" w:rsidTr="00A050F8">
        <w:trPr>
          <w:cantSplit/>
          <w:trHeight w:val="317"/>
        </w:trPr>
        <w:tc>
          <w:tcPr>
            <w:tcW w:w="1980" w:type="dxa"/>
            <w:tcBorders>
              <w:top w:val="single" w:sz="6" w:space="0" w:color="auto"/>
              <w:left w:val="single" w:sz="6" w:space="0" w:color="auto"/>
              <w:bottom w:val="single" w:sz="6" w:space="0" w:color="auto"/>
              <w:right w:val="single" w:sz="6" w:space="0" w:color="auto"/>
            </w:tcBorders>
            <w:shd w:val="clear" w:color="auto" w:fill="auto"/>
            <w:vAlign w:val="center"/>
          </w:tcPr>
          <w:p w:rsidR="00A050F8" w:rsidRPr="00862C5D" w:rsidRDefault="00A050F8" w:rsidP="00A050F8">
            <w:pPr>
              <w:pStyle w:val="CERBODY"/>
              <w:rPr>
                <w:snapToGrid w:val="0"/>
                <w:lang w:val="en-IE"/>
              </w:rPr>
            </w:pPr>
            <w:r w:rsidRPr="00862C5D">
              <w:rPr>
                <w:snapToGrid w:val="0"/>
                <w:lang w:val="en-IE"/>
              </w:rPr>
              <w:t>&gt; 0</w:t>
            </w:r>
          </w:p>
        </w:tc>
        <w:tc>
          <w:tcPr>
            <w:tcW w:w="1980" w:type="dxa"/>
            <w:tcBorders>
              <w:top w:val="single" w:sz="6" w:space="0" w:color="auto"/>
              <w:left w:val="single" w:sz="6" w:space="0" w:color="auto"/>
              <w:bottom w:val="single" w:sz="6" w:space="0" w:color="auto"/>
              <w:right w:val="single" w:sz="6" w:space="0" w:color="auto"/>
            </w:tcBorders>
            <w:shd w:val="clear" w:color="auto" w:fill="auto"/>
            <w:vAlign w:val="center"/>
          </w:tcPr>
          <w:p w:rsidR="00A050F8" w:rsidRPr="00862C5D" w:rsidRDefault="00A050F8" w:rsidP="00A050F8">
            <w:pPr>
              <w:pStyle w:val="CERBODY"/>
              <w:rPr>
                <w:snapToGrid w:val="0"/>
                <w:lang w:val="en-IE"/>
              </w:rPr>
            </w:pPr>
            <w:r w:rsidRPr="00862C5D">
              <w:rPr>
                <w:snapToGrid w:val="0"/>
                <w:lang w:val="en-IE"/>
              </w:rPr>
              <w:t>MWOF(0)</w:t>
            </w:r>
          </w:p>
        </w:tc>
        <w:tc>
          <w:tcPr>
            <w:tcW w:w="1620" w:type="dxa"/>
            <w:tcBorders>
              <w:top w:val="single" w:sz="6" w:space="0" w:color="auto"/>
              <w:left w:val="single" w:sz="6" w:space="0" w:color="auto"/>
              <w:bottom w:val="single" w:sz="6" w:space="0" w:color="auto"/>
              <w:right w:val="single" w:sz="6" w:space="0" w:color="auto"/>
            </w:tcBorders>
            <w:shd w:val="clear" w:color="auto" w:fill="auto"/>
            <w:vAlign w:val="center"/>
          </w:tcPr>
          <w:p w:rsidR="00A050F8" w:rsidRPr="00862C5D" w:rsidRDefault="00A050F8" w:rsidP="00A050F8">
            <w:pPr>
              <w:pStyle w:val="CERBODY"/>
              <w:rPr>
                <w:snapToGrid w:val="0"/>
                <w:lang w:val="en-IE"/>
              </w:rPr>
            </w:pPr>
            <w:r w:rsidRPr="00862C5D">
              <w:rPr>
                <w:snapToGrid w:val="0"/>
                <w:lang w:val="en-IE"/>
              </w:rPr>
              <w:t>n/a</w:t>
            </w:r>
          </w:p>
        </w:tc>
        <w:tc>
          <w:tcPr>
            <w:tcW w:w="3600" w:type="dxa"/>
            <w:tcBorders>
              <w:top w:val="single" w:sz="6" w:space="0" w:color="auto"/>
              <w:left w:val="single" w:sz="6" w:space="0" w:color="auto"/>
              <w:bottom w:val="single" w:sz="6" w:space="0" w:color="auto"/>
              <w:right w:val="single" w:sz="6" w:space="0" w:color="auto"/>
            </w:tcBorders>
            <w:shd w:val="clear" w:color="auto" w:fill="auto"/>
            <w:vAlign w:val="center"/>
          </w:tcPr>
          <w:p w:rsidR="00A050F8" w:rsidRPr="00862C5D" w:rsidRDefault="00A050F8" w:rsidP="00A050F8">
            <w:pPr>
              <w:pStyle w:val="CERBODY"/>
              <w:rPr>
                <w:snapToGrid w:val="0"/>
                <w:lang w:val="en-IE"/>
              </w:rPr>
            </w:pPr>
            <w:r w:rsidRPr="00862C5D">
              <w:rPr>
                <w:snapToGrid w:val="0"/>
                <w:lang w:val="en-IE"/>
              </w:rPr>
              <w:t>Profile to zero.</w:t>
            </w:r>
          </w:p>
        </w:tc>
      </w:tr>
      <w:tr w:rsidR="00A050F8" w:rsidRPr="00862C5D" w:rsidTr="00A050F8">
        <w:trPr>
          <w:cantSplit/>
          <w:trHeight w:val="317"/>
        </w:trPr>
        <w:tc>
          <w:tcPr>
            <w:tcW w:w="1980" w:type="dxa"/>
            <w:tcBorders>
              <w:top w:val="single" w:sz="6" w:space="0" w:color="auto"/>
              <w:left w:val="single" w:sz="6" w:space="0" w:color="auto"/>
              <w:bottom w:val="single" w:sz="6" w:space="0" w:color="auto"/>
              <w:right w:val="single" w:sz="6" w:space="0" w:color="auto"/>
            </w:tcBorders>
            <w:shd w:val="clear" w:color="auto" w:fill="auto"/>
            <w:vAlign w:val="center"/>
          </w:tcPr>
          <w:p w:rsidR="00A050F8" w:rsidRPr="00862C5D" w:rsidRDefault="00A050F8" w:rsidP="00A050F8">
            <w:pPr>
              <w:pStyle w:val="CERBODY"/>
              <w:rPr>
                <w:snapToGrid w:val="0"/>
                <w:lang w:val="en-IE"/>
              </w:rPr>
            </w:pPr>
            <w:r w:rsidRPr="00862C5D">
              <w:rPr>
                <w:snapToGrid w:val="0"/>
                <w:lang w:val="en-IE"/>
              </w:rPr>
              <w:t>&gt; 0</w:t>
            </w:r>
          </w:p>
        </w:tc>
        <w:tc>
          <w:tcPr>
            <w:tcW w:w="1980" w:type="dxa"/>
            <w:tcBorders>
              <w:top w:val="single" w:sz="6" w:space="0" w:color="auto"/>
              <w:left w:val="single" w:sz="6" w:space="0" w:color="auto"/>
              <w:bottom w:val="single" w:sz="6" w:space="0" w:color="auto"/>
              <w:right w:val="single" w:sz="6" w:space="0" w:color="auto"/>
            </w:tcBorders>
            <w:shd w:val="clear" w:color="auto" w:fill="auto"/>
            <w:vAlign w:val="center"/>
          </w:tcPr>
          <w:p w:rsidR="00A050F8" w:rsidRPr="00862C5D" w:rsidRDefault="00A050F8" w:rsidP="00A050F8">
            <w:pPr>
              <w:pStyle w:val="CERBODY"/>
              <w:rPr>
                <w:snapToGrid w:val="0"/>
                <w:lang w:val="en-IE"/>
              </w:rPr>
            </w:pPr>
            <w:r w:rsidRPr="00862C5D">
              <w:rPr>
                <w:snapToGrid w:val="0"/>
                <w:lang w:val="en-IE"/>
              </w:rPr>
              <w:t>GOOP</w:t>
            </w:r>
          </w:p>
        </w:tc>
        <w:tc>
          <w:tcPr>
            <w:tcW w:w="1620" w:type="dxa"/>
            <w:tcBorders>
              <w:top w:val="single" w:sz="6" w:space="0" w:color="auto"/>
              <w:left w:val="single" w:sz="6" w:space="0" w:color="auto"/>
              <w:bottom w:val="single" w:sz="6" w:space="0" w:color="auto"/>
              <w:right w:val="single" w:sz="6" w:space="0" w:color="auto"/>
            </w:tcBorders>
            <w:shd w:val="clear" w:color="auto" w:fill="auto"/>
            <w:vAlign w:val="center"/>
          </w:tcPr>
          <w:p w:rsidR="00A050F8" w:rsidRPr="00862C5D" w:rsidRDefault="00A050F8" w:rsidP="00A050F8">
            <w:pPr>
              <w:pStyle w:val="CERBODY"/>
              <w:rPr>
                <w:snapToGrid w:val="0"/>
                <w:lang w:val="en-IE"/>
              </w:rPr>
            </w:pPr>
            <w:r w:rsidRPr="00862C5D">
              <w:rPr>
                <w:snapToGrid w:val="0"/>
                <w:lang w:val="en-IE"/>
              </w:rPr>
              <w:t>PGEN</w:t>
            </w:r>
          </w:p>
        </w:tc>
        <w:tc>
          <w:tcPr>
            <w:tcW w:w="3600" w:type="dxa"/>
            <w:tcBorders>
              <w:top w:val="single" w:sz="6" w:space="0" w:color="auto"/>
              <w:left w:val="single" w:sz="6" w:space="0" w:color="auto"/>
              <w:bottom w:val="single" w:sz="6" w:space="0" w:color="auto"/>
              <w:right w:val="single" w:sz="6" w:space="0" w:color="auto"/>
            </w:tcBorders>
            <w:shd w:val="clear" w:color="auto" w:fill="auto"/>
            <w:vAlign w:val="center"/>
          </w:tcPr>
          <w:p w:rsidR="00A050F8" w:rsidRPr="00862C5D" w:rsidRDefault="00A050F8" w:rsidP="00A050F8">
            <w:pPr>
              <w:pStyle w:val="CERBODY"/>
              <w:rPr>
                <w:snapToGrid w:val="0"/>
                <w:lang w:val="en-IE"/>
              </w:rPr>
            </w:pPr>
            <w:r w:rsidRPr="00862C5D">
              <w:rPr>
                <w:snapToGrid w:val="0"/>
                <w:lang w:val="en-IE"/>
              </w:rPr>
              <w:t>Ignore Dispatch Instruction.</w:t>
            </w:r>
          </w:p>
        </w:tc>
      </w:tr>
      <w:tr w:rsidR="00A050F8" w:rsidRPr="00862C5D" w:rsidTr="00A050F8">
        <w:trPr>
          <w:cantSplit/>
          <w:trHeight w:val="317"/>
        </w:trPr>
        <w:tc>
          <w:tcPr>
            <w:tcW w:w="1980" w:type="dxa"/>
            <w:tcBorders>
              <w:top w:val="single" w:sz="6" w:space="0" w:color="auto"/>
              <w:left w:val="single" w:sz="6" w:space="0" w:color="auto"/>
              <w:bottom w:val="single" w:sz="6" w:space="0" w:color="auto"/>
              <w:right w:val="single" w:sz="6" w:space="0" w:color="auto"/>
            </w:tcBorders>
            <w:shd w:val="clear" w:color="auto" w:fill="auto"/>
            <w:vAlign w:val="center"/>
          </w:tcPr>
          <w:p w:rsidR="00A050F8" w:rsidRPr="00862C5D" w:rsidRDefault="00A050F8" w:rsidP="00A050F8">
            <w:pPr>
              <w:pStyle w:val="CERBODY"/>
              <w:rPr>
                <w:snapToGrid w:val="0"/>
                <w:lang w:val="en-IE"/>
              </w:rPr>
            </w:pPr>
            <w:r w:rsidRPr="00862C5D">
              <w:rPr>
                <w:snapToGrid w:val="0"/>
                <w:lang w:val="en-IE"/>
              </w:rPr>
              <w:t>&gt; 0</w:t>
            </w:r>
          </w:p>
        </w:tc>
        <w:tc>
          <w:tcPr>
            <w:tcW w:w="1980" w:type="dxa"/>
            <w:tcBorders>
              <w:top w:val="single" w:sz="6" w:space="0" w:color="auto"/>
              <w:left w:val="single" w:sz="6" w:space="0" w:color="auto"/>
              <w:bottom w:val="single" w:sz="6" w:space="0" w:color="auto"/>
              <w:right w:val="single" w:sz="6" w:space="0" w:color="auto"/>
            </w:tcBorders>
            <w:shd w:val="clear" w:color="auto" w:fill="auto"/>
            <w:vAlign w:val="center"/>
          </w:tcPr>
          <w:p w:rsidR="00A050F8" w:rsidRPr="00862C5D" w:rsidRDefault="00A050F8" w:rsidP="00A050F8">
            <w:pPr>
              <w:pStyle w:val="CERBODY"/>
              <w:rPr>
                <w:snapToGrid w:val="0"/>
                <w:lang w:val="en-IE"/>
              </w:rPr>
            </w:pPr>
            <w:r w:rsidRPr="00862C5D">
              <w:rPr>
                <w:snapToGrid w:val="0"/>
                <w:lang w:val="en-IE"/>
              </w:rPr>
              <w:t>GOOP</w:t>
            </w:r>
          </w:p>
        </w:tc>
        <w:tc>
          <w:tcPr>
            <w:tcW w:w="1620" w:type="dxa"/>
            <w:tcBorders>
              <w:top w:val="single" w:sz="6" w:space="0" w:color="auto"/>
              <w:left w:val="single" w:sz="6" w:space="0" w:color="auto"/>
              <w:bottom w:val="single" w:sz="6" w:space="0" w:color="auto"/>
              <w:right w:val="single" w:sz="6" w:space="0" w:color="auto"/>
            </w:tcBorders>
            <w:shd w:val="clear" w:color="auto" w:fill="auto"/>
            <w:vAlign w:val="center"/>
          </w:tcPr>
          <w:p w:rsidR="00A050F8" w:rsidRPr="00862C5D" w:rsidRDefault="00A050F8" w:rsidP="00A050F8">
            <w:pPr>
              <w:pStyle w:val="CERBODY"/>
              <w:rPr>
                <w:snapToGrid w:val="0"/>
                <w:lang w:val="en-IE"/>
              </w:rPr>
            </w:pPr>
            <w:r w:rsidRPr="00862C5D">
              <w:rPr>
                <w:snapToGrid w:val="0"/>
                <w:lang w:val="en-IE"/>
              </w:rPr>
              <w:t>PUMP</w:t>
            </w:r>
          </w:p>
        </w:tc>
        <w:tc>
          <w:tcPr>
            <w:tcW w:w="3600" w:type="dxa"/>
            <w:tcBorders>
              <w:top w:val="single" w:sz="6" w:space="0" w:color="auto"/>
              <w:left w:val="single" w:sz="6" w:space="0" w:color="auto"/>
              <w:bottom w:val="single" w:sz="6" w:space="0" w:color="auto"/>
              <w:right w:val="single" w:sz="6" w:space="0" w:color="auto"/>
            </w:tcBorders>
            <w:shd w:val="clear" w:color="auto" w:fill="auto"/>
            <w:vAlign w:val="center"/>
          </w:tcPr>
          <w:p w:rsidR="00A050F8" w:rsidRPr="00862C5D" w:rsidRDefault="00A050F8" w:rsidP="00A050F8">
            <w:pPr>
              <w:pStyle w:val="CERBODY"/>
              <w:rPr>
                <w:snapToGrid w:val="0"/>
                <w:lang w:val="en-IE"/>
              </w:rPr>
            </w:pPr>
            <w:r w:rsidRPr="00862C5D">
              <w:rPr>
                <w:snapToGrid w:val="0"/>
                <w:lang w:val="en-IE"/>
              </w:rPr>
              <w:t>Profile to MWOF(Pumping Capacity</w:t>
            </w:r>
            <w:r w:rsidR="005C1A1A" w:rsidRPr="00862C5D">
              <w:rPr>
                <w:snapToGrid w:val="0"/>
                <w:lang w:val="en-IE"/>
              </w:rPr>
              <w:t xml:space="preserve"> or Battery Storage Capacity, as applicable</w:t>
            </w:r>
            <w:r w:rsidRPr="00862C5D">
              <w:rPr>
                <w:snapToGrid w:val="0"/>
                <w:lang w:val="en-IE"/>
              </w:rPr>
              <w:t>).</w:t>
            </w:r>
          </w:p>
        </w:tc>
      </w:tr>
      <w:tr w:rsidR="00A050F8" w:rsidRPr="00862C5D" w:rsidTr="00A050F8">
        <w:trPr>
          <w:cantSplit/>
          <w:trHeight w:val="317"/>
        </w:trPr>
        <w:tc>
          <w:tcPr>
            <w:tcW w:w="1980" w:type="dxa"/>
            <w:tcBorders>
              <w:top w:val="single" w:sz="6" w:space="0" w:color="auto"/>
              <w:left w:val="single" w:sz="6" w:space="0" w:color="auto"/>
              <w:bottom w:val="single" w:sz="6" w:space="0" w:color="auto"/>
              <w:right w:val="single" w:sz="6" w:space="0" w:color="auto"/>
            </w:tcBorders>
            <w:shd w:val="clear" w:color="auto" w:fill="auto"/>
            <w:vAlign w:val="center"/>
          </w:tcPr>
          <w:p w:rsidR="00A050F8" w:rsidRPr="00862C5D" w:rsidRDefault="00A050F8" w:rsidP="00A050F8">
            <w:pPr>
              <w:pStyle w:val="CERBODY"/>
              <w:rPr>
                <w:snapToGrid w:val="0"/>
                <w:lang w:val="en-IE"/>
              </w:rPr>
            </w:pPr>
            <w:r w:rsidRPr="00862C5D">
              <w:rPr>
                <w:snapToGrid w:val="0"/>
                <w:lang w:val="en-IE"/>
              </w:rPr>
              <w:t>&lt; 0</w:t>
            </w:r>
          </w:p>
        </w:tc>
        <w:tc>
          <w:tcPr>
            <w:tcW w:w="1980" w:type="dxa"/>
            <w:tcBorders>
              <w:top w:val="single" w:sz="6" w:space="0" w:color="auto"/>
              <w:left w:val="single" w:sz="6" w:space="0" w:color="auto"/>
              <w:bottom w:val="single" w:sz="6" w:space="0" w:color="auto"/>
              <w:right w:val="single" w:sz="6" w:space="0" w:color="auto"/>
            </w:tcBorders>
            <w:shd w:val="clear" w:color="auto" w:fill="auto"/>
            <w:vAlign w:val="center"/>
          </w:tcPr>
          <w:p w:rsidR="00A050F8" w:rsidRPr="00862C5D" w:rsidRDefault="00A050F8" w:rsidP="00A050F8">
            <w:pPr>
              <w:pStyle w:val="CERBODY"/>
              <w:rPr>
                <w:snapToGrid w:val="0"/>
                <w:lang w:val="en-IE"/>
              </w:rPr>
            </w:pPr>
            <w:r w:rsidRPr="00862C5D">
              <w:rPr>
                <w:snapToGrid w:val="0"/>
                <w:lang w:val="en-IE"/>
              </w:rPr>
              <w:t>SYNC</w:t>
            </w:r>
          </w:p>
        </w:tc>
        <w:tc>
          <w:tcPr>
            <w:tcW w:w="1620" w:type="dxa"/>
            <w:tcBorders>
              <w:top w:val="single" w:sz="6" w:space="0" w:color="auto"/>
              <w:left w:val="single" w:sz="6" w:space="0" w:color="auto"/>
              <w:bottom w:val="single" w:sz="6" w:space="0" w:color="auto"/>
              <w:right w:val="single" w:sz="6" w:space="0" w:color="auto"/>
            </w:tcBorders>
            <w:shd w:val="clear" w:color="auto" w:fill="auto"/>
            <w:vAlign w:val="center"/>
          </w:tcPr>
          <w:p w:rsidR="00A050F8" w:rsidRPr="00862C5D" w:rsidRDefault="00A050F8" w:rsidP="00A050F8">
            <w:pPr>
              <w:pStyle w:val="CERBODY"/>
              <w:rPr>
                <w:snapToGrid w:val="0"/>
                <w:lang w:val="en-IE"/>
              </w:rPr>
            </w:pPr>
            <w:r w:rsidRPr="00862C5D">
              <w:rPr>
                <w:snapToGrid w:val="0"/>
                <w:lang w:val="en-IE"/>
              </w:rPr>
              <w:t>n/a</w:t>
            </w:r>
          </w:p>
        </w:tc>
        <w:tc>
          <w:tcPr>
            <w:tcW w:w="3600" w:type="dxa"/>
            <w:tcBorders>
              <w:top w:val="single" w:sz="6" w:space="0" w:color="auto"/>
              <w:left w:val="single" w:sz="6" w:space="0" w:color="auto"/>
              <w:bottom w:val="single" w:sz="6" w:space="0" w:color="auto"/>
              <w:right w:val="single" w:sz="6" w:space="0" w:color="auto"/>
            </w:tcBorders>
            <w:shd w:val="clear" w:color="auto" w:fill="auto"/>
            <w:vAlign w:val="center"/>
          </w:tcPr>
          <w:p w:rsidR="00A050F8" w:rsidRPr="00862C5D" w:rsidRDefault="00A050F8" w:rsidP="00A050F8">
            <w:pPr>
              <w:pStyle w:val="CERBODY"/>
              <w:rPr>
                <w:snapToGrid w:val="0"/>
                <w:lang w:val="en-IE"/>
              </w:rPr>
            </w:pPr>
            <w:r w:rsidRPr="00862C5D">
              <w:rPr>
                <w:snapToGrid w:val="0"/>
                <w:lang w:val="en-IE"/>
              </w:rPr>
              <w:t>Ignore Dispatch Instruction.</w:t>
            </w:r>
          </w:p>
        </w:tc>
      </w:tr>
      <w:tr w:rsidR="00A050F8" w:rsidRPr="00862C5D" w:rsidTr="00A050F8">
        <w:trPr>
          <w:cantSplit/>
          <w:trHeight w:val="317"/>
        </w:trPr>
        <w:tc>
          <w:tcPr>
            <w:tcW w:w="1980" w:type="dxa"/>
            <w:tcBorders>
              <w:top w:val="single" w:sz="6" w:space="0" w:color="auto"/>
              <w:left w:val="single" w:sz="6" w:space="0" w:color="auto"/>
              <w:bottom w:val="single" w:sz="6" w:space="0" w:color="auto"/>
              <w:right w:val="single" w:sz="6" w:space="0" w:color="auto"/>
            </w:tcBorders>
            <w:shd w:val="clear" w:color="auto" w:fill="auto"/>
            <w:vAlign w:val="center"/>
          </w:tcPr>
          <w:p w:rsidR="00A050F8" w:rsidRPr="00862C5D" w:rsidRDefault="00A050F8" w:rsidP="00A050F8">
            <w:pPr>
              <w:pStyle w:val="CERBODY"/>
              <w:rPr>
                <w:snapToGrid w:val="0"/>
                <w:lang w:val="en-IE"/>
              </w:rPr>
            </w:pPr>
            <w:r w:rsidRPr="00862C5D">
              <w:rPr>
                <w:snapToGrid w:val="0"/>
                <w:lang w:val="en-IE"/>
              </w:rPr>
              <w:t>&lt; 0</w:t>
            </w:r>
          </w:p>
        </w:tc>
        <w:tc>
          <w:tcPr>
            <w:tcW w:w="1980" w:type="dxa"/>
            <w:tcBorders>
              <w:top w:val="single" w:sz="6" w:space="0" w:color="auto"/>
              <w:left w:val="single" w:sz="6" w:space="0" w:color="auto"/>
              <w:bottom w:val="single" w:sz="6" w:space="0" w:color="auto"/>
              <w:right w:val="single" w:sz="6" w:space="0" w:color="auto"/>
            </w:tcBorders>
            <w:shd w:val="clear" w:color="auto" w:fill="auto"/>
            <w:vAlign w:val="center"/>
          </w:tcPr>
          <w:p w:rsidR="00A050F8" w:rsidRPr="00862C5D" w:rsidRDefault="00A050F8" w:rsidP="00A050F8">
            <w:pPr>
              <w:pStyle w:val="CERBODY"/>
              <w:rPr>
                <w:snapToGrid w:val="0"/>
                <w:lang w:val="en-IE"/>
              </w:rPr>
            </w:pPr>
            <w:r w:rsidRPr="00862C5D">
              <w:rPr>
                <w:snapToGrid w:val="0"/>
                <w:lang w:val="en-IE"/>
              </w:rPr>
              <w:t>MWOF(0)</w:t>
            </w:r>
          </w:p>
        </w:tc>
        <w:tc>
          <w:tcPr>
            <w:tcW w:w="1620" w:type="dxa"/>
            <w:tcBorders>
              <w:top w:val="single" w:sz="6" w:space="0" w:color="auto"/>
              <w:left w:val="single" w:sz="6" w:space="0" w:color="auto"/>
              <w:bottom w:val="single" w:sz="6" w:space="0" w:color="auto"/>
              <w:right w:val="single" w:sz="6" w:space="0" w:color="auto"/>
            </w:tcBorders>
            <w:shd w:val="clear" w:color="auto" w:fill="auto"/>
            <w:vAlign w:val="center"/>
          </w:tcPr>
          <w:p w:rsidR="00A050F8" w:rsidRPr="00862C5D" w:rsidRDefault="00A050F8" w:rsidP="00A050F8">
            <w:pPr>
              <w:pStyle w:val="CERBODY"/>
              <w:rPr>
                <w:snapToGrid w:val="0"/>
                <w:lang w:val="en-IE"/>
              </w:rPr>
            </w:pPr>
            <w:r w:rsidRPr="00862C5D">
              <w:rPr>
                <w:snapToGrid w:val="0"/>
                <w:lang w:val="en-IE"/>
              </w:rPr>
              <w:t>n/a</w:t>
            </w:r>
          </w:p>
        </w:tc>
        <w:tc>
          <w:tcPr>
            <w:tcW w:w="3600" w:type="dxa"/>
            <w:tcBorders>
              <w:top w:val="single" w:sz="6" w:space="0" w:color="auto"/>
              <w:left w:val="single" w:sz="6" w:space="0" w:color="auto"/>
              <w:bottom w:val="single" w:sz="6" w:space="0" w:color="auto"/>
              <w:right w:val="single" w:sz="6" w:space="0" w:color="auto"/>
            </w:tcBorders>
            <w:shd w:val="clear" w:color="auto" w:fill="auto"/>
            <w:vAlign w:val="center"/>
          </w:tcPr>
          <w:p w:rsidR="00A050F8" w:rsidRPr="00862C5D" w:rsidRDefault="00A050F8" w:rsidP="00A050F8">
            <w:pPr>
              <w:pStyle w:val="CERBODY"/>
              <w:rPr>
                <w:snapToGrid w:val="0"/>
                <w:lang w:val="en-IE"/>
              </w:rPr>
            </w:pPr>
            <w:r w:rsidRPr="00862C5D">
              <w:rPr>
                <w:snapToGrid w:val="0"/>
                <w:lang w:val="en-IE"/>
              </w:rPr>
              <w:t>Profile to zero.</w:t>
            </w:r>
          </w:p>
        </w:tc>
      </w:tr>
      <w:tr w:rsidR="00A050F8" w:rsidRPr="00862C5D" w:rsidTr="00A050F8">
        <w:trPr>
          <w:cantSplit/>
          <w:trHeight w:val="317"/>
        </w:trPr>
        <w:tc>
          <w:tcPr>
            <w:tcW w:w="1980" w:type="dxa"/>
            <w:tcBorders>
              <w:top w:val="single" w:sz="6" w:space="0" w:color="auto"/>
              <w:left w:val="single" w:sz="6" w:space="0" w:color="auto"/>
              <w:bottom w:val="single" w:sz="6" w:space="0" w:color="auto"/>
              <w:right w:val="single" w:sz="6" w:space="0" w:color="auto"/>
            </w:tcBorders>
            <w:shd w:val="clear" w:color="auto" w:fill="auto"/>
            <w:vAlign w:val="center"/>
          </w:tcPr>
          <w:p w:rsidR="00A050F8" w:rsidRPr="00862C5D" w:rsidRDefault="00A050F8" w:rsidP="00A050F8">
            <w:pPr>
              <w:pStyle w:val="CERBODY"/>
              <w:rPr>
                <w:snapToGrid w:val="0"/>
                <w:lang w:val="en-IE"/>
              </w:rPr>
            </w:pPr>
            <w:r w:rsidRPr="00862C5D">
              <w:rPr>
                <w:snapToGrid w:val="0"/>
                <w:lang w:val="en-IE"/>
              </w:rPr>
              <w:t>&lt; 0</w:t>
            </w:r>
          </w:p>
        </w:tc>
        <w:tc>
          <w:tcPr>
            <w:tcW w:w="1980" w:type="dxa"/>
            <w:tcBorders>
              <w:top w:val="single" w:sz="6" w:space="0" w:color="auto"/>
              <w:left w:val="single" w:sz="6" w:space="0" w:color="auto"/>
              <w:bottom w:val="single" w:sz="6" w:space="0" w:color="auto"/>
              <w:right w:val="single" w:sz="6" w:space="0" w:color="auto"/>
            </w:tcBorders>
            <w:shd w:val="clear" w:color="auto" w:fill="auto"/>
            <w:vAlign w:val="center"/>
          </w:tcPr>
          <w:p w:rsidR="00A050F8" w:rsidRPr="00862C5D" w:rsidRDefault="00A050F8" w:rsidP="00A050F8">
            <w:pPr>
              <w:pStyle w:val="CERBODY"/>
              <w:rPr>
                <w:snapToGrid w:val="0"/>
                <w:lang w:val="en-IE"/>
              </w:rPr>
            </w:pPr>
            <w:r w:rsidRPr="00862C5D">
              <w:rPr>
                <w:snapToGrid w:val="0"/>
                <w:lang w:val="en-IE"/>
              </w:rPr>
              <w:t>GOOP</w:t>
            </w:r>
          </w:p>
        </w:tc>
        <w:tc>
          <w:tcPr>
            <w:tcW w:w="1620" w:type="dxa"/>
            <w:tcBorders>
              <w:top w:val="single" w:sz="6" w:space="0" w:color="auto"/>
              <w:left w:val="single" w:sz="6" w:space="0" w:color="auto"/>
              <w:bottom w:val="single" w:sz="6" w:space="0" w:color="auto"/>
              <w:right w:val="single" w:sz="6" w:space="0" w:color="auto"/>
            </w:tcBorders>
            <w:shd w:val="clear" w:color="auto" w:fill="auto"/>
            <w:vAlign w:val="center"/>
          </w:tcPr>
          <w:p w:rsidR="00A050F8" w:rsidRPr="00862C5D" w:rsidRDefault="00A050F8" w:rsidP="00A050F8">
            <w:pPr>
              <w:pStyle w:val="CERBODY"/>
              <w:rPr>
                <w:snapToGrid w:val="0"/>
                <w:lang w:val="en-IE"/>
              </w:rPr>
            </w:pPr>
            <w:r w:rsidRPr="00862C5D">
              <w:rPr>
                <w:snapToGrid w:val="0"/>
                <w:lang w:val="en-IE"/>
              </w:rPr>
              <w:t>PUMP</w:t>
            </w:r>
          </w:p>
        </w:tc>
        <w:tc>
          <w:tcPr>
            <w:tcW w:w="3600" w:type="dxa"/>
            <w:tcBorders>
              <w:top w:val="single" w:sz="6" w:space="0" w:color="auto"/>
              <w:left w:val="single" w:sz="6" w:space="0" w:color="auto"/>
              <w:bottom w:val="single" w:sz="6" w:space="0" w:color="auto"/>
              <w:right w:val="single" w:sz="6" w:space="0" w:color="auto"/>
            </w:tcBorders>
            <w:shd w:val="clear" w:color="auto" w:fill="auto"/>
            <w:vAlign w:val="center"/>
          </w:tcPr>
          <w:p w:rsidR="00A050F8" w:rsidRPr="00862C5D" w:rsidRDefault="00A050F8" w:rsidP="00A050F8">
            <w:pPr>
              <w:pStyle w:val="CERBODY"/>
              <w:rPr>
                <w:snapToGrid w:val="0"/>
                <w:lang w:val="en-IE"/>
              </w:rPr>
            </w:pPr>
            <w:r w:rsidRPr="00862C5D">
              <w:rPr>
                <w:snapToGrid w:val="0"/>
                <w:lang w:val="en-IE"/>
              </w:rPr>
              <w:t>Ignore Dispatch Instruction.</w:t>
            </w:r>
          </w:p>
        </w:tc>
      </w:tr>
      <w:tr w:rsidR="00A050F8" w:rsidRPr="00862C5D" w:rsidTr="00A050F8">
        <w:trPr>
          <w:cantSplit/>
          <w:trHeight w:val="317"/>
        </w:trPr>
        <w:tc>
          <w:tcPr>
            <w:tcW w:w="1980" w:type="dxa"/>
            <w:tcBorders>
              <w:top w:val="single" w:sz="6" w:space="0" w:color="auto"/>
              <w:left w:val="single" w:sz="6" w:space="0" w:color="auto"/>
              <w:bottom w:val="single" w:sz="6" w:space="0" w:color="auto"/>
              <w:right w:val="single" w:sz="6" w:space="0" w:color="auto"/>
            </w:tcBorders>
            <w:shd w:val="clear" w:color="auto" w:fill="auto"/>
            <w:vAlign w:val="center"/>
          </w:tcPr>
          <w:p w:rsidR="00A050F8" w:rsidRPr="00862C5D" w:rsidRDefault="00A050F8" w:rsidP="00A050F8">
            <w:pPr>
              <w:pStyle w:val="CERBODY"/>
              <w:rPr>
                <w:snapToGrid w:val="0"/>
                <w:lang w:val="en-IE"/>
              </w:rPr>
            </w:pPr>
            <w:r w:rsidRPr="00862C5D">
              <w:rPr>
                <w:snapToGrid w:val="0"/>
                <w:lang w:val="en-IE"/>
              </w:rPr>
              <w:t>&lt; 0</w:t>
            </w:r>
          </w:p>
        </w:tc>
        <w:tc>
          <w:tcPr>
            <w:tcW w:w="1980" w:type="dxa"/>
            <w:tcBorders>
              <w:top w:val="single" w:sz="6" w:space="0" w:color="auto"/>
              <w:left w:val="single" w:sz="6" w:space="0" w:color="auto"/>
              <w:bottom w:val="single" w:sz="6" w:space="0" w:color="auto"/>
              <w:right w:val="single" w:sz="6" w:space="0" w:color="auto"/>
            </w:tcBorders>
            <w:shd w:val="clear" w:color="auto" w:fill="auto"/>
            <w:vAlign w:val="center"/>
          </w:tcPr>
          <w:p w:rsidR="00A050F8" w:rsidRPr="00862C5D" w:rsidRDefault="00A050F8" w:rsidP="00A050F8">
            <w:pPr>
              <w:pStyle w:val="CERBODY"/>
              <w:rPr>
                <w:snapToGrid w:val="0"/>
                <w:lang w:val="en-IE"/>
              </w:rPr>
            </w:pPr>
            <w:r w:rsidRPr="00862C5D">
              <w:rPr>
                <w:snapToGrid w:val="0"/>
                <w:lang w:val="en-IE"/>
              </w:rPr>
              <w:t>MWOF(&gt; 0)</w:t>
            </w:r>
          </w:p>
        </w:tc>
        <w:tc>
          <w:tcPr>
            <w:tcW w:w="1620" w:type="dxa"/>
            <w:tcBorders>
              <w:top w:val="single" w:sz="6" w:space="0" w:color="auto"/>
              <w:left w:val="single" w:sz="6" w:space="0" w:color="auto"/>
              <w:bottom w:val="single" w:sz="6" w:space="0" w:color="auto"/>
              <w:right w:val="single" w:sz="6" w:space="0" w:color="auto"/>
            </w:tcBorders>
            <w:shd w:val="clear" w:color="auto" w:fill="auto"/>
            <w:vAlign w:val="center"/>
          </w:tcPr>
          <w:p w:rsidR="00A050F8" w:rsidRPr="00862C5D" w:rsidRDefault="00A050F8" w:rsidP="00A050F8">
            <w:pPr>
              <w:pStyle w:val="CERBODY"/>
              <w:rPr>
                <w:snapToGrid w:val="0"/>
                <w:lang w:val="en-IE"/>
              </w:rPr>
            </w:pPr>
            <w:r w:rsidRPr="00862C5D">
              <w:rPr>
                <w:snapToGrid w:val="0"/>
                <w:lang w:val="en-IE"/>
              </w:rPr>
              <w:t>n/a</w:t>
            </w:r>
          </w:p>
        </w:tc>
        <w:tc>
          <w:tcPr>
            <w:tcW w:w="3600" w:type="dxa"/>
            <w:tcBorders>
              <w:top w:val="single" w:sz="6" w:space="0" w:color="auto"/>
              <w:left w:val="single" w:sz="6" w:space="0" w:color="auto"/>
              <w:bottom w:val="single" w:sz="6" w:space="0" w:color="auto"/>
              <w:right w:val="single" w:sz="6" w:space="0" w:color="auto"/>
            </w:tcBorders>
            <w:shd w:val="clear" w:color="auto" w:fill="auto"/>
            <w:vAlign w:val="center"/>
          </w:tcPr>
          <w:p w:rsidR="00A050F8" w:rsidRPr="00862C5D" w:rsidRDefault="00A050F8" w:rsidP="00A050F8">
            <w:pPr>
              <w:pStyle w:val="CERBODY"/>
              <w:rPr>
                <w:snapToGrid w:val="0"/>
                <w:lang w:val="en-IE"/>
              </w:rPr>
            </w:pPr>
            <w:r w:rsidRPr="00862C5D">
              <w:rPr>
                <w:snapToGrid w:val="0"/>
                <w:lang w:val="en-IE"/>
              </w:rPr>
              <w:t>Profile to zero, then profile to Target Instruction Level associated with MWOF Instruction Code.</w:t>
            </w:r>
          </w:p>
        </w:tc>
      </w:tr>
      <w:tr w:rsidR="00A050F8" w:rsidRPr="00862C5D" w:rsidTr="00A050F8">
        <w:trPr>
          <w:cantSplit/>
          <w:trHeight w:val="317"/>
        </w:trPr>
        <w:tc>
          <w:tcPr>
            <w:tcW w:w="1980" w:type="dxa"/>
            <w:tcBorders>
              <w:top w:val="single" w:sz="6" w:space="0" w:color="auto"/>
              <w:left w:val="single" w:sz="6" w:space="0" w:color="auto"/>
              <w:bottom w:val="single" w:sz="6" w:space="0" w:color="auto"/>
              <w:right w:val="single" w:sz="6" w:space="0" w:color="auto"/>
            </w:tcBorders>
            <w:shd w:val="clear" w:color="auto" w:fill="auto"/>
            <w:vAlign w:val="center"/>
          </w:tcPr>
          <w:p w:rsidR="00A050F8" w:rsidRPr="00862C5D" w:rsidRDefault="00A050F8" w:rsidP="00A050F8">
            <w:pPr>
              <w:pStyle w:val="CERBODY"/>
              <w:rPr>
                <w:snapToGrid w:val="0"/>
                <w:lang w:val="en-IE"/>
              </w:rPr>
            </w:pPr>
            <w:r w:rsidRPr="00862C5D">
              <w:rPr>
                <w:snapToGrid w:val="0"/>
                <w:lang w:val="en-IE"/>
              </w:rPr>
              <w:t>0</w:t>
            </w:r>
          </w:p>
        </w:tc>
        <w:tc>
          <w:tcPr>
            <w:tcW w:w="1980" w:type="dxa"/>
            <w:tcBorders>
              <w:top w:val="single" w:sz="6" w:space="0" w:color="auto"/>
              <w:left w:val="single" w:sz="6" w:space="0" w:color="auto"/>
              <w:bottom w:val="single" w:sz="6" w:space="0" w:color="auto"/>
              <w:right w:val="single" w:sz="6" w:space="0" w:color="auto"/>
            </w:tcBorders>
            <w:shd w:val="clear" w:color="auto" w:fill="auto"/>
            <w:vAlign w:val="center"/>
          </w:tcPr>
          <w:p w:rsidR="00A050F8" w:rsidRPr="00862C5D" w:rsidRDefault="00A050F8" w:rsidP="00A050F8">
            <w:pPr>
              <w:pStyle w:val="CERBODY"/>
              <w:rPr>
                <w:snapToGrid w:val="0"/>
                <w:lang w:val="en-IE"/>
              </w:rPr>
            </w:pPr>
            <w:r w:rsidRPr="00862C5D">
              <w:rPr>
                <w:snapToGrid w:val="0"/>
                <w:lang w:val="en-IE"/>
              </w:rPr>
              <w:t>MWOF(&gt; 0)</w:t>
            </w:r>
          </w:p>
        </w:tc>
        <w:tc>
          <w:tcPr>
            <w:tcW w:w="1620" w:type="dxa"/>
            <w:tcBorders>
              <w:top w:val="single" w:sz="6" w:space="0" w:color="auto"/>
              <w:left w:val="single" w:sz="6" w:space="0" w:color="auto"/>
              <w:bottom w:val="single" w:sz="6" w:space="0" w:color="auto"/>
              <w:right w:val="single" w:sz="6" w:space="0" w:color="auto"/>
            </w:tcBorders>
            <w:shd w:val="clear" w:color="auto" w:fill="auto"/>
            <w:vAlign w:val="center"/>
          </w:tcPr>
          <w:p w:rsidR="00A050F8" w:rsidRPr="00862C5D" w:rsidRDefault="00A050F8" w:rsidP="00A050F8">
            <w:pPr>
              <w:pStyle w:val="CERBODY"/>
              <w:rPr>
                <w:snapToGrid w:val="0"/>
                <w:lang w:val="en-IE"/>
              </w:rPr>
            </w:pPr>
            <w:r w:rsidRPr="00862C5D">
              <w:rPr>
                <w:snapToGrid w:val="0"/>
                <w:lang w:val="en-IE"/>
              </w:rPr>
              <w:t>n/a</w:t>
            </w:r>
          </w:p>
        </w:tc>
        <w:tc>
          <w:tcPr>
            <w:tcW w:w="3600" w:type="dxa"/>
            <w:tcBorders>
              <w:top w:val="single" w:sz="6" w:space="0" w:color="auto"/>
              <w:left w:val="single" w:sz="6" w:space="0" w:color="auto"/>
              <w:bottom w:val="single" w:sz="6" w:space="0" w:color="auto"/>
              <w:right w:val="single" w:sz="6" w:space="0" w:color="auto"/>
            </w:tcBorders>
            <w:shd w:val="clear" w:color="auto" w:fill="auto"/>
            <w:vAlign w:val="center"/>
          </w:tcPr>
          <w:p w:rsidR="00A050F8" w:rsidRPr="00862C5D" w:rsidRDefault="00A050F8" w:rsidP="00A050F8">
            <w:pPr>
              <w:pStyle w:val="CERBODY"/>
              <w:rPr>
                <w:snapToGrid w:val="0"/>
                <w:lang w:val="en-IE"/>
              </w:rPr>
            </w:pPr>
            <w:r w:rsidRPr="00862C5D">
              <w:rPr>
                <w:snapToGrid w:val="0"/>
                <w:lang w:val="en-IE"/>
              </w:rPr>
              <w:t>Profile to Target Instruction Level associated with MWOF Instruction Code.</w:t>
            </w:r>
          </w:p>
        </w:tc>
      </w:tr>
      <w:tr w:rsidR="00A050F8" w:rsidRPr="00862C5D" w:rsidTr="00A050F8">
        <w:trPr>
          <w:cantSplit/>
          <w:trHeight w:val="317"/>
        </w:trPr>
        <w:tc>
          <w:tcPr>
            <w:tcW w:w="1980" w:type="dxa"/>
            <w:tcBorders>
              <w:top w:val="single" w:sz="6" w:space="0" w:color="auto"/>
              <w:left w:val="single" w:sz="6" w:space="0" w:color="auto"/>
              <w:bottom w:val="single" w:sz="6" w:space="0" w:color="auto"/>
              <w:right w:val="single" w:sz="6" w:space="0" w:color="auto"/>
            </w:tcBorders>
            <w:shd w:val="clear" w:color="auto" w:fill="auto"/>
            <w:vAlign w:val="center"/>
          </w:tcPr>
          <w:p w:rsidR="00A050F8" w:rsidRPr="00862C5D" w:rsidRDefault="00A050F8" w:rsidP="00A050F8">
            <w:pPr>
              <w:pStyle w:val="CERBODY"/>
              <w:rPr>
                <w:snapToGrid w:val="0"/>
                <w:lang w:val="en-IE"/>
              </w:rPr>
            </w:pPr>
            <w:r w:rsidRPr="00862C5D">
              <w:rPr>
                <w:snapToGrid w:val="0"/>
                <w:lang w:val="en-IE"/>
              </w:rPr>
              <w:t>&lt; 0</w:t>
            </w:r>
          </w:p>
        </w:tc>
        <w:tc>
          <w:tcPr>
            <w:tcW w:w="1980" w:type="dxa"/>
            <w:tcBorders>
              <w:top w:val="single" w:sz="6" w:space="0" w:color="auto"/>
              <w:left w:val="single" w:sz="6" w:space="0" w:color="auto"/>
              <w:bottom w:val="single" w:sz="6" w:space="0" w:color="auto"/>
              <w:right w:val="single" w:sz="6" w:space="0" w:color="auto"/>
            </w:tcBorders>
            <w:shd w:val="clear" w:color="auto" w:fill="auto"/>
            <w:vAlign w:val="center"/>
          </w:tcPr>
          <w:p w:rsidR="00A050F8" w:rsidRPr="00862C5D" w:rsidRDefault="00A050F8" w:rsidP="00A050F8">
            <w:pPr>
              <w:pStyle w:val="CERBODY"/>
              <w:rPr>
                <w:snapToGrid w:val="0"/>
                <w:lang w:val="en-IE"/>
              </w:rPr>
            </w:pPr>
            <w:r w:rsidRPr="00862C5D">
              <w:rPr>
                <w:snapToGrid w:val="0"/>
                <w:lang w:val="en-IE"/>
              </w:rPr>
              <w:t xml:space="preserve">GOOP MWOF (0) </w:t>
            </w:r>
          </w:p>
        </w:tc>
        <w:tc>
          <w:tcPr>
            <w:tcW w:w="1620" w:type="dxa"/>
            <w:tcBorders>
              <w:top w:val="single" w:sz="6" w:space="0" w:color="auto"/>
              <w:left w:val="single" w:sz="6" w:space="0" w:color="auto"/>
              <w:bottom w:val="single" w:sz="6" w:space="0" w:color="auto"/>
              <w:right w:val="single" w:sz="6" w:space="0" w:color="auto"/>
            </w:tcBorders>
            <w:shd w:val="clear" w:color="auto" w:fill="auto"/>
            <w:vAlign w:val="center"/>
          </w:tcPr>
          <w:p w:rsidR="00A050F8" w:rsidRPr="00862C5D" w:rsidRDefault="00A050F8" w:rsidP="00A050F8">
            <w:pPr>
              <w:pStyle w:val="CERBODY"/>
              <w:rPr>
                <w:snapToGrid w:val="0"/>
                <w:lang w:val="en-IE"/>
              </w:rPr>
            </w:pPr>
            <w:r w:rsidRPr="00862C5D">
              <w:rPr>
                <w:snapToGrid w:val="0"/>
                <w:lang w:val="en-IE"/>
              </w:rPr>
              <w:t>PGEN</w:t>
            </w:r>
          </w:p>
        </w:tc>
        <w:tc>
          <w:tcPr>
            <w:tcW w:w="3600" w:type="dxa"/>
            <w:tcBorders>
              <w:top w:val="single" w:sz="6" w:space="0" w:color="auto"/>
              <w:left w:val="single" w:sz="6" w:space="0" w:color="auto"/>
              <w:bottom w:val="single" w:sz="6" w:space="0" w:color="auto"/>
              <w:right w:val="single" w:sz="6" w:space="0" w:color="auto"/>
            </w:tcBorders>
            <w:shd w:val="clear" w:color="auto" w:fill="auto"/>
            <w:vAlign w:val="center"/>
          </w:tcPr>
          <w:p w:rsidR="00A050F8" w:rsidRPr="00862C5D" w:rsidRDefault="00A050F8" w:rsidP="002C7600">
            <w:pPr>
              <w:pStyle w:val="CERBODY"/>
              <w:rPr>
                <w:snapToGrid w:val="0"/>
                <w:lang w:val="en-IE"/>
              </w:rPr>
            </w:pPr>
            <w:r w:rsidRPr="00862C5D">
              <w:rPr>
                <w:snapToGrid w:val="0"/>
                <w:lang w:val="en-IE"/>
              </w:rPr>
              <w:t xml:space="preserve">Set Target Instruction Level associated with MWOF Instruction Code to </w:t>
            </w:r>
            <w:r w:rsidR="002C7600" w:rsidRPr="00862C5D">
              <w:rPr>
                <w:lang w:val="en-IE"/>
              </w:rPr>
              <w:t xml:space="preserve">Registered </w:t>
            </w:r>
            <w:r w:rsidRPr="00862C5D">
              <w:rPr>
                <w:snapToGrid w:val="0"/>
                <w:lang w:val="en-IE"/>
              </w:rPr>
              <w:t>Minimum Stable Generation</w:t>
            </w:r>
            <w:ins w:id="677" w:author="Author">
              <w:r w:rsidR="002429F4">
                <w:rPr>
                  <w:snapToGrid w:val="0"/>
                  <w:lang w:val="en-IE"/>
                </w:rPr>
                <w:t xml:space="preserve">. Create PPGE Pseudo Dispatch Instruction in accordance with the GOOP PGEN entry of </w:t>
              </w:r>
              <w:r w:rsidR="00E179D6" w:rsidRPr="00862C5D">
                <w:rPr>
                  <w:lang w:val="en-IE"/>
                </w:rPr>
                <w:fldChar w:fldCharType="begin"/>
              </w:r>
              <w:r w:rsidR="002429F4" w:rsidRPr="00862C5D">
                <w:rPr>
                  <w:lang w:val="en-IE"/>
                </w:rPr>
                <w:instrText xml:space="preserve"> REF _Ref460402125 \h  \* MERGEFORMAT </w:instrText>
              </w:r>
            </w:ins>
            <w:r w:rsidR="00E179D6" w:rsidRPr="00862C5D">
              <w:rPr>
                <w:lang w:val="en-IE"/>
              </w:rPr>
            </w:r>
            <w:ins w:id="678" w:author="Author">
              <w:r w:rsidR="00E179D6" w:rsidRPr="00862C5D">
                <w:rPr>
                  <w:lang w:val="en-IE"/>
                </w:rPr>
                <w:fldChar w:fldCharType="separate"/>
              </w:r>
              <w:r w:rsidR="002429F4" w:rsidRPr="002E3252">
                <w:rPr>
                  <w:lang w:val="en-IE"/>
                </w:rPr>
                <w:t>Table 3</w:t>
              </w:r>
              <w:r w:rsidR="00E179D6" w:rsidRPr="00862C5D">
                <w:rPr>
                  <w:lang w:val="en-IE"/>
                </w:rPr>
                <w:fldChar w:fldCharType="end"/>
              </w:r>
            </w:ins>
            <w:r w:rsidRPr="00862C5D">
              <w:rPr>
                <w:snapToGrid w:val="0"/>
                <w:lang w:val="en-IE"/>
              </w:rPr>
              <w:t>.</w:t>
            </w:r>
          </w:p>
        </w:tc>
      </w:tr>
      <w:tr w:rsidR="00A050F8" w:rsidRPr="00862C5D" w:rsidTr="00A050F8">
        <w:trPr>
          <w:cantSplit/>
          <w:trHeight w:val="317"/>
        </w:trPr>
        <w:tc>
          <w:tcPr>
            <w:tcW w:w="1980" w:type="dxa"/>
            <w:tcBorders>
              <w:top w:val="single" w:sz="6" w:space="0" w:color="auto"/>
              <w:left w:val="single" w:sz="6" w:space="0" w:color="auto"/>
              <w:bottom w:val="single" w:sz="6" w:space="0" w:color="auto"/>
              <w:right w:val="single" w:sz="6" w:space="0" w:color="auto"/>
            </w:tcBorders>
            <w:shd w:val="clear" w:color="auto" w:fill="auto"/>
            <w:vAlign w:val="center"/>
          </w:tcPr>
          <w:p w:rsidR="00A050F8" w:rsidRPr="00862C5D" w:rsidRDefault="00A050F8" w:rsidP="00A050F8">
            <w:pPr>
              <w:pStyle w:val="CERBODY"/>
              <w:rPr>
                <w:snapToGrid w:val="0"/>
                <w:lang w:val="en-IE"/>
              </w:rPr>
            </w:pPr>
            <w:r w:rsidRPr="00862C5D">
              <w:rPr>
                <w:snapToGrid w:val="0"/>
                <w:lang w:val="en-IE"/>
              </w:rPr>
              <w:lastRenderedPageBreak/>
              <w:t>&lt; 0</w:t>
            </w:r>
          </w:p>
        </w:tc>
        <w:tc>
          <w:tcPr>
            <w:tcW w:w="1980" w:type="dxa"/>
            <w:tcBorders>
              <w:top w:val="single" w:sz="6" w:space="0" w:color="auto"/>
              <w:left w:val="single" w:sz="6" w:space="0" w:color="auto"/>
              <w:bottom w:val="single" w:sz="6" w:space="0" w:color="auto"/>
              <w:right w:val="single" w:sz="6" w:space="0" w:color="auto"/>
            </w:tcBorders>
            <w:shd w:val="clear" w:color="auto" w:fill="auto"/>
            <w:vAlign w:val="center"/>
          </w:tcPr>
          <w:p w:rsidR="00A050F8" w:rsidRPr="00862C5D" w:rsidRDefault="00A050F8" w:rsidP="00A050F8">
            <w:pPr>
              <w:pStyle w:val="CERBODY"/>
              <w:rPr>
                <w:snapToGrid w:val="0"/>
                <w:lang w:val="en-IE"/>
              </w:rPr>
            </w:pPr>
            <w:r w:rsidRPr="00862C5D">
              <w:rPr>
                <w:snapToGrid w:val="0"/>
                <w:lang w:val="en-IE"/>
              </w:rPr>
              <w:t>GOOP MWOF(NULL)</w:t>
            </w:r>
          </w:p>
        </w:tc>
        <w:tc>
          <w:tcPr>
            <w:tcW w:w="1620" w:type="dxa"/>
            <w:tcBorders>
              <w:top w:val="single" w:sz="6" w:space="0" w:color="auto"/>
              <w:left w:val="single" w:sz="6" w:space="0" w:color="auto"/>
              <w:bottom w:val="single" w:sz="6" w:space="0" w:color="auto"/>
              <w:right w:val="single" w:sz="6" w:space="0" w:color="auto"/>
            </w:tcBorders>
            <w:shd w:val="clear" w:color="auto" w:fill="auto"/>
            <w:vAlign w:val="center"/>
          </w:tcPr>
          <w:p w:rsidR="00A050F8" w:rsidRPr="00862C5D" w:rsidRDefault="00A050F8" w:rsidP="00A050F8">
            <w:pPr>
              <w:pStyle w:val="CERBODY"/>
              <w:rPr>
                <w:snapToGrid w:val="0"/>
                <w:lang w:val="en-IE"/>
              </w:rPr>
            </w:pPr>
            <w:r w:rsidRPr="00862C5D">
              <w:rPr>
                <w:snapToGrid w:val="0"/>
                <w:lang w:val="en-IE"/>
              </w:rPr>
              <w:t>PGEN</w:t>
            </w:r>
          </w:p>
        </w:tc>
        <w:tc>
          <w:tcPr>
            <w:tcW w:w="3600" w:type="dxa"/>
            <w:tcBorders>
              <w:top w:val="single" w:sz="6" w:space="0" w:color="auto"/>
              <w:left w:val="single" w:sz="6" w:space="0" w:color="auto"/>
              <w:bottom w:val="single" w:sz="6" w:space="0" w:color="auto"/>
              <w:right w:val="single" w:sz="6" w:space="0" w:color="auto"/>
            </w:tcBorders>
            <w:shd w:val="clear" w:color="auto" w:fill="auto"/>
            <w:vAlign w:val="center"/>
          </w:tcPr>
          <w:p w:rsidR="00A050F8" w:rsidRPr="00862C5D" w:rsidRDefault="00A050F8" w:rsidP="002C7600">
            <w:pPr>
              <w:pStyle w:val="CERBODY"/>
              <w:rPr>
                <w:snapToGrid w:val="0"/>
                <w:lang w:val="en-IE"/>
              </w:rPr>
            </w:pPr>
            <w:r w:rsidRPr="00862C5D">
              <w:rPr>
                <w:snapToGrid w:val="0"/>
                <w:lang w:val="en-IE"/>
              </w:rPr>
              <w:t xml:space="preserve">Set Target Instruction Level associated with MWOF Instruction Code to </w:t>
            </w:r>
            <w:r w:rsidR="002C7600" w:rsidRPr="00862C5D">
              <w:rPr>
                <w:lang w:val="en-IE"/>
              </w:rPr>
              <w:t xml:space="preserve">Registered </w:t>
            </w:r>
            <w:r w:rsidRPr="00862C5D">
              <w:rPr>
                <w:snapToGrid w:val="0"/>
                <w:lang w:val="en-IE"/>
              </w:rPr>
              <w:t>Minimum Stable Generation.</w:t>
            </w:r>
          </w:p>
        </w:tc>
      </w:tr>
      <w:tr w:rsidR="00A050F8" w:rsidRPr="00862C5D" w:rsidTr="00A050F8">
        <w:trPr>
          <w:cantSplit/>
          <w:trHeight w:val="317"/>
        </w:trPr>
        <w:tc>
          <w:tcPr>
            <w:tcW w:w="1980" w:type="dxa"/>
            <w:tcBorders>
              <w:top w:val="single" w:sz="6" w:space="0" w:color="auto"/>
              <w:left w:val="single" w:sz="6" w:space="0" w:color="auto"/>
              <w:bottom w:val="single" w:sz="4" w:space="0" w:color="auto"/>
              <w:right w:val="single" w:sz="6" w:space="0" w:color="auto"/>
            </w:tcBorders>
            <w:shd w:val="clear" w:color="auto" w:fill="auto"/>
            <w:vAlign w:val="center"/>
          </w:tcPr>
          <w:p w:rsidR="00A050F8" w:rsidRPr="00862C5D" w:rsidRDefault="00A050F8" w:rsidP="00A050F8">
            <w:pPr>
              <w:pStyle w:val="CERBODY"/>
              <w:rPr>
                <w:snapToGrid w:val="0"/>
                <w:lang w:val="en-IE"/>
              </w:rPr>
            </w:pPr>
            <w:r w:rsidRPr="00862C5D">
              <w:rPr>
                <w:snapToGrid w:val="0"/>
                <w:lang w:val="en-IE"/>
              </w:rPr>
              <w:t>&lt; 0</w:t>
            </w:r>
          </w:p>
        </w:tc>
        <w:tc>
          <w:tcPr>
            <w:tcW w:w="1980" w:type="dxa"/>
            <w:tcBorders>
              <w:top w:val="single" w:sz="6" w:space="0" w:color="auto"/>
              <w:left w:val="single" w:sz="6" w:space="0" w:color="auto"/>
              <w:bottom w:val="single" w:sz="4" w:space="0" w:color="auto"/>
              <w:right w:val="single" w:sz="6" w:space="0" w:color="auto"/>
            </w:tcBorders>
            <w:shd w:val="clear" w:color="auto" w:fill="auto"/>
            <w:vAlign w:val="center"/>
          </w:tcPr>
          <w:p w:rsidR="00A050F8" w:rsidRPr="00862C5D" w:rsidRDefault="00A050F8" w:rsidP="00A050F8">
            <w:pPr>
              <w:pStyle w:val="CERBODY"/>
              <w:rPr>
                <w:snapToGrid w:val="0"/>
                <w:lang w:val="en-IE"/>
              </w:rPr>
            </w:pPr>
            <w:r w:rsidRPr="00862C5D">
              <w:rPr>
                <w:snapToGrid w:val="0"/>
                <w:lang w:val="en-IE"/>
              </w:rPr>
              <w:t>GOOP MWOF(NOT= (0 OR NULL))</w:t>
            </w:r>
          </w:p>
        </w:tc>
        <w:tc>
          <w:tcPr>
            <w:tcW w:w="1620" w:type="dxa"/>
            <w:tcBorders>
              <w:top w:val="single" w:sz="6" w:space="0" w:color="auto"/>
              <w:left w:val="single" w:sz="6" w:space="0" w:color="auto"/>
              <w:bottom w:val="single" w:sz="4" w:space="0" w:color="auto"/>
              <w:right w:val="single" w:sz="6" w:space="0" w:color="auto"/>
            </w:tcBorders>
            <w:shd w:val="clear" w:color="auto" w:fill="auto"/>
            <w:vAlign w:val="center"/>
          </w:tcPr>
          <w:p w:rsidR="00A050F8" w:rsidRPr="00862C5D" w:rsidRDefault="00A050F8" w:rsidP="00A050F8">
            <w:pPr>
              <w:pStyle w:val="CERBODY"/>
              <w:rPr>
                <w:snapToGrid w:val="0"/>
                <w:lang w:val="en-IE"/>
              </w:rPr>
            </w:pPr>
            <w:r w:rsidRPr="00862C5D">
              <w:rPr>
                <w:snapToGrid w:val="0"/>
                <w:lang w:val="en-IE"/>
              </w:rPr>
              <w:t>PGEN</w:t>
            </w:r>
          </w:p>
        </w:tc>
        <w:tc>
          <w:tcPr>
            <w:tcW w:w="3600" w:type="dxa"/>
            <w:tcBorders>
              <w:top w:val="single" w:sz="6" w:space="0" w:color="auto"/>
              <w:left w:val="single" w:sz="6" w:space="0" w:color="auto"/>
              <w:bottom w:val="single" w:sz="4" w:space="0" w:color="auto"/>
              <w:right w:val="single" w:sz="6" w:space="0" w:color="auto"/>
            </w:tcBorders>
            <w:shd w:val="clear" w:color="auto" w:fill="auto"/>
            <w:vAlign w:val="center"/>
          </w:tcPr>
          <w:p w:rsidR="00A050F8" w:rsidRPr="00862C5D" w:rsidRDefault="00A050F8" w:rsidP="00A050F8">
            <w:pPr>
              <w:pStyle w:val="CERBODY"/>
              <w:rPr>
                <w:snapToGrid w:val="0"/>
                <w:lang w:val="en-IE"/>
              </w:rPr>
            </w:pPr>
            <w:r w:rsidRPr="00862C5D">
              <w:rPr>
                <w:snapToGrid w:val="0"/>
                <w:lang w:val="en-IE"/>
              </w:rPr>
              <w:t>Profile to zero, then profile to Target Instruction Level associated with MWOF Instruction Code.</w:t>
            </w:r>
          </w:p>
        </w:tc>
      </w:tr>
      <w:tr w:rsidR="00A050F8" w:rsidRPr="00862C5D" w:rsidTr="00A050F8">
        <w:trPr>
          <w:cantSplit/>
          <w:trHeight w:val="317"/>
        </w:trPr>
        <w:tc>
          <w:tcPr>
            <w:tcW w:w="1980" w:type="dxa"/>
            <w:tcBorders>
              <w:top w:val="single" w:sz="4" w:space="0" w:color="auto"/>
              <w:left w:val="single" w:sz="4" w:space="0" w:color="auto"/>
              <w:bottom w:val="single" w:sz="4" w:space="0" w:color="auto"/>
              <w:right w:val="single" w:sz="4" w:space="0" w:color="auto"/>
            </w:tcBorders>
            <w:shd w:val="clear" w:color="auto" w:fill="auto"/>
            <w:vAlign w:val="center"/>
          </w:tcPr>
          <w:p w:rsidR="00A050F8" w:rsidRPr="00862C5D" w:rsidRDefault="00A050F8" w:rsidP="00A050F8">
            <w:pPr>
              <w:pStyle w:val="CERBODY"/>
              <w:rPr>
                <w:snapToGrid w:val="0"/>
                <w:lang w:val="en-IE"/>
              </w:rPr>
            </w:pPr>
            <w:r w:rsidRPr="00862C5D">
              <w:rPr>
                <w:snapToGrid w:val="0"/>
                <w:lang w:val="en-IE"/>
              </w:rPr>
              <w:t>0</w:t>
            </w:r>
          </w:p>
        </w:tc>
        <w:tc>
          <w:tcPr>
            <w:tcW w:w="1980" w:type="dxa"/>
            <w:tcBorders>
              <w:top w:val="single" w:sz="4" w:space="0" w:color="auto"/>
              <w:left w:val="single" w:sz="4" w:space="0" w:color="auto"/>
              <w:bottom w:val="single" w:sz="4" w:space="0" w:color="auto"/>
              <w:right w:val="single" w:sz="4" w:space="0" w:color="auto"/>
            </w:tcBorders>
            <w:shd w:val="clear" w:color="auto" w:fill="auto"/>
            <w:vAlign w:val="center"/>
          </w:tcPr>
          <w:p w:rsidR="00A050F8" w:rsidRPr="00862C5D" w:rsidRDefault="00A050F8" w:rsidP="00A050F8">
            <w:pPr>
              <w:pStyle w:val="CERBODY"/>
              <w:rPr>
                <w:snapToGrid w:val="0"/>
                <w:lang w:val="en-IE"/>
              </w:rPr>
            </w:pPr>
            <w:r w:rsidRPr="00862C5D">
              <w:rPr>
                <w:snapToGrid w:val="0"/>
                <w:lang w:val="en-IE"/>
              </w:rPr>
              <w:t>TRIP</w:t>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rsidR="00A050F8" w:rsidRPr="00862C5D" w:rsidRDefault="00A050F8" w:rsidP="00A050F8">
            <w:pPr>
              <w:pStyle w:val="CERBODY"/>
              <w:rPr>
                <w:snapToGrid w:val="0"/>
                <w:lang w:val="en-IE"/>
              </w:rPr>
            </w:pPr>
            <w:r w:rsidRPr="00862C5D">
              <w:rPr>
                <w:snapToGrid w:val="0"/>
                <w:lang w:val="en-IE"/>
              </w:rPr>
              <w:t>n/a</w:t>
            </w:r>
          </w:p>
        </w:tc>
        <w:tc>
          <w:tcPr>
            <w:tcW w:w="3600" w:type="dxa"/>
            <w:tcBorders>
              <w:top w:val="single" w:sz="4" w:space="0" w:color="auto"/>
              <w:left w:val="single" w:sz="4" w:space="0" w:color="auto"/>
              <w:bottom w:val="single" w:sz="4" w:space="0" w:color="auto"/>
              <w:right w:val="single" w:sz="4" w:space="0" w:color="auto"/>
            </w:tcBorders>
            <w:shd w:val="clear" w:color="auto" w:fill="auto"/>
            <w:vAlign w:val="center"/>
          </w:tcPr>
          <w:p w:rsidR="00A050F8" w:rsidRPr="00862C5D" w:rsidRDefault="00A050F8" w:rsidP="00A050F8">
            <w:pPr>
              <w:pStyle w:val="CERBODY"/>
              <w:rPr>
                <w:snapToGrid w:val="0"/>
                <w:lang w:val="en-IE"/>
              </w:rPr>
            </w:pPr>
            <w:r w:rsidRPr="00862C5D">
              <w:rPr>
                <w:snapToGrid w:val="0"/>
                <w:lang w:val="en-IE"/>
              </w:rPr>
              <w:t>Ignore Dispatch Instruction.</w:t>
            </w:r>
          </w:p>
        </w:tc>
      </w:tr>
      <w:tr w:rsidR="00A050F8" w:rsidRPr="00862C5D" w:rsidTr="00A050F8">
        <w:trPr>
          <w:cantSplit/>
          <w:trHeight w:val="317"/>
        </w:trPr>
        <w:tc>
          <w:tcPr>
            <w:tcW w:w="1980" w:type="dxa"/>
            <w:tcBorders>
              <w:top w:val="single" w:sz="4" w:space="0" w:color="auto"/>
              <w:left w:val="single" w:sz="4" w:space="0" w:color="auto"/>
              <w:bottom w:val="single" w:sz="4" w:space="0" w:color="auto"/>
              <w:right w:val="single" w:sz="4" w:space="0" w:color="auto"/>
            </w:tcBorders>
            <w:shd w:val="clear" w:color="auto" w:fill="auto"/>
            <w:vAlign w:val="center"/>
          </w:tcPr>
          <w:p w:rsidR="00A050F8" w:rsidRPr="00862C5D" w:rsidRDefault="00A050F8" w:rsidP="00A050F8">
            <w:pPr>
              <w:pStyle w:val="CERBODY"/>
              <w:rPr>
                <w:snapToGrid w:val="0"/>
                <w:lang w:val="en-IE"/>
              </w:rPr>
            </w:pPr>
            <w:r w:rsidRPr="00862C5D">
              <w:rPr>
                <w:snapToGrid w:val="0"/>
                <w:lang w:val="en-IE"/>
              </w:rPr>
              <w:t>Any</w:t>
            </w:r>
          </w:p>
        </w:tc>
        <w:tc>
          <w:tcPr>
            <w:tcW w:w="1980" w:type="dxa"/>
            <w:tcBorders>
              <w:top w:val="single" w:sz="4" w:space="0" w:color="auto"/>
              <w:left w:val="single" w:sz="4" w:space="0" w:color="auto"/>
              <w:bottom w:val="single" w:sz="4" w:space="0" w:color="auto"/>
              <w:right w:val="single" w:sz="4" w:space="0" w:color="auto"/>
            </w:tcBorders>
            <w:shd w:val="clear" w:color="auto" w:fill="auto"/>
          </w:tcPr>
          <w:p w:rsidR="00A050F8" w:rsidRPr="00862C5D" w:rsidRDefault="00A050F8" w:rsidP="00A050F8">
            <w:pPr>
              <w:pStyle w:val="CERBODY"/>
              <w:rPr>
                <w:snapToGrid w:val="0"/>
                <w:lang w:val="en-IE"/>
              </w:rPr>
            </w:pPr>
            <w:r w:rsidRPr="00862C5D">
              <w:rPr>
                <w:lang w:val="en-IE"/>
              </w:rPr>
              <w:t>GOOP</w:t>
            </w:r>
          </w:p>
        </w:tc>
        <w:tc>
          <w:tcPr>
            <w:tcW w:w="1620" w:type="dxa"/>
            <w:tcBorders>
              <w:top w:val="single" w:sz="4" w:space="0" w:color="auto"/>
              <w:left w:val="single" w:sz="4" w:space="0" w:color="auto"/>
              <w:bottom w:val="single" w:sz="4" w:space="0" w:color="auto"/>
              <w:right w:val="single" w:sz="4" w:space="0" w:color="auto"/>
            </w:tcBorders>
            <w:shd w:val="clear" w:color="auto" w:fill="auto"/>
          </w:tcPr>
          <w:p w:rsidR="00A050F8" w:rsidRPr="00862C5D" w:rsidRDefault="00800BFC" w:rsidP="00800BFC">
            <w:pPr>
              <w:pStyle w:val="CERBODY"/>
              <w:rPr>
                <w:snapToGrid w:val="0"/>
                <w:lang w:val="en-IE"/>
              </w:rPr>
            </w:pPr>
            <w:r w:rsidRPr="00862C5D">
              <w:rPr>
                <w:lang w:val="en-IE"/>
              </w:rPr>
              <w:t>PGEN</w:t>
            </w:r>
          </w:p>
        </w:tc>
        <w:tc>
          <w:tcPr>
            <w:tcW w:w="3600" w:type="dxa"/>
            <w:tcBorders>
              <w:top w:val="single" w:sz="4" w:space="0" w:color="auto"/>
              <w:left w:val="single" w:sz="4" w:space="0" w:color="auto"/>
              <w:bottom w:val="single" w:sz="4" w:space="0" w:color="auto"/>
              <w:right w:val="single" w:sz="4" w:space="0" w:color="auto"/>
            </w:tcBorders>
            <w:shd w:val="clear" w:color="auto" w:fill="auto"/>
            <w:vAlign w:val="center"/>
          </w:tcPr>
          <w:p w:rsidR="00A050F8" w:rsidRPr="00862C5D" w:rsidRDefault="00A050F8" w:rsidP="00A050F8">
            <w:pPr>
              <w:pStyle w:val="CERBODY"/>
              <w:rPr>
                <w:lang w:val="en-IE"/>
              </w:rPr>
            </w:pPr>
            <w:r w:rsidRPr="00862C5D">
              <w:rPr>
                <w:lang w:val="en-IE"/>
              </w:rPr>
              <w:t>maintain the Generator Unit Output to the specified PGEN Target Instruction Level until next Dispatch Instruction or Pseudo Dispatch Instruction;</w:t>
            </w:r>
          </w:p>
          <w:p w:rsidR="00A050F8" w:rsidRPr="00862C5D" w:rsidRDefault="00A050F8" w:rsidP="00A050F8">
            <w:pPr>
              <w:pStyle w:val="CERBODY"/>
              <w:rPr>
                <w:snapToGrid w:val="0"/>
                <w:lang w:val="en-IE"/>
              </w:rPr>
            </w:pPr>
            <w:r w:rsidRPr="00862C5D">
              <w:rPr>
                <w:lang w:val="en-IE"/>
              </w:rPr>
              <w:t>then adjust Target Instruction Level to Final Physical Notification Quantities.</w:t>
            </w:r>
          </w:p>
        </w:tc>
      </w:tr>
    </w:tbl>
    <w:p w:rsidR="00A050F8" w:rsidRPr="00862C5D" w:rsidRDefault="00A050F8" w:rsidP="006D639B">
      <w:pPr>
        <w:pStyle w:val="CERAPPENDIXLEVEL4"/>
        <w:rPr>
          <w:lang w:val="en-IE"/>
        </w:rPr>
      </w:pPr>
      <w:r w:rsidRPr="00862C5D">
        <w:rPr>
          <w:lang w:val="en-IE"/>
        </w:rPr>
        <w:t xml:space="preserve">The Warm Cooling Boundary, Hot Cooling Boundary, the Instructed Quantity from the previous segment of the piecewise linear Instruction Profile and the Target Instruction Level for the current Dispatch Instruction shall be used to determine the appropriate operating mode of the Generator Unit. (The normal operating modes for a synchronised Generator Unit are load up mode, ramp up mode, ramp down mode and </w:t>
      </w:r>
      <w:proofErr w:type="spellStart"/>
      <w:r w:rsidRPr="00862C5D">
        <w:rPr>
          <w:lang w:val="en-IE"/>
        </w:rPr>
        <w:t>deload</w:t>
      </w:r>
      <w:proofErr w:type="spellEnd"/>
      <w:r w:rsidRPr="00862C5D">
        <w:rPr>
          <w:lang w:val="en-IE"/>
        </w:rPr>
        <w:t xml:space="preserve"> mode).</w:t>
      </w:r>
    </w:p>
    <w:p w:rsidR="00A050F8" w:rsidRPr="00862C5D" w:rsidRDefault="00A050F8" w:rsidP="006D639B">
      <w:pPr>
        <w:pStyle w:val="CERAPPENDIXLEVEL4"/>
        <w:rPr>
          <w:lang w:val="en-IE"/>
        </w:rPr>
      </w:pPr>
      <w:r w:rsidRPr="00862C5D">
        <w:rPr>
          <w:lang w:val="en-IE"/>
        </w:rPr>
        <w:t>The appropriate segment from the piecewise linear Operating Trajectory shall be selected.</w:t>
      </w:r>
    </w:p>
    <w:p w:rsidR="00A050F8" w:rsidRPr="00862C5D" w:rsidRDefault="00A050F8" w:rsidP="006D639B">
      <w:pPr>
        <w:pStyle w:val="CERAPPENDIXLEVEL4"/>
        <w:rPr>
          <w:lang w:val="en-IE"/>
        </w:rPr>
      </w:pPr>
      <w:r w:rsidRPr="00862C5D">
        <w:rPr>
          <w:lang w:val="en-IE"/>
        </w:rPr>
        <w:t>Where a Dispatch Ramp Up Rate accompanies a Dispatch Instruction, the Dispatch Ramp Up Rate shall be used in place of the Ramp Up Rates submitted as part of Technical Offer Data in the Ramp Up Operating Trajectory for the Generator Unit.</w:t>
      </w:r>
    </w:p>
    <w:p w:rsidR="00A050F8" w:rsidRPr="00862C5D" w:rsidRDefault="00A050F8" w:rsidP="006D639B">
      <w:pPr>
        <w:pStyle w:val="CERAPPENDIXLEVEL4"/>
        <w:rPr>
          <w:lang w:val="en-IE"/>
        </w:rPr>
      </w:pPr>
      <w:r w:rsidRPr="00862C5D">
        <w:rPr>
          <w:lang w:val="en-IE"/>
        </w:rPr>
        <w:t>Where a Dispatch Ramp Down Rate accompanies a Dispatch Instruction the Dispatch Ramp Down Rate shall be used in place of the Ramp Down Rates submitted as part of Technical Offer Data in the Ramp Down Operating Trajectory for the Generator Unit.</w:t>
      </w:r>
    </w:p>
    <w:p w:rsidR="00A050F8" w:rsidRPr="00862C5D" w:rsidRDefault="00A050F8" w:rsidP="006D639B">
      <w:pPr>
        <w:pStyle w:val="CERAPPENDIXLEVEL4"/>
        <w:rPr>
          <w:lang w:val="en-IE"/>
        </w:rPr>
      </w:pPr>
      <w:r w:rsidRPr="00862C5D">
        <w:rPr>
          <w:lang w:val="en-IE"/>
        </w:rPr>
        <w:t>The MW/Time Co-ordinates for the current segment of the piecewise linear Instruction Profile shall be calculated based on the MW/Time Co-ordinates from the previous segment of the Instruction Profile, the Instruction Code, the Instruction Combination Code, the Target Instruction Level, and the appropriate segment from the piecewise linear Operating Trajectory and the Imbalance Pricing Period and Imbalance Settlement Period Boundaries subject to the following rules:</w:t>
      </w:r>
    </w:p>
    <w:p w:rsidR="00A050F8" w:rsidRPr="00862C5D" w:rsidRDefault="00A050F8" w:rsidP="006D639B">
      <w:pPr>
        <w:pStyle w:val="CERAPPENDIXLEVEL5"/>
        <w:rPr>
          <w:lang w:val="en-IE"/>
        </w:rPr>
      </w:pPr>
      <w:r w:rsidRPr="00862C5D">
        <w:rPr>
          <w:lang w:val="en-IE"/>
        </w:rPr>
        <w:t xml:space="preserve">In the case of a Dispatch Instruction having a GOOP Instruction Code and PUMP Instruction Combination Code, the Instructed Quantity for a Pumped Storage Unit </w:t>
      </w:r>
      <w:r w:rsidR="000416F1" w:rsidRPr="00862C5D">
        <w:rPr>
          <w:lang w:val="en-IE"/>
        </w:rPr>
        <w:t xml:space="preserve">or Battery Storage Unit </w:t>
      </w:r>
      <w:r w:rsidRPr="00862C5D">
        <w:rPr>
          <w:lang w:val="en-IE"/>
        </w:rPr>
        <w:t xml:space="preserve">will remain at the specified Target </w:t>
      </w:r>
      <w:r w:rsidRPr="00862C5D">
        <w:rPr>
          <w:lang w:val="en-IE"/>
        </w:rPr>
        <w:lastRenderedPageBreak/>
        <w:t>Instruction Level until a DESY Instruction Code is issued at which time the Instructed Quantity will go instantaneously to 0MW.</w:t>
      </w:r>
    </w:p>
    <w:p w:rsidR="00A050F8" w:rsidRPr="00862C5D" w:rsidRDefault="00A050F8" w:rsidP="006D639B">
      <w:pPr>
        <w:pStyle w:val="CERAPPENDIXLEVEL5"/>
        <w:rPr>
          <w:lang w:val="en-IE"/>
        </w:rPr>
      </w:pPr>
      <w:r w:rsidRPr="00862C5D">
        <w:rPr>
          <w:lang w:val="en-IE"/>
        </w:rPr>
        <w:t>The MW/Time Co-ordinates for a Dispatch Instruction having a GOOP Instruction Code and SCT Instruction Combination Code will be determined in the same manner as if a Dispatch Instruction having a MWOF Instruction Code and a very low positive Target Instruction Level were issued.</w:t>
      </w:r>
    </w:p>
    <w:p w:rsidR="00A050F8" w:rsidRPr="00862C5D" w:rsidRDefault="00A050F8" w:rsidP="006D639B">
      <w:pPr>
        <w:pStyle w:val="CERAPPENDIXLEVEL5"/>
        <w:rPr>
          <w:lang w:val="en-IE"/>
        </w:rPr>
      </w:pPr>
      <w:r w:rsidRPr="00862C5D">
        <w:rPr>
          <w:lang w:val="en-IE"/>
        </w:rPr>
        <w:t>A Dispatch Instruction having a GOOP Instruction Code and a SCP Instruction Combination Code shall have no actual effect on the Instruction Profile of the Generator Unit except that a PUMP Instruction Code may follow.</w:t>
      </w:r>
    </w:p>
    <w:p w:rsidR="00A050F8" w:rsidRPr="00862C5D" w:rsidRDefault="00A050F8" w:rsidP="006D639B">
      <w:pPr>
        <w:pStyle w:val="CERAPPENDIXLEVEL5"/>
        <w:rPr>
          <w:lang w:val="en-IE"/>
        </w:rPr>
      </w:pPr>
      <w:r w:rsidRPr="00862C5D">
        <w:rPr>
          <w:lang w:val="en-IE"/>
        </w:rPr>
        <w:t xml:space="preserve">The Instructed Quantity at the Instruction Effective Time specified with the Dispatch Instruction having a TRIP Instruction Code will be zero. Ramp Rates, </w:t>
      </w:r>
      <w:proofErr w:type="spellStart"/>
      <w:r w:rsidRPr="00862C5D">
        <w:rPr>
          <w:lang w:val="en-IE"/>
        </w:rPr>
        <w:t>Deloading</w:t>
      </w:r>
      <w:proofErr w:type="spellEnd"/>
      <w:r w:rsidRPr="00862C5D">
        <w:rPr>
          <w:lang w:val="en-IE"/>
        </w:rPr>
        <w:t xml:space="preserve"> Rates and Dwell Times will be ignored in the calculation of the Instruction Profile.</w:t>
      </w:r>
    </w:p>
    <w:p w:rsidR="00A050F8" w:rsidRPr="00862C5D" w:rsidRDefault="00A050F8" w:rsidP="006D639B">
      <w:pPr>
        <w:pStyle w:val="CERAPPENDIXLEVEL5"/>
        <w:rPr>
          <w:lang w:val="en-IE"/>
        </w:rPr>
      </w:pPr>
      <w:r w:rsidRPr="00862C5D">
        <w:rPr>
          <w:lang w:val="en-IE"/>
        </w:rPr>
        <w:t>The default Instructed Quantity for a Wind Power Unit</w:t>
      </w:r>
      <w:ins w:id="679" w:author="Author">
        <w:r w:rsidR="000634E0">
          <w:rPr>
            <w:lang w:val="en-IE"/>
          </w:rPr>
          <w:t xml:space="preserve"> or Solar Power Unit</w:t>
        </w:r>
      </w:ins>
      <w:r w:rsidRPr="00862C5D">
        <w:rPr>
          <w:lang w:val="en-IE"/>
        </w:rPr>
        <w:t xml:space="preserve"> </w:t>
      </w:r>
      <w:ins w:id="680" w:author="Author">
        <w:r w:rsidR="002429F4">
          <w:rPr>
            <w:lang w:val="en-IE"/>
          </w:rPr>
          <w:t xml:space="preserve">or a Generator Unit which has Priority Dispatch and which is not </w:t>
        </w:r>
        <w:proofErr w:type="spellStart"/>
        <w:r w:rsidR="002429F4">
          <w:rPr>
            <w:lang w:val="en-IE"/>
          </w:rPr>
          <w:t>Dispatchable</w:t>
        </w:r>
        <w:proofErr w:type="spellEnd"/>
        <w:r w:rsidR="002429F4">
          <w:rPr>
            <w:lang w:val="en-IE"/>
          </w:rPr>
          <w:t xml:space="preserve">, </w:t>
        </w:r>
      </w:ins>
      <w:r w:rsidRPr="00862C5D">
        <w:rPr>
          <w:lang w:val="en-IE"/>
        </w:rPr>
        <w:t xml:space="preserve">shall be set to its </w:t>
      </w:r>
      <w:del w:id="681" w:author="Author">
        <w:r w:rsidRPr="00862C5D" w:rsidDel="002429F4">
          <w:rPr>
            <w:lang w:val="en-IE"/>
          </w:rPr>
          <w:delText>Output based on its Meter Data</w:delText>
        </w:r>
      </w:del>
      <w:ins w:id="682" w:author="Author">
        <w:r w:rsidR="002429F4">
          <w:rPr>
            <w:lang w:val="en-IE"/>
          </w:rPr>
          <w:t xml:space="preserve">Final Physical Notification Quantity </w:t>
        </w:r>
        <w:r w:rsidR="002429F4" w:rsidRPr="009D2D9E">
          <w:t>(</w:t>
        </w:r>
        <w:proofErr w:type="spellStart"/>
        <w:r w:rsidR="002429F4" w:rsidRPr="009D2D9E">
          <w:t>qFPN</w:t>
        </w:r>
        <w:r w:rsidR="002429F4" w:rsidRPr="009D2D9E">
          <w:rPr>
            <w:vertAlign w:val="subscript"/>
          </w:rPr>
          <w:t>uh</w:t>
        </w:r>
        <w:proofErr w:type="spellEnd"/>
        <w:r w:rsidR="002429F4" w:rsidRPr="009D2D9E">
          <w:t>(t))</w:t>
        </w:r>
      </w:ins>
      <w:r w:rsidRPr="00862C5D">
        <w:rPr>
          <w:lang w:val="en-IE"/>
        </w:rPr>
        <w:t xml:space="preserve">. </w:t>
      </w:r>
      <w:ins w:id="683" w:author="Author">
        <w:r w:rsidR="002429F4">
          <w:rPr>
            <w:lang w:val="en-IE"/>
          </w:rPr>
          <w:t xml:space="preserve">Where a CURL and/or a LOCL Instruction Combination Code is issued for the Generator Unit, a Physical Notification Instruction Profile shall be created for each Instruction Combination Code type. When a CRLO Dispatch Instruction is issued, any preceding issued CURL Dispatch Instructions shall be deemed to be no longer applicable, and when a LCLO Dispatch Instruction is issued, any preceding issued LOCL Dispatch Instructions shall be deemed to be no longer applicable. </w:t>
        </w:r>
      </w:ins>
      <w:del w:id="684" w:author="Author">
        <w:r w:rsidRPr="00862C5D" w:rsidDel="002429F4">
          <w:rPr>
            <w:lang w:val="en-IE"/>
          </w:rPr>
          <w:delText>The Instructed Quantity for a Wind Power Unit having a WIND Instruction Code and a LOCL or CURL Instruction Combination Code shall be set to the minimum of the Outturn Availability of the Wind Power Unit and the Target Instruction Level of the Wind Power Unit.</w:delText>
        </w:r>
      </w:del>
      <w:ins w:id="685" w:author="Author">
        <w:r w:rsidR="002429F4" w:rsidRPr="002429F4">
          <w:rPr>
            <w:lang w:val="en-IE"/>
          </w:rPr>
          <w:t xml:space="preserve"> </w:t>
        </w:r>
        <w:r w:rsidR="002429F4">
          <w:rPr>
            <w:lang w:val="en-IE"/>
          </w:rPr>
          <w:t>For the purposes of the Physical Notification Instruction Profile the Instructed Quantity shall be the minimum of the Outturn Availability of the Generator Unit and the Target Instruction Level of the latest Dispatch Instruction of that Instruction Combination Code type</w:t>
        </w:r>
        <w:r w:rsidR="002429F4" w:rsidRPr="002E0D06">
          <w:rPr>
            <w:lang w:val="en-IE"/>
          </w:rPr>
          <w:t xml:space="preserve"> </w:t>
        </w:r>
        <w:r w:rsidR="002429F4">
          <w:rPr>
            <w:lang w:val="en-IE"/>
          </w:rPr>
          <w:t xml:space="preserve">effective from the Instruction Effective Time of that Dispatch Instruction, and for the purposes of the Uninstructed Imbalance Instruction Profile the Instructed Quantity for the Generator Unit shall be the minimum of the Outturn Availability of the Generator Unit and the Target Instruction Levels of all Dispatch Instructions issued for the Generator Unit. Where Dispatch Instructions are deemed to be no longer applicable, the Instructed Quantity of the Physical Notification Instruction Profile relating to those Dispatch Instructions shall be the minimum of the Instructed Quantity of the latest Dispatch Instruction still applicable and the default Instructed Quantity. </w:t>
        </w:r>
        <w:r w:rsidR="002429F4" w:rsidRPr="00862C5D">
          <w:rPr>
            <w:lang w:val="en-IE"/>
          </w:rPr>
          <w:t>Ramp</w:t>
        </w:r>
        <w:r w:rsidR="002429F4">
          <w:rPr>
            <w:lang w:val="en-IE"/>
          </w:rPr>
          <w:t xml:space="preserve"> Up and Ramp Down</w:t>
        </w:r>
        <w:r w:rsidR="002429F4" w:rsidRPr="00862C5D">
          <w:rPr>
            <w:lang w:val="en-IE"/>
          </w:rPr>
          <w:t xml:space="preserve"> Rates, </w:t>
        </w:r>
        <w:r w:rsidR="002429F4">
          <w:rPr>
            <w:lang w:val="en-IE"/>
          </w:rPr>
          <w:t xml:space="preserve">Load Up Rates and </w:t>
        </w:r>
        <w:proofErr w:type="spellStart"/>
        <w:r w:rsidR="002429F4" w:rsidRPr="00862C5D">
          <w:rPr>
            <w:lang w:val="en-IE"/>
          </w:rPr>
          <w:t>Deloading</w:t>
        </w:r>
        <w:proofErr w:type="spellEnd"/>
        <w:r w:rsidR="002429F4" w:rsidRPr="00862C5D">
          <w:rPr>
            <w:lang w:val="en-IE"/>
          </w:rPr>
          <w:t xml:space="preserve"> Rates </w:t>
        </w:r>
        <w:r w:rsidR="002429F4">
          <w:rPr>
            <w:lang w:val="en-IE"/>
          </w:rPr>
          <w:t xml:space="preserve">are assumed to be infinite (creating stepwise linear curves), </w:t>
        </w:r>
        <w:r w:rsidR="002429F4" w:rsidRPr="00862C5D">
          <w:rPr>
            <w:lang w:val="en-IE"/>
          </w:rPr>
          <w:t xml:space="preserve">and Dwell Times </w:t>
        </w:r>
        <w:r w:rsidR="002429F4">
          <w:rPr>
            <w:lang w:val="en-IE"/>
          </w:rPr>
          <w:t xml:space="preserve">and Soak Times are assumed to have a value equal to zero, </w:t>
        </w:r>
        <w:r w:rsidR="002429F4" w:rsidRPr="00862C5D">
          <w:rPr>
            <w:lang w:val="en-IE"/>
          </w:rPr>
          <w:t>in the calculation of the Instruction Profile</w:t>
        </w:r>
        <w:r w:rsidR="002429F4">
          <w:rPr>
            <w:lang w:val="en-IE"/>
          </w:rPr>
          <w:t>.</w:t>
        </w:r>
      </w:ins>
    </w:p>
    <w:p w:rsidR="00A050F8" w:rsidRPr="00862C5D" w:rsidRDefault="00A050F8" w:rsidP="006D639B">
      <w:pPr>
        <w:pStyle w:val="CERAPPENDIXLEVEL5"/>
        <w:rPr>
          <w:lang w:val="en-IE"/>
        </w:rPr>
      </w:pPr>
      <w:r w:rsidRPr="00862C5D">
        <w:rPr>
          <w:lang w:val="en-IE"/>
        </w:rPr>
        <w:t>The Target Instruction Level for a Generator Unit with a Dispatch Instruction having a MXON Instruction Code shall be the Short Term Maximisation Capability. The Instruction Profile shall be calculated from the last Ramp Up Rate specified for the Generator Unit.</w:t>
      </w:r>
    </w:p>
    <w:p w:rsidR="00A050F8" w:rsidRPr="00862C5D" w:rsidRDefault="00A050F8" w:rsidP="006D639B">
      <w:pPr>
        <w:pStyle w:val="CERAPPENDIXLEVEL5"/>
        <w:rPr>
          <w:lang w:val="en-IE"/>
        </w:rPr>
      </w:pPr>
      <w:r w:rsidRPr="00862C5D">
        <w:rPr>
          <w:lang w:val="en-IE"/>
        </w:rPr>
        <w:t xml:space="preserve">The Target Instruction Level for a Generator Unit with a Dispatch Instruction having a MXOF Instruction Code shall be the Target Instruction Level associated with the last Dispatch Instruction having a MWOF </w:t>
      </w:r>
      <w:r w:rsidRPr="00862C5D">
        <w:rPr>
          <w:lang w:val="en-IE"/>
        </w:rPr>
        <w:lastRenderedPageBreak/>
        <w:t>Instruction Code. The Instruction Profile shall be calculated from Ramp Down Rate 1 for the Generator Unit.</w:t>
      </w:r>
    </w:p>
    <w:p w:rsidR="00A050F8" w:rsidRPr="00862C5D" w:rsidRDefault="00A050F8" w:rsidP="006D639B">
      <w:pPr>
        <w:pStyle w:val="CERAPPENDIXLEVEL4"/>
        <w:rPr>
          <w:lang w:val="en-IE"/>
        </w:rPr>
      </w:pPr>
      <w:r w:rsidRPr="00862C5D">
        <w:rPr>
          <w:lang w:val="en-IE"/>
        </w:rPr>
        <w:t>A Lag Time shall be applied when defining the MW/Time Co-ordinates for all Dispatch Instructions except Dispatch Instructions having SYNC, TRIP or FAIL Instruction Codes. No Lag Time shall apply to Pseudo Dispatch Instructions. The Lag Time shall be included in the Instruction Profile to account for the time required for a Generator Unit to make the control adjustments necessary to implement a Dispatch Instruction. The Lag Time shall be set to 0.</w:t>
      </w:r>
    </w:p>
    <w:p w:rsidR="00A050F8" w:rsidRPr="00862C5D" w:rsidRDefault="00A050F8" w:rsidP="006D639B">
      <w:pPr>
        <w:pStyle w:val="CERAPPENDIXLEVEL2"/>
        <w:rPr>
          <w:lang w:val="en-IE"/>
        </w:rPr>
      </w:pPr>
      <w:bookmarkStart w:id="686" w:name="_Toc168385442"/>
      <w:bookmarkStart w:id="687" w:name="_Toc477458099"/>
      <w:r w:rsidRPr="00862C5D">
        <w:rPr>
          <w:lang w:val="en-IE"/>
        </w:rPr>
        <w:t>Calculate Dispatch Quantity</w:t>
      </w:r>
      <w:bookmarkEnd w:id="686"/>
      <w:r w:rsidRPr="00862C5D">
        <w:rPr>
          <w:lang w:val="en-IE"/>
        </w:rPr>
        <w:t xml:space="preserve"> for Uninstructed Imbalance Calculation</w:t>
      </w:r>
      <w:bookmarkEnd w:id="687"/>
    </w:p>
    <w:p w:rsidR="00A050F8" w:rsidRPr="00862C5D" w:rsidRDefault="002429F4" w:rsidP="006D639B">
      <w:pPr>
        <w:pStyle w:val="CERAPPENDIXLEVEL4"/>
        <w:rPr>
          <w:lang w:val="en-IE"/>
        </w:rPr>
      </w:pPr>
      <w:ins w:id="688" w:author="Author">
        <w:r>
          <w:rPr>
            <w:lang w:val="en-IE"/>
          </w:rPr>
          <w:t xml:space="preserve">The Dispatch Quantity </w:t>
        </w:r>
        <w:r w:rsidRPr="00862C5D">
          <w:rPr>
            <w:lang w:val="en-IE"/>
          </w:rPr>
          <w:t>(</w:t>
        </w:r>
        <w:proofErr w:type="spellStart"/>
        <w:r w:rsidRPr="00862C5D">
          <w:rPr>
            <w:lang w:val="en-IE"/>
          </w:rPr>
          <w:t>QD</w:t>
        </w:r>
        <w:r w:rsidRPr="00862C5D">
          <w:rPr>
            <w:vertAlign w:val="subscript"/>
            <w:lang w:val="en-IE"/>
          </w:rPr>
          <w:t>uγ</w:t>
        </w:r>
        <w:proofErr w:type="spellEnd"/>
        <w:r w:rsidRPr="00862C5D">
          <w:rPr>
            <w:lang w:val="en-IE"/>
          </w:rPr>
          <w:t xml:space="preserve">) </w:t>
        </w:r>
        <w:r>
          <w:rPr>
            <w:lang w:val="en-IE"/>
          </w:rPr>
          <w:t xml:space="preserve">for a Generator Unit, u, shall be calculated as </w:t>
        </w:r>
      </w:ins>
      <w:del w:id="689" w:author="Author">
        <w:r w:rsidR="00A050F8" w:rsidRPr="00862C5D" w:rsidDel="002429F4">
          <w:rPr>
            <w:lang w:val="en-IE"/>
          </w:rPr>
          <w:delText>A</w:delText>
        </w:r>
      </w:del>
      <w:ins w:id="690" w:author="Author">
        <w:r>
          <w:rPr>
            <w:lang w:val="en-IE"/>
          </w:rPr>
          <w:t>a</w:t>
        </w:r>
      </w:ins>
      <w:r w:rsidR="00A050F8" w:rsidRPr="00862C5D">
        <w:rPr>
          <w:lang w:val="en-IE"/>
        </w:rPr>
        <w:t xml:space="preserve"> time weighted </w:t>
      </w:r>
      <w:proofErr w:type="spellStart"/>
      <w:r w:rsidR="00A050F8" w:rsidRPr="00862C5D">
        <w:rPr>
          <w:lang w:val="en-IE"/>
        </w:rPr>
        <w:t>MW</w:t>
      </w:r>
      <w:ins w:id="691" w:author="Author">
        <w:r>
          <w:rPr>
            <w:lang w:val="en-IE"/>
          </w:rPr>
          <w:t>h</w:t>
        </w:r>
      </w:ins>
      <w:proofErr w:type="spellEnd"/>
      <w:r w:rsidR="00A050F8" w:rsidRPr="00862C5D">
        <w:rPr>
          <w:lang w:val="en-IE"/>
        </w:rPr>
        <w:t xml:space="preserve"> value for the Generator Unit for each Imbalance Settlement Period</w:t>
      </w:r>
      <w:ins w:id="692" w:author="Author">
        <w:r>
          <w:rPr>
            <w:lang w:val="en-IE"/>
          </w:rPr>
          <w:t>,</w:t>
        </w:r>
      </w:ins>
      <w:r w:rsidR="00A050F8" w:rsidRPr="00862C5D">
        <w:rPr>
          <w:lang w:val="en-IE"/>
        </w:rPr>
        <w:t xml:space="preserve"> </w:t>
      </w:r>
      <w:del w:id="693" w:author="Author">
        <w:r w:rsidR="00A050F8" w:rsidRPr="00862C5D" w:rsidDel="002429F4">
          <w:rPr>
            <w:lang w:val="en-IE"/>
          </w:rPr>
          <w:delText xml:space="preserve">shall be </w:delText>
        </w:r>
      </w:del>
      <w:r w:rsidR="00A050F8" w:rsidRPr="00862C5D">
        <w:rPr>
          <w:lang w:val="en-IE"/>
        </w:rPr>
        <w:t xml:space="preserve">set to be equal to </w:t>
      </w:r>
      <w:del w:id="694" w:author="Author">
        <w:r w:rsidR="00A050F8" w:rsidRPr="00862C5D" w:rsidDel="002429F4">
          <w:rPr>
            <w:lang w:val="en-IE"/>
          </w:rPr>
          <w:delText xml:space="preserve">double </w:delText>
        </w:r>
      </w:del>
      <w:r w:rsidR="00A050F8" w:rsidRPr="00862C5D">
        <w:rPr>
          <w:lang w:val="en-IE"/>
        </w:rPr>
        <w:t xml:space="preserve">the calculated </w:t>
      </w:r>
      <w:ins w:id="695" w:author="Author">
        <w:r>
          <w:rPr>
            <w:lang w:val="en-IE"/>
          </w:rPr>
          <w:t xml:space="preserve">time-weighted </w:t>
        </w:r>
      </w:ins>
      <w:r w:rsidR="00A050F8" w:rsidRPr="00862C5D">
        <w:rPr>
          <w:lang w:val="en-IE"/>
        </w:rPr>
        <w:t>area per Imbalance Settlement Period between the piecewise linear Uninstructed Imbalance Instruction Profile for the Generator Unit and 0 MW. Areas calculated between the piecewise linear Uninstructed Imbalance Instruction Profile with negative MW values are negative.</w:t>
      </w:r>
    </w:p>
    <w:p w:rsidR="00A050F8" w:rsidRPr="00862C5D" w:rsidRDefault="00A050F8" w:rsidP="006D639B">
      <w:pPr>
        <w:pStyle w:val="CERAPPENDIXLEVEL4"/>
        <w:rPr>
          <w:lang w:val="en-IE"/>
        </w:rPr>
      </w:pPr>
      <w:r w:rsidRPr="00862C5D">
        <w:rPr>
          <w:lang w:val="en-IE"/>
        </w:rPr>
        <w:t>The Dispatch Quantity (</w:t>
      </w:r>
      <w:proofErr w:type="spellStart"/>
      <w:r w:rsidRPr="00862C5D">
        <w:rPr>
          <w:lang w:val="en-IE"/>
        </w:rPr>
        <w:t>QD</w:t>
      </w:r>
      <w:r w:rsidRPr="00862C5D">
        <w:rPr>
          <w:vertAlign w:val="subscript"/>
          <w:lang w:val="en-IE"/>
        </w:rPr>
        <w:t>uγ</w:t>
      </w:r>
      <w:proofErr w:type="spellEnd"/>
      <w:r w:rsidRPr="00862C5D">
        <w:rPr>
          <w:lang w:val="en-IE"/>
        </w:rPr>
        <w:t xml:space="preserve">) for Pumped Storage Units in Pumping Mode </w:t>
      </w:r>
      <w:ins w:id="696" w:author="Author">
        <w:r w:rsidR="002429F4">
          <w:rPr>
            <w:lang w:val="en-IE"/>
          </w:rPr>
          <w:t xml:space="preserve">and Battery Storage in Charging Mode </w:t>
        </w:r>
      </w:ins>
      <w:r w:rsidRPr="00862C5D">
        <w:rPr>
          <w:lang w:val="en-IE"/>
        </w:rPr>
        <w:t>shall be calculated as</w:t>
      </w:r>
      <w:del w:id="697" w:author="Author">
        <w:r w:rsidRPr="00862C5D" w:rsidDel="002429F4">
          <w:rPr>
            <w:lang w:val="en-IE"/>
          </w:rPr>
          <w:delText xml:space="preserve"> set to </w:delText>
        </w:r>
        <w:r w:rsidR="005C1A1A" w:rsidRPr="00862C5D" w:rsidDel="002429F4">
          <w:rPr>
            <w:lang w:val="en-IE"/>
          </w:rPr>
          <w:delText>Metered Quantity (QM</w:delText>
        </w:r>
        <w:r w:rsidR="005C1A1A" w:rsidRPr="00862C5D" w:rsidDel="002429F4">
          <w:rPr>
            <w:vertAlign w:val="subscript"/>
            <w:lang w:val="en-IE"/>
          </w:rPr>
          <w:delText>uγ</w:delText>
        </w:r>
        <w:r w:rsidR="005C1A1A" w:rsidRPr="00862C5D" w:rsidDel="002429F4">
          <w:rPr>
            <w:lang w:val="en-IE"/>
          </w:rPr>
          <w:delText>)</w:delText>
        </w:r>
        <w:r w:rsidR="00A60DF4" w:rsidRPr="00862C5D" w:rsidDel="002429F4">
          <w:rPr>
            <w:lang w:val="en-IE"/>
          </w:rPr>
          <w:delText>, and the Dispatch Quantity (QD</w:delText>
        </w:r>
        <w:r w:rsidR="00A60DF4" w:rsidRPr="00862C5D" w:rsidDel="002429F4">
          <w:rPr>
            <w:vertAlign w:val="subscript"/>
            <w:lang w:val="en-IE"/>
          </w:rPr>
          <w:delText>uγ</w:delText>
        </w:r>
        <w:r w:rsidR="00A60DF4" w:rsidRPr="00862C5D" w:rsidDel="002429F4">
          <w:rPr>
            <w:lang w:val="en-IE"/>
          </w:rPr>
          <w:delText xml:space="preserve">) for Battery Storage Units in Charging Mode shall be calculated as set to </w:delText>
        </w:r>
        <w:r w:rsidR="005C1A1A" w:rsidRPr="00862C5D" w:rsidDel="002429F4">
          <w:rPr>
            <w:lang w:val="en-IE"/>
          </w:rPr>
          <w:delText>Metered Quantity (QM</w:delText>
        </w:r>
        <w:r w:rsidR="005C1A1A" w:rsidRPr="00862C5D" w:rsidDel="002429F4">
          <w:rPr>
            <w:vertAlign w:val="subscript"/>
            <w:lang w:val="en-IE"/>
          </w:rPr>
          <w:delText>uγ</w:delText>
        </w:r>
        <w:r w:rsidR="005C1A1A" w:rsidRPr="00862C5D" w:rsidDel="002429F4">
          <w:rPr>
            <w:lang w:val="en-IE"/>
          </w:rPr>
          <w:delText>)</w:delText>
        </w:r>
      </w:del>
      <w:ins w:id="698" w:author="Author">
        <w:r w:rsidR="002429F4">
          <w:rPr>
            <w:lang w:val="en-IE"/>
          </w:rPr>
          <w:t xml:space="preserve"> set out in </w:t>
        </w:r>
        <w:r w:rsidR="002429F4" w:rsidRPr="00D6645D">
          <w:rPr>
            <w:lang w:val="en-IE"/>
          </w:rPr>
          <w:t>Paragraph 39</w:t>
        </w:r>
      </w:ins>
      <w:r w:rsidRPr="00862C5D">
        <w:rPr>
          <w:lang w:val="en-IE"/>
        </w:rPr>
        <w:t>.</w:t>
      </w:r>
      <w:bookmarkEnd w:id="507"/>
      <w:bookmarkEnd w:id="508"/>
    </w:p>
    <w:sectPr w:rsidR="00A050F8" w:rsidRPr="00862C5D" w:rsidSect="005A4AB2">
      <w:footerReference w:type="default" r:id="rId13"/>
      <w:pgSz w:w="11907" w:h="16839" w:code="9"/>
      <w:pgMar w:top="1440" w:right="1440" w:bottom="1440" w:left="1440" w:header="720" w:footer="720" w:gutter="0"/>
      <w:pgNumType w:start="1"/>
      <w:cols w:space="720"/>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365" w:author="Author" w:initials="A">
    <w:p w:rsidR="002F1DE5" w:rsidRDefault="002F1DE5">
      <w:pPr>
        <w:pStyle w:val="CommentText"/>
      </w:pPr>
      <w:r>
        <w:rPr>
          <w:rStyle w:val="CommentReference"/>
        </w:rPr>
        <w:annotationRef/>
      </w:r>
      <w:r w:rsidR="00D55077">
        <w:t xml:space="preserve">Two version f </w:t>
      </w:r>
      <w:r>
        <w:t>Mod</w:t>
      </w:r>
      <w:r w:rsidR="00D55077">
        <w:t>_07_18</w:t>
      </w:r>
      <w:r w:rsidR="00A76308">
        <w:t xml:space="preserve"> </w:t>
      </w:r>
      <w:r w:rsidR="00D55077">
        <w:t>were raised</w:t>
      </w:r>
      <w:r w:rsidR="00A76308">
        <w:t xml:space="preserve">. V2 </w:t>
      </w:r>
      <w:r>
        <w:t xml:space="preserve"> has a track change </w:t>
      </w:r>
      <w:r w:rsidR="00D55077">
        <w:t xml:space="preserve">from V1 on the word ‘positive’ changed from ‘negative’. This </w:t>
      </w:r>
      <w:r w:rsidR="00A76308">
        <w:t xml:space="preserve">was due to a drafting error </w:t>
      </w:r>
      <w:r>
        <w:t>included in V1</w:t>
      </w:r>
      <w:r w:rsidR="00A76308">
        <w:t>. V2 simply restored</w:t>
      </w:r>
      <w:r>
        <w:t xml:space="preserve"> the text </w:t>
      </w:r>
      <w:r w:rsidR="00A76308">
        <w:t xml:space="preserve">back </w:t>
      </w:r>
      <w:r>
        <w:t>to the original</w:t>
      </w:r>
      <w:r w:rsidR="00A76308">
        <w:t xml:space="preserve"> one</w:t>
      </w:r>
      <w:r>
        <w:t xml:space="preserve"> in the Code hence it is not showing here</w:t>
      </w:r>
      <w:r w:rsidR="00A76308">
        <w:t xml:space="preserve"> as a tracked change</w:t>
      </w:r>
      <w:r>
        <w:t>.</w:t>
      </w:r>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F1DE5" w:rsidRDefault="002F1DE5">
      <w:pPr>
        <w:pStyle w:val="CMSHeadL9"/>
      </w:pPr>
      <w:r>
        <w:separator/>
      </w:r>
    </w:p>
  </w:endnote>
  <w:endnote w:type="continuationSeparator" w:id="0">
    <w:p w:rsidR="002F1DE5" w:rsidRDefault="002F1DE5">
      <w:pPr>
        <w:pStyle w:val="CMSHeadL9"/>
      </w:pPr>
      <w:r>
        <w:continuationSeparator/>
      </w:r>
    </w:p>
  </w:endnote>
  <w:endnote w:type="continuationNotice" w:id="1">
    <w:p w:rsidR="002F1DE5" w:rsidRDefault="002F1DE5"/>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Times">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Garamond MT">
    <w:altName w:val="Garamond"/>
    <w:charset w:val="00"/>
    <w:family w:val="roman"/>
    <w:pitch w:val="variable"/>
    <w:sig w:usb0="00000287" w:usb1="00000000" w:usb2="00000000" w:usb3="00000000" w:csb0="0000009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E00002FF" w:usb1="400004FF" w:usb2="00000000" w:usb3="00000000" w:csb0="0000019F" w:csb1="00000000"/>
  </w:font>
  <w:font w:name="Cambria Math">
    <w:panose1 w:val="02040503050406030204"/>
    <w:charset w:val="00"/>
    <w:family w:val="roman"/>
    <w:pitch w:val="variable"/>
    <w:sig w:usb0="E00002FF" w:usb1="420024FF" w:usb2="00000000" w:usb3="00000000" w:csb0="0000019F" w:csb1="00000000"/>
  </w:font>
  <w:font w:name="Segoe UI Symbol">
    <w:charset w:val="00"/>
    <w:family w:val="swiss"/>
    <w:pitch w:val="variable"/>
    <w:sig w:usb0="8000006F" w:usb1="1200FBEF" w:usb2="0064C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1DE5" w:rsidRDefault="002F1DE5" w:rsidP="00C421C9">
    <w:pPr>
      <w:pStyle w:val="CERBodyManual"/>
      <w:spacing w:before="0" w:after="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1DE5" w:rsidRDefault="002F1DE5">
    <w:pPr>
      <w:pStyle w:val="Footer"/>
      <w:jc w:val="right"/>
    </w:pPr>
  </w:p>
  <w:p w:rsidR="002F1DE5" w:rsidRPr="006967BE" w:rsidRDefault="002F1DE5" w:rsidP="00175837">
    <w:pPr>
      <w:pStyle w:val="Footer"/>
      <w:framePr w:w="736" w:wrap="around" w:vAnchor="text" w:hAnchor="margin" w:xAlign="center" w:y="5"/>
      <w:rPr>
        <w:rStyle w:val="PageNumber"/>
        <w:sz w:val="18"/>
        <w:szCs w:val="18"/>
      </w:rPr>
    </w:pPr>
    <w:r>
      <w:rPr>
        <w:rStyle w:val="PageNumber"/>
        <w:i/>
        <w:sz w:val="18"/>
        <w:szCs w:val="18"/>
      </w:rPr>
      <w:t>A</w:t>
    </w:r>
    <w:r w:rsidR="00E179D6" w:rsidRPr="006967BE">
      <w:rPr>
        <w:rStyle w:val="PageNumber"/>
        <w:sz w:val="18"/>
        <w:szCs w:val="18"/>
      </w:rPr>
      <w:fldChar w:fldCharType="begin"/>
    </w:r>
    <w:r w:rsidRPr="006967BE">
      <w:rPr>
        <w:rStyle w:val="PageNumber"/>
        <w:sz w:val="18"/>
        <w:szCs w:val="18"/>
      </w:rPr>
      <w:instrText xml:space="preserve">PAGE  </w:instrText>
    </w:r>
    <w:r w:rsidR="00E179D6" w:rsidRPr="006967BE">
      <w:rPr>
        <w:rStyle w:val="PageNumber"/>
        <w:sz w:val="18"/>
        <w:szCs w:val="18"/>
      </w:rPr>
      <w:fldChar w:fldCharType="separate"/>
    </w:r>
    <w:r w:rsidR="00D55077">
      <w:rPr>
        <w:rStyle w:val="PageNumber"/>
        <w:noProof/>
        <w:sz w:val="18"/>
        <w:szCs w:val="18"/>
      </w:rPr>
      <w:t>93</w:t>
    </w:r>
    <w:r w:rsidR="00E179D6" w:rsidRPr="006967BE">
      <w:rPr>
        <w:rStyle w:val="PageNumber"/>
        <w:sz w:val="18"/>
        <w:szCs w:val="18"/>
      </w:rPr>
      <w:fldChar w:fldCharType="end"/>
    </w:r>
  </w:p>
  <w:p w:rsidR="002F1DE5" w:rsidRDefault="002F1DE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F1DE5" w:rsidRDefault="002F1DE5">
      <w:pPr>
        <w:pStyle w:val="CMSHeadL9"/>
      </w:pPr>
      <w:r>
        <w:separator/>
      </w:r>
    </w:p>
  </w:footnote>
  <w:footnote w:type="continuationSeparator" w:id="0">
    <w:p w:rsidR="002F1DE5" w:rsidRDefault="002F1DE5">
      <w:pPr>
        <w:pStyle w:val="CMSHeadL9"/>
      </w:pPr>
      <w:r>
        <w:continuationSeparator/>
      </w:r>
    </w:p>
  </w:footnote>
  <w:footnote w:type="continuationNotice" w:id="1">
    <w:p w:rsidR="002F1DE5" w:rsidRDefault="002F1DE5"/>
  </w:footnote>
  <w:footnote w:id="2">
    <w:p w:rsidR="002F1DE5" w:rsidRDefault="002F1DE5" w:rsidP="00A050F8">
      <w:pPr>
        <w:pStyle w:val="CERBODY"/>
      </w:pPr>
      <w:r>
        <w:rPr>
          <w:rStyle w:val="FootnoteReference"/>
        </w:rPr>
        <w:footnoteRef/>
      </w:r>
      <w:r>
        <w:t xml:space="preserve"> </w:t>
      </w:r>
      <w:r>
        <w:tab/>
      </w:r>
      <w:r w:rsidRPr="00196DCC">
        <w:t>A Dispatch Instruction with a SYNC Instruction Code is accompanied by a Dispatch Instruction having a MWOF Instruction Code and a</w:t>
      </w:r>
      <w:r>
        <w:t>n</w:t>
      </w:r>
      <w:r w:rsidRPr="00196DCC">
        <w:t xml:space="preserve"> </w:t>
      </w:r>
      <w:r>
        <w:t>Instructed Quantity</w:t>
      </w:r>
      <w:r w:rsidRPr="00196DCC">
        <w:t xml:space="preserve"> greater than or equal to </w:t>
      </w:r>
      <w:r>
        <w:t>Registered</w:t>
      </w:r>
      <w:r w:rsidRPr="00196DCC">
        <w:t xml:space="preserve"> </w:t>
      </w:r>
      <w:r>
        <w:t xml:space="preserve">Minimum </w:t>
      </w:r>
      <w:r w:rsidRPr="00196DCC">
        <w:t>Stable Generation.</w:t>
      </w:r>
    </w:p>
  </w:footnote>
  <w:footnote w:id="3">
    <w:p w:rsidR="002F1DE5" w:rsidRPr="00196DCC" w:rsidRDefault="002F1DE5" w:rsidP="00A050F8">
      <w:pPr>
        <w:pStyle w:val="CERBODY"/>
      </w:pPr>
      <w:r>
        <w:rPr>
          <w:rStyle w:val="FootnoteReference"/>
        </w:rPr>
        <w:footnoteRef/>
      </w:r>
      <w:r>
        <w:t xml:space="preserve"> </w:t>
      </w:r>
      <w:r>
        <w:tab/>
      </w:r>
      <w:r w:rsidRPr="00196DCC">
        <w:t>A Dispatch Instruction with a DESY Instruction Code is accompanied by a Dispatch Instruction having a MWOF Instruction Code and a</w:t>
      </w:r>
      <w:r>
        <w:t>n</w:t>
      </w:r>
      <w:r w:rsidRPr="00196DCC">
        <w:t xml:space="preserve"> </w:t>
      </w:r>
      <w:r>
        <w:t>Instructed Quantity</w:t>
      </w:r>
      <w:r w:rsidRPr="00196DCC">
        <w:t xml:space="preserve"> of 0MW</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1"/>
    <w:multiLevelType w:val="singleLevel"/>
    <w:tmpl w:val="3EDE3D0A"/>
    <w:lvl w:ilvl="0">
      <w:start w:val="1"/>
      <w:numFmt w:val="bullet"/>
      <w:pStyle w:val="ListBullet4"/>
      <w:lvlText w:val=""/>
      <w:lvlJc w:val="left"/>
      <w:pPr>
        <w:tabs>
          <w:tab w:val="num" w:pos="1209"/>
        </w:tabs>
        <w:ind w:left="1209" w:hanging="360"/>
      </w:pPr>
      <w:rPr>
        <w:rFonts w:ascii="Symbol" w:hAnsi="Symbol" w:hint="default"/>
      </w:rPr>
    </w:lvl>
  </w:abstractNum>
  <w:abstractNum w:abstractNumId="1">
    <w:nsid w:val="FFFFFF82"/>
    <w:multiLevelType w:val="singleLevel"/>
    <w:tmpl w:val="A2BED43E"/>
    <w:lvl w:ilvl="0">
      <w:start w:val="1"/>
      <w:numFmt w:val="bullet"/>
      <w:pStyle w:val="ListBullet3"/>
      <w:lvlText w:val=""/>
      <w:lvlJc w:val="left"/>
      <w:pPr>
        <w:tabs>
          <w:tab w:val="num" w:pos="926"/>
        </w:tabs>
        <w:ind w:left="926" w:hanging="360"/>
      </w:pPr>
      <w:rPr>
        <w:rFonts w:ascii="Symbol" w:hAnsi="Symbol" w:hint="default"/>
      </w:rPr>
    </w:lvl>
  </w:abstractNum>
  <w:abstractNum w:abstractNumId="2">
    <w:nsid w:val="05FD63A0"/>
    <w:multiLevelType w:val="hybridMultilevel"/>
    <w:tmpl w:val="F55C6120"/>
    <w:lvl w:ilvl="0" w:tplc="987400DA">
      <w:start w:val="1"/>
      <w:numFmt w:val="lowerLetter"/>
      <w:lvlText w:val="(%1)"/>
      <w:lvlJc w:val="left"/>
      <w:pPr>
        <w:ind w:left="1442" w:hanging="360"/>
      </w:pPr>
      <w:rPr>
        <w:rFonts w:hint="default"/>
      </w:rPr>
    </w:lvl>
    <w:lvl w:ilvl="1" w:tplc="04090019" w:tentative="1">
      <w:start w:val="1"/>
      <w:numFmt w:val="lowerLetter"/>
      <w:lvlText w:val="%2."/>
      <w:lvlJc w:val="left"/>
      <w:pPr>
        <w:ind w:left="1802" w:hanging="360"/>
      </w:pPr>
    </w:lvl>
    <w:lvl w:ilvl="2" w:tplc="0409001B" w:tentative="1">
      <w:start w:val="1"/>
      <w:numFmt w:val="lowerRoman"/>
      <w:lvlText w:val="%3."/>
      <w:lvlJc w:val="right"/>
      <w:pPr>
        <w:ind w:left="2522" w:hanging="180"/>
      </w:pPr>
    </w:lvl>
    <w:lvl w:ilvl="3" w:tplc="0409000F" w:tentative="1">
      <w:start w:val="1"/>
      <w:numFmt w:val="decimal"/>
      <w:lvlText w:val="%4."/>
      <w:lvlJc w:val="left"/>
      <w:pPr>
        <w:ind w:left="3242" w:hanging="360"/>
      </w:pPr>
    </w:lvl>
    <w:lvl w:ilvl="4" w:tplc="04090019" w:tentative="1">
      <w:start w:val="1"/>
      <w:numFmt w:val="lowerLetter"/>
      <w:lvlText w:val="%5."/>
      <w:lvlJc w:val="left"/>
      <w:pPr>
        <w:ind w:left="3962" w:hanging="360"/>
      </w:pPr>
    </w:lvl>
    <w:lvl w:ilvl="5" w:tplc="0409001B" w:tentative="1">
      <w:start w:val="1"/>
      <w:numFmt w:val="lowerRoman"/>
      <w:lvlText w:val="%6."/>
      <w:lvlJc w:val="right"/>
      <w:pPr>
        <w:ind w:left="4682" w:hanging="180"/>
      </w:pPr>
    </w:lvl>
    <w:lvl w:ilvl="6" w:tplc="0409000F" w:tentative="1">
      <w:start w:val="1"/>
      <w:numFmt w:val="decimal"/>
      <w:lvlText w:val="%7."/>
      <w:lvlJc w:val="left"/>
      <w:pPr>
        <w:ind w:left="5402" w:hanging="360"/>
      </w:pPr>
    </w:lvl>
    <w:lvl w:ilvl="7" w:tplc="04090019" w:tentative="1">
      <w:start w:val="1"/>
      <w:numFmt w:val="lowerLetter"/>
      <w:lvlText w:val="%8."/>
      <w:lvlJc w:val="left"/>
      <w:pPr>
        <w:ind w:left="6122" w:hanging="360"/>
      </w:pPr>
    </w:lvl>
    <w:lvl w:ilvl="8" w:tplc="0409001B" w:tentative="1">
      <w:start w:val="1"/>
      <w:numFmt w:val="lowerRoman"/>
      <w:lvlText w:val="%9."/>
      <w:lvlJc w:val="right"/>
      <w:pPr>
        <w:ind w:left="6842" w:hanging="180"/>
      </w:pPr>
    </w:lvl>
  </w:abstractNum>
  <w:abstractNum w:abstractNumId="3">
    <w:nsid w:val="0708679B"/>
    <w:multiLevelType w:val="hybridMultilevel"/>
    <w:tmpl w:val="F6666250"/>
    <w:lvl w:ilvl="0" w:tplc="C6D8DC40">
      <w:start w:val="1"/>
      <w:numFmt w:val="decimal"/>
      <w:pStyle w:val="CERAppendixNumHeading"/>
      <w:lvlText w:val="%1."/>
      <w:lvlJc w:val="left"/>
      <w:pPr>
        <w:tabs>
          <w:tab w:val="num" w:pos="851"/>
        </w:tabs>
        <w:ind w:left="851" w:hanging="851"/>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nsid w:val="08194D2E"/>
    <w:multiLevelType w:val="multilevel"/>
    <w:tmpl w:val="080AC7D0"/>
    <w:lvl w:ilvl="0">
      <w:start w:val="9"/>
      <w:numFmt w:val="upperLetter"/>
      <w:suff w:val="space"/>
      <w:lvlText w:val="APPENDIX %1:"/>
      <w:lvlJc w:val="left"/>
      <w:pPr>
        <w:ind w:left="851" w:hanging="851"/>
      </w:pPr>
      <w:rPr>
        <w:rFonts w:hint="default"/>
        <w:b/>
        <w:i w:val="0"/>
        <w:sz w:val="28"/>
      </w:rPr>
    </w:lvl>
    <w:lvl w:ilvl="1">
      <w:numFmt w:val="none"/>
      <w:lvlRestart w:val="0"/>
      <w:lvlText w:val=""/>
      <w:lvlJc w:val="left"/>
      <w:pPr>
        <w:ind w:left="992" w:hanging="992"/>
      </w:pPr>
      <w:rPr>
        <w:rFonts w:hint="default"/>
        <w:b/>
        <w:i w:val="0"/>
        <w:sz w:val="24"/>
      </w:rPr>
    </w:lvl>
    <w:lvl w:ilvl="2">
      <w:numFmt w:val="none"/>
      <w:lvlRestart w:val="0"/>
      <w:lvlText w:val=""/>
      <w:lvlJc w:val="left"/>
      <w:pPr>
        <w:ind w:left="992" w:hanging="992"/>
      </w:pPr>
      <w:rPr>
        <w:rFonts w:hint="default"/>
        <w:b w:val="0"/>
        <w:i w:val="0"/>
        <w:sz w:val="22"/>
      </w:rPr>
    </w:lvl>
    <w:lvl w:ilvl="3">
      <w:start w:val="1"/>
      <w:numFmt w:val="decimal"/>
      <w:lvlText w:val="%4."/>
      <w:lvlJc w:val="left"/>
      <w:pPr>
        <w:ind w:left="1082" w:hanging="992"/>
      </w:pPr>
      <w:rPr>
        <w:rFonts w:hint="default"/>
      </w:rPr>
    </w:lvl>
    <w:lvl w:ilvl="4">
      <w:start w:val="1"/>
      <w:numFmt w:val="lowerLetter"/>
      <w:lvlText w:val="(%5)"/>
      <w:lvlJc w:val="left"/>
      <w:pPr>
        <w:ind w:left="1701" w:hanging="709"/>
      </w:pPr>
      <w:rPr>
        <w:rFonts w:hint="default"/>
      </w:rPr>
    </w:lvl>
    <w:lvl w:ilvl="5">
      <w:start w:val="1"/>
      <w:numFmt w:val="lowerRoman"/>
      <w:lvlText w:val="(%6)"/>
      <w:lvlJc w:val="left"/>
      <w:pPr>
        <w:ind w:left="2410" w:hanging="709"/>
      </w:pPr>
      <w:rPr>
        <w:rFonts w:hint="default"/>
      </w:rPr>
    </w:lvl>
    <w:lvl w:ilvl="6">
      <w:start w:val="1"/>
      <w:numFmt w:val="upperLetter"/>
      <w:lvlText w:val="(%7)"/>
      <w:lvlJc w:val="left"/>
      <w:pPr>
        <w:ind w:left="2552" w:hanging="426"/>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0E3E1543"/>
    <w:multiLevelType w:val="hybridMultilevel"/>
    <w:tmpl w:val="CC58D1AC"/>
    <w:lvl w:ilvl="0" w:tplc="735876A0">
      <w:start w:val="1"/>
      <w:numFmt w:val="bullet"/>
      <w:lvlText w:val="-"/>
      <w:lvlJc w:val="left"/>
      <w:pPr>
        <w:ind w:left="720" w:hanging="360"/>
      </w:pPr>
      <w:rPr>
        <w:rFonts w:ascii="Calibri" w:eastAsiaTheme="minorHAnsi" w:hAnsi="Calibri" w:cs="Calibri" w:hint="default"/>
      </w:rPr>
    </w:lvl>
    <w:lvl w:ilvl="1" w:tplc="18090003">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6">
    <w:nsid w:val="115E76D5"/>
    <w:multiLevelType w:val="multilevel"/>
    <w:tmpl w:val="6C0EC304"/>
    <w:lvl w:ilvl="0">
      <w:start w:val="12"/>
      <w:numFmt w:val="upperLetter"/>
      <w:suff w:val="space"/>
      <w:lvlText w:val="APPENDIX %1:"/>
      <w:lvlJc w:val="left"/>
      <w:pPr>
        <w:ind w:left="851" w:hanging="851"/>
      </w:pPr>
      <w:rPr>
        <w:rFonts w:hint="default"/>
        <w:b/>
        <w:i w:val="0"/>
        <w:sz w:val="28"/>
      </w:rPr>
    </w:lvl>
    <w:lvl w:ilvl="1">
      <w:start w:val="1"/>
      <w:numFmt w:val="none"/>
      <w:lvlRestart w:val="0"/>
      <w:lvlText w:val=""/>
      <w:lvlJc w:val="left"/>
      <w:pPr>
        <w:ind w:left="992" w:hanging="992"/>
      </w:pPr>
      <w:rPr>
        <w:rFonts w:hint="default"/>
        <w:b/>
        <w:i w:val="0"/>
        <w:sz w:val="24"/>
      </w:rPr>
    </w:lvl>
    <w:lvl w:ilvl="2">
      <w:start w:val="1"/>
      <w:numFmt w:val="none"/>
      <w:lvlRestart w:val="0"/>
      <w:lvlText w:val=""/>
      <w:lvlJc w:val="left"/>
      <w:pPr>
        <w:ind w:left="992" w:hanging="992"/>
      </w:pPr>
      <w:rPr>
        <w:rFonts w:hint="default"/>
        <w:b w:val="0"/>
        <w:i w:val="0"/>
        <w:sz w:val="22"/>
      </w:rPr>
    </w:lvl>
    <w:lvl w:ilvl="3">
      <w:start w:val="1"/>
      <w:numFmt w:val="decimal"/>
      <w:lvlRestart w:val="1"/>
      <w:lvlText w:val="%4."/>
      <w:lvlJc w:val="left"/>
      <w:pPr>
        <w:ind w:left="992" w:hanging="992"/>
      </w:pPr>
      <w:rPr>
        <w:rFonts w:hint="default"/>
      </w:rPr>
    </w:lvl>
    <w:lvl w:ilvl="4">
      <w:start w:val="1"/>
      <w:numFmt w:val="lowerLetter"/>
      <w:lvlText w:val="(%5)"/>
      <w:lvlJc w:val="left"/>
      <w:pPr>
        <w:ind w:left="1701" w:hanging="709"/>
      </w:pPr>
      <w:rPr>
        <w:rFonts w:hint="default"/>
      </w:rPr>
    </w:lvl>
    <w:lvl w:ilvl="5">
      <w:start w:val="1"/>
      <w:numFmt w:val="lowerRoman"/>
      <w:lvlText w:val="(%6)"/>
      <w:lvlJc w:val="left"/>
      <w:pPr>
        <w:ind w:left="2410" w:hanging="709"/>
      </w:pPr>
      <w:rPr>
        <w:rFonts w:hint="default"/>
      </w:rPr>
    </w:lvl>
    <w:lvl w:ilvl="6">
      <w:start w:val="1"/>
      <w:numFmt w:val="upperLetter"/>
      <w:lvlText w:val="(%7)"/>
      <w:lvlJc w:val="left"/>
      <w:pPr>
        <w:ind w:left="2552" w:hanging="426"/>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nsid w:val="13AC596E"/>
    <w:multiLevelType w:val="hybridMultilevel"/>
    <w:tmpl w:val="F55C6120"/>
    <w:lvl w:ilvl="0" w:tplc="987400DA">
      <w:start w:val="1"/>
      <w:numFmt w:val="lowerLetter"/>
      <w:lvlText w:val="(%1)"/>
      <w:lvlJc w:val="left"/>
      <w:pPr>
        <w:ind w:left="1442" w:hanging="360"/>
      </w:pPr>
      <w:rPr>
        <w:rFonts w:hint="default"/>
      </w:rPr>
    </w:lvl>
    <w:lvl w:ilvl="1" w:tplc="04090019" w:tentative="1">
      <w:start w:val="1"/>
      <w:numFmt w:val="lowerLetter"/>
      <w:lvlText w:val="%2."/>
      <w:lvlJc w:val="left"/>
      <w:pPr>
        <w:ind w:left="1802" w:hanging="360"/>
      </w:pPr>
    </w:lvl>
    <w:lvl w:ilvl="2" w:tplc="0409001B" w:tentative="1">
      <w:start w:val="1"/>
      <w:numFmt w:val="lowerRoman"/>
      <w:lvlText w:val="%3."/>
      <w:lvlJc w:val="right"/>
      <w:pPr>
        <w:ind w:left="2522" w:hanging="180"/>
      </w:pPr>
    </w:lvl>
    <w:lvl w:ilvl="3" w:tplc="0409000F" w:tentative="1">
      <w:start w:val="1"/>
      <w:numFmt w:val="decimal"/>
      <w:lvlText w:val="%4."/>
      <w:lvlJc w:val="left"/>
      <w:pPr>
        <w:ind w:left="3242" w:hanging="360"/>
      </w:pPr>
    </w:lvl>
    <w:lvl w:ilvl="4" w:tplc="04090019" w:tentative="1">
      <w:start w:val="1"/>
      <w:numFmt w:val="lowerLetter"/>
      <w:lvlText w:val="%5."/>
      <w:lvlJc w:val="left"/>
      <w:pPr>
        <w:ind w:left="3962" w:hanging="360"/>
      </w:pPr>
    </w:lvl>
    <w:lvl w:ilvl="5" w:tplc="0409001B" w:tentative="1">
      <w:start w:val="1"/>
      <w:numFmt w:val="lowerRoman"/>
      <w:lvlText w:val="%6."/>
      <w:lvlJc w:val="right"/>
      <w:pPr>
        <w:ind w:left="4682" w:hanging="180"/>
      </w:pPr>
    </w:lvl>
    <w:lvl w:ilvl="6" w:tplc="0409000F" w:tentative="1">
      <w:start w:val="1"/>
      <w:numFmt w:val="decimal"/>
      <w:lvlText w:val="%7."/>
      <w:lvlJc w:val="left"/>
      <w:pPr>
        <w:ind w:left="5402" w:hanging="360"/>
      </w:pPr>
    </w:lvl>
    <w:lvl w:ilvl="7" w:tplc="04090019" w:tentative="1">
      <w:start w:val="1"/>
      <w:numFmt w:val="lowerLetter"/>
      <w:lvlText w:val="%8."/>
      <w:lvlJc w:val="left"/>
      <w:pPr>
        <w:ind w:left="6122" w:hanging="360"/>
      </w:pPr>
    </w:lvl>
    <w:lvl w:ilvl="8" w:tplc="0409001B" w:tentative="1">
      <w:start w:val="1"/>
      <w:numFmt w:val="lowerRoman"/>
      <w:lvlText w:val="%9."/>
      <w:lvlJc w:val="right"/>
      <w:pPr>
        <w:ind w:left="6842" w:hanging="180"/>
      </w:pPr>
    </w:lvl>
  </w:abstractNum>
  <w:abstractNum w:abstractNumId="8">
    <w:nsid w:val="14331C36"/>
    <w:multiLevelType w:val="multilevel"/>
    <w:tmpl w:val="F19C957A"/>
    <w:lvl w:ilvl="0">
      <w:start w:val="1"/>
      <w:numFmt w:val="decimal"/>
      <w:pStyle w:val="Heading1"/>
      <w:lvlText w:val="%1"/>
      <w:lvlJc w:val="left"/>
      <w:pPr>
        <w:tabs>
          <w:tab w:val="num" w:pos="541"/>
        </w:tabs>
        <w:ind w:left="541" w:hanging="360"/>
      </w:pPr>
      <w:rPr>
        <w:rFonts w:hint="default"/>
      </w:rPr>
    </w:lvl>
    <w:lvl w:ilvl="1">
      <w:start w:val="1"/>
      <w:numFmt w:val="decimal"/>
      <w:pStyle w:val="Heading2"/>
      <w:lvlText w:val="%1.%2"/>
      <w:lvlJc w:val="left"/>
      <w:pPr>
        <w:tabs>
          <w:tab w:val="num" w:pos="937"/>
        </w:tabs>
        <w:ind w:left="937" w:hanging="576"/>
      </w:pPr>
      <w:rPr>
        <w:rFonts w:hint="default"/>
      </w:rPr>
    </w:lvl>
    <w:lvl w:ilvl="2">
      <w:start w:val="1"/>
      <w:numFmt w:val="decimal"/>
      <w:pStyle w:val="Heading3"/>
      <w:lvlText w:val="%1.%2.%3"/>
      <w:lvlJc w:val="left"/>
      <w:pPr>
        <w:tabs>
          <w:tab w:val="num" w:pos="901"/>
        </w:tabs>
        <w:ind w:left="901" w:hanging="720"/>
      </w:pPr>
      <w:rPr>
        <w:rFonts w:hint="default"/>
      </w:rPr>
    </w:lvl>
    <w:lvl w:ilvl="3">
      <w:start w:val="1"/>
      <w:numFmt w:val="decimal"/>
      <w:lvlText w:val="%1.%2.%3.%4"/>
      <w:lvlJc w:val="left"/>
      <w:pPr>
        <w:tabs>
          <w:tab w:val="num" w:pos="1045"/>
        </w:tabs>
        <w:ind w:left="1045" w:hanging="864"/>
      </w:pPr>
      <w:rPr>
        <w:rFonts w:hint="default"/>
      </w:rPr>
    </w:lvl>
    <w:lvl w:ilvl="4">
      <w:start w:val="1"/>
      <w:numFmt w:val="decimal"/>
      <w:pStyle w:val="Heading5"/>
      <w:lvlText w:val="%1.%2.%3.%4.%5"/>
      <w:lvlJc w:val="left"/>
      <w:pPr>
        <w:tabs>
          <w:tab w:val="num" w:pos="1189"/>
        </w:tabs>
        <w:ind w:left="1189" w:hanging="1008"/>
      </w:pPr>
      <w:rPr>
        <w:rFonts w:hint="default"/>
      </w:rPr>
    </w:lvl>
    <w:lvl w:ilvl="5">
      <w:start w:val="1"/>
      <w:numFmt w:val="decimal"/>
      <w:pStyle w:val="Heading6"/>
      <w:lvlText w:val="%1.%2.%3.%4.%5.%6"/>
      <w:lvlJc w:val="left"/>
      <w:pPr>
        <w:tabs>
          <w:tab w:val="num" w:pos="1333"/>
        </w:tabs>
        <w:ind w:left="1333" w:hanging="1152"/>
      </w:pPr>
      <w:rPr>
        <w:rFonts w:hint="default"/>
      </w:rPr>
    </w:lvl>
    <w:lvl w:ilvl="6">
      <w:start w:val="1"/>
      <w:numFmt w:val="decimal"/>
      <w:pStyle w:val="Heading7"/>
      <w:lvlText w:val="%1.%2.%3.%4.%5.%6.%7"/>
      <w:lvlJc w:val="left"/>
      <w:pPr>
        <w:tabs>
          <w:tab w:val="num" w:pos="1477"/>
        </w:tabs>
        <w:ind w:left="1477" w:hanging="1296"/>
      </w:pPr>
      <w:rPr>
        <w:rFonts w:hint="default"/>
      </w:rPr>
    </w:lvl>
    <w:lvl w:ilvl="7">
      <w:start w:val="1"/>
      <w:numFmt w:val="decimal"/>
      <w:pStyle w:val="Heading8"/>
      <w:lvlText w:val="%1.%2.%3.%4.%5.%6.%7.%8"/>
      <w:lvlJc w:val="left"/>
      <w:pPr>
        <w:tabs>
          <w:tab w:val="num" w:pos="1621"/>
        </w:tabs>
        <w:ind w:left="1621" w:hanging="1440"/>
      </w:pPr>
      <w:rPr>
        <w:rFonts w:hint="default"/>
      </w:rPr>
    </w:lvl>
    <w:lvl w:ilvl="8">
      <w:start w:val="1"/>
      <w:numFmt w:val="decimal"/>
      <w:pStyle w:val="Heading9"/>
      <w:lvlText w:val="%1.%2.%3.%4.%5.%6.%7.%8.%9"/>
      <w:lvlJc w:val="left"/>
      <w:pPr>
        <w:tabs>
          <w:tab w:val="num" w:pos="1765"/>
        </w:tabs>
        <w:ind w:left="1765" w:hanging="1584"/>
      </w:pPr>
      <w:rPr>
        <w:rFonts w:hint="default"/>
      </w:rPr>
    </w:lvl>
  </w:abstractNum>
  <w:abstractNum w:abstractNumId="9">
    <w:nsid w:val="169461A9"/>
    <w:multiLevelType w:val="hybridMultilevel"/>
    <w:tmpl w:val="D5B88E0A"/>
    <w:lvl w:ilvl="0" w:tplc="D2827100">
      <w:start w:val="1"/>
      <w:numFmt w:val="bullet"/>
      <w:pStyle w:val="IndentBullet2CharChar"/>
      <w:lvlText w:val=""/>
      <w:lvlJc w:val="left"/>
      <w:pPr>
        <w:tabs>
          <w:tab w:val="num" w:pos="1986"/>
        </w:tabs>
        <w:ind w:left="1986" w:hanging="426"/>
      </w:pPr>
      <w:rPr>
        <w:rFonts w:ascii="Symbol" w:hAnsi="Symbol" w:cs="Symbol" w:hint="default"/>
        <w:color w:val="auto"/>
      </w:rPr>
    </w:lvl>
    <w:lvl w:ilvl="1" w:tplc="A6348DAA">
      <w:start w:val="1"/>
      <w:numFmt w:val="bullet"/>
      <w:lvlText w:val="o"/>
      <w:lvlJc w:val="left"/>
      <w:pPr>
        <w:tabs>
          <w:tab w:val="num" w:pos="1440"/>
        </w:tabs>
        <w:ind w:left="1440" w:hanging="360"/>
      </w:pPr>
      <w:rPr>
        <w:rFonts w:ascii="Courier New" w:hAnsi="Courier New" w:cs="Courier New" w:hint="default"/>
      </w:rPr>
    </w:lvl>
    <w:lvl w:ilvl="2" w:tplc="58460F0A">
      <w:start w:val="1"/>
      <w:numFmt w:val="bullet"/>
      <w:lvlText w:val=""/>
      <w:lvlJc w:val="left"/>
      <w:pPr>
        <w:tabs>
          <w:tab w:val="num" w:pos="2160"/>
        </w:tabs>
        <w:ind w:left="2160" w:hanging="360"/>
      </w:pPr>
      <w:rPr>
        <w:rFonts w:ascii="Wingdings" w:hAnsi="Wingdings" w:hint="default"/>
      </w:rPr>
    </w:lvl>
    <w:lvl w:ilvl="3" w:tplc="3878E07E">
      <w:start w:val="1"/>
      <w:numFmt w:val="bullet"/>
      <w:lvlText w:val=""/>
      <w:lvlJc w:val="left"/>
      <w:pPr>
        <w:tabs>
          <w:tab w:val="num" w:pos="2880"/>
        </w:tabs>
        <w:ind w:left="2880" w:hanging="360"/>
      </w:pPr>
      <w:rPr>
        <w:rFonts w:ascii="Symbol" w:hAnsi="Symbol" w:hint="default"/>
      </w:rPr>
    </w:lvl>
    <w:lvl w:ilvl="4" w:tplc="EB60847C">
      <w:start w:val="1"/>
      <w:numFmt w:val="bullet"/>
      <w:lvlText w:val="o"/>
      <w:lvlJc w:val="left"/>
      <w:pPr>
        <w:tabs>
          <w:tab w:val="num" w:pos="3600"/>
        </w:tabs>
        <w:ind w:left="3600" w:hanging="360"/>
      </w:pPr>
      <w:rPr>
        <w:rFonts w:ascii="Courier New" w:hAnsi="Courier New" w:cs="Courier New" w:hint="default"/>
      </w:rPr>
    </w:lvl>
    <w:lvl w:ilvl="5" w:tplc="1294378E">
      <w:start w:val="1"/>
      <w:numFmt w:val="bullet"/>
      <w:lvlText w:val=""/>
      <w:lvlJc w:val="left"/>
      <w:pPr>
        <w:tabs>
          <w:tab w:val="num" w:pos="4320"/>
        </w:tabs>
        <w:ind w:left="4320" w:hanging="360"/>
      </w:pPr>
      <w:rPr>
        <w:rFonts w:ascii="Wingdings" w:hAnsi="Wingdings" w:hint="default"/>
      </w:rPr>
    </w:lvl>
    <w:lvl w:ilvl="6" w:tplc="B62653F4">
      <w:start w:val="1"/>
      <w:numFmt w:val="bullet"/>
      <w:lvlText w:val=""/>
      <w:lvlJc w:val="left"/>
      <w:pPr>
        <w:tabs>
          <w:tab w:val="num" w:pos="5040"/>
        </w:tabs>
        <w:ind w:left="5040" w:hanging="360"/>
      </w:pPr>
      <w:rPr>
        <w:rFonts w:ascii="Symbol" w:hAnsi="Symbol" w:hint="default"/>
      </w:rPr>
    </w:lvl>
    <w:lvl w:ilvl="7" w:tplc="36C69ED8">
      <w:start w:val="1"/>
      <w:numFmt w:val="bullet"/>
      <w:lvlText w:val="o"/>
      <w:lvlJc w:val="left"/>
      <w:pPr>
        <w:tabs>
          <w:tab w:val="num" w:pos="5760"/>
        </w:tabs>
        <w:ind w:left="5760" w:hanging="360"/>
      </w:pPr>
      <w:rPr>
        <w:rFonts w:ascii="Courier New" w:hAnsi="Courier New" w:cs="Courier New" w:hint="default"/>
      </w:rPr>
    </w:lvl>
    <w:lvl w:ilvl="8" w:tplc="72AA3D34" w:tentative="1">
      <w:start w:val="1"/>
      <w:numFmt w:val="bullet"/>
      <w:lvlText w:val=""/>
      <w:lvlJc w:val="left"/>
      <w:pPr>
        <w:tabs>
          <w:tab w:val="num" w:pos="6480"/>
        </w:tabs>
        <w:ind w:left="6480" w:hanging="360"/>
      </w:pPr>
      <w:rPr>
        <w:rFonts w:ascii="Wingdings" w:hAnsi="Wingdings" w:hint="default"/>
      </w:rPr>
    </w:lvl>
  </w:abstractNum>
  <w:abstractNum w:abstractNumId="10">
    <w:nsid w:val="1D254C5E"/>
    <w:multiLevelType w:val="hybridMultilevel"/>
    <w:tmpl w:val="F55C6120"/>
    <w:lvl w:ilvl="0" w:tplc="987400DA">
      <w:start w:val="1"/>
      <w:numFmt w:val="lowerLetter"/>
      <w:lvlText w:val="(%1)"/>
      <w:lvlJc w:val="left"/>
      <w:pPr>
        <w:ind w:left="1442" w:hanging="360"/>
      </w:pPr>
      <w:rPr>
        <w:rFonts w:hint="default"/>
      </w:rPr>
    </w:lvl>
    <w:lvl w:ilvl="1" w:tplc="04090019" w:tentative="1">
      <w:start w:val="1"/>
      <w:numFmt w:val="lowerLetter"/>
      <w:lvlText w:val="%2."/>
      <w:lvlJc w:val="left"/>
      <w:pPr>
        <w:ind w:left="1802" w:hanging="360"/>
      </w:pPr>
    </w:lvl>
    <w:lvl w:ilvl="2" w:tplc="0409001B" w:tentative="1">
      <w:start w:val="1"/>
      <w:numFmt w:val="lowerRoman"/>
      <w:lvlText w:val="%3."/>
      <w:lvlJc w:val="right"/>
      <w:pPr>
        <w:ind w:left="2522" w:hanging="180"/>
      </w:pPr>
    </w:lvl>
    <w:lvl w:ilvl="3" w:tplc="0409000F" w:tentative="1">
      <w:start w:val="1"/>
      <w:numFmt w:val="decimal"/>
      <w:lvlText w:val="%4."/>
      <w:lvlJc w:val="left"/>
      <w:pPr>
        <w:ind w:left="3242" w:hanging="360"/>
      </w:pPr>
    </w:lvl>
    <w:lvl w:ilvl="4" w:tplc="04090019" w:tentative="1">
      <w:start w:val="1"/>
      <w:numFmt w:val="lowerLetter"/>
      <w:lvlText w:val="%5."/>
      <w:lvlJc w:val="left"/>
      <w:pPr>
        <w:ind w:left="3962" w:hanging="360"/>
      </w:pPr>
    </w:lvl>
    <w:lvl w:ilvl="5" w:tplc="0409001B" w:tentative="1">
      <w:start w:val="1"/>
      <w:numFmt w:val="lowerRoman"/>
      <w:lvlText w:val="%6."/>
      <w:lvlJc w:val="right"/>
      <w:pPr>
        <w:ind w:left="4682" w:hanging="180"/>
      </w:pPr>
    </w:lvl>
    <w:lvl w:ilvl="6" w:tplc="0409000F" w:tentative="1">
      <w:start w:val="1"/>
      <w:numFmt w:val="decimal"/>
      <w:lvlText w:val="%7."/>
      <w:lvlJc w:val="left"/>
      <w:pPr>
        <w:ind w:left="5402" w:hanging="360"/>
      </w:pPr>
    </w:lvl>
    <w:lvl w:ilvl="7" w:tplc="04090019" w:tentative="1">
      <w:start w:val="1"/>
      <w:numFmt w:val="lowerLetter"/>
      <w:lvlText w:val="%8."/>
      <w:lvlJc w:val="left"/>
      <w:pPr>
        <w:ind w:left="6122" w:hanging="360"/>
      </w:pPr>
    </w:lvl>
    <w:lvl w:ilvl="8" w:tplc="0409001B" w:tentative="1">
      <w:start w:val="1"/>
      <w:numFmt w:val="lowerRoman"/>
      <w:lvlText w:val="%9."/>
      <w:lvlJc w:val="right"/>
      <w:pPr>
        <w:ind w:left="6842" w:hanging="180"/>
      </w:pPr>
    </w:lvl>
  </w:abstractNum>
  <w:abstractNum w:abstractNumId="11">
    <w:nsid w:val="20301AED"/>
    <w:multiLevelType w:val="hybridMultilevel"/>
    <w:tmpl w:val="F55C6120"/>
    <w:lvl w:ilvl="0" w:tplc="987400DA">
      <w:start w:val="1"/>
      <w:numFmt w:val="low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2D75A07"/>
    <w:multiLevelType w:val="multilevel"/>
    <w:tmpl w:val="A56A3DFE"/>
    <w:lvl w:ilvl="0">
      <w:start w:val="14"/>
      <w:numFmt w:val="upperLetter"/>
      <w:suff w:val="space"/>
      <w:lvlText w:val="APPENDIX %1:"/>
      <w:lvlJc w:val="left"/>
      <w:pPr>
        <w:ind w:left="851" w:hanging="851"/>
      </w:pPr>
      <w:rPr>
        <w:rFonts w:hint="default"/>
        <w:b/>
        <w:i w:val="0"/>
        <w:sz w:val="28"/>
      </w:rPr>
    </w:lvl>
    <w:lvl w:ilvl="1">
      <w:numFmt w:val="none"/>
      <w:lvlRestart w:val="0"/>
      <w:pStyle w:val="CERAPPENDIXLEVEL2"/>
      <w:lvlText w:val=""/>
      <w:lvlJc w:val="left"/>
      <w:pPr>
        <w:ind w:left="992" w:hanging="992"/>
      </w:pPr>
      <w:rPr>
        <w:rFonts w:hint="default"/>
        <w:b/>
        <w:i w:val="0"/>
        <w:sz w:val="24"/>
      </w:rPr>
    </w:lvl>
    <w:lvl w:ilvl="2">
      <w:numFmt w:val="none"/>
      <w:lvlRestart w:val="0"/>
      <w:lvlText w:val=""/>
      <w:lvlJc w:val="left"/>
      <w:pPr>
        <w:ind w:left="992" w:hanging="992"/>
      </w:pPr>
      <w:rPr>
        <w:rFonts w:hint="default"/>
        <w:b w:val="0"/>
        <w:i w:val="0"/>
        <w:sz w:val="22"/>
      </w:rPr>
    </w:lvl>
    <w:lvl w:ilvl="3">
      <w:start w:val="1"/>
      <w:numFmt w:val="decimal"/>
      <w:lvlText w:val="%4."/>
      <w:lvlJc w:val="left"/>
      <w:pPr>
        <w:ind w:left="1082" w:hanging="992"/>
      </w:pPr>
      <w:rPr>
        <w:rFonts w:hint="default"/>
      </w:rPr>
    </w:lvl>
    <w:lvl w:ilvl="4">
      <w:start w:val="1"/>
      <w:numFmt w:val="lowerLetter"/>
      <w:lvlText w:val="(%5)"/>
      <w:lvlJc w:val="left"/>
      <w:pPr>
        <w:ind w:left="1701" w:hanging="709"/>
      </w:pPr>
      <w:rPr>
        <w:rFonts w:ascii="Arial" w:hAnsi="Arial" w:cs="Arial" w:hint="default"/>
      </w:rPr>
    </w:lvl>
    <w:lvl w:ilvl="5">
      <w:start w:val="1"/>
      <w:numFmt w:val="lowerRoman"/>
      <w:lvlText w:val="(%6)"/>
      <w:lvlJc w:val="left"/>
      <w:pPr>
        <w:ind w:left="2410" w:hanging="709"/>
      </w:pPr>
      <w:rPr>
        <w:rFonts w:ascii="Arial" w:hAnsi="Arial" w:cs="Arial" w:hint="default"/>
      </w:rPr>
    </w:lvl>
    <w:lvl w:ilvl="6">
      <w:start w:val="1"/>
      <w:numFmt w:val="upperLetter"/>
      <w:lvlText w:val="(%7)"/>
      <w:lvlJc w:val="left"/>
      <w:pPr>
        <w:ind w:left="2552" w:hanging="426"/>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nsid w:val="2A8C6BEA"/>
    <w:multiLevelType w:val="hybridMultilevel"/>
    <w:tmpl w:val="EFAAFA74"/>
    <w:lvl w:ilvl="0" w:tplc="E75A0842">
      <w:start w:val="1"/>
      <w:numFmt w:val="decimal"/>
      <w:pStyle w:val="CERHEADING1"/>
      <w:lvlText w:val="%1."/>
      <w:lvlJc w:val="center"/>
      <w:pPr>
        <w:tabs>
          <w:tab w:val="num" w:pos="709"/>
        </w:tabs>
        <w:ind w:left="709" w:hanging="709"/>
      </w:pPr>
      <w:rPr>
        <w:rFonts w:ascii="Arial" w:hAnsi="Arial" w:hint="default"/>
        <w:b/>
        <w:i w:val="0"/>
        <w:caps/>
        <w:sz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2E9844AD"/>
    <w:multiLevelType w:val="hybridMultilevel"/>
    <w:tmpl w:val="F55C6120"/>
    <w:lvl w:ilvl="0" w:tplc="987400DA">
      <w:start w:val="1"/>
      <w:numFmt w:val="lowerLetter"/>
      <w:lvlText w:val="(%1)"/>
      <w:lvlJc w:val="left"/>
      <w:pPr>
        <w:ind w:left="1442" w:hanging="360"/>
      </w:pPr>
      <w:rPr>
        <w:rFonts w:hint="default"/>
      </w:rPr>
    </w:lvl>
    <w:lvl w:ilvl="1" w:tplc="04090019" w:tentative="1">
      <w:start w:val="1"/>
      <w:numFmt w:val="lowerLetter"/>
      <w:lvlText w:val="%2."/>
      <w:lvlJc w:val="left"/>
      <w:pPr>
        <w:ind w:left="1802" w:hanging="360"/>
      </w:pPr>
    </w:lvl>
    <w:lvl w:ilvl="2" w:tplc="0409001B" w:tentative="1">
      <w:start w:val="1"/>
      <w:numFmt w:val="lowerRoman"/>
      <w:lvlText w:val="%3."/>
      <w:lvlJc w:val="right"/>
      <w:pPr>
        <w:ind w:left="2522" w:hanging="180"/>
      </w:pPr>
    </w:lvl>
    <w:lvl w:ilvl="3" w:tplc="0409000F" w:tentative="1">
      <w:start w:val="1"/>
      <w:numFmt w:val="decimal"/>
      <w:lvlText w:val="%4."/>
      <w:lvlJc w:val="left"/>
      <w:pPr>
        <w:ind w:left="3242" w:hanging="360"/>
      </w:pPr>
    </w:lvl>
    <w:lvl w:ilvl="4" w:tplc="04090019" w:tentative="1">
      <w:start w:val="1"/>
      <w:numFmt w:val="lowerLetter"/>
      <w:lvlText w:val="%5."/>
      <w:lvlJc w:val="left"/>
      <w:pPr>
        <w:ind w:left="3962" w:hanging="360"/>
      </w:pPr>
    </w:lvl>
    <w:lvl w:ilvl="5" w:tplc="0409001B" w:tentative="1">
      <w:start w:val="1"/>
      <w:numFmt w:val="lowerRoman"/>
      <w:lvlText w:val="%6."/>
      <w:lvlJc w:val="right"/>
      <w:pPr>
        <w:ind w:left="4682" w:hanging="180"/>
      </w:pPr>
    </w:lvl>
    <w:lvl w:ilvl="6" w:tplc="0409000F" w:tentative="1">
      <w:start w:val="1"/>
      <w:numFmt w:val="decimal"/>
      <w:lvlText w:val="%7."/>
      <w:lvlJc w:val="left"/>
      <w:pPr>
        <w:ind w:left="5402" w:hanging="360"/>
      </w:pPr>
    </w:lvl>
    <w:lvl w:ilvl="7" w:tplc="04090019" w:tentative="1">
      <w:start w:val="1"/>
      <w:numFmt w:val="lowerLetter"/>
      <w:lvlText w:val="%8."/>
      <w:lvlJc w:val="left"/>
      <w:pPr>
        <w:ind w:left="6122" w:hanging="360"/>
      </w:pPr>
    </w:lvl>
    <w:lvl w:ilvl="8" w:tplc="0409001B" w:tentative="1">
      <w:start w:val="1"/>
      <w:numFmt w:val="lowerRoman"/>
      <w:lvlText w:val="%9."/>
      <w:lvlJc w:val="right"/>
      <w:pPr>
        <w:ind w:left="6842" w:hanging="180"/>
      </w:pPr>
    </w:lvl>
  </w:abstractNum>
  <w:abstractNum w:abstractNumId="15">
    <w:nsid w:val="301B355E"/>
    <w:multiLevelType w:val="multilevel"/>
    <w:tmpl w:val="D2D610C4"/>
    <w:lvl w:ilvl="0">
      <w:start w:val="6"/>
      <w:numFmt w:val="upperLetter"/>
      <w:suff w:val="space"/>
      <w:lvlText w:val="APPENDIX %1:"/>
      <w:lvlJc w:val="left"/>
      <w:pPr>
        <w:ind w:left="851" w:hanging="851"/>
      </w:pPr>
      <w:rPr>
        <w:rFonts w:hint="default"/>
        <w:b/>
        <w:i w:val="0"/>
        <w:sz w:val="28"/>
      </w:rPr>
    </w:lvl>
    <w:lvl w:ilvl="1">
      <w:start w:val="1"/>
      <w:numFmt w:val="none"/>
      <w:lvlRestart w:val="0"/>
      <w:lvlText w:val=""/>
      <w:lvlJc w:val="left"/>
      <w:pPr>
        <w:ind w:left="992" w:hanging="992"/>
      </w:pPr>
      <w:rPr>
        <w:rFonts w:hint="default"/>
        <w:b/>
        <w:i w:val="0"/>
        <w:sz w:val="24"/>
      </w:rPr>
    </w:lvl>
    <w:lvl w:ilvl="2">
      <w:start w:val="1"/>
      <w:numFmt w:val="none"/>
      <w:lvlRestart w:val="0"/>
      <w:lvlText w:val=""/>
      <w:lvlJc w:val="left"/>
      <w:pPr>
        <w:ind w:left="992" w:hanging="992"/>
      </w:pPr>
      <w:rPr>
        <w:rFonts w:hint="default"/>
        <w:b w:val="0"/>
        <w:i w:val="0"/>
        <w:sz w:val="22"/>
      </w:rPr>
    </w:lvl>
    <w:lvl w:ilvl="3">
      <w:start w:val="1"/>
      <w:numFmt w:val="decimal"/>
      <w:lvlRestart w:val="1"/>
      <w:lvlText w:val="%4."/>
      <w:lvlJc w:val="left"/>
      <w:pPr>
        <w:ind w:left="992" w:hanging="992"/>
      </w:pPr>
      <w:rPr>
        <w:rFonts w:hint="default"/>
      </w:rPr>
    </w:lvl>
    <w:lvl w:ilvl="4">
      <w:start w:val="1"/>
      <w:numFmt w:val="lowerLetter"/>
      <w:lvlText w:val="(%5)"/>
      <w:lvlJc w:val="left"/>
      <w:pPr>
        <w:ind w:left="1701" w:hanging="709"/>
      </w:pPr>
      <w:rPr>
        <w:rFonts w:hint="default"/>
      </w:rPr>
    </w:lvl>
    <w:lvl w:ilvl="5">
      <w:start w:val="1"/>
      <w:numFmt w:val="lowerRoman"/>
      <w:lvlText w:val="(%6)"/>
      <w:lvlJc w:val="left"/>
      <w:pPr>
        <w:ind w:left="2410" w:hanging="709"/>
      </w:pPr>
      <w:rPr>
        <w:rFonts w:hint="default"/>
      </w:rPr>
    </w:lvl>
    <w:lvl w:ilvl="6">
      <w:start w:val="1"/>
      <w:numFmt w:val="upperLetter"/>
      <w:lvlText w:val="(%7)"/>
      <w:lvlJc w:val="left"/>
      <w:pPr>
        <w:ind w:left="2552" w:hanging="426"/>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nsid w:val="33C41662"/>
    <w:multiLevelType w:val="hybridMultilevel"/>
    <w:tmpl w:val="28B4F66E"/>
    <w:lvl w:ilvl="0" w:tplc="29064F00">
      <w:start w:val="1"/>
      <w:numFmt w:val="decimal"/>
      <w:pStyle w:val="CERNUMBERBULLETChar"/>
      <w:lvlText w:val="%1."/>
      <w:lvlJc w:val="left"/>
      <w:pPr>
        <w:tabs>
          <w:tab w:val="num" w:pos="851"/>
        </w:tabs>
        <w:ind w:left="1418" w:hanging="567"/>
      </w:pPr>
      <w:rPr>
        <w:rFonts w:hint="default"/>
      </w:r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7">
    <w:nsid w:val="36A8030D"/>
    <w:multiLevelType w:val="hybridMultilevel"/>
    <w:tmpl w:val="5E72C5D4"/>
    <w:lvl w:ilvl="0" w:tplc="735876A0">
      <w:start w:val="1"/>
      <w:numFmt w:val="bullet"/>
      <w:lvlText w:val="-"/>
      <w:lvlJc w:val="left"/>
      <w:pPr>
        <w:ind w:left="720" w:hanging="360"/>
      </w:pPr>
      <w:rPr>
        <w:rFonts w:ascii="Calibri" w:eastAsiaTheme="minorHAnsi" w:hAnsi="Calibri" w:cs="Calibri"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8">
    <w:nsid w:val="405666E3"/>
    <w:multiLevelType w:val="multilevel"/>
    <w:tmpl w:val="33AA7E7A"/>
    <w:lvl w:ilvl="0">
      <w:start w:val="13"/>
      <w:numFmt w:val="upperLetter"/>
      <w:suff w:val="space"/>
      <w:lvlText w:val="APPENDIX %1:"/>
      <w:lvlJc w:val="left"/>
      <w:pPr>
        <w:ind w:left="851" w:hanging="851"/>
      </w:pPr>
      <w:rPr>
        <w:rFonts w:hint="default"/>
        <w:b/>
        <w:i w:val="0"/>
        <w:sz w:val="28"/>
      </w:rPr>
    </w:lvl>
    <w:lvl w:ilvl="1">
      <w:start w:val="1"/>
      <w:numFmt w:val="none"/>
      <w:lvlRestart w:val="0"/>
      <w:lvlText w:val=""/>
      <w:lvlJc w:val="left"/>
      <w:pPr>
        <w:ind w:left="992" w:hanging="992"/>
      </w:pPr>
      <w:rPr>
        <w:rFonts w:hint="default"/>
        <w:b/>
        <w:i w:val="0"/>
        <w:sz w:val="24"/>
      </w:rPr>
    </w:lvl>
    <w:lvl w:ilvl="2">
      <w:start w:val="1"/>
      <w:numFmt w:val="none"/>
      <w:lvlRestart w:val="0"/>
      <w:lvlText w:val=""/>
      <w:lvlJc w:val="left"/>
      <w:pPr>
        <w:ind w:left="992" w:hanging="992"/>
      </w:pPr>
      <w:rPr>
        <w:rFonts w:hint="default"/>
        <w:b w:val="0"/>
        <w:i w:val="0"/>
        <w:sz w:val="22"/>
      </w:rPr>
    </w:lvl>
    <w:lvl w:ilvl="3">
      <w:start w:val="1"/>
      <w:numFmt w:val="decimal"/>
      <w:lvlText w:val="%4."/>
      <w:lvlJc w:val="left"/>
      <w:pPr>
        <w:ind w:left="1082" w:hanging="992"/>
      </w:pPr>
      <w:rPr>
        <w:rFonts w:hint="default"/>
      </w:rPr>
    </w:lvl>
    <w:lvl w:ilvl="4">
      <w:start w:val="1"/>
      <w:numFmt w:val="lowerLetter"/>
      <w:lvlText w:val="(%5)"/>
      <w:lvlJc w:val="left"/>
      <w:pPr>
        <w:ind w:left="1701" w:hanging="709"/>
      </w:pPr>
      <w:rPr>
        <w:rFonts w:hint="default"/>
      </w:rPr>
    </w:lvl>
    <w:lvl w:ilvl="5">
      <w:start w:val="1"/>
      <w:numFmt w:val="lowerRoman"/>
      <w:lvlText w:val="(%6)"/>
      <w:lvlJc w:val="left"/>
      <w:pPr>
        <w:ind w:left="2410" w:hanging="709"/>
      </w:pPr>
      <w:rPr>
        <w:rFonts w:hint="default"/>
      </w:rPr>
    </w:lvl>
    <w:lvl w:ilvl="6">
      <w:start w:val="1"/>
      <w:numFmt w:val="upperLetter"/>
      <w:lvlText w:val="(%7)"/>
      <w:lvlJc w:val="left"/>
      <w:pPr>
        <w:ind w:left="2552" w:hanging="426"/>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nsid w:val="421C79EB"/>
    <w:multiLevelType w:val="multilevel"/>
    <w:tmpl w:val="B802A754"/>
    <w:lvl w:ilvl="0">
      <w:start w:val="1"/>
      <w:numFmt w:val="upperLetter"/>
      <w:pStyle w:val="CERAPPENDIXLEVEL1"/>
      <w:suff w:val="space"/>
      <w:lvlText w:val="APPENDIX %1:"/>
      <w:lvlJc w:val="left"/>
      <w:pPr>
        <w:ind w:left="851" w:hanging="851"/>
      </w:pPr>
      <w:rPr>
        <w:rFonts w:hint="default"/>
        <w:b/>
        <w:i w:val="0"/>
        <w:sz w:val="28"/>
      </w:rPr>
    </w:lvl>
    <w:lvl w:ilvl="1">
      <w:start w:val="1"/>
      <w:numFmt w:val="none"/>
      <w:lvlRestart w:val="0"/>
      <w:lvlText w:val=""/>
      <w:lvlJc w:val="left"/>
      <w:pPr>
        <w:ind w:left="992" w:hanging="992"/>
      </w:pPr>
      <w:rPr>
        <w:rFonts w:hint="default"/>
        <w:b/>
        <w:i w:val="0"/>
        <w:sz w:val="24"/>
      </w:rPr>
    </w:lvl>
    <w:lvl w:ilvl="2">
      <w:start w:val="1"/>
      <w:numFmt w:val="none"/>
      <w:lvlRestart w:val="0"/>
      <w:lvlText w:val=""/>
      <w:lvlJc w:val="left"/>
      <w:pPr>
        <w:ind w:left="992" w:hanging="992"/>
      </w:pPr>
      <w:rPr>
        <w:rFonts w:hint="default"/>
        <w:b w:val="0"/>
        <w:i w:val="0"/>
        <w:sz w:val="22"/>
      </w:rPr>
    </w:lvl>
    <w:lvl w:ilvl="3">
      <w:start w:val="1"/>
      <w:numFmt w:val="decimal"/>
      <w:pStyle w:val="CERAPPENDIXLEVEL4"/>
      <w:lvlText w:val="%4."/>
      <w:lvlJc w:val="left"/>
      <w:pPr>
        <w:ind w:left="1082" w:hanging="992"/>
      </w:pPr>
      <w:rPr>
        <w:rFonts w:hint="default"/>
      </w:rPr>
    </w:lvl>
    <w:lvl w:ilvl="4">
      <w:start w:val="1"/>
      <w:numFmt w:val="lowerLetter"/>
      <w:pStyle w:val="CERAPPENDIXLEVEL5"/>
      <w:lvlText w:val="(%5)"/>
      <w:lvlJc w:val="left"/>
      <w:pPr>
        <w:ind w:left="1701" w:hanging="709"/>
      </w:pPr>
      <w:rPr>
        <w:rFonts w:hint="default"/>
      </w:rPr>
    </w:lvl>
    <w:lvl w:ilvl="5">
      <w:start w:val="1"/>
      <w:numFmt w:val="lowerRoman"/>
      <w:pStyle w:val="CERAPPENDIXLEVEL6"/>
      <w:lvlText w:val="(%6)"/>
      <w:lvlJc w:val="left"/>
      <w:pPr>
        <w:ind w:left="2410" w:hanging="709"/>
      </w:pPr>
      <w:rPr>
        <w:rFonts w:hint="default"/>
      </w:rPr>
    </w:lvl>
    <w:lvl w:ilvl="6">
      <w:start w:val="1"/>
      <w:numFmt w:val="upperLetter"/>
      <w:pStyle w:val="CERAPPENDIXLEVEL7"/>
      <w:lvlText w:val="(%7)"/>
      <w:lvlJc w:val="left"/>
      <w:pPr>
        <w:ind w:left="2552" w:hanging="426"/>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nsid w:val="49212CEE"/>
    <w:multiLevelType w:val="multilevel"/>
    <w:tmpl w:val="F6525B2A"/>
    <w:lvl w:ilvl="0">
      <w:start w:val="7"/>
      <w:numFmt w:val="upperLetter"/>
      <w:suff w:val="space"/>
      <w:lvlText w:val="APPENDIX %1:"/>
      <w:lvlJc w:val="left"/>
      <w:pPr>
        <w:ind w:left="851" w:hanging="851"/>
      </w:pPr>
      <w:rPr>
        <w:rFonts w:hint="default"/>
        <w:b/>
        <w:i w:val="0"/>
        <w:sz w:val="28"/>
      </w:rPr>
    </w:lvl>
    <w:lvl w:ilvl="1">
      <w:start w:val="1"/>
      <w:numFmt w:val="lowerLetter"/>
      <w:lvlText w:val="(%2)"/>
      <w:lvlJc w:val="left"/>
      <w:pPr>
        <w:ind w:left="992" w:hanging="992"/>
      </w:pPr>
      <w:rPr>
        <w:rFonts w:hint="default"/>
        <w:b/>
        <w:i w:val="0"/>
        <w:sz w:val="24"/>
      </w:rPr>
    </w:lvl>
    <w:lvl w:ilvl="2">
      <w:numFmt w:val="none"/>
      <w:lvlRestart w:val="0"/>
      <w:lvlText w:val=""/>
      <w:lvlJc w:val="left"/>
      <w:pPr>
        <w:ind w:left="992" w:hanging="992"/>
      </w:pPr>
      <w:rPr>
        <w:rFonts w:hint="default"/>
        <w:b w:val="0"/>
        <w:i w:val="0"/>
        <w:sz w:val="22"/>
      </w:rPr>
    </w:lvl>
    <w:lvl w:ilvl="3">
      <w:start w:val="1"/>
      <w:numFmt w:val="decimal"/>
      <w:lvlText w:val="%4."/>
      <w:lvlJc w:val="left"/>
      <w:pPr>
        <w:ind w:left="1082" w:hanging="992"/>
      </w:pPr>
      <w:rPr>
        <w:rFonts w:hint="default"/>
      </w:rPr>
    </w:lvl>
    <w:lvl w:ilvl="4">
      <w:start w:val="1"/>
      <w:numFmt w:val="lowerLetter"/>
      <w:lvlText w:val="(%5)"/>
      <w:lvlJc w:val="left"/>
      <w:pPr>
        <w:ind w:left="1701" w:hanging="709"/>
      </w:pPr>
      <w:rPr>
        <w:rFonts w:hint="default"/>
      </w:rPr>
    </w:lvl>
    <w:lvl w:ilvl="5">
      <w:start w:val="1"/>
      <w:numFmt w:val="lowerRoman"/>
      <w:lvlText w:val="(%6)"/>
      <w:lvlJc w:val="left"/>
      <w:pPr>
        <w:ind w:left="2410" w:hanging="709"/>
      </w:pPr>
      <w:rPr>
        <w:rFonts w:hint="default"/>
      </w:rPr>
    </w:lvl>
    <w:lvl w:ilvl="6">
      <w:start w:val="1"/>
      <w:numFmt w:val="upperLetter"/>
      <w:lvlText w:val="(%7)"/>
      <w:lvlJc w:val="left"/>
      <w:pPr>
        <w:ind w:left="2552" w:hanging="426"/>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nsid w:val="49EA5E64"/>
    <w:multiLevelType w:val="hybridMultilevel"/>
    <w:tmpl w:val="E3F4864A"/>
    <w:lvl w:ilvl="0" w:tplc="987400DA">
      <w:start w:val="1"/>
      <w:numFmt w:val="lowerLetter"/>
      <w:lvlText w:val="(%1)"/>
      <w:lvlJc w:val="left"/>
      <w:pPr>
        <w:tabs>
          <w:tab w:val="num" w:pos="851"/>
        </w:tabs>
        <w:ind w:left="1418" w:hanging="567"/>
      </w:pPr>
      <w:rPr>
        <w:rFonts w:hint="default"/>
      </w:r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nsid w:val="4A0A371C"/>
    <w:multiLevelType w:val="hybridMultilevel"/>
    <w:tmpl w:val="8F64860E"/>
    <w:lvl w:ilvl="0" w:tplc="A04C24A2">
      <w:start w:val="1"/>
      <w:numFmt w:val="lowerLetter"/>
      <w:lvlText w:val="(%1)"/>
      <w:lvlJc w:val="left"/>
      <w:pPr>
        <w:ind w:left="1219" w:hanging="360"/>
      </w:pPr>
      <w:rPr>
        <w:rFonts w:hint="default"/>
      </w:rPr>
    </w:lvl>
    <w:lvl w:ilvl="1" w:tplc="4FD635CE">
      <w:numFmt w:val="bullet"/>
      <w:lvlText w:val="-"/>
      <w:lvlJc w:val="left"/>
      <w:pPr>
        <w:ind w:left="1939" w:hanging="360"/>
      </w:pPr>
      <w:rPr>
        <w:rFonts w:ascii="Arial" w:eastAsia="Times New Roman" w:hAnsi="Arial" w:cs="Arial" w:hint="default"/>
      </w:rPr>
    </w:lvl>
    <w:lvl w:ilvl="2" w:tplc="0409001B" w:tentative="1">
      <w:start w:val="1"/>
      <w:numFmt w:val="lowerRoman"/>
      <w:lvlText w:val="%3."/>
      <w:lvlJc w:val="right"/>
      <w:pPr>
        <w:ind w:left="2659" w:hanging="180"/>
      </w:pPr>
    </w:lvl>
    <w:lvl w:ilvl="3" w:tplc="0409000F" w:tentative="1">
      <w:start w:val="1"/>
      <w:numFmt w:val="decimal"/>
      <w:lvlText w:val="%4."/>
      <w:lvlJc w:val="left"/>
      <w:pPr>
        <w:ind w:left="3379" w:hanging="360"/>
      </w:pPr>
    </w:lvl>
    <w:lvl w:ilvl="4" w:tplc="04090019" w:tentative="1">
      <w:start w:val="1"/>
      <w:numFmt w:val="lowerLetter"/>
      <w:lvlText w:val="%5."/>
      <w:lvlJc w:val="left"/>
      <w:pPr>
        <w:ind w:left="4099" w:hanging="360"/>
      </w:pPr>
    </w:lvl>
    <w:lvl w:ilvl="5" w:tplc="0409001B" w:tentative="1">
      <w:start w:val="1"/>
      <w:numFmt w:val="lowerRoman"/>
      <w:lvlText w:val="%6."/>
      <w:lvlJc w:val="right"/>
      <w:pPr>
        <w:ind w:left="4819" w:hanging="180"/>
      </w:pPr>
    </w:lvl>
    <w:lvl w:ilvl="6" w:tplc="0409000F" w:tentative="1">
      <w:start w:val="1"/>
      <w:numFmt w:val="decimal"/>
      <w:lvlText w:val="%7."/>
      <w:lvlJc w:val="left"/>
      <w:pPr>
        <w:ind w:left="5539" w:hanging="360"/>
      </w:pPr>
    </w:lvl>
    <w:lvl w:ilvl="7" w:tplc="04090019" w:tentative="1">
      <w:start w:val="1"/>
      <w:numFmt w:val="lowerLetter"/>
      <w:lvlText w:val="%8."/>
      <w:lvlJc w:val="left"/>
      <w:pPr>
        <w:ind w:left="6259" w:hanging="360"/>
      </w:pPr>
    </w:lvl>
    <w:lvl w:ilvl="8" w:tplc="0409001B" w:tentative="1">
      <w:start w:val="1"/>
      <w:numFmt w:val="lowerRoman"/>
      <w:lvlText w:val="%9."/>
      <w:lvlJc w:val="right"/>
      <w:pPr>
        <w:ind w:left="6979" w:hanging="180"/>
      </w:pPr>
    </w:lvl>
  </w:abstractNum>
  <w:abstractNum w:abstractNumId="23">
    <w:nsid w:val="4AB83A1C"/>
    <w:multiLevelType w:val="hybridMultilevel"/>
    <w:tmpl w:val="88CC7C86"/>
    <w:lvl w:ilvl="0" w:tplc="D30E5EA0">
      <w:start w:val="1"/>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C57740E"/>
    <w:multiLevelType w:val="hybridMultilevel"/>
    <w:tmpl w:val="0E8C916E"/>
    <w:lvl w:ilvl="0" w:tplc="987400DA">
      <w:start w:val="1"/>
      <w:numFmt w:val="lowerLetter"/>
      <w:lvlText w:val="(%1)"/>
      <w:lvlJc w:val="left"/>
      <w:pPr>
        <w:tabs>
          <w:tab w:val="num" w:pos="851"/>
        </w:tabs>
        <w:ind w:left="1418" w:hanging="567"/>
      </w:pPr>
      <w:rPr>
        <w:rFonts w:hint="default"/>
      </w:r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5">
    <w:nsid w:val="4F471AAC"/>
    <w:multiLevelType w:val="hybridMultilevel"/>
    <w:tmpl w:val="D7905244"/>
    <w:name w:val="NALT"/>
    <w:lvl w:ilvl="0" w:tplc="4FE44B7C">
      <w:start w:val="1"/>
      <w:numFmt w:val="lowerLetter"/>
      <w:lvlText w:val="%1."/>
      <w:lvlJc w:val="left"/>
      <w:pPr>
        <w:tabs>
          <w:tab w:val="num" w:pos="1800"/>
        </w:tabs>
        <w:ind w:left="1800" w:hanging="360"/>
      </w:pPr>
      <w:rPr>
        <w:rFonts w:hint="default"/>
      </w:rPr>
    </w:lvl>
    <w:lvl w:ilvl="1" w:tplc="378075D8" w:tentative="1">
      <w:start w:val="1"/>
      <w:numFmt w:val="lowerLetter"/>
      <w:lvlText w:val="%2."/>
      <w:lvlJc w:val="left"/>
      <w:pPr>
        <w:tabs>
          <w:tab w:val="num" w:pos="2139"/>
        </w:tabs>
        <w:ind w:left="2139" w:hanging="360"/>
      </w:pPr>
    </w:lvl>
    <w:lvl w:ilvl="2" w:tplc="426C94AA" w:tentative="1">
      <w:start w:val="1"/>
      <w:numFmt w:val="lowerRoman"/>
      <w:lvlText w:val="%3."/>
      <w:lvlJc w:val="right"/>
      <w:pPr>
        <w:tabs>
          <w:tab w:val="num" w:pos="2859"/>
        </w:tabs>
        <w:ind w:left="2859" w:hanging="180"/>
      </w:pPr>
    </w:lvl>
    <w:lvl w:ilvl="3" w:tplc="C82CB526" w:tentative="1">
      <w:start w:val="1"/>
      <w:numFmt w:val="decimal"/>
      <w:lvlText w:val="%4."/>
      <w:lvlJc w:val="left"/>
      <w:pPr>
        <w:tabs>
          <w:tab w:val="num" w:pos="3579"/>
        </w:tabs>
        <w:ind w:left="3579" w:hanging="360"/>
      </w:pPr>
    </w:lvl>
    <w:lvl w:ilvl="4" w:tplc="25C6A516" w:tentative="1">
      <w:start w:val="1"/>
      <w:numFmt w:val="lowerLetter"/>
      <w:lvlText w:val="%5."/>
      <w:lvlJc w:val="left"/>
      <w:pPr>
        <w:tabs>
          <w:tab w:val="num" w:pos="4299"/>
        </w:tabs>
        <w:ind w:left="4299" w:hanging="360"/>
      </w:pPr>
    </w:lvl>
    <w:lvl w:ilvl="5" w:tplc="D77EA410" w:tentative="1">
      <w:start w:val="1"/>
      <w:numFmt w:val="lowerRoman"/>
      <w:lvlText w:val="%6."/>
      <w:lvlJc w:val="right"/>
      <w:pPr>
        <w:tabs>
          <w:tab w:val="num" w:pos="5019"/>
        </w:tabs>
        <w:ind w:left="5019" w:hanging="180"/>
      </w:pPr>
    </w:lvl>
    <w:lvl w:ilvl="6" w:tplc="8A1CF2E8" w:tentative="1">
      <w:start w:val="1"/>
      <w:numFmt w:val="decimal"/>
      <w:lvlText w:val="%7."/>
      <w:lvlJc w:val="left"/>
      <w:pPr>
        <w:tabs>
          <w:tab w:val="num" w:pos="5739"/>
        </w:tabs>
        <w:ind w:left="5739" w:hanging="360"/>
      </w:pPr>
    </w:lvl>
    <w:lvl w:ilvl="7" w:tplc="3C14287A" w:tentative="1">
      <w:start w:val="1"/>
      <w:numFmt w:val="lowerLetter"/>
      <w:lvlText w:val="%8."/>
      <w:lvlJc w:val="left"/>
      <w:pPr>
        <w:tabs>
          <w:tab w:val="num" w:pos="6459"/>
        </w:tabs>
        <w:ind w:left="6459" w:hanging="360"/>
      </w:pPr>
    </w:lvl>
    <w:lvl w:ilvl="8" w:tplc="3B0A65AE" w:tentative="1">
      <w:start w:val="1"/>
      <w:numFmt w:val="lowerRoman"/>
      <w:lvlText w:val="%9."/>
      <w:lvlJc w:val="right"/>
      <w:pPr>
        <w:tabs>
          <w:tab w:val="num" w:pos="7179"/>
        </w:tabs>
        <w:ind w:left="7179" w:hanging="180"/>
      </w:pPr>
    </w:lvl>
  </w:abstractNum>
  <w:abstractNum w:abstractNumId="26">
    <w:nsid w:val="53B040C7"/>
    <w:multiLevelType w:val="hybridMultilevel"/>
    <w:tmpl w:val="F55C6120"/>
    <w:lvl w:ilvl="0" w:tplc="987400DA">
      <w:start w:val="1"/>
      <w:numFmt w:val="lowerLetter"/>
      <w:lvlText w:val="(%1)"/>
      <w:lvlJc w:val="left"/>
      <w:pPr>
        <w:ind w:left="1442" w:hanging="360"/>
      </w:pPr>
      <w:rPr>
        <w:rFonts w:hint="default"/>
      </w:rPr>
    </w:lvl>
    <w:lvl w:ilvl="1" w:tplc="04090019">
      <w:start w:val="1"/>
      <w:numFmt w:val="lowerLetter"/>
      <w:lvlText w:val="%2."/>
      <w:lvlJc w:val="left"/>
      <w:pPr>
        <w:ind w:left="1802" w:hanging="360"/>
      </w:pPr>
    </w:lvl>
    <w:lvl w:ilvl="2" w:tplc="0409001B" w:tentative="1">
      <w:start w:val="1"/>
      <w:numFmt w:val="lowerRoman"/>
      <w:lvlText w:val="%3."/>
      <w:lvlJc w:val="right"/>
      <w:pPr>
        <w:ind w:left="2522" w:hanging="180"/>
      </w:pPr>
    </w:lvl>
    <w:lvl w:ilvl="3" w:tplc="0409000F" w:tentative="1">
      <w:start w:val="1"/>
      <w:numFmt w:val="decimal"/>
      <w:lvlText w:val="%4."/>
      <w:lvlJc w:val="left"/>
      <w:pPr>
        <w:ind w:left="3242" w:hanging="360"/>
      </w:pPr>
    </w:lvl>
    <w:lvl w:ilvl="4" w:tplc="04090019" w:tentative="1">
      <w:start w:val="1"/>
      <w:numFmt w:val="lowerLetter"/>
      <w:lvlText w:val="%5."/>
      <w:lvlJc w:val="left"/>
      <w:pPr>
        <w:ind w:left="3962" w:hanging="360"/>
      </w:pPr>
    </w:lvl>
    <w:lvl w:ilvl="5" w:tplc="0409001B" w:tentative="1">
      <w:start w:val="1"/>
      <w:numFmt w:val="lowerRoman"/>
      <w:lvlText w:val="%6."/>
      <w:lvlJc w:val="right"/>
      <w:pPr>
        <w:ind w:left="4682" w:hanging="180"/>
      </w:pPr>
    </w:lvl>
    <w:lvl w:ilvl="6" w:tplc="0409000F" w:tentative="1">
      <w:start w:val="1"/>
      <w:numFmt w:val="decimal"/>
      <w:lvlText w:val="%7."/>
      <w:lvlJc w:val="left"/>
      <w:pPr>
        <w:ind w:left="5402" w:hanging="360"/>
      </w:pPr>
    </w:lvl>
    <w:lvl w:ilvl="7" w:tplc="04090019" w:tentative="1">
      <w:start w:val="1"/>
      <w:numFmt w:val="lowerLetter"/>
      <w:lvlText w:val="%8."/>
      <w:lvlJc w:val="left"/>
      <w:pPr>
        <w:ind w:left="6122" w:hanging="360"/>
      </w:pPr>
    </w:lvl>
    <w:lvl w:ilvl="8" w:tplc="0409001B" w:tentative="1">
      <w:start w:val="1"/>
      <w:numFmt w:val="lowerRoman"/>
      <w:lvlText w:val="%9."/>
      <w:lvlJc w:val="right"/>
      <w:pPr>
        <w:ind w:left="6842" w:hanging="180"/>
      </w:pPr>
    </w:lvl>
  </w:abstractNum>
  <w:abstractNum w:abstractNumId="27">
    <w:nsid w:val="54423F7B"/>
    <w:multiLevelType w:val="hybridMultilevel"/>
    <w:tmpl w:val="7CE6E2EE"/>
    <w:lvl w:ilvl="0" w:tplc="92323530">
      <w:start w:val="1"/>
      <w:numFmt w:val="decimal"/>
      <w:lvlText w:val="%1."/>
      <w:lvlJc w:val="left"/>
      <w:pPr>
        <w:ind w:left="360" w:hanging="360"/>
      </w:pPr>
      <w:rPr>
        <w:rFonts w:hint="default"/>
      </w:rPr>
    </w:lvl>
    <w:lvl w:ilvl="1" w:tplc="C450C800" w:tentative="1">
      <w:start w:val="1"/>
      <w:numFmt w:val="lowerLetter"/>
      <w:lvlText w:val="%2."/>
      <w:lvlJc w:val="left"/>
      <w:pPr>
        <w:ind w:left="1080" w:hanging="360"/>
      </w:pPr>
    </w:lvl>
    <w:lvl w:ilvl="2" w:tplc="2C700F04" w:tentative="1">
      <w:start w:val="1"/>
      <w:numFmt w:val="lowerRoman"/>
      <w:lvlText w:val="%3."/>
      <w:lvlJc w:val="right"/>
      <w:pPr>
        <w:ind w:left="1800" w:hanging="180"/>
      </w:pPr>
    </w:lvl>
    <w:lvl w:ilvl="3" w:tplc="83F863B4" w:tentative="1">
      <w:start w:val="1"/>
      <w:numFmt w:val="decimal"/>
      <w:lvlText w:val="%4."/>
      <w:lvlJc w:val="left"/>
      <w:pPr>
        <w:ind w:left="2520" w:hanging="360"/>
      </w:pPr>
    </w:lvl>
    <w:lvl w:ilvl="4" w:tplc="462EE306" w:tentative="1">
      <w:start w:val="1"/>
      <w:numFmt w:val="lowerLetter"/>
      <w:lvlText w:val="%5."/>
      <w:lvlJc w:val="left"/>
      <w:pPr>
        <w:ind w:left="3240" w:hanging="360"/>
      </w:pPr>
    </w:lvl>
    <w:lvl w:ilvl="5" w:tplc="156C5276" w:tentative="1">
      <w:start w:val="1"/>
      <w:numFmt w:val="lowerRoman"/>
      <w:lvlText w:val="%6."/>
      <w:lvlJc w:val="right"/>
      <w:pPr>
        <w:ind w:left="3960" w:hanging="180"/>
      </w:pPr>
    </w:lvl>
    <w:lvl w:ilvl="6" w:tplc="EA16DEF6" w:tentative="1">
      <w:start w:val="1"/>
      <w:numFmt w:val="decimal"/>
      <w:lvlText w:val="%7."/>
      <w:lvlJc w:val="left"/>
      <w:pPr>
        <w:ind w:left="4680" w:hanging="360"/>
      </w:pPr>
    </w:lvl>
    <w:lvl w:ilvl="7" w:tplc="333A9A18" w:tentative="1">
      <w:start w:val="1"/>
      <w:numFmt w:val="lowerLetter"/>
      <w:lvlText w:val="%8."/>
      <w:lvlJc w:val="left"/>
      <w:pPr>
        <w:ind w:left="5400" w:hanging="360"/>
      </w:pPr>
    </w:lvl>
    <w:lvl w:ilvl="8" w:tplc="1FCC3F6C" w:tentative="1">
      <w:start w:val="1"/>
      <w:numFmt w:val="lowerRoman"/>
      <w:lvlText w:val="%9."/>
      <w:lvlJc w:val="right"/>
      <w:pPr>
        <w:ind w:left="6120" w:hanging="180"/>
      </w:pPr>
    </w:lvl>
  </w:abstractNum>
  <w:abstractNum w:abstractNumId="28">
    <w:nsid w:val="54434AFD"/>
    <w:multiLevelType w:val="hybridMultilevel"/>
    <w:tmpl w:val="F55C6120"/>
    <w:lvl w:ilvl="0" w:tplc="987400DA">
      <w:start w:val="1"/>
      <w:numFmt w:val="lowerLetter"/>
      <w:lvlText w:val="(%1)"/>
      <w:lvlJc w:val="left"/>
      <w:pPr>
        <w:ind w:left="1442" w:hanging="360"/>
      </w:pPr>
      <w:rPr>
        <w:rFonts w:hint="default"/>
      </w:rPr>
    </w:lvl>
    <w:lvl w:ilvl="1" w:tplc="04090019" w:tentative="1">
      <w:start w:val="1"/>
      <w:numFmt w:val="lowerLetter"/>
      <w:lvlText w:val="%2."/>
      <w:lvlJc w:val="left"/>
      <w:pPr>
        <w:ind w:left="1802" w:hanging="360"/>
      </w:pPr>
    </w:lvl>
    <w:lvl w:ilvl="2" w:tplc="0409001B" w:tentative="1">
      <w:start w:val="1"/>
      <w:numFmt w:val="lowerRoman"/>
      <w:lvlText w:val="%3."/>
      <w:lvlJc w:val="right"/>
      <w:pPr>
        <w:ind w:left="2522" w:hanging="180"/>
      </w:pPr>
    </w:lvl>
    <w:lvl w:ilvl="3" w:tplc="0409000F" w:tentative="1">
      <w:start w:val="1"/>
      <w:numFmt w:val="decimal"/>
      <w:lvlText w:val="%4."/>
      <w:lvlJc w:val="left"/>
      <w:pPr>
        <w:ind w:left="3242" w:hanging="360"/>
      </w:pPr>
    </w:lvl>
    <w:lvl w:ilvl="4" w:tplc="04090019" w:tentative="1">
      <w:start w:val="1"/>
      <w:numFmt w:val="lowerLetter"/>
      <w:lvlText w:val="%5."/>
      <w:lvlJc w:val="left"/>
      <w:pPr>
        <w:ind w:left="3962" w:hanging="360"/>
      </w:pPr>
    </w:lvl>
    <w:lvl w:ilvl="5" w:tplc="0409001B" w:tentative="1">
      <w:start w:val="1"/>
      <w:numFmt w:val="lowerRoman"/>
      <w:lvlText w:val="%6."/>
      <w:lvlJc w:val="right"/>
      <w:pPr>
        <w:ind w:left="4682" w:hanging="180"/>
      </w:pPr>
    </w:lvl>
    <w:lvl w:ilvl="6" w:tplc="0409000F" w:tentative="1">
      <w:start w:val="1"/>
      <w:numFmt w:val="decimal"/>
      <w:lvlText w:val="%7."/>
      <w:lvlJc w:val="left"/>
      <w:pPr>
        <w:ind w:left="5402" w:hanging="360"/>
      </w:pPr>
    </w:lvl>
    <w:lvl w:ilvl="7" w:tplc="04090019" w:tentative="1">
      <w:start w:val="1"/>
      <w:numFmt w:val="lowerLetter"/>
      <w:lvlText w:val="%8."/>
      <w:lvlJc w:val="left"/>
      <w:pPr>
        <w:ind w:left="6122" w:hanging="360"/>
      </w:pPr>
    </w:lvl>
    <w:lvl w:ilvl="8" w:tplc="0409001B" w:tentative="1">
      <w:start w:val="1"/>
      <w:numFmt w:val="lowerRoman"/>
      <w:lvlText w:val="%9."/>
      <w:lvlJc w:val="right"/>
      <w:pPr>
        <w:ind w:left="6842" w:hanging="180"/>
      </w:pPr>
    </w:lvl>
  </w:abstractNum>
  <w:abstractNum w:abstractNumId="29">
    <w:nsid w:val="594E45F9"/>
    <w:multiLevelType w:val="hybridMultilevel"/>
    <w:tmpl w:val="4F62CA06"/>
    <w:lvl w:ilvl="0" w:tplc="987400DA">
      <w:start w:val="1"/>
      <w:numFmt w:val="lowerLetter"/>
      <w:lvlText w:val="(%1)"/>
      <w:lvlJc w:val="left"/>
      <w:pPr>
        <w:tabs>
          <w:tab w:val="num" w:pos="851"/>
        </w:tabs>
        <w:ind w:left="1418" w:hanging="567"/>
      </w:pPr>
      <w:rPr>
        <w:rFonts w:hint="default"/>
      </w:r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0">
    <w:nsid w:val="5B30789F"/>
    <w:multiLevelType w:val="multilevel"/>
    <w:tmpl w:val="D2D610C4"/>
    <w:lvl w:ilvl="0">
      <w:start w:val="6"/>
      <w:numFmt w:val="upperLetter"/>
      <w:suff w:val="space"/>
      <w:lvlText w:val="APPENDIX %1:"/>
      <w:lvlJc w:val="left"/>
      <w:pPr>
        <w:ind w:left="851" w:hanging="851"/>
      </w:pPr>
      <w:rPr>
        <w:rFonts w:hint="default"/>
        <w:b/>
        <w:i w:val="0"/>
        <w:sz w:val="28"/>
      </w:rPr>
    </w:lvl>
    <w:lvl w:ilvl="1">
      <w:start w:val="1"/>
      <w:numFmt w:val="none"/>
      <w:lvlRestart w:val="0"/>
      <w:lvlText w:val=""/>
      <w:lvlJc w:val="left"/>
      <w:pPr>
        <w:ind w:left="992" w:hanging="992"/>
      </w:pPr>
      <w:rPr>
        <w:rFonts w:hint="default"/>
        <w:b/>
        <w:i w:val="0"/>
        <w:sz w:val="24"/>
      </w:rPr>
    </w:lvl>
    <w:lvl w:ilvl="2">
      <w:start w:val="1"/>
      <w:numFmt w:val="none"/>
      <w:lvlRestart w:val="0"/>
      <w:lvlText w:val=""/>
      <w:lvlJc w:val="left"/>
      <w:pPr>
        <w:ind w:left="992" w:hanging="992"/>
      </w:pPr>
      <w:rPr>
        <w:rFonts w:hint="default"/>
        <w:b w:val="0"/>
        <w:i w:val="0"/>
        <w:sz w:val="22"/>
      </w:rPr>
    </w:lvl>
    <w:lvl w:ilvl="3">
      <w:start w:val="1"/>
      <w:numFmt w:val="decimal"/>
      <w:lvlRestart w:val="1"/>
      <w:lvlText w:val="%4."/>
      <w:lvlJc w:val="left"/>
      <w:pPr>
        <w:ind w:left="992" w:hanging="992"/>
      </w:pPr>
      <w:rPr>
        <w:rFonts w:hint="default"/>
      </w:rPr>
    </w:lvl>
    <w:lvl w:ilvl="4">
      <w:start w:val="1"/>
      <w:numFmt w:val="lowerLetter"/>
      <w:lvlText w:val="(%5)"/>
      <w:lvlJc w:val="left"/>
      <w:pPr>
        <w:ind w:left="1701" w:hanging="709"/>
      </w:pPr>
      <w:rPr>
        <w:rFonts w:hint="default"/>
      </w:rPr>
    </w:lvl>
    <w:lvl w:ilvl="5">
      <w:start w:val="1"/>
      <w:numFmt w:val="lowerRoman"/>
      <w:lvlText w:val="(%6)"/>
      <w:lvlJc w:val="left"/>
      <w:pPr>
        <w:ind w:left="2410" w:hanging="709"/>
      </w:pPr>
      <w:rPr>
        <w:rFonts w:hint="default"/>
      </w:rPr>
    </w:lvl>
    <w:lvl w:ilvl="6">
      <w:start w:val="1"/>
      <w:numFmt w:val="upperLetter"/>
      <w:lvlText w:val="(%7)"/>
      <w:lvlJc w:val="left"/>
      <w:pPr>
        <w:ind w:left="2552" w:hanging="426"/>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1">
    <w:nsid w:val="5B906104"/>
    <w:multiLevelType w:val="hybridMultilevel"/>
    <w:tmpl w:val="F55C6120"/>
    <w:lvl w:ilvl="0" w:tplc="987400DA">
      <w:start w:val="1"/>
      <w:numFmt w:val="lowerLetter"/>
      <w:lvlText w:val="(%1)"/>
      <w:lvlJc w:val="left"/>
      <w:pPr>
        <w:ind w:left="1442" w:hanging="360"/>
      </w:pPr>
      <w:rPr>
        <w:rFonts w:hint="default"/>
      </w:rPr>
    </w:lvl>
    <w:lvl w:ilvl="1" w:tplc="04090019">
      <w:start w:val="1"/>
      <w:numFmt w:val="lowerLetter"/>
      <w:lvlText w:val="%2."/>
      <w:lvlJc w:val="left"/>
      <w:pPr>
        <w:ind w:left="1802" w:hanging="360"/>
      </w:pPr>
    </w:lvl>
    <w:lvl w:ilvl="2" w:tplc="0409001B" w:tentative="1">
      <w:start w:val="1"/>
      <w:numFmt w:val="lowerRoman"/>
      <w:lvlText w:val="%3."/>
      <w:lvlJc w:val="right"/>
      <w:pPr>
        <w:ind w:left="2522" w:hanging="180"/>
      </w:pPr>
    </w:lvl>
    <w:lvl w:ilvl="3" w:tplc="0409000F" w:tentative="1">
      <w:start w:val="1"/>
      <w:numFmt w:val="decimal"/>
      <w:lvlText w:val="%4."/>
      <w:lvlJc w:val="left"/>
      <w:pPr>
        <w:ind w:left="3242" w:hanging="360"/>
      </w:pPr>
    </w:lvl>
    <w:lvl w:ilvl="4" w:tplc="04090019" w:tentative="1">
      <w:start w:val="1"/>
      <w:numFmt w:val="lowerLetter"/>
      <w:lvlText w:val="%5."/>
      <w:lvlJc w:val="left"/>
      <w:pPr>
        <w:ind w:left="3962" w:hanging="360"/>
      </w:pPr>
    </w:lvl>
    <w:lvl w:ilvl="5" w:tplc="0409001B" w:tentative="1">
      <w:start w:val="1"/>
      <w:numFmt w:val="lowerRoman"/>
      <w:lvlText w:val="%6."/>
      <w:lvlJc w:val="right"/>
      <w:pPr>
        <w:ind w:left="4682" w:hanging="180"/>
      </w:pPr>
    </w:lvl>
    <w:lvl w:ilvl="6" w:tplc="0409000F" w:tentative="1">
      <w:start w:val="1"/>
      <w:numFmt w:val="decimal"/>
      <w:lvlText w:val="%7."/>
      <w:lvlJc w:val="left"/>
      <w:pPr>
        <w:ind w:left="5402" w:hanging="360"/>
      </w:pPr>
    </w:lvl>
    <w:lvl w:ilvl="7" w:tplc="04090019" w:tentative="1">
      <w:start w:val="1"/>
      <w:numFmt w:val="lowerLetter"/>
      <w:lvlText w:val="%8."/>
      <w:lvlJc w:val="left"/>
      <w:pPr>
        <w:ind w:left="6122" w:hanging="360"/>
      </w:pPr>
    </w:lvl>
    <w:lvl w:ilvl="8" w:tplc="0409001B" w:tentative="1">
      <w:start w:val="1"/>
      <w:numFmt w:val="lowerRoman"/>
      <w:lvlText w:val="%9."/>
      <w:lvlJc w:val="right"/>
      <w:pPr>
        <w:ind w:left="6842" w:hanging="180"/>
      </w:pPr>
    </w:lvl>
  </w:abstractNum>
  <w:abstractNum w:abstractNumId="32">
    <w:nsid w:val="5C19696E"/>
    <w:multiLevelType w:val="hybridMultilevel"/>
    <w:tmpl w:val="BDDAF966"/>
    <w:lvl w:ilvl="0" w:tplc="2BFA5E76">
      <w:start w:val="1"/>
      <w:numFmt w:val="lowerRoman"/>
      <w:pStyle w:val="CERBULLET3"/>
      <w:lvlText w:val="%1."/>
      <w:lvlJc w:val="left"/>
      <w:pPr>
        <w:tabs>
          <w:tab w:val="num" w:pos="2552"/>
        </w:tabs>
        <w:ind w:left="2552" w:hanging="567"/>
      </w:pPr>
      <w:rPr>
        <w:rFonts w:ascii="Arial" w:hAnsi="Arial" w:hint="default"/>
        <w:b w:val="0"/>
        <w:i w:val="0"/>
        <w:color w:val="000000"/>
        <w:sz w:val="22"/>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nsid w:val="60F3043A"/>
    <w:multiLevelType w:val="hybridMultilevel"/>
    <w:tmpl w:val="B14C5AA6"/>
    <w:lvl w:ilvl="0" w:tplc="987400DA">
      <w:start w:val="1"/>
      <w:numFmt w:val="lowerLetter"/>
      <w:lvlText w:val="(%1)"/>
      <w:lvlJc w:val="left"/>
      <w:pPr>
        <w:tabs>
          <w:tab w:val="num" w:pos="851"/>
        </w:tabs>
        <w:ind w:left="1418" w:hanging="567"/>
      </w:pPr>
      <w:rPr>
        <w:rFonts w:hint="default"/>
      </w:r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4">
    <w:nsid w:val="62E0658A"/>
    <w:multiLevelType w:val="hybridMultilevel"/>
    <w:tmpl w:val="A880E1AA"/>
    <w:lvl w:ilvl="0" w:tplc="22241CD6">
      <w:start w:val="1"/>
      <w:numFmt w:val="lowerLetter"/>
      <w:pStyle w:val="CERBULLET2"/>
      <w:lvlText w:val="%1."/>
      <w:lvlJc w:val="left"/>
      <w:pPr>
        <w:tabs>
          <w:tab w:val="num" w:pos="2007"/>
        </w:tabs>
        <w:ind w:left="2007" w:hanging="567"/>
      </w:pPr>
      <w:rPr>
        <w:rFonts w:ascii="Arial" w:hAnsi="Arial" w:hint="default"/>
        <w:b w:val="0"/>
        <w:i w:val="0"/>
        <w:sz w:val="22"/>
      </w:rPr>
    </w:lvl>
    <w:lvl w:ilvl="1" w:tplc="04090019">
      <w:start w:val="1"/>
      <w:numFmt w:val="bullet"/>
      <w:lvlText w:val="o"/>
      <w:lvlJc w:val="left"/>
      <w:pPr>
        <w:tabs>
          <w:tab w:val="num" w:pos="1462"/>
        </w:tabs>
        <w:ind w:left="1462" w:hanging="360"/>
      </w:pPr>
      <w:rPr>
        <w:rFonts w:ascii="Courier New" w:hAnsi="Courier New" w:hint="default"/>
      </w:rPr>
    </w:lvl>
    <w:lvl w:ilvl="2" w:tplc="0409001B">
      <w:start w:val="1"/>
      <w:numFmt w:val="bullet"/>
      <w:lvlText w:val=""/>
      <w:lvlJc w:val="left"/>
      <w:pPr>
        <w:tabs>
          <w:tab w:val="num" w:pos="2182"/>
        </w:tabs>
        <w:ind w:left="2182" w:hanging="360"/>
      </w:pPr>
      <w:rPr>
        <w:rFonts w:ascii="Wingdings" w:hAnsi="Wingdings" w:hint="default"/>
      </w:rPr>
    </w:lvl>
    <w:lvl w:ilvl="3" w:tplc="5CE680C0">
      <w:start w:val="1"/>
      <w:numFmt w:val="decimal"/>
      <w:lvlText w:val="%4."/>
      <w:lvlJc w:val="left"/>
      <w:pPr>
        <w:tabs>
          <w:tab w:val="num" w:pos="3382"/>
        </w:tabs>
        <w:ind w:left="3382" w:hanging="840"/>
      </w:pPr>
      <w:rPr>
        <w:rFonts w:hint="default"/>
      </w:rPr>
    </w:lvl>
    <w:lvl w:ilvl="4" w:tplc="04090019" w:tentative="1">
      <w:start w:val="1"/>
      <w:numFmt w:val="bullet"/>
      <w:lvlText w:val="o"/>
      <w:lvlJc w:val="left"/>
      <w:pPr>
        <w:tabs>
          <w:tab w:val="num" w:pos="3622"/>
        </w:tabs>
        <w:ind w:left="3622" w:hanging="360"/>
      </w:pPr>
      <w:rPr>
        <w:rFonts w:ascii="Courier New" w:hAnsi="Courier New" w:hint="default"/>
      </w:rPr>
    </w:lvl>
    <w:lvl w:ilvl="5" w:tplc="0409001B" w:tentative="1">
      <w:start w:val="1"/>
      <w:numFmt w:val="bullet"/>
      <w:lvlText w:val=""/>
      <w:lvlJc w:val="left"/>
      <w:pPr>
        <w:tabs>
          <w:tab w:val="num" w:pos="4342"/>
        </w:tabs>
        <w:ind w:left="4342" w:hanging="360"/>
      </w:pPr>
      <w:rPr>
        <w:rFonts w:ascii="Wingdings" w:hAnsi="Wingdings" w:hint="default"/>
      </w:rPr>
    </w:lvl>
    <w:lvl w:ilvl="6" w:tplc="0409000F" w:tentative="1">
      <w:start w:val="1"/>
      <w:numFmt w:val="bullet"/>
      <w:lvlText w:val=""/>
      <w:lvlJc w:val="left"/>
      <w:pPr>
        <w:tabs>
          <w:tab w:val="num" w:pos="5062"/>
        </w:tabs>
        <w:ind w:left="5062" w:hanging="360"/>
      </w:pPr>
      <w:rPr>
        <w:rFonts w:ascii="Symbol" w:hAnsi="Symbol" w:hint="default"/>
      </w:rPr>
    </w:lvl>
    <w:lvl w:ilvl="7" w:tplc="04090019" w:tentative="1">
      <w:start w:val="1"/>
      <w:numFmt w:val="bullet"/>
      <w:lvlText w:val="o"/>
      <w:lvlJc w:val="left"/>
      <w:pPr>
        <w:tabs>
          <w:tab w:val="num" w:pos="5782"/>
        </w:tabs>
        <w:ind w:left="5782" w:hanging="360"/>
      </w:pPr>
      <w:rPr>
        <w:rFonts w:ascii="Courier New" w:hAnsi="Courier New" w:hint="default"/>
      </w:rPr>
    </w:lvl>
    <w:lvl w:ilvl="8" w:tplc="0409001B" w:tentative="1">
      <w:start w:val="1"/>
      <w:numFmt w:val="bullet"/>
      <w:lvlText w:val=""/>
      <w:lvlJc w:val="left"/>
      <w:pPr>
        <w:tabs>
          <w:tab w:val="num" w:pos="6502"/>
        </w:tabs>
        <w:ind w:left="6502" w:hanging="360"/>
      </w:pPr>
      <w:rPr>
        <w:rFonts w:ascii="Wingdings" w:hAnsi="Wingdings" w:hint="default"/>
      </w:rPr>
    </w:lvl>
  </w:abstractNum>
  <w:abstractNum w:abstractNumId="35">
    <w:nsid w:val="63A90BC4"/>
    <w:multiLevelType w:val="hybridMultilevel"/>
    <w:tmpl w:val="18304E62"/>
    <w:lvl w:ilvl="0" w:tplc="987400DA">
      <w:start w:val="1"/>
      <w:numFmt w:val="lowerLetter"/>
      <w:lvlText w:val="(%1)"/>
      <w:lvlJc w:val="left"/>
      <w:pPr>
        <w:ind w:left="1442" w:hanging="360"/>
      </w:pPr>
      <w:rPr>
        <w:rFonts w:hint="default"/>
      </w:rPr>
    </w:lvl>
    <w:lvl w:ilvl="1" w:tplc="04090019" w:tentative="1">
      <w:start w:val="1"/>
      <w:numFmt w:val="lowerLetter"/>
      <w:lvlText w:val="%2."/>
      <w:lvlJc w:val="left"/>
      <w:pPr>
        <w:ind w:left="1802" w:hanging="360"/>
      </w:pPr>
    </w:lvl>
    <w:lvl w:ilvl="2" w:tplc="0409001B" w:tentative="1">
      <w:start w:val="1"/>
      <w:numFmt w:val="lowerRoman"/>
      <w:lvlText w:val="%3."/>
      <w:lvlJc w:val="right"/>
      <w:pPr>
        <w:ind w:left="2522" w:hanging="180"/>
      </w:pPr>
    </w:lvl>
    <w:lvl w:ilvl="3" w:tplc="0409000F" w:tentative="1">
      <w:start w:val="1"/>
      <w:numFmt w:val="decimal"/>
      <w:lvlText w:val="%4."/>
      <w:lvlJc w:val="left"/>
      <w:pPr>
        <w:ind w:left="3242" w:hanging="360"/>
      </w:pPr>
    </w:lvl>
    <w:lvl w:ilvl="4" w:tplc="04090019" w:tentative="1">
      <w:start w:val="1"/>
      <w:numFmt w:val="lowerLetter"/>
      <w:lvlText w:val="%5."/>
      <w:lvlJc w:val="left"/>
      <w:pPr>
        <w:ind w:left="3962" w:hanging="360"/>
      </w:pPr>
    </w:lvl>
    <w:lvl w:ilvl="5" w:tplc="0409001B" w:tentative="1">
      <w:start w:val="1"/>
      <w:numFmt w:val="lowerRoman"/>
      <w:lvlText w:val="%6."/>
      <w:lvlJc w:val="right"/>
      <w:pPr>
        <w:ind w:left="4682" w:hanging="180"/>
      </w:pPr>
    </w:lvl>
    <w:lvl w:ilvl="6" w:tplc="0409000F" w:tentative="1">
      <w:start w:val="1"/>
      <w:numFmt w:val="decimal"/>
      <w:lvlText w:val="%7."/>
      <w:lvlJc w:val="left"/>
      <w:pPr>
        <w:ind w:left="5402" w:hanging="360"/>
      </w:pPr>
    </w:lvl>
    <w:lvl w:ilvl="7" w:tplc="04090019" w:tentative="1">
      <w:start w:val="1"/>
      <w:numFmt w:val="lowerLetter"/>
      <w:lvlText w:val="%8."/>
      <w:lvlJc w:val="left"/>
      <w:pPr>
        <w:ind w:left="6122" w:hanging="360"/>
      </w:pPr>
    </w:lvl>
    <w:lvl w:ilvl="8" w:tplc="0409001B" w:tentative="1">
      <w:start w:val="1"/>
      <w:numFmt w:val="lowerRoman"/>
      <w:lvlText w:val="%9."/>
      <w:lvlJc w:val="right"/>
      <w:pPr>
        <w:ind w:left="6842" w:hanging="180"/>
      </w:pPr>
    </w:lvl>
  </w:abstractNum>
  <w:abstractNum w:abstractNumId="36">
    <w:nsid w:val="63AC125F"/>
    <w:multiLevelType w:val="multilevel"/>
    <w:tmpl w:val="A7F0487E"/>
    <w:lvl w:ilvl="0">
      <w:start w:val="1"/>
      <w:numFmt w:val="upperLetter"/>
      <w:pStyle w:val="CERAPPENDIXHEADING1"/>
      <w:suff w:val="space"/>
      <w:lvlText w:val="APPENDIX %1: "/>
      <w:lvlJc w:val="center"/>
      <w:pPr>
        <w:ind w:left="0" w:firstLine="1758"/>
      </w:pPr>
      <w:rPr>
        <w:rFonts w:ascii="Arial" w:hAnsi="Arial" w:hint="default"/>
        <w:b/>
        <w:i w:val="0"/>
        <w:caps/>
        <w:strike w:val="0"/>
        <w:dstrike w:val="0"/>
        <w:vanish w:val="0"/>
        <w:color w:val="auto"/>
        <w:sz w:val="28"/>
        <w:vertAlign w:val="baseline"/>
      </w:rPr>
    </w:lvl>
    <w:lvl w:ilvl="1">
      <w:start w:val="1"/>
      <w:numFmt w:val="decimal"/>
      <w:pStyle w:val="CERAPPENDIXBODYChar"/>
      <w:lvlText w:val="%2."/>
      <w:lvlJc w:val="left"/>
      <w:pPr>
        <w:tabs>
          <w:tab w:val="num" w:pos="709"/>
        </w:tabs>
        <w:ind w:left="709" w:hanging="709"/>
      </w:pPr>
      <w:rPr>
        <w:rFonts w:hint="default"/>
        <w:b w:val="0"/>
        <w:i w:val="0"/>
        <w:caps w:val="0"/>
        <w:strike w:val="0"/>
        <w:dstrike w:val="0"/>
        <w:vanish w:val="0"/>
        <w:color w:val="000000"/>
        <w:sz w:val="22"/>
        <w:vertAlign w:val="baseline"/>
      </w:rPr>
    </w:lvl>
    <w:lvl w:ilvl="2">
      <w:start w:val="1"/>
      <w:numFmt w:val="decimal"/>
      <w:lvlText w:val="%1.%2.%3"/>
      <w:lvlJc w:val="left"/>
      <w:pPr>
        <w:tabs>
          <w:tab w:val="num" w:pos="720"/>
        </w:tabs>
        <w:ind w:left="-261" w:firstLine="261"/>
      </w:pPr>
      <w:rPr>
        <w:rFonts w:hint="default"/>
      </w:rPr>
    </w:lvl>
    <w:lvl w:ilvl="3">
      <w:start w:val="1"/>
      <w:numFmt w:val="decimal"/>
      <w:lvlText w:val="%1.%2.%3.%4"/>
      <w:lvlJc w:val="left"/>
      <w:pPr>
        <w:tabs>
          <w:tab w:val="num" w:pos="1080"/>
        </w:tabs>
        <w:ind w:left="-117" w:firstLine="117"/>
      </w:pPr>
      <w:rPr>
        <w:rFonts w:hint="default"/>
      </w:rPr>
    </w:lvl>
    <w:lvl w:ilvl="4">
      <w:start w:val="1"/>
      <w:numFmt w:val="decimal"/>
      <w:lvlText w:val="%1.%2.%3.%4.%5"/>
      <w:lvlJc w:val="left"/>
      <w:pPr>
        <w:tabs>
          <w:tab w:val="num" w:pos="1440"/>
        </w:tabs>
        <w:ind w:left="27" w:hanging="27"/>
      </w:pPr>
      <w:rPr>
        <w:rFonts w:hint="default"/>
      </w:rPr>
    </w:lvl>
    <w:lvl w:ilvl="5">
      <w:start w:val="1"/>
      <w:numFmt w:val="decimal"/>
      <w:lvlText w:val="%1.%2.%3.%4.%5.%6"/>
      <w:lvlJc w:val="left"/>
      <w:pPr>
        <w:tabs>
          <w:tab w:val="num" w:pos="1440"/>
        </w:tabs>
        <w:ind w:left="171" w:hanging="171"/>
      </w:pPr>
      <w:rPr>
        <w:rFonts w:hint="default"/>
      </w:rPr>
    </w:lvl>
    <w:lvl w:ilvl="6">
      <w:start w:val="1"/>
      <w:numFmt w:val="decimal"/>
      <w:lvlText w:val="%1.%2.%3.%4.%5.%6.%7"/>
      <w:lvlJc w:val="left"/>
      <w:pPr>
        <w:tabs>
          <w:tab w:val="num" w:pos="1800"/>
        </w:tabs>
        <w:ind w:left="315" w:hanging="315"/>
      </w:pPr>
      <w:rPr>
        <w:rFonts w:hint="default"/>
      </w:rPr>
    </w:lvl>
    <w:lvl w:ilvl="7">
      <w:start w:val="1"/>
      <w:numFmt w:val="decimal"/>
      <w:lvlText w:val="%1.%2.%3.%4.%5.%6.%7.%8"/>
      <w:lvlJc w:val="left"/>
      <w:pPr>
        <w:tabs>
          <w:tab w:val="num" w:pos="1800"/>
        </w:tabs>
        <w:ind w:left="459" w:hanging="459"/>
      </w:pPr>
      <w:rPr>
        <w:rFonts w:hint="default"/>
      </w:rPr>
    </w:lvl>
    <w:lvl w:ilvl="8">
      <w:start w:val="1"/>
      <w:numFmt w:val="decimal"/>
      <w:lvlText w:val="%1.%2.%3.%4.%5.%6.%7.%8.%9"/>
      <w:lvlJc w:val="left"/>
      <w:pPr>
        <w:tabs>
          <w:tab w:val="num" w:pos="2160"/>
        </w:tabs>
        <w:ind w:left="603" w:hanging="603"/>
      </w:pPr>
      <w:rPr>
        <w:rFonts w:hint="default"/>
      </w:rPr>
    </w:lvl>
  </w:abstractNum>
  <w:abstractNum w:abstractNumId="37">
    <w:nsid w:val="65E972CF"/>
    <w:multiLevelType w:val="hybridMultilevel"/>
    <w:tmpl w:val="98AC84F4"/>
    <w:lvl w:ilvl="0" w:tplc="987400DA">
      <w:start w:val="1"/>
      <w:numFmt w:val="lowerLetter"/>
      <w:lvlText w:val="(%1)"/>
      <w:lvlJc w:val="left"/>
      <w:pPr>
        <w:tabs>
          <w:tab w:val="num" w:pos="851"/>
        </w:tabs>
        <w:ind w:left="1418" w:hanging="567"/>
      </w:pPr>
      <w:rPr>
        <w:rFonts w:hint="default"/>
      </w:r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8">
    <w:nsid w:val="667F74D6"/>
    <w:multiLevelType w:val="hybridMultilevel"/>
    <w:tmpl w:val="017E9E90"/>
    <w:lvl w:ilvl="0" w:tplc="987400DA">
      <w:start w:val="1"/>
      <w:numFmt w:val="lowerLetter"/>
      <w:lvlText w:val="(%1)"/>
      <w:lvlJc w:val="left"/>
      <w:pPr>
        <w:tabs>
          <w:tab w:val="num" w:pos="851"/>
        </w:tabs>
        <w:ind w:left="1418" w:hanging="567"/>
      </w:pPr>
      <w:rPr>
        <w:rFonts w:hint="default"/>
      </w:r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9">
    <w:nsid w:val="6DDF5968"/>
    <w:multiLevelType w:val="hybridMultilevel"/>
    <w:tmpl w:val="59326B48"/>
    <w:lvl w:ilvl="0" w:tplc="987400DA">
      <w:start w:val="1"/>
      <w:numFmt w:val="lowerLetter"/>
      <w:lvlText w:val="(%1)"/>
      <w:lvlJc w:val="left"/>
      <w:pPr>
        <w:tabs>
          <w:tab w:val="num" w:pos="851"/>
        </w:tabs>
        <w:ind w:left="1418" w:hanging="567"/>
      </w:pPr>
      <w:rPr>
        <w:rFonts w:hint="default"/>
      </w:r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0">
    <w:nsid w:val="705410F8"/>
    <w:multiLevelType w:val="hybridMultilevel"/>
    <w:tmpl w:val="1FFEC4DE"/>
    <w:lvl w:ilvl="0" w:tplc="F4D6670E">
      <w:start w:val="1"/>
      <w:numFmt w:val="decimal"/>
      <w:lvlText w:val="%1."/>
      <w:lvlJc w:val="left"/>
      <w:pPr>
        <w:ind w:left="360" w:hanging="360"/>
      </w:pPr>
      <w:rPr>
        <w:rFonts w:hint="default"/>
      </w:rPr>
    </w:lvl>
    <w:lvl w:ilvl="1" w:tplc="987400DA">
      <w:start w:val="1"/>
      <w:numFmt w:val="lowerLetter"/>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1">
    <w:nsid w:val="752C5E48"/>
    <w:multiLevelType w:val="multilevel"/>
    <w:tmpl w:val="0AE2EF1C"/>
    <w:lvl w:ilvl="0">
      <w:start w:val="7"/>
      <w:numFmt w:val="upperLetter"/>
      <w:suff w:val="space"/>
      <w:lvlText w:val="APPENDIX %1:"/>
      <w:lvlJc w:val="left"/>
      <w:pPr>
        <w:ind w:left="851" w:hanging="851"/>
      </w:pPr>
      <w:rPr>
        <w:rFonts w:hint="default"/>
        <w:b/>
        <w:i w:val="0"/>
        <w:sz w:val="28"/>
      </w:rPr>
    </w:lvl>
    <w:lvl w:ilvl="1">
      <w:start w:val="1"/>
      <w:numFmt w:val="lowerLetter"/>
      <w:lvlText w:val="(%2)"/>
      <w:lvlJc w:val="left"/>
      <w:pPr>
        <w:ind w:left="992" w:hanging="992"/>
      </w:pPr>
      <w:rPr>
        <w:rFonts w:hint="default"/>
        <w:b/>
        <w:i w:val="0"/>
        <w:sz w:val="24"/>
      </w:rPr>
    </w:lvl>
    <w:lvl w:ilvl="2">
      <w:numFmt w:val="none"/>
      <w:lvlText w:val=""/>
      <w:lvlJc w:val="left"/>
      <w:pPr>
        <w:tabs>
          <w:tab w:val="num" w:pos="360"/>
        </w:tabs>
      </w:pPr>
    </w:lvl>
    <w:lvl w:ilvl="3">
      <w:start w:val="1"/>
      <w:numFmt w:val="decimal"/>
      <w:lvlText w:val="%4."/>
      <w:lvlJc w:val="left"/>
      <w:pPr>
        <w:ind w:left="1082" w:hanging="992"/>
      </w:pPr>
      <w:rPr>
        <w:rFonts w:hint="default"/>
      </w:rPr>
    </w:lvl>
    <w:lvl w:ilvl="4">
      <w:start w:val="1"/>
      <w:numFmt w:val="lowerLetter"/>
      <w:lvlText w:val="(%5)"/>
      <w:lvlJc w:val="left"/>
      <w:pPr>
        <w:ind w:left="1701" w:hanging="709"/>
      </w:pPr>
      <w:rPr>
        <w:rFonts w:hint="default"/>
      </w:rPr>
    </w:lvl>
    <w:lvl w:ilvl="5">
      <w:start w:val="1"/>
      <w:numFmt w:val="lowerRoman"/>
      <w:lvlText w:val="(%6)"/>
      <w:lvlJc w:val="left"/>
      <w:pPr>
        <w:ind w:left="2410" w:hanging="709"/>
      </w:pPr>
      <w:rPr>
        <w:rFonts w:hint="default"/>
      </w:rPr>
    </w:lvl>
    <w:lvl w:ilvl="6">
      <w:start w:val="1"/>
      <w:numFmt w:val="upperLetter"/>
      <w:lvlText w:val="(%7)"/>
      <w:lvlJc w:val="left"/>
      <w:pPr>
        <w:ind w:left="2552" w:hanging="426"/>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2">
    <w:nsid w:val="7A9E534C"/>
    <w:multiLevelType w:val="hybridMultilevel"/>
    <w:tmpl w:val="F55C6120"/>
    <w:lvl w:ilvl="0" w:tplc="987400DA">
      <w:start w:val="1"/>
      <w:numFmt w:val="low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7D805C07"/>
    <w:multiLevelType w:val="multilevel"/>
    <w:tmpl w:val="49A0F1E8"/>
    <w:lvl w:ilvl="0">
      <w:start w:val="15"/>
      <w:numFmt w:val="upperLetter"/>
      <w:suff w:val="space"/>
      <w:lvlText w:val="APPENDIX %1:"/>
      <w:lvlJc w:val="left"/>
      <w:pPr>
        <w:ind w:left="851" w:hanging="851"/>
      </w:pPr>
      <w:rPr>
        <w:rFonts w:hint="default"/>
        <w:b/>
        <w:i w:val="0"/>
        <w:sz w:val="28"/>
      </w:rPr>
    </w:lvl>
    <w:lvl w:ilvl="1">
      <w:start w:val="1"/>
      <w:numFmt w:val="none"/>
      <w:lvlRestart w:val="0"/>
      <w:lvlText w:val=""/>
      <w:lvlJc w:val="left"/>
      <w:pPr>
        <w:ind w:left="992" w:hanging="992"/>
      </w:pPr>
      <w:rPr>
        <w:rFonts w:hint="default"/>
        <w:b/>
        <w:i w:val="0"/>
        <w:sz w:val="24"/>
      </w:rPr>
    </w:lvl>
    <w:lvl w:ilvl="2">
      <w:start w:val="1"/>
      <w:numFmt w:val="none"/>
      <w:lvlRestart w:val="0"/>
      <w:lvlText w:val=""/>
      <w:lvlJc w:val="left"/>
      <w:pPr>
        <w:ind w:left="992" w:hanging="992"/>
      </w:pPr>
      <w:rPr>
        <w:rFonts w:hint="default"/>
        <w:b w:val="0"/>
        <w:i w:val="0"/>
        <w:sz w:val="22"/>
      </w:rPr>
    </w:lvl>
    <w:lvl w:ilvl="3">
      <w:start w:val="1"/>
      <w:numFmt w:val="decimal"/>
      <w:lvlText w:val="%4."/>
      <w:lvlJc w:val="left"/>
      <w:pPr>
        <w:ind w:left="1082" w:hanging="992"/>
      </w:pPr>
      <w:rPr>
        <w:rFonts w:hint="default"/>
      </w:rPr>
    </w:lvl>
    <w:lvl w:ilvl="4">
      <w:start w:val="1"/>
      <w:numFmt w:val="lowerLetter"/>
      <w:lvlText w:val="(%5)"/>
      <w:lvlJc w:val="left"/>
      <w:pPr>
        <w:ind w:left="1701" w:hanging="709"/>
      </w:pPr>
      <w:rPr>
        <w:rFonts w:hint="default"/>
      </w:rPr>
    </w:lvl>
    <w:lvl w:ilvl="5">
      <w:start w:val="1"/>
      <w:numFmt w:val="lowerRoman"/>
      <w:lvlText w:val="(%6)"/>
      <w:lvlJc w:val="left"/>
      <w:pPr>
        <w:ind w:left="2410" w:hanging="709"/>
      </w:pPr>
      <w:rPr>
        <w:rFonts w:hint="default"/>
      </w:rPr>
    </w:lvl>
    <w:lvl w:ilvl="6">
      <w:start w:val="1"/>
      <w:numFmt w:val="upperLetter"/>
      <w:lvlText w:val="(%7)"/>
      <w:lvlJc w:val="left"/>
      <w:pPr>
        <w:ind w:left="2552" w:hanging="426"/>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4">
    <w:nsid w:val="7FEC48CE"/>
    <w:multiLevelType w:val="hybridMultilevel"/>
    <w:tmpl w:val="F55C6120"/>
    <w:lvl w:ilvl="0" w:tplc="987400DA">
      <w:start w:val="1"/>
      <w:numFmt w:val="lowerLetter"/>
      <w:lvlText w:val="(%1)"/>
      <w:lvlJc w:val="left"/>
      <w:pPr>
        <w:ind w:left="1442" w:hanging="360"/>
      </w:pPr>
      <w:rPr>
        <w:rFonts w:hint="default"/>
      </w:rPr>
    </w:lvl>
    <w:lvl w:ilvl="1" w:tplc="04090019" w:tentative="1">
      <w:start w:val="1"/>
      <w:numFmt w:val="lowerLetter"/>
      <w:lvlText w:val="%2."/>
      <w:lvlJc w:val="left"/>
      <w:pPr>
        <w:ind w:left="1802" w:hanging="360"/>
      </w:pPr>
    </w:lvl>
    <w:lvl w:ilvl="2" w:tplc="0409001B" w:tentative="1">
      <w:start w:val="1"/>
      <w:numFmt w:val="lowerRoman"/>
      <w:lvlText w:val="%3."/>
      <w:lvlJc w:val="right"/>
      <w:pPr>
        <w:ind w:left="2522" w:hanging="180"/>
      </w:pPr>
    </w:lvl>
    <w:lvl w:ilvl="3" w:tplc="0409000F" w:tentative="1">
      <w:start w:val="1"/>
      <w:numFmt w:val="decimal"/>
      <w:lvlText w:val="%4."/>
      <w:lvlJc w:val="left"/>
      <w:pPr>
        <w:ind w:left="3242" w:hanging="360"/>
      </w:pPr>
    </w:lvl>
    <w:lvl w:ilvl="4" w:tplc="04090019" w:tentative="1">
      <w:start w:val="1"/>
      <w:numFmt w:val="lowerLetter"/>
      <w:lvlText w:val="%5."/>
      <w:lvlJc w:val="left"/>
      <w:pPr>
        <w:ind w:left="3962" w:hanging="360"/>
      </w:pPr>
    </w:lvl>
    <w:lvl w:ilvl="5" w:tplc="0409001B" w:tentative="1">
      <w:start w:val="1"/>
      <w:numFmt w:val="lowerRoman"/>
      <w:lvlText w:val="%6."/>
      <w:lvlJc w:val="right"/>
      <w:pPr>
        <w:ind w:left="4682" w:hanging="180"/>
      </w:pPr>
    </w:lvl>
    <w:lvl w:ilvl="6" w:tplc="0409000F" w:tentative="1">
      <w:start w:val="1"/>
      <w:numFmt w:val="decimal"/>
      <w:lvlText w:val="%7."/>
      <w:lvlJc w:val="left"/>
      <w:pPr>
        <w:ind w:left="5402" w:hanging="360"/>
      </w:pPr>
    </w:lvl>
    <w:lvl w:ilvl="7" w:tplc="04090019" w:tentative="1">
      <w:start w:val="1"/>
      <w:numFmt w:val="lowerLetter"/>
      <w:lvlText w:val="%8."/>
      <w:lvlJc w:val="left"/>
      <w:pPr>
        <w:ind w:left="6122" w:hanging="360"/>
      </w:pPr>
    </w:lvl>
    <w:lvl w:ilvl="8" w:tplc="0409001B" w:tentative="1">
      <w:start w:val="1"/>
      <w:numFmt w:val="lowerRoman"/>
      <w:lvlText w:val="%9."/>
      <w:lvlJc w:val="right"/>
      <w:pPr>
        <w:ind w:left="6842" w:hanging="180"/>
      </w:pPr>
    </w:lvl>
  </w:abstractNum>
  <w:num w:numId="1">
    <w:abstractNumId w:val="8"/>
  </w:num>
  <w:num w:numId="2">
    <w:abstractNumId w:val="36"/>
  </w:num>
  <w:num w:numId="3">
    <w:abstractNumId w:val="9"/>
  </w:num>
  <w:num w:numId="4">
    <w:abstractNumId w:val="1"/>
  </w:num>
  <w:num w:numId="5">
    <w:abstractNumId w:val="0"/>
  </w:num>
  <w:num w:numId="6">
    <w:abstractNumId w:val="32"/>
  </w:num>
  <w:num w:numId="7">
    <w:abstractNumId w:val="13"/>
  </w:num>
  <w:num w:numId="8">
    <w:abstractNumId w:val="34"/>
  </w:num>
  <w:num w:numId="9">
    <w:abstractNumId w:val="16"/>
  </w:num>
  <w:num w:numId="10">
    <w:abstractNumId w:val="3"/>
  </w:num>
  <w:num w:numId="11">
    <w:abstractNumId w:val="39"/>
  </w:num>
  <w:num w:numId="12">
    <w:abstractNumId w:val="33"/>
  </w:num>
  <w:num w:numId="13">
    <w:abstractNumId w:val="21"/>
  </w:num>
  <w:num w:numId="14">
    <w:abstractNumId w:val="38"/>
  </w:num>
  <w:num w:numId="15">
    <w:abstractNumId w:val="24"/>
  </w:num>
  <w:num w:numId="16">
    <w:abstractNumId w:val="37"/>
  </w:num>
  <w:num w:numId="17">
    <w:abstractNumId w:val="29"/>
  </w:num>
  <w:num w:numId="18">
    <w:abstractNumId w:val="19"/>
  </w:num>
  <w:num w:numId="19">
    <w:abstractNumId w:val="19"/>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0"/>
  </w:num>
  <w:num w:numId="21">
    <w:abstractNumId w:val="15"/>
  </w:num>
  <w:num w:numId="22">
    <w:abstractNumId w:val="40"/>
    <w:lvlOverride w:ilvl="0">
      <w:startOverride w:val="1"/>
    </w:lvlOverride>
  </w:num>
  <w:num w:numId="23">
    <w:abstractNumId w:val="1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18"/>
  </w:num>
  <w:num w:numId="26">
    <w:abstractNumId w:val="22"/>
  </w:num>
  <w:num w:numId="27">
    <w:abstractNumId w:val="23"/>
  </w:num>
  <w:num w:numId="28">
    <w:abstractNumId w:val="17"/>
  </w:num>
  <w:num w:numId="29">
    <w:abstractNumId w:val="5"/>
  </w:num>
  <w:num w:numId="30">
    <w:abstractNumId w:val="43"/>
  </w:num>
  <w:num w:numId="31">
    <w:abstractNumId w:val="20"/>
  </w:num>
  <w:num w:numId="32">
    <w:abstractNumId w:val="10"/>
  </w:num>
  <w:num w:numId="33">
    <w:abstractNumId w:val="2"/>
  </w:num>
  <w:num w:numId="34">
    <w:abstractNumId w:val="14"/>
  </w:num>
  <w:num w:numId="35">
    <w:abstractNumId w:val="26"/>
  </w:num>
  <w:num w:numId="36">
    <w:abstractNumId w:val="35"/>
  </w:num>
  <w:num w:numId="37">
    <w:abstractNumId w:val="44"/>
  </w:num>
  <w:num w:numId="38">
    <w:abstractNumId w:val="28"/>
  </w:num>
  <w:num w:numId="39">
    <w:abstractNumId w:val="7"/>
  </w:num>
  <w:num w:numId="40">
    <w:abstractNumId w:val="11"/>
  </w:num>
  <w:num w:numId="41">
    <w:abstractNumId w:val="42"/>
  </w:num>
  <w:num w:numId="42">
    <w:abstractNumId w:val="31"/>
  </w:num>
  <w:num w:numId="43">
    <w:abstractNumId w:val="4"/>
  </w:num>
  <w:num w:numId="44">
    <w:abstractNumId w:val="12"/>
  </w:num>
  <w:num w:numId="45">
    <w:abstractNumId w:val="41"/>
  </w:num>
  <w:num w:numId="46">
    <w:abstractNumId w:val="12"/>
    <w:lvlOverride w:ilvl="0">
      <w:startOverride w:val="14"/>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2"/>
    <w:lvlOverride w:ilvl="0">
      <w:startOverride w:val="14"/>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9"/>
    <w:lvlOverride w:ilvl="0">
      <w:lvl w:ilvl="0">
        <w:start w:val="1"/>
        <w:numFmt w:val="upperLetter"/>
        <w:pStyle w:val="CERAPPENDIXLEVEL1"/>
        <w:suff w:val="space"/>
        <w:lvlText w:val="APPENDIX %1:"/>
        <w:lvlJc w:val="left"/>
        <w:pPr>
          <w:ind w:left="851" w:hanging="851"/>
        </w:pPr>
        <w:rPr>
          <w:rFonts w:hint="default"/>
          <w:b/>
          <w:i w:val="0"/>
          <w:sz w:val="28"/>
        </w:rPr>
      </w:lvl>
    </w:lvlOverride>
    <w:lvlOverride w:ilvl="1">
      <w:lvl w:ilvl="1">
        <w:start w:val="1"/>
        <w:numFmt w:val="none"/>
        <w:lvlRestart w:val="0"/>
        <w:lvlText w:val=""/>
        <w:lvlJc w:val="left"/>
        <w:pPr>
          <w:ind w:left="992" w:hanging="992"/>
        </w:pPr>
        <w:rPr>
          <w:rFonts w:hint="default"/>
          <w:b/>
          <w:i w:val="0"/>
          <w:sz w:val="24"/>
        </w:rPr>
      </w:lvl>
    </w:lvlOverride>
    <w:lvlOverride w:ilvl="2">
      <w:lvl w:ilvl="2">
        <w:start w:val="1"/>
        <w:numFmt w:val="none"/>
        <w:lvlRestart w:val="0"/>
        <w:lvlText w:val=""/>
        <w:lvlJc w:val="left"/>
        <w:pPr>
          <w:ind w:left="992" w:hanging="992"/>
        </w:pPr>
        <w:rPr>
          <w:rFonts w:hint="default"/>
          <w:b w:val="0"/>
          <w:i w:val="0"/>
          <w:sz w:val="22"/>
        </w:rPr>
      </w:lvl>
    </w:lvlOverride>
    <w:lvlOverride w:ilvl="3">
      <w:lvl w:ilvl="3">
        <w:start w:val="1"/>
        <w:numFmt w:val="decimal"/>
        <w:pStyle w:val="CERAPPENDIXLEVEL4"/>
        <w:lvlText w:val="%4."/>
        <w:lvlJc w:val="left"/>
        <w:pPr>
          <w:ind w:left="992" w:hanging="992"/>
        </w:pPr>
        <w:rPr>
          <w:rFonts w:hint="default"/>
        </w:rPr>
      </w:lvl>
    </w:lvlOverride>
    <w:lvlOverride w:ilvl="4">
      <w:lvl w:ilvl="4">
        <w:start w:val="1"/>
        <w:numFmt w:val="lowerLetter"/>
        <w:pStyle w:val="CERAPPENDIXLEVEL5"/>
        <w:lvlText w:val="(%5)"/>
        <w:lvlJc w:val="left"/>
        <w:pPr>
          <w:ind w:left="1701" w:hanging="709"/>
        </w:pPr>
        <w:rPr>
          <w:rFonts w:ascii="Arial" w:hAnsi="Arial" w:cs="Arial" w:hint="default"/>
        </w:rPr>
      </w:lvl>
    </w:lvlOverride>
    <w:lvlOverride w:ilvl="5">
      <w:lvl w:ilvl="5">
        <w:start w:val="1"/>
        <w:numFmt w:val="lowerRoman"/>
        <w:pStyle w:val="CERAPPENDIXLEVEL6"/>
        <w:lvlText w:val="(%6)"/>
        <w:lvlJc w:val="left"/>
        <w:pPr>
          <w:ind w:left="2410" w:hanging="709"/>
        </w:pPr>
        <w:rPr>
          <w:rFonts w:ascii="Arial" w:hAnsi="Arial" w:cs="Arial" w:hint="default"/>
        </w:rPr>
      </w:lvl>
    </w:lvlOverride>
    <w:lvlOverride w:ilvl="6">
      <w:lvl w:ilvl="6">
        <w:start w:val="1"/>
        <w:numFmt w:val="upperLetter"/>
        <w:pStyle w:val="CERAPPENDIXLEVEL7"/>
        <w:lvlText w:val="(%7)"/>
        <w:lvlJc w:val="left"/>
        <w:pPr>
          <w:ind w:left="2552" w:hanging="426"/>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49">
    <w:abstractNumId w:val="30"/>
  </w:num>
  <w:num w:numId="50">
    <w:abstractNumId w:val="19"/>
  </w:num>
  <w:num w:numId="51">
    <w:abstractNumId w:val="19"/>
    <w:lvlOverride w:ilvl="0">
      <w:lvl w:ilvl="0">
        <w:start w:val="1"/>
        <w:numFmt w:val="upperLetter"/>
        <w:pStyle w:val="CERAPPENDIXLEVEL1"/>
        <w:suff w:val="space"/>
        <w:lvlText w:val="APPENDIX %1:"/>
        <w:lvlJc w:val="left"/>
        <w:pPr>
          <w:ind w:left="851" w:hanging="851"/>
        </w:pPr>
        <w:rPr>
          <w:rFonts w:hint="default"/>
          <w:b/>
          <w:i w:val="0"/>
          <w:sz w:val="28"/>
        </w:rPr>
      </w:lvl>
    </w:lvlOverride>
    <w:lvlOverride w:ilvl="1">
      <w:lvl w:ilvl="1">
        <w:start w:val="1"/>
        <w:numFmt w:val="none"/>
        <w:lvlRestart w:val="0"/>
        <w:lvlText w:val=""/>
        <w:lvlJc w:val="left"/>
        <w:pPr>
          <w:ind w:left="992" w:hanging="992"/>
        </w:pPr>
        <w:rPr>
          <w:rFonts w:hint="default"/>
          <w:b/>
          <w:i w:val="0"/>
          <w:sz w:val="24"/>
        </w:rPr>
      </w:lvl>
    </w:lvlOverride>
    <w:lvlOverride w:ilvl="2">
      <w:lvl w:ilvl="2">
        <w:start w:val="1"/>
        <w:numFmt w:val="none"/>
        <w:lvlRestart w:val="0"/>
        <w:lvlText w:val=""/>
        <w:lvlJc w:val="left"/>
        <w:pPr>
          <w:ind w:left="992" w:hanging="992"/>
        </w:pPr>
        <w:rPr>
          <w:rFonts w:hint="default"/>
          <w:b w:val="0"/>
          <w:i w:val="0"/>
          <w:sz w:val="22"/>
        </w:rPr>
      </w:lvl>
    </w:lvlOverride>
    <w:lvlOverride w:ilvl="3">
      <w:lvl w:ilvl="3">
        <w:start w:val="1"/>
        <w:numFmt w:val="decimal"/>
        <w:pStyle w:val="CERAPPENDIXLEVEL4"/>
        <w:lvlText w:val="%4."/>
        <w:lvlJc w:val="left"/>
        <w:pPr>
          <w:ind w:left="992" w:hanging="992"/>
        </w:pPr>
        <w:rPr>
          <w:rFonts w:hint="default"/>
        </w:rPr>
      </w:lvl>
    </w:lvlOverride>
    <w:lvlOverride w:ilvl="4">
      <w:lvl w:ilvl="4">
        <w:start w:val="1"/>
        <w:numFmt w:val="lowerLetter"/>
        <w:pStyle w:val="CERAPPENDIXLEVEL5"/>
        <w:lvlText w:val="(%5)"/>
        <w:lvlJc w:val="left"/>
        <w:pPr>
          <w:ind w:left="1701" w:hanging="709"/>
        </w:pPr>
        <w:rPr>
          <w:rFonts w:ascii="Arial" w:hAnsi="Arial" w:cs="Arial" w:hint="default"/>
        </w:rPr>
      </w:lvl>
    </w:lvlOverride>
    <w:lvlOverride w:ilvl="5">
      <w:lvl w:ilvl="5">
        <w:start w:val="1"/>
        <w:numFmt w:val="lowerRoman"/>
        <w:pStyle w:val="CERAPPENDIXLEVEL6"/>
        <w:lvlText w:val="(%6)"/>
        <w:lvlJc w:val="left"/>
        <w:pPr>
          <w:ind w:left="2410" w:hanging="709"/>
        </w:pPr>
        <w:rPr>
          <w:rFonts w:ascii="Arial" w:hAnsi="Arial" w:cs="Arial" w:hint="default"/>
        </w:rPr>
      </w:lvl>
    </w:lvlOverride>
    <w:lvlOverride w:ilvl="6">
      <w:lvl w:ilvl="6">
        <w:start w:val="1"/>
        <w:numFmt w:val="upperLetter"/>
        <w:pStyle w:val="CERAPPENDIXLEVEL7"/>
        <w:lvlText w:val="(%7)"/>
        <w:lvlJc w:val="left"/>
        <w:pPr>
          <w:ind w:left="2835" w:hanging="425"/>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52">
    <w:abstractNumId w:val="16"/>
    <w:lvlOverride w:ilvl="0">
      <w:startOverride w:val="1"/>
    </w:lvlOverride>
  </w:num>
  <w:num w:numId="53">
    <w:abstractNumId w:val="16"/>
    <w:lvlOverride w:ilvl="0">
      <w:startOverride w:val="1"/>
    </w:lvlOverride>
  </w:num>
  <w:num w:numId="54">
    <w:abstractNumId w:val="3"/>
    <w:lvlOverride w:ilvl="0">
      <w:startOverride w:val="1"/>
    </w:lvlOverride>
  </w:num>
  <w:num w:numId="55">
    <w:abstractNumId w:val="27"/>
  </w:num>
  <w:numIdMacAtCleanup w:val="5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embedSystemFonts/>
  <w:hideSpellingErrors/>
  <w:hideGrammaticalErrors/>
  <w:activeWritingStyle w:appName="MSWord" w:lang="en-GB" w:vendorID="64" w:dllVersion="131078" w:nlCheck="1" w:checkStyle="1"/>
  <w:activeWritingStyle w:appName="MSWord" w:lang="en-IE" w:vendorID="64" w:dllVersion="131078" w:nlCheck="1" w:checkStyle="1"/>
  <w:activeWritingStyle w:appName="MSWord" w:lang="en-US" w:vendorID="64" w:dllVersion="131078" w:nlCheck="1" w:checkStyle="1"/>
  <w:activeWritingStyle w:appName="MSWord" w:lang="fr-FR" w:vendorID="64" w:dllVersion="131078" w:nlCheck="1" w:checkStyle="1"/>
  <w:proofState w:spelling="clean"/>
  <w:stylePaneFormatFilter w:val="0F02"/>
  <w:trackRevisions/>
  <w:defaultTabStop w:val="851"/>
  <w:noPunctuationKerning/>
  <w:characterSpacingControl w:val="doNotCompress"/>
  <w:hdrShapeDefaults>
    <o:shapedefaults v:ext="edit" spidmax="24577"/>
  </w:hdrShapeDefaults>
  <w:footnotePr>
    <w:footnote w:id="-1"/>
    <w:footnote w:id="0"/>
    <w:footnote w:id="1"/>
  </w:footnotePr>
  <w:endnotePr>
    <w:endnote w:id="-1"/>
    <w:endnote w:id="0"/>
    <w:endnote w:id="1"/>
  </w:endnotePr>
  <w:compat/>
  <w:rsids>
    <w:rsidRoot w:val="009D677D"/>
    <w:rsid w:val="000005B3"/>
    <w:rsid w:val="00001011"/>
    <w:rsid w:val="00001603"/>
    <w:rsid w:val="0000166F"/>
    <w:rsid w:val="00001E6C"/>
    <w:rsid w:val="00001F27"/>
    <w:rsid w:val="00002887"/>
    <w:rsid w:val="00002F80"/>
    <w:rsid w:val="00003386"/>
    <w:rsid w:val="00003392"/>
    <w:rsid w:val="000038A3"/>
    <w:rsid w:val="000041AB"/>
    <w:rsid w:val="00004552"/>
    <w:rsid w:val="000046E3"/>
    <w:rsid w:val="0000597E"/>
    <w:rsid w:val="000071E6"/>
    <w:rsid w:val="000107B1"/>
    <w:rsid w:val="000107EF"/>
    <w:rsid w:val="00010E3C"/>
    <w:rsid w:val="00011462"/>
    <w:rsid w:val="00011584"/>
    <w:rsid w:val="00011BC0"/>
    <w:rsid w:val="000121FF"/>
    <w:rsid w:val="0001235F"/>
    <w:rsid w:val="000129F8"/>
    <w:rsid w:val="00012E67"/>
    <w:rsid w:val="00013A9B"/>
    <w:rsid w:val="00014273"/>
    <w:rsid w:val="00014606"/>
    <w:rsid w:val="00014E73"/>
    <w:rsid w:val="00015150"/>
    <w:rsid w:val="0001525F"/>
    <w:rsid w:val="000158B6"/>
    <w:rsid w:val="0001599A"/>
    <w:rsid w:val="00016614"/>
    <w:rsid w:val="00016F6D"/>
    <w:rsid w:val="000172CC"/>
    <w:rsid w:val="00017621"/>
    <w:rsid w:val="00017838"/>
    <w:rsid w:val="00017904"/>
    <w:rsid w:val="00017AFA"/>
    <w:rsid w:val="00017D41"/>
    <w:rsid w:val="000207E1"/>
    <w:rsid w:val="00020956"/>
    <w:rsid w:val="0002157F"/>
    <w:rsid w:val="000215D0"/>
    <w:rsid w:val="00021603"/>
    <w:rsid w:val="0002168B"/>
    <w:rsid w:val="000217C0"/>
    <w:rsid w:val="00021A73"/>
    <w:rsid w:val="00021B9F"/>
    <w:rsid w:val="00021E98"/>
    <w:rsid w:val="00022B42"/>
    <w:rsid w:val="0002313A"/>
    <w:rsid w:val="000233D2"/>
    <w:rsid w:val="0002384B"/>
    <w:rsid w:val="00023C33"/>
    <w:rsid w:val="00023D67"/>
    <w:rsid w:val="00024B22"/>
    <w:rsid w:val="00024E7D"/>
    <w:rsid w:val="000254F4"/>
    <w:rsid w:val="0002551E"/>
    <w:rsid w:val="00025782"/>
    <w:rsid w:val="000258B4"/>
    <w:rsid w:val="00026470"/>
    <w:rsid w:val="00026635"/>
    <w:rsid w:val="00027103"/>
    <w:rsid w:val="00027181"/>
    <w:rsid w:val="0002740E"/>
    <w:rsid w:val="00027C53"/>
    <w:rsid w:val="00030B39"/>
    <w:rsid w:val="000310A6"/>
    <w:rsid w:val="00031556"/>
    <w:rsid w:val="00031950"/>
    <w:rsid w:val="00031DCD"/>
    <w:rsid w:val="00032156"/>
    <w:rsid w:val="0003286E"/>
    <w:rsid w:val="00032B49"/>
    <w:rsid w:val="00032CBE"/>
    <w:rsid w:val="00033D32"/>
    <w:rsid w:val="00034269"/>
    <w:rsid w:val="00034566"/>
    <w:rsid w:val="00034E63"/>
    <w:rsid w:val="0003504A"/>
    <w:rsid w:val="00035503"/>
    <w:rsid w:val="00036149"/>
    <w:rsid w:val="00036219"/>
    <w:rsid w:val="00036AEA"/>
    <w:rsid w:val="00036BD7"/>
    <w:rsid w:val="00036BF1"/>
    <w:rsid w:val="00036DC4"/>
    <w:rsid w:val="000374E8"/>
    <w:rsid w:val="00037B37"/>
    <w:rsid w:val="00040524"/>
    <w:rsid w:val="0004055C"/>
    <w:rsid w:val="0004076D"/>
    <w:rsid w:val="00040AE5"/>
    <w:rsid w:val="0004153B"/>
    <w:rsid w:val="000416F1"/>
    <w:rsid w:val="00041D36"/>
    <w:rsid w:val="00042272"/>
    <w:rsid w:val="00042716"/>
    <w:rsid w:val="00042A99"/>
    <w:rsid w:val="00043AFB"/>
    <w:rsid w:val="000443B2"/>
    <w:rsid w:val="00044D8B"/>
    <w:rsid w:val="00044EAF"/>
    <w:rsid w:val="00044F17"/>
    <w:rsid w:val="0004543E"/>
    <w:rsid w:val="0004614D"/>
    <w:rsid w:val="0004638C"/>
    <w:rsid w:val="000463F0"/>
    <w:rsid w:val="00046CA2"/>
    <w:rsid w:val="00047F04"/>
    <w:rsid w:val="00050922"/>
    <w:rsid w:val="000510C7"/>
    <w:rsid w:val="000511EB"/>
    <w:rsid w:val="000512FE"/>
    <w:rsid w:val="00051AAE"/>
    <w:rsid w:val="0005281D"/>
    <w:rsid w:val="000533B4"/>
    <w:rsid w:val="00053549"/>
    <w:rsid w:val="00053F50"/>
    <w:rsid w:val="000548C8"/>
    <w:rsid w:val="00054BA6"/>
    <w:rsid w:val="00055314"/>
    <w:rsid w:val="000556F5"/>
    <w:rsid w:val="00055775"/>
    <w:rsid w:val="00055891"/>
    <w:rsid w:val="00055AED"/>
    <w:rsid w:val="00055E13"/>
    <w:rsid w:val="0005619E"/>
    <w:rsid w:val="00056FF0"/>
    <w:rsid w:val="000604A8"/>
    <w:rsid w:val="000608E4"/>
    <w:rsid w:val="0006097B"/>
    <w:rsid w:val="00060B91"/>
    <w:rsid w:val="00061DE6"/>
    <w:rsid w:val="00061F08"/>
    <w:rsid w:val="00062215"/>
    <w:rsid w:val="000626CE"/>
    <w:rsid w:val="00062918"/>
    <w:rsid w:val="00062AFB"/>
    <w:rsid w:val="000634E0"/>
    <w:rsid w:val="0006352E"/>
    <w:rsid w:val="000635A8"/>
    <w:rsid w:val="00063ABC"/>
    <w:rsid w:val="00063B9B"/>
    <w:rsid w:val="00063BFC"/>
    <w:rsid w:val="00063D24"/>
    <w:rsid w:val="00064374"/>
    <w:rsid w:val="000649FC"/>
    <w:rsid w:val="000658AD"/>
    <w:rsid w:val="00066030"/>
    <w:rsid w:val="000662FD"/>
    <w:rsid w:val="00066723"/>
    <w:rsid w:val="00066BEA"/>
    <w:rsid w:val="00066CDA"/>
    <w:rsid w:val="00066D50"/>
    <w:rsid w:val="00067035"/>
    <w:rsid w:val="000675D3"/>
    <w:rsid w:val="00067A14"/>
    <w:rsid w:val="00067C92"/>
    <w:rsid w:val="00067EC0"/>
    <w:rsid w:val="0007016E"/>
    <w:rsid w:val="0007033F"/>
    <w:rsid w:val="00070862"/>
    <w:rsid w:val="00070BB5"/>
    <w:rsid w:val="00070DAA"/>
    <w:rsid w:val="00070E61"/>
    <w:rsid w:val="00071164"/>
    <w:rsid w:val="00071835"/>
    <w:rsid w:val="000718D3"/>
    <w:rsid w:val="00072406"/>
    <w:rsid w:val="000725B9"/>
    <w:rsid w:val="000732A5"/>
    <w:rsid w:val="0007391B"/>
    <w:rsid w:val="00073B32"/>
    <w:rsid w:val="00073C0C"/>
    <w:rsid w:val="00074521"/>
    <w:rsid w:val="00074A7E"/>
    <w:rsid w:val="00074B06"/>
    <w:rsid w:val="00075488"/>
    <w:rsid w:val="0007570B"/>
    <w:rsid w:val="00075865"/>
    <w:rsid w:val="000758B9"/>
    <w:rsid w:val="00076589"/>
    <w:rsid w:val="00076E54"/>
    <w:rsid w:val="00076EC0"/>
    <w:rsid w:val="00077641"/>
    <w:rsid w:val="0008111E"/>
    <w:rsid w:val="000813FE"/>
    <w:rsid w:val="00081920"/>
    <w:rsid w:val="00081E06"/>
    <w:rsid w:val="000822E7"/>
    <w:rsid w:val="00082CB0"/>
    <w:rsid w:val="00082DD7"/>
    <w:rsid w:val="00083011"/>
    <w:rsid w:val="00083792"/>
    <w:rsid w:val="000843A7"/>
    <w:rsid w:val="00084E84"/>
    <w:rsid w:val="00084FF1"/>
    <w:rsid w:val="00085676"/>
    <w:rsid w:val="00085725"/>
    <w:rsid w:val="00085B7F"/>
    <w:rsid w:val="00085DDF"/>
    <w:rsid w:val="00085F7C"/>
    <w:rsid w:val="000862DA"/>
    <w:rsid w:val="0008742D"/>
    <w:rsid w:val="00090100"/>
    <w:rsid w:val="00090C6E"/>
    <w:rsid w:val="00090D01"/>
    <w:rsid w:val="000913B1"/>
    <w:rsid w:val="000914A9"/>
    <w:rsid w:val="0009221E"/>
    <w:rsid w:val="00092DAF"/>
    <w:rsid w:val="00093B19"/>
    <w:rsid w:val="00095315"/>
    <w:rsid w:val="000954EB"/>
    <w:rsid w:val="0009584A"/>
    <w:rsid w:val="00095BCD"/>
    <w:rsid w:val="000964BD"/>
    <w:rsid w:val="00096841"/>
    <w:rsid w:val="00096DA7"/>
    <w:rsid w:val="00096F21"/>
    <w:rsid w:val="000A0329"/>
    <w:rsid w:val="000A0685"/>
    <w:rsid w:val="000A092C"/>
    <w:rsid w:val="000A093B"/>
    <w:rsid w:val="000A0B4C"/>
    <w:rsid w:val="000A0C89"/>
    <w:rsid w:val="000A20AB"/>
    <w:rsid w:val="000A29E9"/>
    <w:rsid w:val="000A3B7C"/>
    <w:rsid w:val="000A3F26"/>
    <w:rsid w:val="000A47D7"/>
    <w:rsid w:val="000A4AFF"/>
    <w:rsid w:val="000A5292"/>
    <w:rsid w:val="000A5840"/>
    <w:rsid w:val="000A5D35"/>
    <w:rsid w:val="000A6B73"/>
    <w:rsid w:val="000A6BD2"/>
    <w:rsid w:val="000A6C8B"/>
    <w:rsid w:val="000A7FAA"/>
    <w:rsid w:val="000A7FBF"/>
    <w:rsid w:val="000A7FD4"/>
    <w:rsid w:val="000B2691"/>
    <w:rsid w:val="000B2E2C"/>
    <w:rsid w:val="000B3490"/>
    <w:rsid w:val="000B36DE"/>
    <w:rsid w:val="000B36FF"/>
    <w:rsid w:val="000B3A2F"/>
    <w:rsid w:val="000B5B9A"/>
    <w:rsid w:val="000B64D6"/>
    <w:rsid w:val="000B71BB"/>
    <w:rsid w:val="000B7915"/>
    <w:rsid w:val="000B7D5F"/>
    <w:rsid w:val="000C055C"/>
    <w:rsid w:val="000C06AC"/>
    <w:rsid w:val="000C0707"/>
    <w:rsid w:val="000C0FC5"/>
    <w:rsid w:val="000C10B7"/>
    <w:rsid w:val="000C14F0"/>
    <w:rsid w:val="000C246E"/>
    <w:rsid w:val="000C319C"/>
    <w:rsid w:val="000C32BE"/>
    <w:rsid w:val="000C3C29"/>
    <w:rsid w:val="000C41E7"/>
    <w:rsid w:val="000C4951"/>
    <w:rsid w:val="000C4BA4"/>
    <w:rsid w:val="000C4D49"/>
    <w:rsid w:val="000C51E9"/>
    <w:rsid w:val="000C5271"/>
    <w:rsid w:val="000C60EA"/>
    <w:rsid w:val="000C786C"/>
    <w:rsid w:val="000C79B6"/>
    <w:rsid w:val="000D00C8"/>
    <w:rsid w:val="000D0403"/>
    <w:rsid w:val="000D051C"/>
    <w:rsid w:val="000D066A"/>
    <w:rsid w:val="000D1381"/>
    <w:rsid w:val="000D1B45"/>
    <w:rsid w:val="000D1BC4"/>
    <w:rsid w:val="000D22B6"/>
    <w:rsid w:val="000D2C89"/>
    <w:rsid w:val="000D2F9B"/>
    <w:rsid w:val="000D2FFA"/>
    <w:rsid w:val="000D3740"/>
    <w:rsid w:val="000D4292"/>
    <w:rsid w:val="000D4C18"/>
    <w:rsid w:val="000D5D90"/>
    <w:rsid w:val="000D5EC4"/>
    <w:rsid w:val="000D5F09"/>
    <w:rsid w:val="000D7862"/>
    <w:rsid w:val="000D78A8"/>
    <w:rsid w:val="000D7EC8"/>
    <w:rsid w:val="000E03F0"/>
    <w:rsid w:val="000E049D"/>
    <w:rsid w:val="000E0B9A"/>
    <w:rsid w:val="000E0BFC"/>
    <w:rsid w:val="000E10AE"/>
    <w:rsid w:val="000E1630"/>
    <w:rsid w:val="000E1FE6"/>
    <w:rsid w:val="000E2B10"/>
    <w:rsid w:val="000E3426"/>
    <w:rsid w:val="000E3722"/>
    <w:rsid w:val="000E45ED"/>
    <w:rsid w:val="000E48B7"/>
    <w:rsid w:val="000E4AB1"/>
    <w:rsid w:val="000E4FDC"/>
    <w:rsid w:val="000E5051"/>
    <w:rsid w:val="000E5B77"/>
    <w:rsid w:val="000E5BFD"/>
    <w:rsid w:val="000E5C60"/>
    <w:rsid w:val="000E5F7A"/>
    <w:rsid w:val="000E5FDC"/>
    <w:rsid w:val="000E5FE4"/>
    <w:rsid w:val="000E61EF"/>
    <w:rsid w:val="000E744E"/>
    <w:rsid w:val="000E773B"/>
    <w:rsid w:val="000E79A2"/>
    <w:rsid w:val="000E7BD3"/>
    <w:rsid w:val="000F0976"/>
    <w:rsid w:val="000F1043"/>
    <w:rsid w:val="000F125F"/>
    <w:rsid w:val="000F1306"/>
    <w:rsid w:val="000F238F"/>
    <w:rsid w:val="000F3065"/>
    <w:rsid w:val="000F3C7E"/>
    <w:rsid w:val="000F4155"/>
    <w:rsid w:val="000F4346"/>
    <w:rsid w:val="000F458B"/>
    <w:rsid w:val="000F5670"/>
    <w:rsid w:val="000F60E8"/>
    <w:rsid w:val="000F63F3"/>
    <w:rsid w:val="000F6CFB"/>
    <w:rsid w:val="000F7347"/>
    <w:rsid w:val="00101082"/>
    <w:rsid w:val="00101810"/>
    <w:rsid w:val="0010199C"/>
    <w:rsid w:val="00102477"/>
    <w:rsid w:val="001024C5"/>
    <w:rsid w:val="0010294F"/>
    <w:rsid w:val="00103068"/>
    <w:rsid w:val="00103D81"/>
    <w:rsid w:val="00103DB3"/>
    <w:rsid w:val="00104111"/>
    <w:rsid w:val="001043A1"/>
    <w:rsid w:val="001044EC"/>
    <w:rsid w:val="001049D4"/>
    <w:rsid w:val="00105044"/>
    <w:rsid w:val="00105535"/>
    <w:rsid w:val="0010553A"/>
    <w:rsid w:val="001056A7"/>
    <w:rsid w:val="00105A4C"/>
    <w:rsid w:val="00105B6F"/>
    <w:rsid w:val="00106058"/>
    <w:rsid w:val="001062E2"/>
    <w:rsid w:val="001076EA"/>
    <w:rsid w:val="001101B1"/>
    <w:rsid w:val="0011056A"/>
    <w:rsid w:val="00111239"/>
    <w:rsid w:val="00111340"/>
    <w:rsid w:val="0011150C"/>
    <w:rsid w:val="00111608"/>
    <w:rsid w:val="00111E1C"/>
    <w:rsid w:val="001129A2"/>
    <w:rsid w:val="00112C53"/>
    <w:rsid w:val="0011311D"/>
    <w:rsid w:val="001132FB"/>
    <w:rsid w:val="00113AEE"/>
    <w:rsid w:val="0011449A"/>
    <w:rsid w:val="00114501"/>
    <w:rsid w:val="00114805"/>
    <w:rsid w:val="00114CB1"/>
    <w:rsid w:val="00114E83"/>
    <w:rsid w:val="00115728"/>
    <w:rsid w:val="0011580E"/>
    <w:rsid w:val="00115A05"/>
    <w:rsid w:val="001161C9"/>
    <w:rsid w:val="00116D42"/>
    <w:rsid w:val="0011732B"/>
    <w:rsid w:val="00117594"/>
    <w:rsid w:val="00117FC3"/>
    <w:rsid w:val="0012004A"/>
    <w:rsid w:val="001201A8"/>
    <w:rsid w:val="00120279"/>
    <w:rsid w:val="001207AE"/>
    <w:rsid w:val="00121315"/>
    <w:rsid w:val="00121F18"/>
    <w:rsid w:val="00121FAD"/>
    <w:rsid w:val="0012245E"/>
    <w:rsid w:val="00122553"/>
    <w:rsid w:val="00122DFD"/>
    <w:rsid w:val="00122F35"/>
    <w:rsid w:val="0012313B"/>
    <w:rsid w:val="00123445"/>
    <w:rsid w:val="00123C81"/>
    <w:rsid w:val="00124185"/>
    <w:rsid w:val="00124927"/>
    <w:rsid w:val="0012498C"/>
    <w:rsid w:val="00125737"/>
    <w:rsid w:val="00125758"/>
    <w:rsid w:val="001258BE"/>
    <w:rsid w:val="00126465"/>
    <w:rsid w:val="001266BD"/>
    <w:rsid w:val="00126B1B"/>
    <w:rsid w:val="00126F12"/>
    <w:rsid w:val="00126F4E"/>
    <w:rsid w:val="001273F8"/>
    <w:rsid w:val="00127A64"/>
    <w:rsid w:val="00127DAC"/>
    <w:rsid w:val="00130312"/>
    <w:rsid w:val="00130E12"/>
    <w:rsid w:val="00130EE7"/>
    <w:rsid w:val="00131349"/>
    <w:rsid w:val="001315BE"/>
    <w:rsid w:val="00132BD8"/>
    <w:rsid w:val="0013394C"/>
    <w:rsid w:val="00133B1D"/>
    <w:rsid w:val="001344B6"/>
    <w:rsid w:val="001348FF"/>
    <w:rsid w:val="001360DC"/>
    <w:rsid w:val="0013643D"/>
    <w:rsid w:val="00136C6B"/>
    <w:rsid w:val="00136CB2"/>
    <w:rsid w:val="001377DA"/>
    <w:rsid w:val="00137D99"/>
    <w:rsid w:val="0014093B"/>
    <w:rsid w:val="00140DA8"/>
    <w:rsid w:val="00141192"/>
    <w:rsid w:val="00141195"/>
    <w:rsid w:val="0014305A"/>
    <w:rsid w:val="00143820"/>
    <w:rsid w:val="00143A40"/>
    <w:rsid w:val="00143F1F"/>
    <w:rsid w:val="00144BA8"/>
    <w:rsid w:val="0014516B"/>
    <w:rsid w:val="001456A1"/>
    <w:rsid w:val="00145DAC"/>
    <w:rsid w:val="0014615C"/>
    <w:rsid w:val="00146231"/>
    <w:rsid w:val="001462B0"/>
    <w:rsid w:val="00146D19"/>
    <w:rsid w:val="00146F63"/>
    <w:rsid w:val="00147BA9"/>
    <w:rsid w:val="0015004E"/>
    <w:rsid w:val="00150A43"/>
    <w:rsid w:val="0015160E"/>
    <w:rsid w:val="00151B20"/>
    <w:rsid w:val="0015302B"/>
    <w:rsid w:val="0015325F"/>
    <w:rsid w:val="00153349"/>
    <w:rsid w:val="0015358F"/>
    <w:rsid w:val="00153C5B"/>
    <w:rsid w:val="0015404A"/>
    <w:rsid w:val="00154F5C"/>
    <w:rsid w:val="00155169"/>
    <w:rsid w:val="001568D7"/>
    <w:rsid w:val="00156DC6"/>
    <w:rsid w:val="00157136"/>
    <w:rsid w:val="001579CB"/>
    <w:rsid w:val="001609CE"/>
    <w:rsid w:val="00160C10"/>
    <w:rsid w:val="00160CE0"/>
    <w:rsid w:val="00160EF3"/>
    <w:rsid w:val="001618E2"/>
    <w:rsid w:val="001619EE"/>
    <w:rsid w:val="00161AC3"/>
    <w:rsid w:val="00161BEA"/>
    <w:rsid w:val="00161FFD"/>
    <w:rsid w:val="001622C6"/>
    <w:rsid w:val="00162A67"/>
    <w:rsid w:val="00162C8A"/>
    <w:rsid w:val="00163055"/>
    <w:rsid w:val="00163C50"/>
    <w:rsid w:val="001654CD"/>
    <w:rsid w:val="00165604"/>
    <w:rsid w:val="001656FB"/>
    <w:rsid w:val="00165FAA"/>
    <w:rsid w:val="001665E8"/>
    <w:rsid w:val="001668F1"/>
    <w:rsid w:val="001670B8"/>
    <w:rsid w:val="001673B2"/>
    <w:rsid w:val="00167A25"/>
    <w:rsid w:val="00167D39"/>
    <w:rsid w:val="00170738"/>
    <w:rsid w:val="00171396"/>
    <w:rsid w:val="00171A1C"/>
    <w:rsid w:val="00171C29"/>
    <w:rsid w:val="00171EF3"/>
    <w:rsid w:val="00172500"/>
    <w:rsid w:val="00172FA0"/>
    <w:rsid w:val="00173046"/>
    <w:rsid w:val="00174237"/>
    <w:rsid w:val="00174511"/>
    <w:rsid w:val="0017475B"/>
    <w:rsid w:val="0017566E"/>
    <w:rsid w:val="00175812"/>
    <w:rsid w:val="00175837"/>
    <w:rsid w:val="00176368"/>
    <w:rsid w:val="00176382"/>
    <w:rsid w:val="00176784"/>
    <w:rsid w:val="00176CCB"/>
    <w:rsid w:val="00176F84"/>
    <w:rsid w:val="001774AE"/>
    <w:rsid w:val="00180BD2"/>
    <w:rsid w:val="00180EB8"/>
    <w:rsid w:val="001813F1"/>
    <w:rsid w:val="00181656"/>
    <w:rsid w:val="00181B04"/>
    <w:rsid w:val="00181EE1"/>
    <w:rsid w:val="0018287F"/>
    <w:rsid w:val="00183684"/>
    <w:rsid w:val="00183AAB"/>
    <w:rsid w:val="00183B4D"/>
    <w:rsid w:val="001845B2"/>
    <w:rsid w:val="00185858"/>
    <w:rsid w:val="00185DF1"/>
    <w:rsid w:val="00185EDC"/>
    <w:rsid w:val="00186478"/>
    <w:rsid w:val="00186D42"/>
    <w:rsid w:val="0019123D"/>
    <w:rsid w:val="001914B7"/>
    <w:rsid w:val="001923F2"/>
    <w:rsid w:val="00192B85"/>
    <w:rsid w:val="00192D5C"/>
    <w:rsid w:val="0019374D"/>
    <w:rsid w:val="00193814"/>
    <w:rsid w:val="00194144"/>
    <w:rsid w:val="0019421A"/>
    <w:rsid w:val="00194262"/>
    <w:rsid w:val="00194320"/>
    <w:rsid w:val="001948C7"/>
    <w:rsid w:val="00195057"/>
    <w:rsid w:val="0019531D"/>
    <w:rsid w:val="00195402"/>
    <w:rsid w:val="001955BD"/>
    <w:rsid w:val="001962F6"/>
    <w:rsid w:val="001963DD"/>
    <w:rsid w:val="00196491"/>
    <w:rsid w:val="001964ED"/>
    <w:rsid w:val="00196C28"/>
    <w:rsid w:val="00196EE3"/>
    <w:rsid w:val="001A0999"/>
    <w:rsid w:val="001A0AB7"/>
    <w:rsid w:val="001A0DDB"/>
    <w:rsid w:val="001A115E"/>
    <w:rsid w:val="001A1FCD"/>
    <w:rsid w:val="001A2397"/>
    <w:rsid w:val="001A2992"/>
    <w:rsid w:val="001A31BE"/>
    <w:rsid w:val="001A38EE"/>
    <w:rsid w:val="001A416D"/>
    <w:rsid w:val="001A46D6"/>
    <w:rsid w:val="001A4A0C"/>
    <w:rsid w:val="001A52BC"/>
    <w:rsid w:val="001A53E2"/>
    <w:rsid w:val="001A593A"/>
    <w:rsid w:val="001A5E44"/>
    <w:rsid w:val="001A64C3"/>
    <w:rsid w:val="001A6C05"/>
    <w:rsid w:val="001A76DA"/>
    <w:rsid w:val="001A78FB"/>
    <w:rsid w:val="001A7A0F"/>
    <w:rsid w:val="001A7CA9"/>
    <w:rsid w:val="001B011C"/>
    <w:rsid w:val="001B0665"/>
    <w:rsid w:val="001B083D"/>
    <w:rsid w:val="001B1222"/>
    <w:rsid w:val="001B1341"/>
    <w:rsid w:val="001B199E"/>
    <w:rsid w:val="001B2B89"/>
    <w:rsid w:val="001B2DE3"/>
    <w:rsid w:val="001B37D5"/>
    <w:rsid w:val="001B3EC7"/>
    <w:rsid w:val="001B43B4"/>
    <w:rsid w:val="001B45B1"/>
    <w:rsid w:val="001B5215"/>
    <w:rsid w:val="001B5E55"/>
    <w:rsid w:val="001B6161"/>
    <w:rsid w:val="001B663F"/>
    <w:rsid w:val="001B7173"/>
    <w:rsid w:val="001B746F"/>
    <w:rsid w:val="001B757E"/>
    <w:rsid w:val="001B798B"/>
    <w:rsid w:val="001B7D45"/>
    <w:rsid w:val="001B7DC9"/>
    <w:rsid w:val="001C0195"/>
    <w:rsid w:val="001C01AB"/>
    <w:rsid w:val="001C0E0D"/>
    <w:rsid w:val="001C1301"/>
    <w:rsid w:val="001C13F1"/>
    <w:rsid w:val="001C15C4"/>
    <w:rsid w:val="001C2662"/>
    <w:rsid w:val="001C2A66"/>
    <w:rsid w:val="001C2CC4"/>
    <w:rsid w:val="001C2F24"/>
    <w:rsid w:val="001C2FC7"/>
    <w:rsid w:val="001C300A"/>
    <w:rsid w:val="001C3765"/>
    <w:rsid w:val="001C3BBD"/>
    <w:rsid w:val="001C41CE"/>
    <w:rsid w:val="001C4548"/>
    <w:rsid w:val="001C4D9C"/>
    <w:rsid w:val="001C5934"/>
    <w:rsid w:val="001C62CA"/>
    <w:rsid w:val="001C74BC"/>
    <w:rsid w:val="001C7D1C"/>
    <w:rsid w:val="001C7E11"/>
    <w:rsid w:val="001D00AA"/>
    <w:rsid w:val="001D0755"/>
    <w:rsid w:val="001D07EB"/>
    <w:rsid w:val="001D0D4F"/>
    <w:rsid w:val="001D151D"/>
    <w:rsid w:val="001D15C4"/>
    <w:rsid w:val="001D1B15"/>
    <w:rsid w:val="001D1E60"/>
    <w:rsid w:val="001D2664"/>
    <w:rsid w:val="001D2A6E"/>
    <w:rsid w:val="001D2D36"/>
    <w:rsid w:val="001D38A3"/>
    <w:rsid w:val="001D431C"/>
    <w:rsid w:val="001D453F"/>
    <w:rsid w:val="001D4939"/>
    <w:rsid w:val="001D4A51"/>
    <w:rsid w:val="001D5119"/>
    <w:rsid w:val="001D57C5"/>
    <w:rsid w:val="001D5C27"/>
    <w:rsid w:val="001D63DC"/>
    <w:rsid w:val="001D6A3C"/>
    <w:rsid w:val="001D7D2C"/>
    <w:rsid w:val="001E0052"/>
    <w:rsid w:val="001E07FC"/>
    <w:rsid w:val="001E10CC"/>
    <w:rsid w:val="001E16CF"/>
    <w:rsid w:val="001E1B9A"/>
    <w:rsid w:val="001E397D"/>
    <w:rsid w:val="001E39C4"/>
    <w:rsid w:val="001E3A83"/>
    <w:rsid w:val="001E4533"/>
    <w:rsid w:val="001E4554"/>
    <w:rsid w:val="001E46B7"/>
    <w:rsid w:val="001E4D8C"/>
    <w:rsid w:val="001E55CC"/>
    <w:rsid w:val="001E573A"/>
    <w:rsid w:val="001E5DE2"/>
    <w:rsid w:val="001E601F"/>
    <w:rsid w:val="001E608A"/>
    <w:rsid w:val="001E6AA2"/>
    <w:rsid w:val="001E6B21"/>
    <w:rsid w:val="001E7996"/>
    <w:rsid w:val="001E7FA9"/>
    <w:rsid w:val="001E7FD1"/>
    <w:rsid w:val="001F0312"/>
    <w:rsid w:val="001F0524"/>
    <w:rsid w:val="001F1A6B"/>
    <w:rsid w:val="001F1AD1"/>
    <w:rsid w:val="001F2610"/>
    <w:rsid w:val="001F304E"/>
    <w:rsid w:val="001F3619"/>
    <w:rsid w:val="001F3922"/>
    <w:rsid w:val="001F3E0F"/>
    <w:rsid w:val="001F3FFF"/>
    <w:rsid w:val="001F4140"/>
    <w:rsid w:val="001F4688"/>
    <w:rsid w:val="001F4D0F"/>
    <w:rsid w:val="001F4F67"/>
    <w:rsid w:val="001F5A6E"/>
    <w:rsid w:val="001F6BE3"/>
    <w:rsid w:val="001F7863"/>
    <w:rsid w:val="00200210"/>
    <w:rsid w:val="0020025A"/>
    <w:rsid w:val="002015C7"/>
    <w:rsid w:val="00201807"/>
    <w:rsid w:val="0020205D"/>
    <w:rsid w:val="00202AD0"/>
    <w:rsid w:val="00202BDE"/>
    <w:rsid w:val="00202C9D"/>
    <w:rsid w:val="00203FCD"/>
    <w:rsid w:val="0020487B"/>
    <w:rsid w:val="0020487C"/>
    <w:rsid w:val="00204F92"/>
    <w:rsid w:val="002060D5"/>
    <w:rsid w:val="00206779"/>
    <w:rsid w:val="00206941"/>
    <w:rsid w:val="002069E5"/>
    <w:rsid w:val="00206EFB"/>
    <w:rsid w:val="00207820"/>
    <w:rsid w:val="00207EAE"/>
    <w:rsid w:val="00207FD2"/>
    <w:rsid w:val="00210171"/>
    <w:rsid w:val="0021059F"/>
    <w:rsid w:val="00210DB9"/>
    <w:rsid w:val="002112DB"/>
    <w:rsid w:val="00211722"/>
    <w:rsid w:val="0021197A"/>
    <w:rsid w:val="002119A4"/>
    <w:rsid w:val="00212411"/>
    <w:rsid w:val="00212991"/>
    <w:rsid w:val="002131BB"/>
    <w:rsid w:val="002133E9"/>
    <w:rsid w:val="0021371D"/>
    <w:rsid w:val="00213827"/>
    <w:rsid w:val="002139B1"/>
    <w:rsid w:val="00213BD1"/>
    <w:rsid w:val="00213D73"/>
    <w:rsid w:val="00213DC3"/>
    <w:rsid w:val="00215718"/>
    <w:rsid w:val="00215EE2"/>
    <w:rsid w:val="002160F5"/>
    <w:rsid w:val="00216170"/>
    <w:rsid w:val="00216723"/>
    <w:rsid w:val="00216884"/>
    <w:rsid w:val="00216C1A"/>
    <w:rsid w:val="00216CF4"/>
    <w:rsid w:val="00216F98"/>
    <w:rsid w:val="00217D62"/>
    <w:rsid w:val="00220089"/>
    <w:rsid w:val="00220331"/>
    <w:rsid w:val="00220411"/>
    <w:rsid w:val="00220C67"/>
    <w:rsid w:val="00220DFA"/>
    <w:rsid w:val="00221933"/>
    <w:rsid w:val="00223147"/>
    <w:rsid w:val="0022381B"/>
    <w:rsid w:val="0022401C"/>
    <w:rsid w:val="00225109"/>
    <w:rsid w:val="0022546E"/>
    <w:rsid w:val="00225921"/>
    <w:rsid w:val="0022659B"/>
    <w:rsid w:val="00226AFE"/>
    <w:rsid w:val="00227876"/>
    <w:rsid w:val="00227C1D"/>
    <w:rsid w:val="002306EE"/>
    <w:rsid w:val="00230B14"/>
    <w:rsid w:val="00230D43"/>
    <w:rsid w:val="00231446"/>
    <w:rsid w:val="00231D20"/>
    <w:rsid w:val="00232115"/>
    <w:rsid w:val="00232261"/>
    <w:rsid w:val="00232918"/>
    <w:rsid w:val="00232FFC"/>
    <w:rsid w:val="002334DF"/>
    <w:rsid w:val="00233F60"/>
    <w:rsid w:val="00234064"/>
    <w:rsid w:val="00234230"/>
    <w:rsid w:val="0023431A"/>
    <w:rsid w:val="00234634"/>
    <w:rsid w:val="0023494D"/>
    <w:rsid w:val="00234ACE"/>
    <w:rsid w:val="0023550F"/>
    <w:rsid w:val="00235961"/>
    <w:rsid w:val="00235EE0"/>
    <w:rsid w:val="00236DD8"/>
    <w:rsid w:val="00237497"/>
    <w:rsid w:val="00237BD2"/>
    <w:rsid w:val="00237FB8"/>
    <w:rsid w:val="002401E5"/>
    <w:rsid w:val="00241010"/>
    <w:rsid w:val="002410A8"/>
    <w:rsid w:val="00242687"/>
    <w:rsid w:val="002429F4"/>
    <w:rsid w:val="00243FB0"/>
    <w:rsid w:val="00244289"/>
    <w:rsid w:val="002442AD"/>
    <w:rsid w:val="002443DC"/>
    <w:rsid w:val="00244508"/>
    <w:rsid w:val="0024466C"/>
    <w:rsid w:val="002465FE"/>
    <w:rsid w:val="00246DF0"/>
    <w:rsid w:val="0025025B"/>
    <w:rsid w:val="00250A6F"/>
    <w:rsid w:val="002511AC"/>
    <w:rsid w:val="00251510"/>
    <w:rsid w:val="00252099"/>
    <w:rsid w:val="0025271A"/>
    <w:rsid w:val="00252BF5"/>
    <w:rsid w:val="00253524"/>
    <w:rsid w:val="00253C93"/>
    <w:rsid w:val="0025410A"/>
    <w:rsid w:val="0025536D"/>
    <w:rsid w:val="002554E0"/>
    <w:rsid w:val="002557BF"/>
    <w:rsid w:val="00255AFA"/>
    <w:rsid w:val="00255BF4"/>
    <w:rsid w:val="00256947"/>
    <w:rsid w:val="002570F2"/>
    <w:rsid w:val="002576FF"/>
    <w:rsid w:val="002577D8"/>
    <w:rsid w:val="00257B5E"/>
    <w:rsid w:val="00257FA6"/>
    <w:rsid w:val="0026035E"/>
    <w:rsid w:val="00260760"/>
    <w:rsid w:val="00260997"/>
    <w:rsid w:val="00260DC3"/>
    <w:rsid w:val="00261297"/>
    <w:rsid w:val="002613DC"/>
    <w:rsid w:val="00261F81"/>
    <w:rsid w:val="0026291F"/>
    <w:rsid w:val="00262A7B"/>
    <w:rsid w:val="00262B36"/>
    <w:rsid w:val="00263267"/>
    <w:rsid w:val="00263491"/>
    <w:rsid w:val="002634C0"/>
    <w:rsid w:val="00263CD0"/>
    <w:rsid w:val="00263D9B"/>
    <w:rsid w:val="002640EA"/>
    <w:rsid w:val="002642EB"/>
    <w:rsid w:val="0026435C"/>
    <w:rsid w:val="002648CA"/>
    <w:rsid w:val="00264C18"/>
    <w:rsid w:val="00264ED1"/>
    <w:rsid w:val="002655C1"/>
    <w:rsid w:val="00265D5B"/>
    <w:rsid w:val="0026658C"/>
    <w:rsid w:val="002665EB"/>
    <w:rsid w:val="00266C92"/>
    <w:rsid w:val="00267009"/>
    <w:rsid w:val="00267664"/>
    <w:rsid w:val="00271CF3"/>
    <w:rsid w:val="0027252D"/>
    <w:rsid w:val="00272A9E"/>
    <w:rsid w:val="0027320B"/>
    <w:rsid w:val="002739FC"/>
    <w:rsid w:val="00273AA7"/>
    <w:rsid w:val="00275212"/>
    <w:rsid w:val="00275D55"/>
    <w:rsid w:val="00276B5D"/>
    <w:rsid w:val="00276E5F"/>
    <w:rsid w:val="00277564"/>
    <w:rsid w:val="002777D8"/>
    <w:rsid w:val="00277D8D"/>
    <w:rsid w:val="00277F19"/>
    <w:rsid w:val="00280170"/>
    <w:rsid w:val="00280FCF"/>
    <w:rsid w:val="00281567"/>
    <w:rsid w:val="002815B0"/>
    <w:rsid w:val="002818F5"/>
    <w:rsid w:val="00281BD1"/>
    <w:rsid w:val="0028275C"/>
    <w:rsid w:val="002827C6"/>
    <w:rsid w:val="00282DEF"/>
    <w:rsid w:val="002839BC"/>
    <w:rsid w:val="00284C92"/>
    <w:rsid w:val="0028504C"/>
    <w:rsid w:val="0028549B"/>
    <w:rsid w:val="002857AA"/>
    <w:rsid w:val="00285B18"/>
    <w:rsid w:val="00287521"/>
    <w:rsid w:val="002875F8"/>
    <w:rsid w:val="002903C4"/>
    <w:rsid w:val="00291880"/>
    <w:rsid w:val="00291DC0"/>
    <w:rsid w:val="0029223F"/>
    <w:rsid w:val="00292280"/>
    <w:rsid w:val="0029267D"/>
    <w:rsid w:val="00293125"/>
    <w:rsid w:val="00293F84"/>
    <w:rsid w:val="002943EB"/>
    <w:rsid w:val="00294A5A"/>
    <w:rsid w:val="00294DF9"/>
    <w:rsid w:val="00294E39"/>
    <w:rsid w:val="002956F0"/>
    <w:rsid w:val="00295C51"/>
    <w:rsid w:val="002965A2"/>
    <w:rsid w:val="00296763"/>
    <w:rsid w:val="00296A98"/>
    <w:rsid w:val="00296C25"/>
    <w:rsid w:val="002973AB"/>
    <w:rsid w:val="002A0378"/>
    <w:rsid w:val="002A2574"/>
    <w:rsid w:val="002A2577"/>
    <w:rsid w:val="002A329E"/>
    <w:rsid w:val="002A35D4"/>
    <w:rsid w:val="002A3653"/>
    <w:rsid w:val="002A36BC"/>
    <w:rsid w:val="002A4378"/>
    <w:rsid w:val="002A4385"/>
    <w:rsid w:val="002A478F"/>
    <w:rsid w:val="002A49F6"/>
    <w:rsid w:val="002A4D5D"/>
    <w:rsid w:val="002A51D9"/>
    <w:rsid w:val="002A530C"/>
    <w:rsid w:val="002A5386"/>
    <w:rsid w:val="002A5589"/>
    <w:rsid w:val="002A571E"/>
    <w:rsid w:val="002A5A62"/>
    <w:rsid w:val="002A6D87"/>
    <w:rsid w:val="002A70D2"/>
    <w:rsid w:val="002A70E5"/>
    <w:rsid w:val="002A71B8"/>
    <w:rsid w:val="002A787B"/>
    <w:rsid w:val="002A7BEA"/>
    <w:rsid w:val="002B02CD"/>
    <w:rsid w:val="002B1091"/>
    <w:rsid w:val="002B1AF7"/>
    <w:rsid w:val="002B22BF"/>
    <w:rsid w:val="002B2898"/>
    <w:rsid w:val="002B2D74"/>
    <w:rsid w:val="002B3222"/>
    <w:rsid w:val="002B3892"/>
    <w:rsid w:val="002B3EA2"/>
    <w:rsid w:val="002B4444"/>
    <w:rsid w:val="002B4A46"/>
    <w:rsid w:val="002B4EC5"/>
    <w:rsid w:val="002B5E91"/>
    <w:rsid w:val="002B6335"/>
    <w:rsid w:val="002B6A89"/>
    <w:rsid w:val="002B6C09"/>
    <w:rsid w:val="002B71A7"/>
    <w:rsid w:val="002B77D4"/>
    <w:rsid w:val="002B79DD"/>
    <w:rsid w:val="002B7E8E"/>
    <w:rsid w:val="002C0043"/>
    <w:rsid w:val="002C0BAC"/>
    <w:rsid w:val="002C0CFE"/>
    <w:rsid w:val="002C0EF5"/>
    <w:rsid w:val="002C1C29"/>
    <w:rsid w:val="002C2701"/>
    <w:rsid w:val="002C2BC2"/>
    <w:rsid w:val="002C2EA6"/>
    <w:rsid w:val="002C4E2A"/>
    <w:rsid w:val="002C5B57"/>
    <w:rsid w:val="002C5D01"/>
    <w:rsid w:val="002C60BE"/>
    <w:rsid w:val="002C6B7A"/>
    <w:rsid w:val="002C7600"/>
    <w:rsid w:val="002C76A1"/>
    <w:rsid w:val="002C7824"/>
    <w:rsid w:val="002D043C"/>
    <w:rsid w:val="002D1D09"/>
    <w:rsid w:val="002D21BD"/>
    <w:rsid w:val="002D21C7"/>
    <w:rsid w:val="002D2213"/>
    <w:rsid w:val="002D2BDD"/>
    <w:rsid w:val="002D2F3A"/>
    <w:rsid w:val="002D3678"/>
    <w:rsid w:val="002D3C71"/>
    <w:rsid w:val="002D3E21"/>
    <w:rsid w:val="002D3ECF"/>
    <w:rsid w:val="002D440A"/>
    <w:rsid w:val="002D4E91"/>
    <w:rsid w:val="002D5798"/>
    <w:rsid w:val="002D5969"/>
    <w:rsid w:val="002D64D2"/>
    <w:rsid w:val="002D6BD5"/>
    <w:rsid w:val="002D6E7E"/>
    <w:rsid w:val="002D6E95"/>
    <w:rsid w:val="002D7538"/>
    <w:rsid w:val="002D7FFC"/>
    <w:rsid w:val="002E0230"/>
    <w:rsid w:val="002E0528"/>
    <w:rsid w:val="002E05C2"/>
    <w:rsid w:val="002E0707"/>
    <w:rsid w:val="002E0EA0"/>
    <w:rsid w:val="002E0EDD"/>
    <w:rsid w:val="002E1711"/>
    <w:rsid w:val="002E18D6"/>
    <w:rsid w:val="002E1AEE"/>
    <w:rsid w:val="002E2152"/>
    <w:rsid w:val="002E2466"/>
    <w:rsid w:val="002E2A85"/>
    <w:rsid w:val="002E2E83"/>
    <w:rsid w:val="002E2EFF"/>
    <w:rsid w:val="002E3252"/>
    <w:rsid w:val="002E361F"/>
    <w:rsid w:val="002E38DF"/>
    <w:rsid w:val="002E3F3E"/>
    <w:rsid w:val="002E50F4"/>
    <w:rsid w:val="002E7A31"/>
    <w:rsid w:val="002E7D07"/>
    <w:rsid w:val="002F02BE"/>
    <w:rsid w:val="002F1499"/>
    <w:rsid w:val="002F1DE5"/>
    <w:rsid w:val="002F260F"/>
    <w:rsid w:val="002F3059"/>
    <w:rsid w:val="002F37F6"/>
    <w:rsid w:val="002F38E4"/>
    <w:rsid w:val="002F3D45"/>
    <w:rsid w:val="002F3EB9"/>
    <w:rsid w:val="002F3EE8"/>
    <w:rsid w:val="002F4546"/>
    <w:rsid w:val="002F4865"/>
    <w:rsid w:val="002F4BCC"/>
    <w:rsid w:val="002F55FD"/>
    <w:rsid w:val="002F5727"/>
    <w:rsid w:val="002F58F6"/>
    <w:rsid w:val="002F6841"/>
    <w:rsid w:val="002F7176"/>
    <w:rsid w:val="002F718D"/>
    <w:rsid w:val="002F769A"/>
    <w:rsid w:val="002F78FA"/>
    <w:rsid w:val="002F7929"/>
    <w:rsid w:val="002F7C39"/>
    <w:rsid w:val="002F7EAD"/>
    <w:rsid w:val="002F7F15"/>
    <w:rsid w:val="0030192C"/>
    <w:rsid w:val="003021DE"/>
    <w:rsid w:val="00302494"/>
    <w:rsid w:val="003025CD"/>
    <w:rsid w:val="00302AD6"/>
    <w:rsid w:val="00303007"/>
    <w:rsid w:val="0030315B"/>
    <w:rsid w:val="00303D66"/>
    <w:rsid w:val="00303D9D"/>
    <w:rsid w:val="00304DB3"/>
    <w:rsid w:val="00304E64"/>
    <w:rsid w:val="00305536"/>
    <w:rsid w:val="00305A71"/>
    <w:rsid w:val="00305C66"/>
    <w:rsid w:val="00305EF2"/>
    <w:rsid w:val="003062D5"/>
    <w:rsid w:val="00306723"/>
    <w:rsid w:val="00306AB4"/>
    <w:rsid w:val="00307482"/>
    <w:rsid w:val="00307899"/>
    <w:rsid w:val="00307BA5"/>
    <w:rsid w:val="00307E17"/>
    <w:rsid w:val="00307E2F"/>
    <w:rsid w:val="003101C1"/>
    <w:rsid w:val="0031047A"/>
    <w:rsid w:val="0031093A"/>
    <w:rsid w:val="0031093D"/>
    <w:rsid w:val="003119D1"/>
    <w:rsid w:val="003141F3"/>
    <w:rsid w:val="00314251"/>
    <w:rsid w:val="003143CD"/>
    <w:rsid w:val="00314A5B"/>
    <w:rsid w:val="00314B6B"/>
    <w:rsid w:val="00314B9D"/>
    <w:rsid w:val="003150BD"/>
    <w:rsid w:val="00315F90"/>
    <w:rsid w:val="003161D4"/>
    <w:rsid w:val="00316432"/>
    <w:rsid w:val="00316599"/>
    <w:rsid w:val="00317148"/>
    <w:rsid w:val="003174D0"/>
    <w:rsid w:val="00317926"/>
    <w:rsid w:val="00321207"/>
    <w:rsid w:val="00321453"/>
    <w:rsid w:val="00321BB2"/>
    <w:rsid w:val="00321BCB"/>
    <w:rsid w:val="00322106"/>
    <w:rsid w:val="00322784"/>
    <w:rsid w:val="003227C9"/>
    <w:rsid w:val="00322831"/>
    <w:rsid w:val="00322955"/>
    <w:rsid w:val="00322BA2"/>
    <w:rsid w:val="00322C56"/>
    <w:rsid w:val="003231E2"/>
    <w:rsid w:val="003232AC"/>
    <w:rsid w:val="00323FE0"/>
    <w:rsid w:val="003251F7"/>
    <w:rsid w:val="00325C0C"/>
    <w:rsid w:val="00325C72"/>
    <w:rsid w:val="00326C3C"/>
    <w:rsid w:val="00326CBD"/>
    <w:rsid w:val="00327219"/>
    <w:rsid w:val="00327853"/>
    <w:rsid w:val="003278C4"/>
    <w:rsid w:val="003303E8"/>
    <w:rsid w:val="00330E8E"/>
    <w:rsid w:val="003312DA"/>
    <w:rsid w:val="003315AB"/>
    <w:rsid w:val="00331E4B"/>
    <w:rsid w:val="00332304"/>
    <w:rsid w:val="0033311F"/>
    <w:rsid w:val="0033326E"/>
    <w:rsid w:val="003340E1"/>
    <w:rsid w:val="0033518F"/>
    <w:rsid w:val="0033555C"/>
    <w:rsid w:val="00335B83"/>
    <w:rsid w:val="00336530"/>
    <w:rsid w:val="0033671C"/>
    <w:rsid w:val="003367C9"/>
    <w:rsid w:val="00336A1B"/>
    <w:rsid w:val="0033707D"/>
    <w:rsid w:val="00337407"/>
    <w:rsid w:val="00337BA1"/>
    <w:rsid w:val="0034043D"/>
    <w:rsid w:val="0034075E"/>
    <w:rsid w:val="003413E8"/>
    <w:rsid w:val="00341741"/>
    <w:rsid w:val="00341F86"/>
    <w:rsid w:val="00342AEF"/>
    <w:rsid w:val="00342D20"/>
    <w:rsid w:val="00342FC3"/>
    <w:rsid w:val="0034360A"/>
    <w:rsid w:val="003444C1"/>
    <w:rsid w:val="00344AF2"/>
    <w:rsid w:val="00344B4F"/>
    <w:rsid w:val="00344F5B"/>
    <w:rsid w:val="00345BE6"/>
    <w:rsid w:val="00346217"/>
    <w:rsid w:val="003463EB"/>
    <w:rsid w:val="003477FA"/>
    <w:rsid w:val="003500CC"/>
    <w:rsid w:val="00350BB6"/>
    <w:rsid w:val="00350EA0"/>
    <w:rsid w:val="0035235A"/>
    <w:rsid w:val="00353000"/>
    <w:rsid w:val="00353528"/>
    <w:rsid w:val="00353C45"/>
    <w:rsid w:val="00353D3D"/>
    <w:rsid w:val="00353E56"/>
    <w:rsid w:val="00354EA0"/>
    <w:rsid w:val="00356796"/>
    <w:rsid w:val="00356987"/>
    <w:rsid w:val="00356EAF"/>
    <w:rsid w:val="00357BCE"/>
    <w:rsid w:val="0036032D"/>
    <w:rsid w:val="003605BE"/>
    <w:rsid w:val="0036092F"/>
    <w:rsid w:val="00360AAE"/>
    <w:rsid w:val="0036197B"/>
    <w:rsid w:val="00362787"/>
    <w:rsid w:val="00362B2A"/>
    <w:rsid w:val="003638CD"/>
    <w:rsid w:val="00364183"/>
    <w:rsid w:val="0036444D"/>
    <w:rsid w:val="0036447F"/>
    <w:rsid w:val="003649CB"/>
    <w:rsid w:val="00364F69"/>
    <w:rsid w:val="0036569D"/>
    <w:rsid w:val="003659D8"/>
    <w:rsid w:val="00366668"/>
    <w:rsid w:val="003708CD"/>
    <w:rsid w:val="00370B9E"/>
    <w:rsid w:val="00371077"/>
    <w:rsid w:val="003715BE"/>
    <w:rsid w:val="0037186B"/>
    <w:rsid w:val="00371F84"/>
    <w:rsid w:val="00372230"/>
    <w:rsid w:val="00372310"/>
    <w:rsid w:val="00372F35"/>
    <w:rsid w:val="0037334E"/>
    <w:rsid w:val="003738A0"/>
    <w:rsid w:val="0037486A"/>
    <w:rsid w:val="00374872"/>
    <w:rsid w:val="003754E3"/>
    <w:rsid w:val="00375BD4"/>
    <w:rsid w:val="003760FC"/>
    <w:rsid w:val="003770AA"/>
    <w:rsid w:val="0037723B"/>
    <w:rsid w:val="00377261"/>
    <w:rsid w:val="00377A59"/>
    <w:rsid w:val="00380B91"/>
    <w:rsid w:val="00381377"/>
    <w:rsid w:val="003833B2"/>
    <w:rsid w:val="003834EC"/>
    <w:rsid w:val="003838FC"/>
    <w:rsid w:val="003839F5"/>
    <w:rsid w:val="00383B11"/>
    <w:rsid w:val="003842DB"/>
    <w:rsid w:val="00384522"/>
    <w:rsid w:val="0038473B"/>
    <w:rsid w:val="00384863"/>
    <w:rsid w:val="00384B73"/>
    <w:rsid w:val="00385AFD"/>
    <w:rsid w:val="00386447"/>
    <w:rsid w:val="0038688D"/>
    <w:rsid w:val="00386D23"/>
    <w:rsid w:val="00386DE2"/>
    <w:rsid w:val="0038739A"/>
    <w:rsid w:val="00387470"/>
    <w:rsid w:val="00387FE8"/>
    <w:rsid w:val="0039012E"/>
    <w:rsid w:val="003902AE"/>
    <w:rsid w:val="003903BC"/>
    <w:rsid w:val="00390C62"/>
    <w:rsid w:val="0039110A"/>
    <w:rsid w:val="003914AB"/>
    <w:rsid w:val="003915BD"/>
    <w:rsid w:val="003915E2"/>
    <w:rsid w:val="003918F2"/>
    <w:rsid w:val="00391911"/>
    <w:rsid w:val="003919C8"/>
    <w:rsid w:val="00391A5E"/>
    <w:rsid w:val="00391BC1"/>
    <w:rsid w:val="00392259"/>
    <w:rsid w:val="003923CD"/>
    <w:rsid w:val="00392547"/>
    <w:rsid w:val="0039254C"/>
    <w:rsid w:val="0039290B"/>
    <w:rsid w:val="00392FD5"/>
    <w:rsid w:val="00392FE2"/>
    <w:rsid w:val="00393431"/>
    <w:rsid w:val="00393BF6"/>
    <w:rsid w:val="0039469A"/>
    <w:rsid w:val="00394D32"/>
    <w:rsid w:val="00395F23"/>
    <w:rsid w:val="00396A18"/>
    <w:rsid w:val="00396B4C"/>
    <w:rsid w:val="00396BC1"/>
    <w:rsid w:val="00396ED5"/>
    <w:rsid w:val="0039794D"/>
    <w:rsid w:val="003A0309"/>
    <w:rsid w:val="003A0A43"/>
    <w:rsid w:val="003A0E21"/>
    <w:rsid w:val="003A17AD"/>
    <w:rsid w:val="003A20FE"/>
    <w:rsid w:val="003A2BEF"/>
    <w:rsid w:val="003A38A7"/>
    <w:rsid w:val="003A398B"/>
    <w:rsid w:val="003A3E84"/>
    <w:rsid w:val="003A4BBB"/>
    <w:rsid w:val="003A4E04"/>
    <w:rsid w:val="003A4F36"/>
    <w:rsid w:val="003A532A"/>
    <w:rsid w:val="003A6202"/>
    <w:rsid w:val="003A658F"/>
    <w:rsid w:val="003A7850"/>
    <w:rsid w:val="003A7982"/>
    <w:rsid w:val="003B00EC"/>
    <w:rsid w:val="003B0374"/>
    <w:rsid w:val="003B0658"/>
    <w:rsid w:val="003B1CD3"/>
    <w:rsid w:val="003B1F93"/>
    <w:rsid w:val="003B24C5"/>
    <w:rsid w:val="003B280A"/>
    <w:rsid w:val="003B3180"/>
    <w:rsid w:val="003B33D3"/>
    <w:rsid w:val="003B3AEB"/>
    <w:rsid w:val="003B43D0"/>
    <w:rsid w:val="003B4AF7"/>
    <w:rsid w:val="003B4D9B"/>
    <w:rsid w:val="003B5E6D"/>
    <w:rsid w:val="003B6398"/>
    <w:rsid w:val="003B69A5"/>
    <w:rsid w:val="003B7037"/>
    <w:rsid w:val="003B74F0"/>
    <w:rsid w:val="003B7C33"/>
    <w:rsid w:val="003C003B"/>
    <w:rsid w:val="003C0365"/>
    <w:rsid w:val="003C06B3"/>
    <w:rsid w:val="003C153C"/>
    <w:rsid w:val="003C25F7"/>
    <w:rsid w:val="003C3088"/>
    <w:rsid w:val="003C3478"/>
    <w:rsid w:val="003C3930"/>
    <w:rsid w:val="003C39CD"/>
    <w:rsid w:val="003C4646"/>
    <w:rsid w:val="003C5016"/>
    <w:rsid w:val="003C5140"/>
    <w:rsid w:val="003C5B1C"/>
    <w:rsid w:val="003C5E70"/>
    <w:rsid w:val="003C6ECF"/>
    <w:rsid w:val="003D035F"/>
    <w:rsid w:val="003D058C"/>
    <w:rsid w:val="003D07D7"/>
    <w:rsid w:val="003D0851"/>
    <w:rsid w:val="003D11E3"/>
    <w:rsid w:val="003D1704"/>
    <w:rsid w:val="003D189A"/>
    <w:rsid w:val="003D19B5"/>
    <w:rsid w:val="003D240E"/>
    <w:rsid w:val="003D2469"/>
    <w:rsid w:val="003D2611"/>
    <w:rsid w:val="003D281D"/>
    <w:rsid w:val="003D2902"/>
    <w:rsid w:val="003D2E5B"/>
    <w:rsid w:val="003D313F"/>
    <w:rsid w:val="003D429F"/>
    <w:rsid w:val="003D4A3B"/>
    <w:rsid w:val="003D4BE7"/>
    <w:rsid w:val="003D56D8"/>
    <w:rsid w:val="003D69A8"/>
    <w:rsid w:val="003D6F44"/>
    <w:rsid w:val="003D7172"/>
    <w:rsid w:val="003D791E"/>
    <w:rsid w:val="003E0FD2"/>
    <w:rsid w:val="003E1200"/>
    <w:rsid w:val="003E1850"/>
    <w:rsid w:val="003E1A7E"/>
    <w:rsid w:val="003E1B92"/>
    <w:rsid w:val="003E264F"/>
    <w:rsid w:val="003E26A4"/>
    <w:rsid w:val="003E2DC8"/>
    <w:rsid w:val="003E3662"/>
    <w:rsid w:val="003E3715"/>
    <w:rsid w:val="003E3820"/>
    <w:rsid w:val="003E3A88"/>
    <w:rsid w:val="003E3F4D"/>
    <w:rsid w:val="003E4EAB"/>
    <w:rsid w:val="003E4F68"/>
    <w:rsid w:val="003E50FA"/>
    <w:rsid w:val="003E5293"/>
    <w:rsid w:val="003E58A1"/>
    <w:rsid w:val="003E58D8"/>
    <w:rsid w:val="003E5E09"/>
    <w:rsid w:val="003E6232"/>
    <w:rsid w:val="003F068A"/>
    <w:rsid w:val="003F0BCE"/>
    <w:rsid w:val="003F1B48"/>
    <w:rsid w:val="003F273A"/>
    <w:rsid w:val="003F29DA"/>
    <w:rsid w:val="003F2AB3"/>
    <w:rsid w:val="003F436D"/>
    <w:rsid w:val="003F595E"/>
    <w:rsid w:val="003F6EBE"/>
    <w:rsid w:val="003F70FC"/>
    <w:rsid w:val="003F7283"/>
    <w:rsid w:val="003F7419"/>
    <w:rsid w:val="003F7465"/>
    <w:rsid w:val="003F7738"/>
    <w:rsid w:val="003F7CF1"/>
    <w:rsid w:val="00400257"/>
    <w:rsid w:val="0040029B"/>
    <w:rsid w:val="00400526"/>
    <w:rsid w:val="00400E9F"/>
    <w:rsid w:val="00400F3F"/>
    <w:rsid w:val="00401AF5"/>
    <w:rsid w:val="004021F6"/>
    <w:rsid w:val="00402C26"/>
    <w:rsid w:val="0040330D"/>
    <w:rsid w:val="00403CD9"/>
    <w:rsid w:val="00404747"/>
    <w:rsid w:val="00404F0A"/>
    <w:rsid w:val="00405234"/>
    <w:rsid w:val="00405D86"/>
    <w:rsid w:val="00406009"/>
    <w:rsid w:val="004067DF"/>
    <w:rsid w:val="00406DA7"/>
    <w:rsid w:val="00410ABA"/>
    <w:rsid w:val="004113F7"/>
    <w:rsid w:val="004115E0"/>
    <w:rsid w:val="00411798"/>
    <w:rsid w:val="004118A3"/>
    <w:rsid w:val="00411D27"/>
    <w:rsid w:val="00411E88"/>
    <w:rsid w:val="004137BC"/>
    <w:rsid w:val="00413B64"/>
    <w:rsid w:val="00414685"/>
    <w:rsid w:val="00414776"/>
    <w:rsid w:val="00415454"/>
    <w:rsid w:val="00415D74"/>
    <w:rsid w:val="00415D97"/>
    <w:rsid w:val="00415FA7"/>
    <w:rsid w:val="00416B01"/>
    <w:rsid w:val="00416D67"/>
    <w:rsid w:val="004177D0"/>
    <w:rsid w:val="00417B69"/>
    <w:rsid w:val="0042070B"/>
    <w:rsid w:val="00420F57"/>
    <w:rsid w:val="00421257"/>
    <w:rsid w:val="00421B6C"/>
    <w:rsid w:val="00421BD5"/>
    <w:rsid w:val="00421F03"/>
    <w:rsid w:val="004229EF"/>
    <w:rsid w:val="00422A33"/>
    <w:rsid w:val="00422B7A"/>
    <w:rsid w:val="00422FAA"/>
    <w:rsid w:val="00423909"/>
    <w:rsid w:val="00424055"/>
    <w:rsid w:val="004249F9"/>
    <w:rsid w:val="00424C8B"/>
    <w:rsid w:val="004251E6"/>
    <w:rsid w:val="00425425"/>
    <w:rsid w:val="004255DC"/>
    <w:rsid w:val="0042616A"/>
    <w:rsid w:val="004306D6"/>
    <w:rsid w:val="00431136"/>
    <w:rsid w:val="004317AC"/>
    <w:rsid w:val="0043187A"/>
    <w:rsid w:val="00431D07"/>
    <w:rsid w:val="00432039"/>
    <w:rsid w:val="00432CC3"/>
    <w:rsid w:val="004334A4"/>
    <w:rsid w:val="00433642"/>
    <w:rsid w:val="00434515"/>
    <w:rsid w:val="00434588"/>
    <w:rsid w:val="0043516D"/>
    <w:rsid w:val="00435DA5"/>
    <w:rsid w:val="00435DF0"/>
    <w:rsid w:val="0043625D"/>
    <w:rsid w:val="004362B6"/>
    <w:rsid w:val="004373FD"/>
    <w:rsid w:val="004375AD"/>
    <w:rsid w:val="00437BAE"/>
    <w:rsid w:val="004415AD"/>
    <w:rsid w:val="004419D6"/>
    <w:rsid w:val="00441FC1"/>
    <w:rsid w:val="004420D6"/>
    <w:rsid w:val="004438A6"/>
    <w:rsid w:val="004438C7"/>
    <w:rsid w:val="00443932"/>
    <w:rsid w:val="00443C04"/>
    <w:rsid w:val="00443CF7"/>
    <w:rsid w:val="004450BA"/>
    <w:rsid w:val="004451AA"/>
    <w:rsid w:val="00445618"/>
    <w:rsid w:val="00445C4B"/>
    <w:rsid w:val="00446D91"/>
    <w:rsid w:val="00447014"/>
    <w:rsid w:val="00447408"/>
    <w:rsid w:val="004477E8"/>
    <w:rsid w:val="0044790B"/>
    <w:rsid w:val="00447AC1"/>
    <w:rsid w:val="00447B3E"/>
    <w:rsid w:val="0045020E"/>
    <w:rsid w:val="0045059B"/>
    <w:rsid w:val="004508BF"/>
    <w:rsid w:val="00450A53"/>
    <w:rsid w:val="00450EAA"/>
    <w:rsid w:val="00451CB8"/>
    <w:rsid w:val="004535C2"/>
    <w:rsid w:val="00453B29"/>
    <w:rsid w:val="00453C2A"/>
    <w:rsid w:val="00454827"/>
    <w:rsid w:val="00454828"/>
    <w:rsid w:val="00454E04"/>
    <w:rsid w:val="00455439"/>
    <w:rsid w:val="004559CE"/>
    <w:rsid w:val="00456718"/>
    <w:rsid w:val="004568DC"/>
    <w:rsid w:val="00457392"/>
    <w:rsid w:val="0045772C"/>
    <w:rsid w:val="004600E6"/>
    <w:rsid w:val="00460147"/>
    <w:rsid w:val="0046024B"/>
    <w:rsid w:val="004603B2"/>
    <w:rsid w:val="00460AFB"/>
    <w:rsid w:val="00461ACF"/>
    <w:rsid w:val="00461B54"/>
    <w:rsid w:val="00461D1E"/>
    <w:rsid w:val="00461F53"/>
    <w:rsid w:val="00462638"/>
    <w:rsid w:val="004635AC"/>
    <w:rsid w:val="0046398E"/>
    <w:rsid w:val="00464780"/>
    <w:rsid w:val="004648F8"/>
    <w:rsid w:val="00464E76"/>
    <w:rsid w:val="00465429"/>
    <w:rsid w:val="004661F0"/>
    <w:rsid w:val="00466937"/>
    <w:rsid w:val="004676F5"/>
    <w:rsid w:val="00467D48"/>
    <w:rsid w:val="00470147"/>
    <w:rsid w:val="00470A3A"/>
    <w:rsid w:val="00470BC5"/>
    <w:rsid w:val="0047131D"/>
    <w:rsid w:val="004717A1"/>
    <w:rsid w:val="004717C8"/>
    <w:rsid w:val="00471AB6"/>
    <w:rsid w:val="004726D5"/>
    <w:rsid w:val="004736D6"/>
    <w:rsid w:val="0047390C"/>
    <w:rsid w:val="00473F1E"/>
    <w:rsid w:val="00473F85"/>
    <w:rsid w:val="004745A4"/>
    <w:rsid w:val="00474667"/>
    <w:rsid w:val="00475691"/>
    <w:rsid w:val="00475BA5"/>
    <w:rsid w:val="00475C5D"/>
    <w:rsid w:val="0047672C"/>
    <w:rsid w:val="00476F44"/>
    <w:rsid w:val="004770A1"/>
    <w:rsid w:val="004776E5"/>
    <w:rsid w:val="004778F9"/>
    <w:rsid w:val="00477BF2"/>
    <w:rsid w:val="00477D2F"/>
    <w:rsid w:val="00480570"/>
    <w:rsid w:val="00480BBD"/>
    <w:rsid w:val="004810CC"/>
    <w:rsid w:val="004813FA"/>
    <w:rsid w:val="00481777"/>
    <w:rsid w:val="00481994"/>
    <w:rsid w:val="004821A8"/>
    <w:rsid w:val="0048514A"/>
    <w:rsid w:val="004858CE"/>
    <w:rsid w:val="00485CC0"/>
    <w:rsid w:val="00485F41"/>
    <w:rsid w:val="00486997"/>
    <w:rsid w:val="00486B0F"/>
    <w:rsid w:val="00487C44"/>
    <w:rsid w:val="00487EDC"/>
    <w:rsid w:val="004900E8"/>
    <w:rsid w:val="004908A1"/>
    <w:rsid w:val="00490B82"/>
    <w:rsid w:val="00490F2D"/>
    <w:rsid w:val="004911C7"/>
    <w:rsid w:val="0049159B"/>
    <w:rsid w:val="00491A99"/>
    <w:rsid w:val="00491D26"/>
    <w:rsid w:val="004927D1"/>
    <w:rsid w:val="00492CFD"/>
    <w:rsid w:val="00492DAB"/>
    <w:rsid w:val="00492DEA"/>
    <w:rsid w:val="0049371D"/>
    <w:rsid w:val="004949B6"/>
    <w:rsid w:val="00495B03"/>
    <w:rsid w:val="00495F0D"/>
    <w:rsid w:val="00496FF0"/>
    <w:rsid w:val="00497A3D"/>
    <w:rsid w:val="00497BEC"/>
    <w:rsid w:val="00497DA0"/>
    <w:rsid w:val="004A0159"/>
    <w:rsid w:val="004A02C1"/>
    <w:rsid w:val="004A0393"/>
    <w:rsid w:val="004A0578"/>
    <w:rsid w:val="004A07C4"/>
    <w:rsid w:val="004A095A"/>
    <w:rsid w:val="004A0AD6"/>
    <w:rsid w:val="004A114E"/>
    <w:rsid w:val="004A12A7"/>
    <w:rsid w:val="004A12B1"/>
    <w:rsid w:val="004A154B"/>
    <w:rsid w:val="004A1920"/>
    <w:rsid w:val="004A19B4"/>
    <w:rsid w:val="004A2328"/>
    <w:rsid w:val="004A3253"/>
    <w:rsid w:val="004A3C17"/>
    <w:rsid w:val="004A40D9"/>
    <w:rsid w:val="004A444F"/>
    <w:rsid w:val="004A49E9"/>
    <w:rsid w:val="004A4A1D"/>
    <w:rsid w:val="004A4D87"/>
    <w:rsid w:val="004A59B3"/>
    <w:rsid w:val="004A6CF8"/>
    <w:rsid w:val="004B0DC7"/>
    <w:rsid w:val="004B14A1"/>
    <w:rsid w:val="004B21E3"/>
    <w:rsid w:val="004B3310"/>
    <w:rsid w:val="004B3CC3"/>
    <w:rsid w:val="004B3D1F"/>
    <w:rsid w:val="004B3DD8"/>
    <w:rsid w:val="004B43A2"/>
    <w:rsid w:val="004B4442"/>
    <w:rsid w:val="004B4862"/>
    <w:rsid w:val="004B5777"/>
    <w:rsid w:val="004B5937"/>
    <w:rsid w:val="004B59D1"/>
    <w:rsid w:val="004B5AA2"/>
    <w:rsid w:val="004B5E13"/>
    <w:rsid w:val="004B6561"/>
    <w:rsid w:val="004B67D2"/>
    <w:rsid w:val="004C012C"/>
    <w:rsid w:val="004C01FF"/>
    <w:rsid w:val="004C0C56"/>
    <w:rsid w:val="004C1103"/>
    <w:rsid w:val="004C18C3"/>
    <w:rsid w:val="004C1941"/>
    <w:rsid w:val="004C1DC9"/>
    <w:rsid w:val="004C1F1E"/>
    <w:rsid w:val="004C1FE3"/>
    <w:rsid w:val="004C2052"/>
    <w:rsid w:val="004C23E9"/>
    <w:rsid w:val="004C2903"/>
    <w:rsid w:val="004C291D"/>
    <w:rsid w:val="004C2946"/>
    <w:rsid w:val="004C2C16"/>
    <w:rsid w:val="004C2FD6"/>
    <w:rsid w:val="004C307C"/>
    <w:rsid w:val="004C37BA"/>
    <w:rsid w:val="004C4301"/>
    <w:rsid w:val="004C4C0F"/>
    <w:rsid w:val="004C5774"/>
    <w:rsid w:val="004C5AAA"/>
    <w:rsid w:val="004C6836"/>
    <w:rsid w:val="004D040B"/>
    <w:rsid w:val="004D15B2"/>
    <w:rsid w:val="004D21AC"/>
    <w:rsid w:val="004D235B"/>
    <w:rsid w:val="004D27C2"/>
    <w:rsid w:val="004D28DE"/>
    <w:rsid w:val="004D2BDC"/>
    <w:rsid w:val="004D2CA9"/>
    <w:rsid w:val="004D2FBB"/>
    <w:rsid w:val="004D3230"/>
    <w:rsid w:val="004D42CF"/>
    <w:rsid w:val="004D432E"/>
    <w:rsid w:val="004D4637"/>
    <w:rsid w:val="004D4701"/>
    <w:rsid w:val="004D4740"/>
    <w:rsid w:val="004D4C12"/>
    <w:rsid w:val="004D4F17"/>
    <w:rsid w:val="004D510C"/>
    <w:rsid w:val="004D66F7"/>
    <w:rsid w:val="004E00E3"/>
    <w:rsid w:val="004E02E9"/>
    <w:rsid w:val="004E0741"/>
    <w:rsid w:val="004E0949"/>
    <w:rsid w:val="004E0FB2"/>
    <w:rsid w:val="004E1CDA"/>
    <w:rsid w:val="004E2A23"/>
    <w:rsid w:val="004E2FD8"/>
    <w:rsid w:val="004E3653"/>
    <w:rsid w:val="004E3A3A"/>
    <w:rsid w:val="004E423F"/>
    <w:rsid w:val="004E463A"/>
    <w:rsid w:val="004E48C9"/>
    <w:rsid w:val="004E4BE0"/>
    <w:rsid w:val="004E4EFF"/>
    <w:rsid w:val="004E50D9"/>
    <w:rsid w:val="004E60F5"/>
    <w:rsid w:val="004E76B3"/>
    <w:rsid w:val="004E7B5A"/>
    <w:rsid w:val="004F02B1"/>
    <w:rsid w:val="004F08AD"/>
    <w:rsid w:val="004F10B0"/>
    <w:rsid w:val="004F1226"/>
    <w:rsid w:val="004F15D1"/>
    <w:rsid w:val="004F1730"/>
    <w:rsid w:val="004F1ADC"/>
    <w:rsid w:val="004F2D44"/>
    <w:rsid w:val="004F518A"/>
    <w:rsid w:val="004F5289"/>
    <w:rsid w:val="004F5E2A"/>
    <w:rsid w:val="004F6087"/>
    <w:rsid w:val="004F74A3"/>
    <w:rsid w:val="004F78EF"/>
    <w:rsid w:val="004F7DA0"/>
    <w:rsid w:val="00500190"/>
    <w:rsid w:val="0050047D"/>
    <w:rsid w:val="00500EC7"/>
    <w:rsid w:val="00501948"/>
    <w:rsid w:val="00502110"/>
    <w:rsid w:val="005022B8"/>
    <w:rsid w:val="00502879"/>
    <w:rsid w:val="005029CD"/>
    <w:rsid w:val="00503BE3"/>
    <w:rsid w:val="00504173"/>
    <w:rsid w:val="0050424B"/>
    <w:rsid w:val="00504726"/>
    <w:rsid w:val="00504B69"/>
    <w:rsid w:val="00504F61"/>
    <w:rsid w:val="005052F0"/>
    <w:rsid w:val="0050539E"/>
    <w:rsid w:val="00505C36"/>
    <w:rsid w:val="00505DAB"/>
    <w:rsid w:val="00506764"/>
    <w:rsid w:val="0050795F"/>
    <w:rsid w:val="00507E48"/>
    <w:rsid w:val="0051014C"/>
    <w:rsid w:val="00510808"/>
    <w:rsid w:val="00510E45"/>
    <w:rsid w:val="00510FF7"/>
    <w:rsid w:val="0051113B"/>
    <w:rsid w:val="00511C38"/>
    <w:rsid w:val="00512DC5"/>
    <w:rsid w:val="00513AD6"/>
    <w:rsid w:val="00513BDF"/>
    <w:rsid w:val="0051405E"/>
    <w:rsid w:val="0051448A"/>
    <w:rsid w:val="0051476B"/>
    <w:rsid w:val="005147FA"/>
    <w:rsid w:val="00515CE5"/>
    <w:rsid w:val="00516416"/>
    <w:rsid w:val="005164D9"/>
    <w:rsid w:val="0051677E"/>
    <w:rsid w:val="00516E11"/>
    <w:rsid w:val="005170EE"/>
    <w:rsid w:val="0051714B"/>
    <w:rsid w:val="0051719E"/>
    <w:rsid w:val="0051765F"/>
    <w:rsid w:val="005177F4"/>
    <w:rsid w:val="00517B7C"/>
    <w:rsid w:val="005204A4"/>
    <w:rsid w:val="0052131F"/>
    <w:rsid w:val="005214F3"/>
    <w:rsid w:val="00522688"/>
    <w:rsid w:val="00522709"/>
    <w:rsid w:val="00522781"/>
    <w:rsid w:val="00523BAC"/>
    <w:rsid w:val="00523C10"/>
    <w:rsid w:val="005243E2"/>
    <w:rsid w:val="0052474B"/>
    <w:rsid w:val="005253E3"/>
    <w:rsid w:val="00525C3F"/>
    <w:rsid w:val="00526071"/>
    <w:rsid w:val="0052632A"/>
    <w:rsid w:val="00526397"/>
    <w:rsid w:val="005266E3"/>
    <w:rsid w:val="00527B45"/>
    <w:rsid w:val="00527E5E"/>
    <w:rsid w:val="00530856"/>
    <w:rsid w:val="00531835"/>
    <w:rsid w:val="00533426"/>
    <w:rsid w:val="00533531"/>
    <w:rsid w:val="0053384B"/>
    <w:rsid w:val="00533DC0"/>
    <w:rsid w:val="00534598"/>
    <w:rsid w:val="00534D59"/>
    <w:rsid w:val="00535527"/>
    <w:rsid w:val="005355A2"/>
    <w:rsid w:val="00535B12"/>
    <w:rsid w:val="005365BC"/>
    <w:rsid w:val="005371BA"/>
    <w:rsid w:val="005372B9"/>
    <w:rsid w:val="005374C2"/>
    <w:rsid w:val="00537627"/>
    <w:rsid w:val="005376E3"/>
    <w:rsid w:val="005377A2"/>
    <w:rsid w:val="00537CAE"/>
    <w:rsid w:val="00540A4A"/>
    <w:rsid w:val="00540BDB"/>
    <w:rsid w:val="00540D67"/>
    <w:rsid w:val="00541ABA"/>
    <w:rsid w:val="00541B9A"/>
    <w:rsid w:val="0054224D"/>
    <w:rsid w:val="005424EF"/>
    <w:rsid w:val="005429F5"/>
    <w:rsid w:val="00542FB0"/>
    <w:rsid w:val="005430FA"/>
    <w:rsid w:val="005432F8"/>
    <w:rsid w:val="00543D83"/>
    <w:rsid w:val="00545D14"/>
    <w:rsid w:val="00546A04"/>
    <w:rsid w:val="0054783C"/>
    <w:rsid w:val="0054796D"/>
    <w:rsid w:val="005515A9"/>
    <w:rsid w:val="00551F93"/>
    <w:rsid w:val="00553186"/>
    <w:rsid w:val="0055427D"/>
    <w:rsid w:val="00554D29"/>
    <w:rsid w:val="00554E9E"/>
    <w:rsid w:val="0055502A"/>
    <w:rsid w:val="00555825"/>
    <w:rsid w:val="00555DB4"/>
    <w:rsid w:val="00556AF3"/>
    <w:rsid w:val="00556F5A"/>
    <w:rsid w:val="00556F95"/>
    <w:rsid w:val="00557761"/>
    <w:rsid w:val="00557F49"/>
    <w:rsid w:val="00560688"/>
    <w:rsid w:val="005607F1"/>
    <w:rsid w:val="00560A3E"/>
    <w:rsid w:val="00560D35"/>
    <w:rsid w:val="00561D05"/>
    <w:rsid w:val="00561FD2"/>
    <w:rsid w:val="005623D5"/>
    <w:rsid w:val="0056263E"/>
    <w:rsid w:val="00562731"/>
    <w:rsid w:val="00563854"/>
    <w:rsid w:val="0056474B"/>
    <w:rsid w:val="005650EE"/>
    <w:rsid w:val="00566563"/>
    <w:rsid w:val="00566F52"/>
    <w:rsid w:val="00567571"/>
    <w:rsid w:val="0056764D"/>
    <w:rsid w:val="00567707"/>
    <w:rsid w:val="0056780F"/>
    <w:rsid w:val="00567B5D"/>
    <w:rsid w:val="00567BE1"/>
    <w:rsid w:val="00567FDC"/>
    <w:rsid w:val="00570A74"/>
    <w:rsid w:val="0057151E"/>
    <w:rsid w:val="00571B7E"/>
    <w:rsid w:val="00571ED3"/>
    <w:rsid w:val="00571F13"/>
    <w:rsid w:val="00572451"/>
    <w:rsid w:val="00572A70"/>
    <w:rsid w:val="005731B4"/>
    <w:rsid w:val="0057360D"/>
    <w:rsid w:val="00573F57"/>
    <w:rsid w:val="0057414D"/>
    <w:rsid w:val="0057424D"/>
    <w:rsid w:val="00574342"/>
    <w:rsid w:val="00574C34"/>
    <w:rsid w:val="00574CD9"/>
    <w:rsid w:val="00574EB0"/>
    <w:rsid w:val="005752AB"/>
    <w:rsid w:val="00575373"/>
    <w:rsid w:val="005753F3"/>
    <w:rsid w:val="00575E71"/>
    <w:rsid w:val="005767C8"/>
    <w:rsid w:val="00576B4C"/>
    <w:rsid w:val="00577FDA"/>
    <w:rsid w:val="0058062F"/>
    <w:rsid w:val="005809B9"/>
    <w:rsid w:val="00580B30"/>
    <w:rsid w:val="005810A2"/>
    <w:rsid w:val="005811E9"/>
    <w:rsid w:val="00581266"/>
    <w:rsid w:val="0058127A"/>
    <w:rsid w:val="0058163E"/>
    <w:rsid w:val="00581ED4"/>
    <w:rsid w:val="00581F29"/>
    <w:rsid w:val="00582132"/>
    <w:rsid w:val="00582B7E"/>
    <w:rsid w:val="00582F14"/>
    <w:rsid w:val="00582F98"/>
    <w:rsid w:val="00583268"/>
    <w:rsid w:val="005835BD"/>
    <w:rsid w:val="0058367F"/>
    <w:rsid w:val="005836EE"/>
    <w:rsid w:val="00583B7F"/>
    <w:rsid w:val="00585EF2"/>
    <w:rsid w:val="00586205"/>
    <w:rsid w:val="00590294"/>
    <w:rsid w:val="005905DA"/>
    <w:rsid w:val="00590A3F"/>
    <w:rsid w:val="00590DB8"/>
    <w:rsid w:val="00590E0C"/>
    <w:rsid w:val="00591367"/>
    <w:rsid w:val="00591430"/>
    <w:rsid w:val="005914F0"/>
    <w:rsid w:val="005916DB"/>
    <w:rsid w:val="005918C5"/>
    <w:rsid w:val="005919A7"/>
    <w:rsid w:val="00591D27"/>
    <w:rsid w:val="0059213B"/>
    <w:rsid w:val="00592EA4"/>
    <w:rsid w:val="0059305E"/>
    <w:rsid w:val="00594065"/>
    <w:rsid w:val="00594496"/>
    <w:rsid w:val="00594B3C"/>
    <w:rsid w:val="0059570D"/>
    <w:rsid w:val="0059593B"/>
    <w:rsid w:val="00595C22"/>
    <w:rsid w:val="00596E56"/>
    <w:rsid w:val="00596FB8"/>
    <w:rsid w:val="00597A41"/>
    <w:rsid w:val="005A0190"/>
    <w:rsid w:val="005A049B"/>
    <w:rsid w:val="005A0604"/>
    <w:rsid w:val="005A0C48"/>
    <w:rsid w:val="005A15F9"/>
    <w:rsid w:val="005A18EE"/>
    <w:rsid w:val="005A1F7D"/>
    <w:rsid w:val="005A2708"/>
    <w:rsid w:val="005A27A3"/>
    <w:rsid w:val="005A27FE"/>
    <w:rsid w:val="005A2824"/>
    <w:rsid w:val="005A3AC6"/>
    <w:rsid w:val="005A4094"/>
    <w:rsid w:val="005A4574"/>
    <w:rsid w:val="005A4AB2"/>
    <w:rsid w:val="005A4AC1"/>
    <w:rsid w:val="005A509D"/>
    <w:rsid w:val="005A51A6"/>
    <w:rsid w:val="005A557C"/>
    <w:rsid w:val="005A583E"/>
    <w:rsid w:val="005A63EB"/>
    <w:rsid w:val="005A69B8"/>
    <w:rsid w:val="005A75F1"/>
    <w:rsid w:val="005B01A7"/>
    <w:rsid w:val="005B1233"/>
    <w:rsid w:val="005B1352"/>
    <w:rsid w:val="005B28BB"/>
    <w:rsid w:val="005B2A82"/>
    <w:rsid w:val="005B2D04"/>
    <w:rsid w:val="005B2EEA"/>
    <w:rsid w:val="005B57C4"/>
    <w:rsid w:val="005B6385"/>
    <w:rsid w:val="005B682A"/>
    <w:rsid w:val="005B68DC"/>
    <w:rsid w:val="005B6919"/>
    <w:rsid w:val="005B6962"/>
    <w:rsid w:val="005B6DF7"/>
    <w:rsid w:val="005B6E9F"/>
    <w:rsid w:val="005B6ED3"/>
    <w:rsid w:val="005B7296"/>
    <w:rsid w:val="005B754D"/>
    <w:rsid w:val="005B7E0F"/>
    <w:rsid w:val="005C1A1A"/>
    <w:rsid w:val="005C1FF0"/>
    <w:rsid w:val="005C206D"/>
    <w:rsid w:val="005C25D0"/>
    <w:rsid w:val="005C3646"/>
    <w:rsid w:val="005C3F85"/>
    <w:rsid w:val="005C432E"/>
    <w:rsid w:val="005C469C"/>
    <w:rsid w:val="005C5920"/>
    <w:rsid w:val="005C63C1"/>
    <w:rsid w:val="005C6562"/>
    <w:rsid w:val="005C6729"/>
    <w:rsid w:val="005C67B1"/>
    <w:rsid w:val="005C70A3"/>
    <w:rsid w:val="005C755B"/>
    <w:rsid w:val="005D0AAF"/>
    <w:rsid w:val="005D101B"/>
    <w:rsid w:val="005D15BF"/>
    <w:rsid w:val="005D164D"/>
    <w:rsid w:val="005D1697"/>
    <w:rsid w:val="005D1B7C"/>
    <w:rsid w:val="005D1F62"/>
    <w:rsid w:val="005D2592"/>
    <w:rsid w:val="005D2B7F"/>
    <w:rsid w:val="005D303E"/>
    <w:rsid w:val="005D3DEB"/>
    <w:rsid w:val="005D3E79"/>
    <w:rsid w:val="005D4E9F"/>
    <w:rsid w:val="005D504A"/>
    <w:rsid w:val="005D51E3"/>
    <w:rsid w:val="005D521A"/>
    <w:rsid w:val="005D5996"/>
    <w:rsid w:val="005D5E62"/>
    <w:rsid w:val="005D6116"/>
    <w:rsid w:val="005D6687"/>
    <w:rsid w:val="005D6CED"/>
    <w:rsid w:val="005D75F2"/>
    <w:rsid w:val="005D7763"/>
    <w:rsid w:val="005D7C5A"/>
    <w:rsid w:val="005D7D85"/>
    <w:rsid w:val="005D7F56"/>
    <w:rsid w:val="005E0652"/>
    <w:rsid w:val="005E0B9F"/>
    <w:rsid w:val="005E0D0C"/>
    <w:rsid w:val="005E132E"/>
    <w:rsid w:val="005E1815"/>
    <w:rsid w:val="005E1D61"/>
    <w:rsid w:val="005E2401"/>
    <w:rsid w:val="005E254A"/>
    <w:rsid w:val="005E3C76"/>
    <w:rsid w:val="005E491A"/>
    <w:rsid w:val="005E4AEB"/>
    <w:rsid w:val="005E5433"/>
    <w:rsid w:val="005E54DA"/>
    <w:rsid w:val="005E58A2"/>
    <w:rsid w:val="005E5E9B"/>
    <w:rsid w:val="005E5FB2"/>
    <w:rsid w:val="005E66F2"/>
    <w:rsid w:val="005E6B08"/>
    <w:rsid w:val="005E6B72"/>
    <w:rsid w:val="005E6CEA"/>
    <w:rsid w:val="005E6FB6"/>
    <w:rsid w:val="005E785F"/>
    <w:rsid w:val="005E78AD"/>
    <w:rsid w:val="005E7944"/>
    <w:rsid w:val="005F04A2"/>
    <w:rsid w:val="005F1394"/>
    <w:rsid w:val="005F143A"/>
    <w:rsid w:val="005F1F48"/>
    <w:rsid w:val="005F3584"/>
    <w:rsid w:val="005F3E2F"/>
    <w:rsid w:val="005F412E"/>
    <w:rsid w:val="005F5FD1"/>
    <w:rsid w:val="005F61B1"/>
    <w:rsid w:val="005F6ECC"/>
    <w:rsid w:val="005F70C5"/>
    <w:rsid w:val="0060030F"/>
    <w:rsid w:val="00601498"/>
    <w:rsid w:val="0060232F"/>
    <w:rsid w:val="00602339"/>
    <w:rsid w:val="0060276B"/>
    <w:rsid w:val="00602821"/>
    <w:rsid w:val="00602CAB"/>
    <w:rsid w:val="00602D1E"/>
    <w:rsid w:val="00603380"/>
    <w:rsid w:val="00603443"/>
    <w:rsid w:val="00603B45"/>
    <w:rsid w:val="00604392"/>
    <w:rsid w:val="00605060"/>
    <w:rsid w:val="006050C8"/>
    <w:rsid w:val="00605335"/>
    <w:rsid w:val="0060602D"/>
    <w:rsid w:val="00606629"/>
    <w:rsid w:val="00607D6C"/>
    <w:rsid w:val="00607DAA"/>
    <w:rsid w:val="006103B9"/>
    <w:rsid w:val="0061068A"/>
    <w:rsid w:val="00610DBF"/>
    <w:rsid w:val="00610F12"/>
    <w:rsid w:val="00610FB4"/>
    <w:rsid w:val="00611299"/>
    <w:rsid w:val="00611353"/>
    <w:rsid w:val="00611856"/>
    <w:rsid w:val="00611858"/>
    <w:rsid w:val="00611AF2"/>
    <w:rsid w:val="00612400"/>
    <w:rsid w:val="0061352D"/>
    <w:rsid w:val="00613812"/>
    <w:rsid w:val="0061395A"/>
    <w:rsid w:val="0061407B"/>
    <w:rsid w:val="00614FBA"/>
    <w:rsid w:val="00615131"/>
    <w:rsid w:val="0061568A"/>
    <w:rsid w:val="00615D3E"/>
    <w:rsid w:val="006160C2"/>
    <w:rsid w:val="00616253"/>
    <w:rsid w:val="00616C4B"/>
    <w:rsid w:val="00616F3B"/>
    <w:rsid w:val="00617552"/>
    <w:rsid w:val="006176B7"/>
    <w:rsid w:val="00617C25"/>
    <w:rsid w:val="00617D07"/>
    <w:rsid w:val="006202E5"/>
    <w:rsid w:val="0062044C"/>
    <w:rsid w:val="0062104B"/>
    <w:rsid w:val="006220A6"/>
    <w:rsid w:val="00622D78"/>
    <w:rsid w:val="00622E7B"/>
    <w:rsid w:val="00624497"/>
    <w:rsid w:val="006247D3"/>
    <w:rsid w:val="0062498B"/>
    <w:rsid w:val="00625A43"/>
    <w:rsid w:val="006267AF"/>
    <w:rsid w:val="00626D2F"/>
    <w:rsid w:val="00627200"/>
    <w:rsid w:val="006274BA"/>
    <w:rsid w:val="006274C5"/>
    <w:rsid w:val="006274D7"/>
    <w:rsid w:val="006277F4"/>
    <w:rsid w:val="006279A2"/>
    <w:rsid w:val="00627BA9"/>
    <w:rsid w:val="0063054A"/>
    <w:rsid w:val="00630973"/>
    <w:rsid w:val="00631149"/>
    <w:rsid w:val="006316AD"/>
    <w:rsid w:val="00631982"/>
    <w:rsid w:val="00632087"/>
    <w:rsid w:val="0063250E"/>
    <w:rsid w:val="00632733"/>
    <w:rsid w:val="006328A2"/>
    <w:rsid w:val="00634845"/>
    <w:rsid w:val="00635B84"/>
    <w:rsid w:val="00636B24"/>
    <w:rsid w:val="00636F42"/>
    <w:rsid w:val="00636F63"/>
    <w:rsid w:val="0063717F"/>
    <w:rsid w:val="006376FA"/>
    <w:rsid w:val="00640188"/>
    <w:rsid w:val="006401E3"/>
    <w:rsid w:val="006407B7"/>
    <w:rsid w:val="006407B8"/>
    <w:rsid w:val="00640883"/>
    <w:rsid w:val="00640F2D"/>
    <w:rsid w:val="006413E0"/>
    <w:rsid w:val="0064201B"/>
    <w:rsid w:val="00642728"/>
    <w:rsid w:val="00642D72"/>
    <w:rsid w:val="00643D73"/>
    <w:rsid w:val="0064468C"/>
    <w:rsid w:val="006450A3"/>
    <w:rsid w:val="0064516A"/>
    <w:rsid w:val="006455A4"/>
    <w:rsid w:val="006462A0"/>
    <w:rsid w:val="006467E6"/>
    <w:rsid w:val="0064698F"/>
    <w:rsid w:val="00646A52"/>
    <w:rsid w:val="00646AE1"/>
    <w:rsid w:val="00647612"/>
    <w:rsid w:val="00647900"/>
    <w:rsid w:val="006479A7"/>
    <w:rsid w:val="00647AD5"/>
    <w:rsid w:val="0065098B"/>
    <w:rsid w:val="006510BC"/>
    <w:rsid w:val="00652045"/>
    <w:rsid w:val="0065213D"/>
    <w:rsid w:val="006521C3"/>
    <w:rsid w:val="00652774"/>
    <w:rsid w:val="00653B90"/>
    <w:rsid w:val="0065430D"/>
    <w:rsid w:val="00654405"/>
    <w:rsid w:val="00654E09"/>
    <w:rsid w:val="00655D38"/>
    <w:rsid w:val="00657332"/>
    <w:rsid w:val="00660C63"/>
    <w:rsid w:val="006610DA"/>
    <w:rsid w:val="0066142A"/>
    <w:rsid w:val="006618A2"/>
    <w:rsid w:val="006618F5"/>
    <w:rsid w:val="00663584"/>
    <w:rsid w:val="00663592"/>
    <w:rsid w:val="0066494B"/>
    <w:rsid w:val="00664CED"/>
    <w:rsid w:val="0066537F"/>
    <w:rsid w:val="00665F2E"/>
    <w:rsid w:val="00666100"/>
    <w:rsid w:val="00666ACE"/>
    <w:rsid w:val="006670C3"/>
    <w:rsid w:val="00667978"/>
    <w:rsid w:val="0067022E"/>
    <w:rsid w:val="00670980"/>
    <w:rsid w:val="00670D81"/>
    <w:rsid w:val="00670FE8"/>
    <w:rsid w:val="00671AB1"/>
    <w:rsid w:val="00671FAB"/>
    <w:rsid w:val="006720AD"/>
    <w:rsid w:val="00672808"/>
    <w:rsid w:val="00672969"/>
    <w:rsid w:val="006729F3"/>
    <w:rsid w:val="0067322D"/>
    <w:rsid w:val="00673622"/>
    <w:rsid w:val="00673778"/>
    <w:rsid w:val="00674373"/>
    <w:rsid w:val="00674450"/>
    <w:rsid w:val="0067539F"/>
    <w:rsid w:val="0067551B"/>
    <w:rsid w:val="006755A4"/>
    <w:rsid w:val="00676B55"/>
    <w:rsid w:val="00676B74"/>
    <w:rsid w:val="00677125"/>
    <w:rsid w:val="00680086"/>
    <w:rsid w:val="00680270"/>
    <w:rsid w:val="00680830"/>
    <w:rsid w:val="00680863"/>
    <w:rsid w:val="006809FC"/>
    <w:rsid w:val="00680E15"/>
    <w:rsid w:val="00681138"/>
    <w:rsid w:val="00681664"/>
    <w:rsid w:val="00682E01"/>
    <w:rsid w:val="00682FE7"/>
    <w:rsid w:val="0068310C"/>
    <w:rsid w:val="0068359C"/>
    <w:rsid w:val="00683D5B"/>
    <w:rsid w:val="00683D82"/>
    <w:rsid w:val="00683E3C"/>
    <w:rsid w:val="00684A39"/>
    <w:rsid w:val="00684E7C"/>
    <w:rsid w:val="00684F3F"/>
    <w:rsid w:val="006858AC"/>
    <w:rsid w:val="0068629E"/>
    <w:rsid w:val="00687075"/>
    <w:rsid w:val="00687423"/>
    <w:rsid w:val="006900B1"/>
    <w:rsid w:val="0069033F"/>
    <w:rsid w:val="006912D2"/>
    <w:rsid w:val="00691D36"/>
    <w:rsid w:val="006930B6"/>
    <w:rsid w:val="006932AE"/>
    <w:rsid w:val="00693945"/>
    <w:rsid w:val="00693BA6"/>
    <w:rsid w:val="0069500E"/>
    <w:rsid w:val="00695126"/>
    <w:rsid w:val="0069530D"/>
    <w:rsid w:val="006955A4"/>
    <w:rsid w:val="0069575C"/>
    <w:rsid w:val="00695918"/>
    <w:rsid w:val="0069636F"/>
    <w:rsid w:val="006964D4"/>
    <w:rsid w:val="006967BE"/>
    <w:rsid w:val="00696C46"/>
    <w:rsid w:val="00696F98"/>
    <w:rsid w:val="00697C6B"/>
    <w:rsid w:val="00697CF9"/>
    <w:rsid w:val="006A024E"/>
    <w:rsid w:val="006A03AE"/>
    <w:rsid w:val="006A03EF"/>
    <w:rsid w:val="006A0DF9"/>
    <w:rsid w:val="006A10D7"/>
    <w:rsid w:val="006A14B1"/>
    <w:rsid w:val="006A2774"/>
    <w:rsid w:val="006A290C"/>
    <w:rsid w:val="006A2D0F"/>
    <w:rsid w:val="006A3165"/>
    <w:rsid w:val="006A3459"/>
    <w:rsid w:val="006A38C6"/>
    <w:rsid w:val="006A4272"/>
    <w:rsid w:val="006A471F"/>
    <w:rsid w:val="006A55E3"/>
    <w:rsid w:val="006A735B"/>
    <w:rsid w:val="006A74F0"/>
    <w:rsid w:val="006A759C"/>
    <w:rsid w:val="006A77D5"/>
    <w:rsid w:val="006A7C23"/>
    <w:rsid w:val="006B0579"/>
    <w:rsid w:val="006B19A9"/>
    <w:rsid w:val="006B1BE9"/>
    <w:rsid w:val="006B1C7B"/>
    <w:rsid w:val="006B3062"/>
    <w:rsid w:val="006B313C"/>
    <w:rsid w:val="006B3B52"/>
    <w:rsid w:val="006B484B"/>
    <w:rsid w:val="006B49D8"/>
    <w:rsid w:val="006B5843"/>
    <w:rsid w:val="006B5CAD"/>
    <w:rsid w:val="006B5DA0"/>
    <w:rsid w:val="006B5DD9"/>
    <w:rsid w:val="006B5DF0"/>
    <w:rsid w:val="006B73FE"/>
    <w:rsid w:val="006B7FD6"/>
    <w:rsid w:val="006C121D"/>
    <w:rsid w:val="006C1C18"/>
    <w:rsid w:val="006C1EDD"/>
    <w:rsid w:val="006C1F65"/>
    <w:rsid w:val="006C234C"/>
    <w:rsid w:val="006C25E4"/>
    <w:rsid w:val="006C2A51"/>
    <w:rsid w:val="006C2A78"/>
    <w:rsid w:val="006C2ABB"/>
    <w:rsid w:val="006C2C29"/>
    <w:rsid w:val="006C3753"/>
    <w:rsid w:val="006C3D13"/>
    <w:rsid w:val="006C4995"/>
    <w:rsid w:val="006C4D49"/>
    <w:rsid w:val="006C529E"/>
    <w:rsid w:val="006C5EC8"/>
    <w:rsid w:val="006C61A9"/>
    <w:rsid w:val="006C63A9"/>
    <w:rsid w:val="006C649C"/>
    <w:rsid w:val="006C6A01"/>
    <w:rsid w:val="006C703F"/>
    <w:rsid w:val="006C727D"/>
    <w:rsid w:val="006C7DBB"/>
    <w:rsid w:val="006D0838"/>
    <w:rsid w:val="006D0C46"/>
    <w:rsid w:val="006D1C01"/>
    <w:rsid w:val="006D1D0E"/>
    <w:rsid w:val="006D1E03"/>
    <w:rsid w:val="006D2DDB"/>
    <w:rsid w:val="006D31C2"/>
    <w:rsid w:val="006D524A"/>
    <w:rsid w:val="006D5A4F"/>
    <w:rsid w:val="006D639B"/>
    <w:rsid w:val="006D6576"/>
    <w:rsid w:val="006D6BBD"/>
    <w:rsid w:val="006D6CE9"/>
    <w:rsid w:val="006D703B"/>
    <w:rsid w:val="006D71D9"/>
    <w:rsid w:val="006D721D"/>
    <w:rsid w:val="006D756F"/>
    <w:rsid w:val="006D7EDA"/>
    <w:rsid w:val="006D7FD4"/>
    <w:rsid w:val="006E0E3C"/>
    <w:rsid w:val="006E1952"/>
    <w:rsid w:val="006E24C6"/>
    <w:rsid w:val="006E25DB"/>
    <w:rsid w:val="006E2A66"/>
    <w:rsid w:val="006E2BDF"/>
    <w:rsid w:val="006E344B"/>
    <w:rsid w:val="006E407D"/>
    <w:rsid w:val="006E4AEB"/>
    <w:rsid w:val="006E58C8"/>
    <w:rsid w:val="006E5A28"/>
    <w:rsid w:val="006E5F9E"/>
    <w:rsid w:val="006E6588"/>
    <w:rsid w:val="006E6A55"/>
    <w:rsid w:val="006E6D07"/>
    <w:rsid w:val="006E6E3A"/>
    <w:rsid w:val="006E725E"/>
    <w:rsid w:val="006E732C"/>
    <w:rsid w:val="006E799D"/>
    <w:rsid w:val="006E7CE8"/>
    <w:rsid w:val="006F10F4"/>
    <w:rsid w:val="006F1BD0"/>
    <w:rsid w:val="006F1F5C"/>
    <w:rsid w:val="006F2219"/>
    <w:rsid w:val="006F222C"/>
    <w:rsid w:val="006F24FD"/>
    <w:rsid w:val="006F2971"/>
    <w:rsid w:val="006F2B70"/>
    <w:rsid w:val="006F2D0B"/>
    <w:rsid w:val="006F3472"/>
    <w:rsid w:val="006F3BD7"/>
    <w:rsid w:val="006F3C9B"/>
    <w:rsid w:val="006F3D73"/>
    <w:rsid w:val="006F476F"/>
    <w:rsid w:val="006F49C3"/>
    <w:rsid w:val="006F4AB7"/>
    <w:rsid w:val="006F4B3C"/>
    <w:rsid w:val="006F4C96"/>
    <w:rsid w:val="006F53FC"/>
    <w:rsid w:val="006F63AE"/>
    <w:rsid w:val="006F66C9"/>
    <w:rsid w:val="006F684C"/>
    <w:rsid w:val="006F6D7B"/>
    <w:rsid w:val="006F70B4"/>
    <w:rsid w:val="006F718C"/>
    <w:rsid w:val="006F7529"/>
    <w:rsid w:val="006F794C"/>
    <w:rsid w:val="006F7984"/>
    <w:rsid w:val="006F7B84"/>
    <w:rsid w:val="006F7DB0"/>
    <w:rsid w:val="00700042"/>
    <w:rsid w:val="0070069C"/>
    <w:rsid w:val="007006B0"/>
    <w:rsid w:val="00700964"/>
    <w:rsid w:val="00700A32"/>
    <w:rsid w:val="00700BBC"/>
    <w:rsid w:val="007010C5"/>
    <w:rsid w:val="007013EC"/>
    <w:rsid w:val="00701798"/>
    <w:rsid w:val="00701B25"/>
    <w:rsid w:val="00701FCF"/>
    <w:rsid w:val="00703098"/>
    <w:rsid w:val="007031D6"/>
    <w:rsid w:val="00703D06"/>
    <w:rsid w:val="00703DF2"/>
    <w:rsid w:val="00703EA6"/>
    <w:rsid w:val="00703EC5"/>
    <w:rsid w:val="00704532"/>
    <w:rsid w:val="0070470F"/>
    <w:rsid w:val="00704795"/>
    <w:rsid w:val="00704D36"/>
    <w:rsid w:val="00705863"/>
    <w:rsid w:val="00705D80"/>
    <w:rsid w:val="007064B0"/>
    <w:rsid w:val="007064F1"/>
    <w:rsid w:val="00706DAB"/>
    <w:rsid w:val="00707E98"/>
    <w:rsid w:val="007100E2"/>
    <w:rsid w:val="00710A4E"/>
    <w:rsid w:val="00710A9C"/>
    <w:rsid w:val="00710B5D"/>
    <w:rsid w:val="007112D7"/>
    <w:rsid w:val="0071153E"/>
    <w:rsid w:val="00711984"/>
    <w:rsid w:val="00711CA8"/>
    <w:rsid w:val="00711DE4"/>
    <w:rsid w:val="00711FD7"/>
    <w:rsid w:val="00712240"/>
    <w:rsid w:val="00712601"/>
    <w:rsid w:val="0071296A"/>
    <w:rsid w:val="00712E54"/>
    <w:rsid w:val="0071380C"/>
    <w:rsid w:val="00713EDD"/>
    <w:rsid w:val="00713F5B"/>
    <w:rsid w:val="00714E95"/>
    <w:rsid w:val="007157AA"/>
    <w:rsid w:val="00715967"/>
    <w:rsid w:val="00715F85"/>
    <w:rsid w:val="00716069"/>
    <w:rsid w:val="00716146"/>
    <w:rsid w:val="00716E73"/>
    <w:rsid w:val="0071784B"/>
    <w:rsid w:val="00717903"/>
    <w:rsid w:val="00717E6C"/>
    <w:rsid w:val="007204AE"/>
    <w:rsid w:val="007205BE"/>
    <w:rsid w:val="00720F87"/>
    <w:rsid w:val="00721185"/>
    <w:rsid w:val="00721890"/>
    <w:rsid w:val="007221AE"/>
    <w:rsid w:val="007224E0"/>
    <w:rsid w:val="0072288A"/>
    <w:rsid w:val="00722B5A"/>
    <w:rsid w:val="00722C85"/>
    <w:rsid w:val="0072309A"/>
    <w:rsid w:val="0072329E"/>
    <w:rsid w:val="007235ED"/>
    <w:rsid w:val="007241C4"/>
    <w:rsid w:val="00724C2C"/>
    <w:rsid w:val="00724E06"/>
    <w:rsid w:val="00724EFE"/>
    <w:rsid w:val="00725C50"/>
    <w:rsid w:val="00725D3F"/>
    <w:rsid w:val="00726360"/>
    <w:rsid w:val="00726DC0"/>
    <w:rsid w:val="00726E77"/>
    <w:rsid w:val="00727DD4"/>
    <w:rsid w:val="007315E9"/>
    <w:rsid w:val="00731648"/>
    <w:rsid w:val="00731D99"/>
    <w:rsid w:val="00732730"/>
    <w:rsid w:val="0073307C"/>
    <w:rsid w:val="00733B8E"/>
    <w:rsid w:val="00734117"/>
    <w:rsid w:val="007344BA"/>
    <w:rsid w:val="00734593"/>
    <w:rsid w:val="0073508E"/>
    <w:rsid w:val="00735B10"/>
    <w:rsid w:val="0073620F"/>
    <w:rsid w:val="0073656B"/>
    <w:rsid w:val="00736965"/>
    <w:rsid w:val="0073722A"/>
    <w:rsid w:val="007373B5"/>
    <w:rsid w:val="00737571"/>
    <w:rsid w:val="0074057A"/>
    <w:rsid w:val="0074086D"/>
    <w:rsid w:val="007411F2"/>
    <w:rsid w:val="00741983"/>
    <w:rsid w:val="007422D7"/>
    <w:rsid w:val="007424EF"/>
    <w:rsid w:val="00743668"/>
    <w:rsid w:val="00743A75"/>
    <w:rsid w:val="00743BEC"/>
    <w:rsid w:val="007440F1"/>
    <w:rsid w:val="007458DF"/>
    <w:rsid w:val="007459F5"/>
    <w:rsid w:val="007466E6"/>
    <w:rsid w:val="00746BB3"/>
    <w:rsid w:val="00746E9A"/>
    <w:rsid w:val="007476E3"/>
    <w:rsid w:val="00747E97"/>
    <w:rsid w:val="00750C91"/>
    <w:rsid w:val="00750D38"/>
    <w:rsid w:val="00751358"/>
    <w:rsid w:val="00751C24"/>
    <w:rsid w:val="00752C80"/>
    <w:rsid w:val="00752F56"/>
    <w:rsid w:val="007534EC"/>
    <w:rsid w:val="00753A9B"/>
    <w:rsid w:val="00754D25"/>
    <w:rsid w:val="0075527E"/>
    <w:rsid w:val="0075543A"/>
    <w:rsid w:val="007557CD"/>
    <w:rsid w:val="007559A8"/>
    <w:rsid w:val="00755AD1"/>
    <w:rsid w:val="00755F6C"/>
    <w:rsid w:val="00756B36"/>
    <w:rsid w:val="0075781F"/>
    <w:rsid w:val="007578D2"/>
    <w:rsid w:val="007601D5"/>
    <w:rsid w:val="00760432"/>
    <w:rsid w:val="00760542"/>
    <w:rsid w:val="00760927"/>
    <w:rsid w:val="00760FD8"/>
    <w:rsid w:val="00761671"/>
    <w:rsid w:val="00761A61"/>
    <w:rsid w:val="007628BE"/>
    <w:rsid w:val="007637AC"/>
    <w:rsid w:val="007639CE"/>
    <w:rsid w:val="00764182"/>
    <w:rsid w:val="007641C2"/>
    <w:rsid w:val="0076445F"/>
    <w:rsid w:val="00764999"/>
    <w:rsid w:val="00764ACF"/>
    <w:rsid w:val="007656DB"/>
    <w:rsid w:val="0076589D"/>
    <w:rsid w:val="007659A6"/>
    <w:rsid w:val="00765C69"/>
    <w:rsid w:val="00765D6F"/>
    <w:rsid w:val="00765F62"/>
    <w:rsid w:val="00766697"/>
    <w:rsid w:val="007668A4"/>
    <w:rsid w:val="007677F6"/>
    <w:rsid w:val="007708FF"/>
    <w:rsid w:val="00770ADA"/>
    <w:rsid w:val="00771C22"/>
    <w:rsid w:val="00772998"/>
    <w:rsid w:val="00772CEF"/>
    <w:rsid w:val="00772E76"/>
    <w:rsid w:val="007730EC"/>
    <w:rsid w:val="00773E5E"/>
    <w:rsid w:val="007743BB"/>
    <w:rsid w:val="00774BEE"/>
    <w:rsid w:val="00775005"/>
    <w:rsid w:val="0077554D"/>
    <w:rsid w:val="007759D8"/>
    <w:rsid w:val="00776026"/>
    <w:rsid w:val="007761FF"/>
    <w:rsid w:val="0077684C"/>
    <w:rsid w:val="00777A6E"/>
    <w:rsid w:val="00777FA4"/>
    <w:rsid w:val="00780371"/>
    <w:rsid w:val="007804EA"/>
    <w:rsid w:val="00780E51"/>
    <w:rsid w:val="007813D6"/>
    <w:rsid w:val="007824ED"/>
    <w:rsid w:val="00782CD9"/>
    <w:rsid w:val="007837CF"/>
    <w:rsid w:val="00783D96"/>
    <w:rsid w:val="00784702"/>
    <w:rsid w:val="007859D0"/>
    <w:rsid w:val="00785A46"/>
    <w:rsid w:val="00785DDB"/>
    <w:rsid w:val="007863F6"/>
    <w:rsid w:val="007866A0"/>
    <w:rsid w:val="00786902"/>
    <w:rsid w:val="0078758D"/>
    <w:rsid w:val="0078758F"/>
    <w:rsid w:val="007907E0"/>
    <w:rsid w:val="0079133A"/>
    <w:rsid w:val="00791C7F"/>
    <w:rsid w:val="00792484"/>
    <w:rsid w:val="007926DE"/>
    <w:rsid w:val="00793150"/>
    <w:rsid w:val="00793AB7"/>
    <w:rsid w:val="0079400E"/>
    <w:rsid w:val="00794B09"/>
    <w:rsid w:val="00794E4D"/>
    <w:rsid w:val="00795839"/>
    <w:rsid w:val="007962E4"/>
    <w:rsid w:val="0079658E"/>
    <w:rsid w:val="0079669D"/>
    <w:rsid w:val="00796942"/>
    <w:rsid w:val="00796A5C"/>
    <w:rsid w:val="00796D1E"/>
    <w:rsid w:val="00797151"/>
    <w:rsid w:val="00797C80"/>
    <w:rsid w:val="007A1564"/>
    <w:rsid w:val="007A1A47"/>
    <w:rsid w:val="007A2669"/>
    <w:rsid w:val="007A2AC3"/>
    <w:rsid w:val="007A2C43"/>
    <w:rsid w:val="007A3610"/>
    <w:rsid w:val="007A380B"/>
    <w:rsid w:val="007A3F0C"/>
    <w:rsid w:val="007A401F"/>
    <w:rsid w:val="007A43F2"/>
    <w:rsid w:val="007A4A51"/>
    <w:rsid w:val="007A523E"/>
    <w:rsid w:val="007A570A"/>
    <w:rsid w:val="007A6C21"/>
    <w:rsid w:val="007A6F8C"/>
    <w:rsid w:val="007A783D"/>
    <w:rsid w:val="007A79D8"/>
    <w:rsid w:val="007A7DEF"/>
    <w:rsid w:val="007B14D0"/>
    <w:rsid w:val="007B165D"/>
    <w:rsid w:val="007B1F05"/>
    <w:rsid w:val="007B1FE0"/>
    <w:rsid w:val="007B3350"/>
    <w:rsid w:val="007B49DC"/>
    <w:rsid w:val="007B4B80"/>
    <w:rsid w:val="007B502F"/>
    <w:rsid w:val="007B58D8"/>
    <w:rsid w:val="007B653B"/>
    <w:rsid w:val="007B6633"/>
    <w:rsid w:val="007B682A"/>
    <w:rsid w:val="007B6D54"/>
    <w:rsid w:val="007B7E49"/>
    <w:rsid w:val="007C07C7"/>
    <w:rsid w:val="007C0F26"/>
    <w:rsid w:val="007C17DB"/>
    <w:rsid w:val="007C1B87"/>
    <w:rsid w:val="007C1FAE"/>
    <w:rsid w:val="007C213B"/>
    <w:rsid w:val="007C242B"/>
    <w:rsid w:val="007C2CDB"/>
    <w:rsid w:val="007C2D7F"/>
    <w:rsid w:val="007C349B"/>
    <w:rsid w:val="007C3502"/>
    <w:rsid w:val="007C3925"/>
    <w:rsid w:val="007C3C78"/>
    <w:rsid w:val="007C3E39"/>
    <w:rsid w:val="007C4734"/>
    <w:rsid w:val="007C47FD"/>
    <w:rsid w:val="007C54A8"/>
    <w:rsid w:val="007C59FF"/>
    <w:rsid w:val="007C6FBA"/>
    <w:rsid w:val="007C722F"/>
    <w:rsid w:val="007C7950"/>
    <w:rsid w:val="007D03F7"/>
    <w:rsid w:val="007D05F5"/>
    <w:rsid w:val="007D0B60"/>
    <w:rsid w:val="007D0CF6"/>
    <w:rsid w:val="007D12A7"/>
    <w:rsid w:val="007D1654"/>
    <w:rsid w:val="007D17EB"/>
    <w:rsid w:val="007D1AB3"/>
    <w:rsid w:val="007D2243"/>
    <w:rsid w:val="007D2318"/>
    <w:rsid w:val="007D285C"/>
    <w:rsid w:val="007D29EF"/>
    <w:rsid w:val="007D337C"/>
    <w:rsid w:val="007D66EC"/>
    <w:rsid w:val="007D686B"/>
    <w:rsid w:val="007D6A88"/>
    <w:rsid w:val="007D732B"/>
    <w:rsid w:val="007D77AD"/>
    <w:rsid w:val="007D7864"/>
    <w:rsid w:val="007E0636"/>
    <w:rsid w:val="007E1596"/>
    <w:rsid w:val="007E2E5E"/>
    <w:rsid w:val="007E3193"/>
    <w:rsid w:val="007E3233"/>
    <w:rsid w:val="007E3674"/>
    <w:rsid w:val="007E3839"/>
    <w:rsid w:val="007E3E8A"/>
    <w:rsid w:val="007E3F8E"/>
    <w:rsid w:val="007E4F7D"/>
    <w:rsid w:val="007E5657"/>
    <w:rsid w:val="007E644D"/>
    <w:rsid w:val="007E6A79"/>
    <w:rsid w:val="007E6B3A"/>
    <w:rsid w:val="007E6D49"/>
    <w:rsid w:val="007E7527"/>
    <w:rsid w:val="007E7544"/>
    <w:rsid w:val="007E7D1F"/>
    <w:rsid w:val="007F0DAD"/>
    <w:rsid w:val="007F1436"/>
    <w:rsid w:val="007F1CC3"/>
    <w:rsid w:val="007F2214"/>
    <w:rsid w:val="007F22A7"/>
    <w:rsid w:val="007F22D7"/>
    <w:rsid w:val="007F27BE"/>
    <w:rsid w:val="007F27E3"/>
    <w:rsid w:val="007F303F"/>
    <w:rsid w:val="007F364E"/>
    <w:rsid w:val="007F3CCF"/>
    <w:rsid w:val="007F4113"/>
    <w:rsid w:val="007F41AA"/>
    <w:rsid w:val="007F4473"/>
    <w:rsid w:val="007F4DC5"/>
    <w:rsid w:val="007F5250"/>
    <w:rsid w:val="007F5707"/>
    <w:rsid w:val="007F5827"/>
    <w:rsid w:val="007F621A"/>
    <w:rsid w:val="007F66BD"/>
    <w:rsid w:val="007F6AB6"/>
    <w:rsid w:val="007F787B"/>
    <w:rsid w:val="007F78B8"/>
    <w:rsid w:val="008001B9"/>
    <w:rsid w:val="00800326"/>
    <w:rsid w:val="0080055C"/>
    <w:rsid w:val="00800BFC"/>
    <w:rsid w:val="008011C7"/>
    <w:rsid w:val="00801268"/>
    <w:rsid w:val="008017CB"/>
    <w:rsid w:val="0080225E"/>
    <w:rsid w:val="0080255B"/>
    <w:rsid w:val="008025ED"/>
    <w:rsid w:val="00802B0C"/>
    <w:rsid w:val="0080301C"/>
    <w:rsid w:val="0080354A"/>
    <w:rsid w:val="008036CA"/>
    <w:rsid w:val="00803BFD"/>
    <w:rsid w:val="00803CD8"/>
    <w:rsid w:val="00803D85"/>
    <w:rsid w:val="00804C74"/>
    <w:rsid w:val="008057DF"/>
    <w:rsid w:val="008073D7"/>
    <w:rsid w:val="00807632"/>
    <w:rsid w:val="00807C6E"/>
    <w:rsid w:val="00807F7C"/>
    <w:rsid w:val="00810133"/>
    <w:rsid w:val="00810340"/>
    <w:rsid w:val="008104B9"/>
    <w:rsid w:val="008104EE"/>
    <w:rsid w:val="00810A53"/>
    <w:rsid w:val="00810A82"/>
    <w:rsid w:val="008111AF"/>
    <w:rsid w:val="00811222"/>
    <w:rsid w:val="00811426"/>
    <w:rsid w:val="00812400"/>
    <w:rsid w:val="008126D3"/>
    <w:rsid w:val="00812ECC"/>
    <w:rsid w:val="00814063"/>
    <w:rsid w:val="00814D80"/>
    <w:rsid w:val="00814DDA"/>
    <w:rsid w:val="00815C54"/>
    <w:rsid w:val="00815D9C"/>
    <w:rsid w:val="0081631A"/>
    <w:rsid w:val="00816BD1"/>
    <w:rsid w:val="00816D76"/>
    <w:rsid w:val="0081796A"/>
    <w:rsid w:val="00817CD8"/>
    <w:rsid w:val="00817DBD"/>
    <w:rsid w:val="00817E1D"/>
    <w:rsid w:val="00820220"/>
    <w:rsid w:val="00820339"/>
    <w:rsid w:val="008203CA"/>
    <w:rsid w:val="00820614"/>
    <w:rsid w:val="00820E0E"/>
    <w:rsid w:val="008215CA"/>
    <w:rsid w:val="008221A3"/>
    <w:rsid w:val="0082273B"/>
    <w:rsid w:val="00823907"/>
    <w:rsid w:val="00823BA1"/>
    <w:rsid w:val="00823BDC"/>
    <w:rsid w:val="00824156"/>
    <w:rsid w:val="00824513"/>
    <w:rsid w:val="00824693"/>
    <w:rsid w:val="00824AC6"/>
    <w:rsid w:val="0082581B"/>
    <w:rsid w:val="00825D16"/>
    <w:rsid w:val="00826514"/>
    <w:rsid w:val="00826B50"/>
    <w:rsid w:val="00826D70"/>
    <w:rsid w:val="00826E46"/>
    <w:rsid w:val="00827050"/>
    <w:rsid w:val="00827F68"/>
    <w:rsid w:val="00830EDE"/>
    <w:rsid w:val="00830F5E"/>
    <w:rsid w:val="00830FE5"/>
    <w:rsid w:val="008315A2"/>
    <w:rsid w:val="00831622"/>
    <w:rsid w:val="00831CC7"/>
    <w:rsid w:val="00832A71"/>
    <w:rsid w:val="00832C4D"/>
    <w:rsid w:val="00832E3F"/>
    <w:rsid w:val="00833130"/>
    <w:rsid w:val="00833156"/>
    <w:rsid w:val="0083337F"/>
    <w:rsid w:val="008334DE"/>
    <w:rsid w:val="00833BEE"/>
    <w:rsid w:val="00833D22"/>
    <w:rsid w:val="0083409B"/>
    <w:rsid w:val="008345A3"/>
    <w:rsid w:val="00834BEB"/>
    <w:rsid w:val="00834E48"/>
    <w:rsid w:val="00835229"/>
    <w:rsid w:val="00835550"/>
    <w:rsid w:val="00835DBA"/>
    <w:rsid w:val="008365FA"/>
    <w:rsid w:val="00836ECC"/>
    <w:rsid w:val="00837262"/>
    <w:rsid w:val="0083757F"/>
    <w:rsid w:val="00837B2E"/>
    <w:rsid w:val="00837B51"/>
    <w:rsid w:val="00837C44"/>
    <w:rsid w:val="00840A84"/>
    <w:rsid w:val="00840C70"/>
    <w:rsid w:val="00840E30"/>
    <w:rsid w:val="00840EED"/>
    <w:rsid w:val="00841F2D"/>
    <w:rsid w:val="00844547"/>
    <w:rsid w:val="0084476B"/>
    <w:rsid w:val="00845039"/>
    <w:rsid w:val="0084525C"/>
    <w:rsid w:val="008452B6"/>
    <w:rsid w:val="00845490"/>
    <w:rsid w:val="00845659"/>
    <w:rsid w:val="00845B97"/>
    <w:rsid w:val="00845C3C"/>
    <w:rsid w:val="0084623E"/>
    <w:rsid w:val="008463BD"/>
    <w:rsid w:val="0084645D"/>
    <w:rsid w:val="00846790"/>
    <w:rsid w:val="00846AE2"/>
    <w:rsid w:val="00846D21"/>
    <w:rsid w:val="008473CB"/>
    <w:rsid w:val="00847401"/>
    <w:rsid w:val="008478C5"/>
    <w:rsid w:val="00847A7E"/>
    <w:rsid w:val="00847C60"/>
    <w:rsid w:val="008500B2"/>
    <w:rsid w:val="00850235"/>
    <w:rsid w:val="0085041D"/>
    <w:rsid w:val="00850A2C"/>
    <w:rsid w:val="00851779"/>
    <w:rsid w:val="00852C32"/>
    <w:rsid w:val="0085354B"/>
    <w:rsid w:val="00853F29"/>
    <w:rsid w:val="00855139"/>
    <w:rsid w:val="008558FD"/>
    <w:rsid w:val="008570B2"/>
    <w:rsid w:val="008571AC"/>
    <w:rsid w:val="0086053E"/>
    <w:rsid w:val="008608BB"/>
    <w:rsid w:val="00860D4F"/>
    <w:rsid w:val="0086137D"/>
    <w:rsid w:val="00861655"/>
    <w:rsid w:val="008618E2"/>
    <w:rsid w:val="008621A0"/>
    <w:rsid w:val="008626F3"/>
    <w:rsid w:val="00862C5D"/>
    <w:rsid w:val="00862F0F"/>
    <w:rsid w:val="008630A2"/>
    <w:rsid w:val="00863D81"/>
    <w:rsid w:val="00863E24"/>
    <w:rsid w:val="00864751"/>
    <w:rsid w:val="0086485F"/>
    <w:rsid w:val="0086535D"/>
    <w:rsid w:val="0086546F"/>
    <w:rsid w:val="00865E1B"/>
    <w:rsid w:val="00866187"/>
    <w:rsid w:val="008669A0"/>
    <w:rsid w:val="0086727A"/>
    <w:rsid w:val="00867963"/>
    <w:rsid w:val="008703F0"/>
    <w:rsid w:val="008703FC"/>
    <w:rsid w:val="008711B8"/>
    <w:rsid w:val="008714F6"/>
    <w:rsid w:val="00871F56"/>
    <w:rsid w:val="008723E4"/>
    <w:rsid w:val="0087263F"/>
    <w:rsid w:val="008732CA"/>
    <w:rsid w:val="00873329"/>
    <w:rsid w:val="00873ABE"/>
    <w:rsid w:val="00874B1B"/>
    <w:rsid w:val="00874C21"/>
    <w:rsid w:val="00874C70"/>
    <w:rsid w:val="00875165"/>
    <w:rsid w:val="00875CE6"/>
    <w:rsid w:val="00876BBB"/>
    <w:rsid w:val="008802A0"/>
    <w:rsid w:val="00880706"/>
    <w:rsid w:val="00880BF3"/>
    <w:rsid w:val="00880EF0"/>
    <w:rsid w:val="00880EF8"/>
    <w:rsid w:val="008813EB"/>
    <w:rsid w:val="00881B25"/>
    <w:rsid w:val="00882439"/>
    <w:rsid w:val="00882687"/>
    <w:rsid w:val="00882A83"/>
    <w:rsid w:val="00882C97"/>
    <w:rsid w:val="008837C6"/>
    <w:rsid w:val="0088380F"/>
    <w:rsid w:val="00883B76"/>
    <w:rsid w:val="00883CA6"/>
    <w:rsid w:val="00883EFF"/>
    <w:rsid w:val="00883F8C"/>
    <w:rsid w:val="00884BBF"/>
    <w:rsid w:val="00884D62"/>
    <w:rsid w:val="0088587A"/>
    <w:rsid w:val="008858D6"/>
    <w:rsid w:val="00885D7F"/>
    <w:rsid w:val="0088641A"/>
    <w:rsid w:val="00886D97"/>
    <w:rsid w:val="00886ED8"/>
    <w:rsid w:val="00887401"/>
    <w:rsid w:val="00887CCF"/>
    <w:rsid w:val="00890B95"/>
    <w:rsid w:val="00890C76"/>
    <w:rsid w:val="00890D14"/>
    <w:rsid w:val="00890DAF"/>
    <w:rsid w:val="00890DFF"/>
    <w:rsid w:val="00891079"/>
    <w:rsid w:val="00891F9A"/>
    <w:rsid w:val="008920A2"/>
    <w:rsid w:val="00892561"/>
    <w:rsid w:val="008927BA"/>
    <w:rsid w:val="00892EE8"/>
    <w:rsid w:val="008931C2"/>
    <w:rsid w:val="00893A12"/>
    <w:rsid w:val="00894B0B"/>
    <w:rsid w:val="008954B6"/>
    <w:rsid w:val="00896134"/>
    <w:rsid w:val="0089641E"/>
    <w:rsid w:val="0089652B"/>
    <w:rsid w:val="00896C28"/>
    <w:rsid w:val="00897321"/>
    <w:rsid w:val="008A001C"/>
    <w:rsid w:val="008A076E"/>
    <w:rsid w:val="008A086A"/>
    <w:rsid w:val="008A08FA"/>
    <w:rsid w:val="008A0E3D"/>
    <w:rsid w:val="008A1843"/>
    <w:rsid w:val="008A1891"/>
    <w:rsid w:val="008A1F5E"/>
    <w:rsid w:val="008A3B34"/>
    <w:rsid w:val="008A41F5"/>
    <w:rsid w:val="008A4318"/>
    <w:rsid w:val="008A5646"/>
    <w:rsid w:val="008A598E"/>
    <w:rsid w:val="008A5D2C"/>
    <w:rsid w:val="008A5EF3"/>
    <w:rsid w:val="008A5F5E"/>
    <w:rsid w:val="008A6776"/>
    <w:rsid w:val="008A69F7"/>
    <w:rsid w:val="008A6ACC"/>
    <w:rsid w:val="008A6AFC"/>
    <w:rsid w:val="008A746E"/>
    <w:rsid w:val="008A755A"/>
    <w:rsid w:val="008A7B44"/>
    <w:rsid w:val="008A7CBD"/>
    <w:rsid w:val="008A7EF7"/>
    <w:rsid w:val="008B0852"/>
    <w:rsid w:val="008B0B7E"/>
    <w:rsid w:val="008B0BC6"/>
    <w:rsid w:val="008B0D8A"/>
    <w:rsid w:val="008B107B"/>
    <w:rsid w:val="008B10DD"/>
    <w:rsid w:val="008B174A"/>
    <w:rsid w:val="008B1870"/>
    <w:rsid w:val="008B1B85"/>
    <w:rsid w:val="008B1CE9"/>
    <w:rsid w:val="008B2B92"/>
    <w:rsid w:val="008B37DC"/>
    <w:rsid w:val="008B38BA"/>
    <w:rsid w:val="008B3ABB"/>
    <w:rsid w:val="008B3C54"/>
    <w:rsid w:val="008B415F"/>
    <w:rsid w:val="008B4704"/>
    <w:rsid w:val="008B4F61"/>
    <w:rsid w:val="008B5484"/>
    <w:rsid w:val="008B5FFA"/>
    <w:rsid w:val="008B60FC"/>
    <w:rsid w:val="008B62BA"/>
    <w:rsid w:val="008B6634"/>
    <w:rsid w:val="008B6C11"/>
    <w:rsid w:val="008C02C9"/>
    <w:rsid w:val="008C050B"/>
    <w:rsid w:val="008C1461"/>
    <w:rsid w:val="008C20E5"/>
    <w:rsid w:val="008C2D4E"/>
    <w:rsid w:val="008C2EA0"/>
    <w:rsid w:val="008C325D"/>
    <w:rsid w:val="008C34D7"/>
    <w:rsid w:val="008C39D0"/>
    <w:rsid w:val="008C411F"/>
    <w:rsid w:val="008C433E"/>
    <w:rsid w:val="008C43FF"/>
    <w:rsid w:val="008C4BCF"/>
    <w:rsid w:val="008C4D69"/>
    <w:rsid w:val="008C52FA"/>
    <w:rsid w:val="008C5894"/>
    <w:rsid w:val="008C6082"/>
    <w:rsid w:val="008C623C"/>
    <w:rsid w:val="008C65B9"/>
    <w:rsid w:val="008C728B"/>
    <w:rsid w:val="008C753B"/>
    <w:rsid w:val="008C759F"/>
    <w:rsid w:val="008C7C1E"/>
    <w:rsid w:val="008D0363"/>
    <w:rsid w:val="008D07CC"/>
    <w:rsid w:val="008D09C5"/>
    <w:rsid w:val="008D1BC9"/>
    <w:rsid w:val="008D1D64"/>
    <w:rsid w:val="008D2011"/>
    <w:rsid w:val="008D2186"/>
    <w:rsid w:val="008D24DB"/>
    <w:rsid w:val="008D2989"/>
    <w:rsid w:val="008D2B01"/>
    <w:rsid w:val="008D31DC"/>
    <w:rsid w:val="008D3AA9"/>
    <w:rsid w:val="008D3FD2"/>
    <w:rsid w:val="008D47FD"/>
    <w:rsid w:val="008D4E46"/>
    <w:rsid w:val="008D55F2"/>
    <w:rsid w:val="008D5BB1"/>
    <w:rsid w:val="008D5CBA"/>
    <w:rsid w:val="008D60DE"/>
    <w:rsid w:val="008D64EC"/>
    <w:rsid w:val="008D67BB"/>
    <w:rsid w:val="008D710D"/>
    <w:rsid w:val="008D7191"/>
    <w:rsid w:val="008D7607"/>
    <w:rsid w:val="008D7F57"/>
    <w:rsid w:val="008E0879"/>
    <w:rsid w:val="008E0FA1"/>
    <w:rsid w:val="008E1122"/>
    <w:rsid w:val="008E1161"/>
    <w:rsid w:val="008E168B"/>
    <w:rsid w:val="008E1D32"/>
    <w:rsid w:val="008E20A9"/>
    <w:rsid w:val="008E27A8"/>
    <w:rsid w:val="008E298A"/>
    <w:rsid w:val="008E2C7F"/>
    <w:rsid w:val="008E2EB2"/>
    <w:rsid w:val="008E5792"/>
    <w:rsid w:val="008E67B0"/>
    <w:rsid w:val="008E693F"/>
    <w:rsid w:val="008E6C44"/>
    <w:rsid w:val="008E6C56"/>
    <w:rsid w:val="008E713F"/>
    <w:rsid w:val="008E7A10"/>
    <w:rsid w:val="008E7B98"/>
    <w:rsid w:val="008E7E83"/>
    <w:rsid w:val="008F012A"/>
    <w:rsid w:val="008F0221"/>
    <w:rsid w:val="008F0822"/>
    <w:rsid w:val="008F0F12"/>
    <w:rsid w:val="008F13F5"/>
    <w:rsid w:val="008F15CB"/>
    <w:rsid w:val="008F263C"/>
    <w:rsid w:val="008F2862"/>
    <w:rsid w:val="008F2E3A"/>
    <w:rsid w:val="008F3B6F"/>
    <w:rsid w:val="008F3F35"/>
    <w:rsid w:val="008F4091"/>
    <w:rsid w:val="008F40B2"/>
    <w:rsid w:val="008F4A02"/>
    <w:rsid w:val="008F51E2"/>
    <w:rsid w:val="008F5927"/>
    <w:rsid w:val="008F69D2"/>
    <w:rsid w:val="008F72A5"/>
    <w:rsid w:val="008F7A16"/>
    <w:rsid w:val="009009E1"/>
    <w:rsid w:val="00900BEE"/>
    <w:rsid w:val="00900E29"/>
    <w:rsid w:val="009024D5"/>
    <w:rsid w:val="00903426"/>
    <w:rsid w:val="00904D7E"/>
    <w:rsid w:val="0090537D"/>
    <w:rsid w:val="00905631"/>
    <w:rsid w:val="0090576A"/>
    <w:rsid w:val="00905A16"/>
    <w:rsid w:val="00905E57"/>
    <w:rsid w:val="0090601F"/>
    <w:rsid w:val="009062A4"/>
    <w:rsid w:val="00906ED6"/>
    <w:rsid w:val="009070DB"/>
    <w:rsid w:val="00907194"/>
    <w:rsid w:val="00907F55"/>
    <w:rsid w:val="00910097"/>
    <w:rsid w:val="00910703"/>
    <w:rsid w:val="00910757"/>
    <w:rsid w:val="00910975"/>
    <w:rsid w:val="0091121F"/>
    <w:rsid w:val="0091131F"/>
    <w:rsid w:val="00911D71"/>
    <w:rsid w:val="0091223A"/>
    <w:rsid w:val="00912347"/>
    <w:rsid w:val="00912567"/>
    <w:rsid w:val="00913779"/>
    <w:rsid w:val="00913FF1"/>
    <w:rsid w:val="00914C9C"/>
    <w:rsid w:val="0091510E"/>
    <w:rsid w:val="009151D2"/>
    <w:rsid w:val="00916394"/>
    <w:rsid w:val="00916C07"/>
    <w:rsid w:val="00916D54"/>
    <w:rsid w:val="00916E6D"/>
    <w:rsid w:val="00917422"/>
    <w:rsid w:val="00917B21"/>
    <w:rsid w:val="00917D00"/>
    <w:rsid w:val="00920066"/>
    <w:rsid w:val="00920221"/>
    <w:rsid w:val="00920BE6"/>
    <w:rsid w:val="00921284"/>
    <w:rsid w:val="00921752"/>
    <w:rsid w:val="00922C6C"/>
    <w:rsid w:val="00922C6E"/>
    <w:rsid w:val="00923186"/>
    <w:rsid w:val="00923716"/>
    <w:rsid w:val="00923745"/>
    <w:rsid w:val="0092397A"/>
    <w:rsid w:val="00924EAC"/>
    <w:rsid w:val="00925060"/>
    <w:rsid w:val="00925146"/>
    <w:rsid w:val="009252AD"/>
    <w:rsid w:val="00925544"/>
    <w:rsid w:val="00925650"/>
    <w:rsid w:val="0092575D"/>
    <w:rsid w:val="00925AA4"/>
    <w:rsid w:val="00925AC8"/>
    <w:rsid w:val="00925B3F"/>
    <w:rsid w:val="009265E1"/>
    <w:rsid w:val="0092661A"/>
    <w:rsid w:val="00926A3C"/>
    <w:rsid w:val="00926EA4"/>
    <w:rsid w:val="00930149"/>
    <w:rsid w:val="0093019D"/>
    <w:rsid w:val="00930371"/>
    <w:rsid w:val="0093057B"/>
    <w:rsid w:val="00930C80"/>
    <w:rsid w:val="00930D44"/>
    <w:rsid w:val="0093161B"/>
    <w:rsid w:val="009319E1"/>
    <w:rsid w:val="00932243"/>
    <w:rsid w:val="0093224F"/>
    <w:rsid w:val="00932814"/>
    <w:rsid w:val="00933175"/>
    <w:rsid w:val="009331BF"/>
    <w:rsid w:val="00933318"/>
    <w:rsid w:val="009333F9"/>
    <w:rsid w:val="009337AA"/>
    <w:rsid w:val="00933ACD"/>
    <w:rsid w:val="00933ECC"/>
    <w:rsid w:val="009345FD"/>
    <w:rsid w:val="009351D7"/>
    <w:rsid w:val="00935508"/>
    <w:rsid w:val="00935B7B"/>
    <w:rsid w:val="00935DE7"/>
    <w:rsid w:val="00936470"/>
    <w:rsid w:val="00936A33"/>
    <w:rsid w:val="00937167"/>
    <w:rsid w:val="0093725F"/>
    <w:rsid w:val="00937759"/>
    <w:rsid w:val="00937E66"/>
    <w:rsid w:val="00937EE4"/>
    <w:rsid w:val="00940107"/>
    <w:rsid w:val="00940322"/>
    <w:rsid w:val="00940748"/>
    <w:rsid w:val="009409F6"/>
    <w:rsid w:val="00941819"/>
    <w:rsid w:val="0094183A"/>
    <w:rsid w:val="00941A94"/>
    <w:rsid w:val="00941DE6"/>
    <w:rsid w:val="00942D48"/>
    <w:rsid w:val="009434D2"/>
    <w:rsid w:val="009436E8"/>
    <w:rsid w:val="00943E08"/>
    <w:rsid w:val="00944177"/>
    <w:rsid w:val="00944506"/>
    <w:rsid w:val="0094459C"/>
    <w:rsid w:val="00944624"/>
    <w:rsid w:val="00944883"/>
    <w:rsid w:val="00944ACD"/>
    <w:rsid w:val="00945175"/>
    <w:rsid w:val="00945964"/>
    <w:rsid w:val="009459B1"/>
    <w:rsid w:val="00945FB7"/>
    <w:rsid w:val="00946D76"/>
    <w:rsid w:val="00947B79"/>
    <w:rsid w:val="00947EBD"/>
    <w:rsid w:val="00950010"/>
    <w:rsid w:val="009504AF"/>
    <w:rsid w:val="009506EE"/>
    <w:rsid w:val="00950777"/>
    <w:rsid w:val="0095145D"/>
    <w:rsid w:val="0095233D"/>
    <w:rsid w:val="00952371"/>
    <w:rsid w:val="00952F36"/>
    <w:rsid w:val="0095372C"/>
    <w:rsid w:val="0095386A"/>
    <w:rsid w:val="00953AF4"/>
    <w:rsid w:val="00953B91"/>
    <w:rsid w:val="00954B2A"/>
    <w:rsid w:val="00954CAC"/>
    <w:rsid w:val="00955932"/>
    <w:rsid w:val="00955AB7"/>
    <w:rsid w:val="00955DC4"/>
    <w:rsid w:val="00955E71"/>
    <w:rsid w:val="00956B78"/>
    <w:rsid w:val="009577D3"/>
    <w:rsid w:val="00961596"/>
    <w:rsid w:val="00961714"/>
    <w:rsid w:val="00962530"/>
    <w:rsid w:val="0096268C"/>
    <w:rsid w:val="00962AE9"/>
    <w:rsid w:val="009638F7"/>
    <w:rsid w:val="0096528E"/>
    <w:rsid w:val="00966317"/>
    <w:rsid w:val="009663D5"/>
    <w:rsid w:val="0096691D"/>
    <w:rsid w:val="009700AA"/>
    <w:rsid w:val="00970A92"/>
    <w:rsid w:val="009719DC"/>
    <w:rsid w:val="00971AA6"/>
    <w:rsid w:val="00972006"/>
    <w:rsid w:val="009721A0"/>
    <w:rsid w:val="00972D92"/>
    <w:rsid w:val="00973235"/>
    <w:rsid w:val="0097328B"/>
    <w:rsid w:val="0097337E"/>
    <w:rsid w:val="00973431"/>
    <w:rsid w:val="00973F92"/>
    <w:rsid w:val="00974603"/>
    <w:rsid w:val="00974BED"/>
    <w:rsid w:val="00974D98"/>
    <w:rsid w:val="00975327"/>
    <w:rsid w:val="00975609"/>
    <w:rsid w:val="00975B9F"/>
    <w:rsid w:val="009761A4"/>
    <w:rsid w:val="00976710"/>
    <w:rsid w:val="00976DDB"/>
    <w:rsid w:val="009777F4"/>
    <w:rsid w:val="00977A9D"/>
    <w:rsid w:val="00977C9D"/>
    <w:rsid w:val="009807C5"/>
    <w:rsid w:val="00980841"/>
    <w:rsid w:val="00981C40"/>
    <w:rsid w:val="00982075"/>
    <w:rsid w:val="00982BF2"/>
    <w:rsid w:val="009833CF"/>
    <w:rsid w:val="009834AE"/>
    <w:rsid w:val="009837BA"/>
    <w:rsid w:val="0098419E"/>
    <w:rsid w:val="00985251"/>
    <w:rsid w:val="00985533"/>
    <w:rsid w:val="00985BEC"/>
    <w:rsid w:val="00985EAE"/>
    <w:rsid w:val="0098620F"/>
    <w:rsid w:val="00986C87"/>
    <w:rsid w:val="009873EB"/>
    <w:rsid w:val="009874B9"/>
    <w:rsid w:val="00987996"/>
    <w:rsid w:val="00987FA9"/>
    <w:rsid w:val="00990824"/>
    <w:rsid w:val="009911E6"/>
    <w:rsid w:val="00991F85"/>
    <w:rsid w:val="009932B8"/>
    <w:rsid w:val="00993466"/>
    <w:rsid w:val="00994525"/>
    <w:rsid w:val="009945C7"/>
    <w:rsid w:val="00994808"/>
    <w:rsid w:val="00994B49"/>
    <w:rsid w:val="00995778"/>
    <w:rsid w:val="00995AEA"/>
    <w:rsid w:val="00995D84"/>
    <w:rsid w:val="0099628D"/>
    <w:rsid w:val="0099632D"/>
    <w:rsid w:val="00996408"/>
    <w:rsid w:val="00996831"/>
    <w:rsid w:val="00996C76"/>
    <w:rsid w:val="00997378"/>
    <w:rsid w:val="0099755F"/>
    <w:rsid w:val="009A0029"/>
    <w:rsid w:val="009A019C"/>
    <w:rsid w:val="009A02DC"/>
    <w:rsid w:val="009A0374"/>
    <w:rsid w:val="009A1302"/>
    <w:rsid w:val="009A1502"/>
    <w:rsid w:val="009A150B"/>
    <w:rsid w:val="009A196E"/>
    <w:rsid w:val="009A19E0"/>
    <w:rsid w:val="009A2176"/>
    <w:rsid w:val="009A2610"/>
    <w:rsid w:val="009A26FE"/>
    <w:rsid w:val="009A2F98"/>
    <w:rsid w:val="009A3BF6"/>
    <w:rsid w:val="009A3FD8"/>
    <w:rsid w:val="009A4B25"/>
    <w:rsid w:val="009A53BA"/>
    <w:rsid w:val="009A5504"/>
    <w:rsid w:val="009A5A5C"/>
    <w:rsid w:val="009A643C"/>
    <w:rsid w:val="009A67FE"/>
    <w:rsid w:val="009A6AF6"/>
    <w:rsid w:val="009A6C5D"/>
    <w:rsid w:val="009A6FFE"/>
    <w:rsid w:val="009A7B0F"/>
    <w:rsid w:val="009B01ED"/>
    <w:rsid w:val="009B060D"/>
    <w:rsid w:val="009B0E2D"/>
    <w:rsid w:val="009B1585"/>
    <w:rsid w:val="009B1C3C"/>
    <w:rsid w:val="009B2B9B"/>
    <w:rsid w:val="009B357F"/>
    <w:rsid w:val="009B3753"/>
    <w:rsid w:val="009B3E74"/>
    <w:rsid w:val="009B4295"/>
    <w:rsid w:val="009B4741"/>
    <w:rsid w:val="009B4A9C"/>
    <w:rsid w:val="009B5077"/>
    <w:rsid w:val="009B52F9"/>
    <w:rsid w:val="009B5511"/>
    <w:rsid w:val="009B59B2"/>
    <w:rsid w:val="009B5A32"/>
    <w:rsid w:val="009B5DE6"/>
    <w:rsid w:val="009B6382"/>
    <w:rsid w:val="009B6C9D"/>
    <w:rsid w:val="009B71EB"/>
    <w:rsid w:val="009B79BF"/>
    <w:rsid w:val="009B7BD7"/>
    <w:rsid w:val="009B7D90"/>
    <w:rsid w:val="009B7DF4"/>
    <w:rsid w:val="009C0761"/>
    <w:rsid w:val="009C0804"/>
    <w:rsid w:val="009C0DF2"/>
    <w:rsid w:val="009C0E5C"/>
    <w:rsid w:val="009C1756"/>
    <w:rsid w:val="009C33BD"/>
    <w:rsid w:val="009C35D2"/>
    <w:rsid w:val="009C4780"/>
    <w:rsid w:val="009C5000"/>
    <w:rsid w:val="009C513B"/>
    <w:rsid w:val="009C5837"/>
    <w:rsid w:val="009C6EBE"/>
    <w:rsid w:val="009C71E3"/>
    <w:rsid w:val="009C74F9"/>
    <w:rsid w:val="009C7D30"/>
    <w:rsid w:val="009D012E"/>
    <w:rsid w:val="009D01F4"/>
    <w:rsid w:val="009D063C"/>
    <w:rsid w:val="009D06B1"/>
    <w:rsid w:val="009D0FE7"/>
    <w:rsid w:val="009D1581"/>
    <w:rsid w:val="009D15A6"/>
    <w:rsid w:val="009D2982"/>
    <w:rsid w:val="009D33E5"/>
    <w:rsid w:val="009D3FC6"/>
    <w:rsid w:val="009D42DD"/>
    <w:rsid w:val="009D4671"/>
    <w:rsid w:val="009D5113"/>
    <w:rsid w:val="009D5ACD"/>
    <w:rsid w:val="009D62CA"/>
    <w:rsid w:val="009D63B6"/>
    <w:rsid w:val="009D6610"/>
    <w:rsid w:val="009D677D"/>
    <w:rsid w:val="009D6B3B"/>
    <w:rsid w:val="009D709A"/>
    <w:rsid w:val="009D7633"/>
    <w:rsid w:val="009E0CDE"/>
    <w:rsid w:val="009E0F08"/>
    <w:rsid w:val="009E1030"/>
    <w:rsid w:val="009E11A7"/>
    <w:rsid w:val="009E192B"/>
    <w:rsid w:val="009E1CFB"/>
    <w:rsid w:val="009E267C"/>
    <w:rsid w:val="009E2B92"/>
    <w:rsid w:val="009E2C41"/>
    <w:rsid w:val="009E2CAE"/>
    <w:rsid w:val="009E2EC6"/>
    <w:rsid w:val="009E3010"/>
    <w:rsid w:val="009E34D8"/>
    <w:rsid w:val="009E3A16"/>
    <w:rsid w:val="009E4DA1"/>
    <w:rsid w:val="009E574C"/>
    <w:rsid w:val="009E5AC4"/>
    <w:rsid w:val="009E5F14"/>
    <w:rsid w:val="009E5FFC"/>
    <w:rsid w:val="009E663F"/>
    <w:rsid w:val="009E668C"/>
    <w:rsid w:val="009E6943"/>
    <w:rsid w:val="009E6C39"/>
    <w:rsid w:val="009E7A61"/>
    <w:rsid w:val="009F0DA1"/>
    <w:rsid w:val="009F11B9"/>
    <w:rsid w:val="009F1C42"/>
    <w:rsid w:val="009F1F1F"/>
    <w:rsid w:val="009F2344"/>
    <w:rsid w:val="009F2879"/>
    <w:rsid w:val="009F316D"/>
    <w:rsid w:val="009F36AF"/>
    <w:rsid w:val="009F392F"/>
    <w:rsid w:val="009F3B19"/>
    <w:rsid w:val="009F3DAC"/>
    <w:rsid w:val="009F57CD"/>
    <w:rsid w:val="009F6237"/>
    <w:rsid w:val="009F6BFA"/>
    <w:rsid w:val="009F6C91"/>
    <w:rsid w:val="009F6EC3"/>
    <w:rsid w:val="009F7650"/>
    <w:rsid w:val="009F7845"/>
    <w:rsid w:val="00A002D3"/>
    <w:rsid w:val="00A004BB"/>
    <w:rsid w:val="00A0079E"/>
    <w:rsid w:val="00A0116C"/>
    <w:rsid w:val="00A01ADC"/>
    <w:rsid w:val="00A01C3E"/>
    <w:rsid w:val="00A01D80"/>
    <w:rsid w:val="00A01FD7"/>
    <w:rsid w:val="00A027AA"/>
    <w:rsid w:val="00A028D5"/>
    <w:rsid w:val="00A02B21"/>
    <w:rsid w:val="00A033F5"/>
    <w:rsid w:val="00A036E7"/>
    <w:rsid w:val="00A03C49"/>
    <w:rsid w:val="00A043E9"/>
    <w:rsid w:val="00A04581"/>
    <w:rsid w:val="00A047E0"/>
    <w:rsid w:val="00A04A07"/>
    <w:rsid w:val="00A050CB"/>
    <w:rsid w:val="00A050F8"/>
    <w:rsid w:val="00A0559F"/>
    <w:rsid w:val="00A055C9"/>
    <w:rsid w:val="00A06113"/>
    <w:rsid w:val="00A0638C"/>
    <w:rsid w:val="00A06618"/>
    <w:rsid w:val="00A070E1"/>
    <w:rsid w:val="00A071A8"/>
    <w:rsid w:val="00A07291"/>
    <w:rsid w:val="00A07DA3"/>
    <w:rsid w:val="00A07F1A"/>
    <w:rsid w:val="00A114C4"/>
    <w:rsid w:val="00A11E6C"/>
    <w:rsid w:val="00A12422"/>
    <w:rsid w:val="00A1266C"/>
    <w:rsid w:val="00A12899"/>
    <w:rsid w:val="00A128D1"/>
    <w:rsid w:val="00A13104"/>
    <w:rsid w:val="00A13270"/>
    <w:rsid w:val="00A13473"/>
    <w:rsid w:val="00A13C5E"/>
    <w:rsid w:val="00A13F64"/>
    <w:rsid w:val="00A13FDE"/>
    <w:rsid w:val="00A140B9"/>
    <w:rsid w:val="00A1421D"/>
    <w:rsid w:val="00A15297"/>
    <w:rsid w:val="00A15E1F"/>
    <w:rsid w:val="00A16148"/>
    <w:rsid w:val="00A165AC"/>
    <w:rsid w:val="00A17615"/>
    <w:rsid w:val="00A179DA"/>
    <w:rsid w:val="00A202B0"/>
    <w:rsid w:val="00A202ED"/>
    <w:rsid w:val="00A20587"/>
    <w:rsid w:val="00A2072E"/>
    <w:rsid w:val="00A20844"/>
    <w:rsid w:val="00A210CD"/>
    <w:rsid w:val="00A21765"/>
    <w:rsid w:val="00A21903"/>
    <w:rsid w:val="00A21BDA"/>
    <w:rsid w:val="00A21E4C"/>
    <w:rsid w:val="00A221B8"/>
    <w:rsid w:val="00A22B4F"/>
    <w:rsid w:val="00A23D64"/>
    <w:rsid w:val="00A24951"/>
    <w:rsid w:val="00A24A19"/>
    <w:rsid w:val="00A256B4"/>
    <w:rsid w:val="00A25805"/>
    <w:rsid w:val="00A25A57"/>
    <w:rsid w:val="00A277F0"/>
    <w:rsid w:val="00A27D44"/>
    <w:rsid w:val="00A31128"/>
    <w:rsid w:val="00A31266"/>
    <w:rsid w:val="00A314FD"/>
    <w:rsid w:val="00A31AC1"/>
    <w:rsid w:val="00A320A5"/>
    <w:rsid w:val="00A32ED6"/>
    <w:rsid w:val="00A338F0"/>
    <w:rsid w:val="00A3426E"/>
    <w:rsid w:val="00A343CE"/>
    <w:rsid w:val="00A345A3"/>
    <w:rsid w:val="00A348FC"/>
    <w:rsid w:val="00A34A1B"/>
    <w:rsid w:val="00A354D9"/>
    <w:rsid w:val="00A35A35"/>
    <w:rsid w:val="00A35B99"/>
    <w:rsid w:val="00A35BBC"/>
    <w:rsid w:val="00A35EEC"/>
    <w:rsid w:val="00A36537"/>
    <w:rsid w:val="00A37265"/>
    <w:rsid w:val="00A40428"/>
    <w:rsid w:val="00A4081C"/>
    <w:rsid w:val="00A408D1"/>
    <w:rsid w:val="00A412D3"/>
    <w:rsid w:val="00A4133B"/>
    <w:rsid w:val="00A41565"/>
    <w:rsid w:val="00A41681"/>
    <w:rsid w:val="00A4179D"/>
    <w:rsid w:val="00A41C71"/>
    <w:rsid w:val="00A41DC0"/>
    <w:rsid w:val="00A41DCE"/>
    <w:rsid w:val="00A41F6D"/>
    <w:rsid w:val="00A4290D"/>
    <w:rsid w:val="00A42A2D"/>
    <w:rsid w:val="00A43203"/>
    <w:rsid w:val="00A435C2"/>
    <w:rsid w:val="00A4425B"/>
    <w:rsid w:val="00A4425F"/>
    <w:rsid w:val="00A445BD"/>
    <w:rsid w:val="00A45B2A"/>
    <w:rsid w:val="00A4612E"/>
    <w:rsid w:val="00A466F9"/>
    <w:rsid w:val="00A46DA1"/>
    <w:rsid w:val="00A47B5C"/>
    <w:rsid w:val="00A47CD0"/>
    <w:rsid w:val="00A47D44"/>
    <w:rsid w:val="00A5025B"/>
    <w:rsid w:val="00A507BC"/>
    <w:rsid w:val="00A52143"/>
    <w:rsid w:val="00A5216A"/>
    <w:rsid w:val="00A533FD"/>
    <w:rsid w:val="00A53635"/>
    <w:rsid w:val="00A53694"/>
    <w:rsid w:val="00A53F26"/>
    <w:rsid w:val="00A54144"/>
    <w:rsid w:val="00A54773"/>
    <w:rsid w:val="00A54846"/>
    <w:rsid w:val="00A553BE"/>
    <w:rsid w:val="00A555CE"/>
    <w:rsid w:val="00A55651"/>
    <w:rsid w:val="00A557BF"/>
    <w:rsid w:val="00A55850"/>
    <w:rsid w:val="00A5672E"/>
    <w:rsid w:val="00A56841"/>
    <w:rsid w:val="00A5746D"/>
    <w:rsid w:val="00A60034"/>
    <w:rsid w:val="00A605F9"/>
    <w:rsid w:val="00A606B1"/>
    <w:rsid w:val="00A60732"/>
    <w:rsid w:val="00A60DF4"/>
    <w:rsid w:val="00A6128B"/>
    <w:rsid w:val="00A621D8"/>
    <w:rsid w:val="00A622FF"/>
    <w:rsid w:val="00A62E51"/>
    <w:rsid w:val="00A643C7"/>
    <w:rsid w:val="00A64DED"/>
    <w:rsid w:val="00A65289"/>
    <w:rsid w:val="00A666DE"/>
    <w:rsid w:val="00A66C6E"/>
    <w:rsid w:val="00A678FB"/>
    <w:rsid w:val="00A67984"/>
    <w:rsid w:val="00A67D64"/>
    <w:rsid w:val="00A67F4E"/>
    <w:rsid w:val="00A704D6"/>
    <w:rsid w:val="00A70BF5"/>
    <w:rsid w:val="00A70CE1"/>
    <w:rsid w:val="00A716A4"/>
    <w:rsid w:val="00A71FEF"/>
    <w:rsid w:val="00A721DC"/>
    <w:rsid w:val="00A72B6C"/>
    <w:rsid w:val="00A74461"/>
    <w:rsid w:val="00A74AC2"/>
    <w:rsid w:val="00A7511C"/>
    <w:rsid w:val="00A755EC"/>
    <w:rsid w:val="00A75D36"/>
    <w:rsid w:val="00A76308"/>
    <w:rsid w:val="00A76A55"/>
    <w:rsid w:val="00A76A74"/>
    <w:rsid w:val="00A76E33"/>
    <w:rsid w:val="00A76E5F"/>
    <w:rsid w:val="00A77701"/>
    <w:rsid w:val="00A77B19"/>
    <w:rsid w:val="00A8016E"/>
    <w:rsid w:val="00A80668"/>
    <w:rsid w:val="00A80E54"/>
    <w:rsid w:val="00A818F5"/>
    <w:rsid w:val="00A81D5E"/>
    <w:rsid w:val="00A81EA4"/>
    <w:rsid w:val="00A82159"/>
    <w:rsid w:val="00A8411A"/>
    <w:rsid w:val="00A84BE4"/>
    <w:rsid w:val="00A84DF6"/>
    <w:rsid w:val="00A86302"/>
    <w:rsid w:val="00A86863"/>
    <w:rsid w:val="00A86D00"/>
    <w:rsid w:val="00A86FC4"/>
    <w:rsid w:val="00A87219"/>
    <w:rsid w:val="00A87586"/>
    <w:rsid w:val="00A87AB1"/>
    <w:rsid w:val="00A901A3"/>
    <w:rsid w:val="00A901D9"/>
    <w:rsid w:val="00A910F3"/>
    <w:rsid w:val="00A9219B"/>
    <w:rsid w:val="00A92F76"/>
    <w:rsid w:val="00A93D9D"/>
    <w:rsid w:val="00A949C8"/>
    <w:rsid w:val="00A94C80"/>
    <w:rsid w:val="00A95039"/>
    <w:rsid w:val="00A959A8"/>
    <w:rsid w:val="00A960EF"/>
    <w:rsid w:val="00A97291"/>
    <w:rsid w:val="00A973F3"/>
    <w:rsid w:val="00A9749B"/>
    <w:rsid w:val="00A978AF"/>
    <w:rsid w:val="00A97E2E"/>
    <w:rsid w:val="00A97ECA"/>
    <w:rsid w:val="00AA0B4C"/>
    <w:rsid w:val="00AA0FCB"/>
    <w:rsid w:val="00AA145C"/>
    <w:rsid w:val="00AA1A70"/>
    <w:rsid w:val="00AA2D19"/>
    <w:rsid w:val="00AA30D9"/>
    <w:rsid w:val="00AA33AF"/>
    <w:rsid w:val="00AA3C79"/>
    <w:rsid w:val="00AA5264"/>
    <w:rsid w:val="00AA5B30"/>
    <w:rsid w:val="00AA5B54"/>
    <w:rsid w:val="00AA5E0E"/>
    <w:rsid w:val="00AB035D"/>
    <w:rsid w:val="00AB049C"/>
    <w:rsid w:val="00AB05D4"/>
    <w:rsid w:val="00AB0943"/>
    <w:rsid w:val="00AB1066"/>
    <w:rsid w:val="00AB1167"/>
    <w:rsid w:val="00AB19AA"/>
    <w:rsid w:val="00AB1A55"/>
    <w:rsid w:val="00AB1CE0"/>
    <w:rsid w:val="00AB1D97"/>
    <w:rsid w:val="00AB218F"/>
    <w:rsid w:val="00AB2849"/>
    <w:rsid w:val="00AB2B50"/>
    <w:rsid w:val="00AB3784"/>
    <w:rsid w:val="00AB3896"/>
    <w:rsid w:val="00AB39ED"/>
    <w:rsid w:val="00AB3E09"/>
    <w:rsid w:val="00AB4160"/>
    <w:rsid w:val="00AB4626"/>
    <w:rsid w:val="00AB4B7A"/>
    <w:rsid w:val="00AB4CD3"/>
    <w:rsid w:val="00AB4F70"/>
    <w:rsid w:val="00AB586C"/>
    <w:rsid w:val="00AB5970"/>
    <w:rsid w:val="00AB60C6"/>
    <w:rsid w:val="00AB656F"/>
    <w:rsid w:val="00AB66DF"/>
    <w:rsid w:val="00AB6DFB"/>
    <w:rsid w:val="00AB6E2F"/>
    <w:rsid w:val="00AB7A82"/>
    <w:rsid w:val="00AB7CA2"/>
    <w:rsid w:val="00AB7CF3"/>
    <w:rsid w:val="00AC0350"/>
    <w:rsid w:val="00AC054A"/>
    <w:rsid w:val="00AC0F32"/>
    <w:rsid w:val="00AC1041"/>
    <w:rsid w:val="00AC1294"/>
    <w:rsid w:val="00AC134B"/>
    <w:rsid w:val="00AC2105"/>
    <w:rsid w:val="00AC28EA"/>
    <w:rsid w:val="00AC29E2"/>
    <w:rsid w:val="00AC2BD7"/>
    <w:rsid w:val="00AC3A4C"/>
    <w:rsid w:val="00AC42BC"/>
    <w:rsid w:val="00AC5517"/>
    <w:rsid w:val="00AC6C06"/>
    <w:rsid w:val="00AC746E"/>
    <w:rsid w:val="00AC7EAE"/>
    <w:rsid w:val="00AD030A"/>
    <w:rsid w:val="00AD094B"/>
    <w:rsid w:val="00AD0F43"/>
    <w:rsid w:val="00AD1062"/>
    <w:rsid w:val="00AD120F"/>
    <w:rsid w:val="00AD184B"/>
    <w:rsid w:val="00AD1BCD"/>
    <w:rsid w:val="00AD2AA0"/>
    <w:rsid w:val="00AD4A57"/>
    <w:rsid w:val="00AD4BE7"/>
    <w:rsid w:val="00AD4D5F"/>
    <w:rsid w:val="00AD524A"/>
    <w:rsid w:val="00AD596D"/>
    <w:rsid w:val="00AD719D"/>
    <w:rsid w:val="00AD7B33"/>
    <w:rsid w:val="00AE10B6"/>
    <w:rsid w:val="00AE12F0"/>
    <w:rsid w:val="00AE17F9"/>
    <w:rsid w:val="00AE21A0"/>
    <w:rsid w:val="00AE2829"/>
    <w:rsid w:val="00AE4491"/>
    <w:rsid w:val="00AE4D2B"/>
    <w:rsid w:val="00AE5DDE"/>
    <w:rsid w:val="00AE5E53"/>
    <w:rsid w:val="00AE6763"/>
    <w:rsid w:val="00AE689E"/>
    <w:rsid w:val="00AE7C6E"/>
    <w:rsid w:val="00AF0A99"/>
    <w:rsid w:val="00AF0CC1"/>
    <w:rsid w:val="00AF2C52"/>
    <w:rsid w:val="00AF2FBD"/>
    <w:rsid w:val="00AF3437"/>
    <w:rsid w:val="00AF39AA"/>
    <w:rsid w:val="00AF3BE3"/>
    <w:rsid w:val="00AF4469"/>
    <w:rsid w:val="00AF468C"/>
    <w:rsid w:val="00AF48BB"/>
    <w:rsid w:val="00AF4B01"/>
    <w:rsid w:val="00AF4C53"/>
    <w:rsid w:val="00AF4E7C"/>
    <w:rsid w:val="00AF4EC2"/>
    <w:rsid w:val="00AF5059"/>
    <w:rsid w:val="00AF5535"/>
    <w:rsid w:val="00AF5974"/>
    <w:rsid w:val="00AF5E9C"/>
    <w:rsid w:val="00AF60D7"/>
    <w:rsid w:val="00AF62AD"/>
    <w:rsid w:val="00AF6846"/>
    <w:rsid w:val="00AF7E83"/>
    <w:rsid w:val="00B00874"/>
    <w:rsid w:val="00B01060"/>
    <w:rsid w:val="00B0184B"/>
    <w:rsid w:val="00B01E63"/>
    <w:rsid w:val="00B01F19"/>
    <w:rsid w:val="00B02147"/>
    <w:rsid w:val="00B02F58"/>
    <w:rsid w:val="00B04070"/>
    <w:rsid w:val="00B04397"/>
    <w:rsid w:val="00B04881"/>
    <w:rsid w:val="00B04C55"/>
    <w:rsid w:val="00B04C93"/>
    <w:rsid w:val="00B053A6"/>
    <w:rsid w:val="00B05404"/>
    <w:rsid w:val="00B05471"/>
    <w:rsid w:val="00B05B90"/>
    <w:rsid w:val="00B05C1D"/>
    <w:rsid w:val="00B06236"/>
    <w:rsid w:val="00B06576"/>
    <w:rsid w:val="00B06993"/>
    <w:rsid w:val="00B06A6C"/>
    <w:rsid w:val="00B10D92"/>
    <w:rsid w:val="00B10FF5"/>
    <w:rsid w:val="00B11A76"/>
    <w:rsid w:val="00B11CD5"/>
    <w:rsid w:val="00B12268"/>
    <w:rsid w:val="00B12E1E"/>
    <w:rsid w:val="00B131BD"/>
    <w:rsid w:val="00B1333F"/>
    <w:rsid w:val="00B13677"/>
    <w:rsid w:val="00B13ACC"/>
    <w:rsid w:val="00B13DF9"/>
    <w:rsid w:val="00B13E39"/>
    <w:rsid w:val="00B14486"/>
    <w:rsid w:val="00B1465F"/>
    <w:rsid w:val="00B14671"/>
    <w:rsid w:val="00B15B1D"/>
    <w:rsid w:val="00B15E55"/>
    <w:rsid w:val="00B168E7"/>
    <w:rsid w:val="00B169BC"/>
    <w:rsid w:val="00B16C07"/>
    <w:rsid w:val="00B2017B"/>
    <w:rsid w:val="00B21B15"/>
    <w:rsid w:val="00B2240E"/>
    <w:rsid w:val="00B22FC1"/>
    <w:rsid w:val="00B230F4"/>
    <w:rsid w:val="00B232C0"/>
    <w:rsid w:val="00B2382C"/>
    <w:rsid w:val="00B2392B"/>
    <w:rsid w:val="00B24036"/>
    <w:rsid w:val="00B241BD"/>
    <w:rsid w:val="00B24271"/>
    <w:rsid w:val="00B24AF3"/>
    <w:rsid w:val="00B25EAA"/>
    <w:rsid w:val="00B26D7F"/>
    <w:rsid w:val="00B271E5"/>
    <w:rsid w:val="00B30187"/>
    <w:rsid w:val="00B3037E"/>
    <w:rsid w:val="00B30854"/>
    <w:rsid w:val="00B309D2"/>
    <w:rsid w:val="00B31048"/>
    <w:rsid w:val="00B3191D"/>
    <w:rsid w:val="00B33644"/>
    <w:rsid w:val="00B3383B"/>
    <w:rsid w:val="00B3398D"/>
    <w:rsid w:val="00B33A57"/>
    <w:rsid w:val="00B33AB9"/>
    <w:rsid w:val="00B34B6B"/>
    <w:rsid w:val="00B3544F"/>
    <w:rsid w:val="00B35D24"/>
    <w:rsid w:val="00B35F61"/>
    <w:rsid w:val="00B366F6"/>
    <w:rsid w:val="00B36708"/>
    <w:rsid w:val="00B3743F"/>
    <w:rsid w:val="00B37985"/>
    <w:rsid w:val="00B402A5"/>
    <w:rsid w:val="00B40310"/>
    <w:rsid w:val="00B4193A"/>
    <w:rsid w:val="00B41A46"/>
    <w:rsid w:val="00B42241"/>
    <w:rsid w:val="00B42282"/>
    <w:rsid w:val="00B43460"/>
    <w:rsid w:val="00B440AA"/>
    <w:rsid w:val="00B44CF1"/>
    <w:rsid w:val="00B464E1"/>
    <w:rsid w:val="00B47680"/>
    <w:rsid w:val="00B500D4"/>
    <w:rsid w:val="00B5042C"/>
    <w:rsid w:val="00B50F38"/>
    <w:rsid w:val="00B51245"/>
    <w:rsid w:val="00B51F06"/>
    <w:rsid w:val="00B526A6"/>
    <w:rsid w:val="00B529CD"/>
    <w:rsid w:val="00B52B99"/>
    <w:rsid w:val="00B52C70"/>
    <w:rsid w:val="00B533CD"/>
    <w:rsid w:val="00B5354E"/>
    <w:rsid w:val="00B536D2"/>
    <w:rsid w:val="00B539C7"/>
    <w:rsid w:val="00B53C13"/>
    <w:rsid w:val="00B53DC9"/>
    <w:rsid w:val="00B549CD"/>
    <w:rsid w:val="00B55514"/>
    <w:rsid w:val="00B55EE6"/>
    <w:rsid w:val="00B579A3"/>
    <w:rsid w:val="00B579F0"/>
    <w:rsid w:val="00B60C7C"/>
    <w:rsid w:val="00B60CD7"/>
    <w:rsid w:val="00B60FC2"/>
    <w:rsid w:val="00B61160"/>
    <w:rsid w:val="00B617A6"/>
    <w:rsid w:val="00B61D03"/>
    <w:rsid w:val="00B61DB2"/>
    <w:rsid w:val="00B62298"/>
    <w:rsid w:val="00B622E8"/>
    <w:rsid w:val="00B62467"/>
    <w:rsid w:val="00B62B19"/>
    <w:rsid w:val="00B62DB5"/>
    <w:rsid w:val="00B62F00"/>
    <w:rsid w:val="00B639C7"/>
    <w:rsid w:val="00B63AD9"/>
    <w:rsid w:val="00B6409C"/>
    <w:rsid w:val="00B6458C"/>
    <w:rsid w:val="00B65AC1"/>
    <w:rsid w:val="00B66533"/>
    <w:rsid w:val="00B66AA0"/>
    <w:rsid w:val="00B66BFC"/>
    <w:rsid w:val="00B67B25"/>
    <w:rsid w:val="00B67F5A"/>
    <w:rsid w:val="00B67FEC"/>
    <w:rsid w:val="00B705DF"/>
    <w:rsid w:val="00B707D1"/>
    <w:rsid w:val="00B70D5B"/>
    <w:rsid w:val="00B7111E"/>
    <w:rsid w:val="00B71A84"/>
    <w:rsid w:val="00B72016"/>
    <w:rsid w:val="00B72087"/>
    <w:rsid w:val="00B7272C"/>
    <w:rsid w:val="00B73146"/>
    <w:rsid w:val="00B739C9"/>
    <w:rsid w:val="00B73AAF"/>
    <w:rsid w:val="00B73C54"/>
    <w:rsid w:val="00B7411C"/>
    <w:rsid w:val="00B74688"/>
    <w:rsid w:val="00B74DCA"/>
    <w:rsid w:val="00B750FB"/>
    <w:rsid w:val="00B75E05"/>
    <w:rsid w:val="00B75E7C"/>
    <w:rsid w:val="00B7667C"/>
    <w:rsid w:val="00B775C3"/>
    <w:rsid w:val="00B77629"/>
    <w:rsid w:val="00B77ED1"/>
    <w:rsid w:val="00B808FD"/>
    <w:rsid w:val="00B80904"/>
    <w:rsid w:val="00B81520"/>
    <w:rsid w:val="00B82F2F"/>
    <w:rsid w:val="00B82F9C"/>
    <w:rsid w:val="00B842D8"/>
    <w:rsid w:val="00B84571"/>
    <w:rsid w:val="00B869C2"/>
    <w:rsid w:val="00B86A4A"/>
    <w:rsid w:val="00B8765B"/>
    <w:rsid w:val="00B87984"/>
    <w:rsid w:val="00B87DC3"/>
    <w:rsid w:val="00B87F7A"/>
    <w:rsid w:val="00B90494"/>
    <w:rsid w:val="00B90E16"/>
    <w:rsid w:val="00B90E32"/>
    <w:rsid w:val="00B90EB4"/>
    <w:rsid w:val="00B9176A"/>
    <w:rsid w:val="00B917FD"/>
    <w:rsid w:val="00B91E19"/>
    <w:rsid w:val="00B921C6"/>
    <w:rsid w:val="00B9295A"/>
    <w:rsid w:val="00B92A49"/>
    <w:rsid w:val="00B92C0E"/>
    <w:rsid w:val="00B93085"/>
    <w:rsid w:val="00B933BC"/>
    <w:rsid w:val="00B9432F"/>
    <w:rsid w:val="00B94381"/>
    <w:rsid w:val="00B94C05"/>
    <w:rsid w:val="00B95906"/>
    <w:rsid w:val="00B95DB6"/>
    <w:rsid w:val="00B96FEA"/>
    <w:rsid w:val="00B97472"/>
    <w:rsid w:val="00B97E32"/>
    <w:rsid w:val="00B97E47"/>
    <w:rsid w:val="00B97FFC"/>
    <w:rsid w:val="00BA03C8"/>
    <w:rsid w:val="00BA0626"/>
    <w:rsid w:val="00BA0663"/>
    <w:rsid w:val="00BA0BE9"/>
    <w:rsid w:val="00BA2204"/>
    <w:rsid w:val="00BA2259"/>
    <w:rsid w:val="00BA22C0"/>
    <w:rsid w:val="00BA292D"/>
    <w:rsid w:val="00BA3F4F"/>
    <w:rsid w:val="00BA4343"/>
    <w:rsid w:val="00BA476F"/>
    <w:rsid w:val="00BA485F"/>
    <w:rsid w:val="00BA49F6"/>
    <w:rsid w:val="00BA4BD4"/>
    <w:rsid w:val="00BA5014"/>
    <w:rsid w:val="00BA5113"/>
    <w:rsid w:val="00BA5145"/>
    <w:rsid w:val="00BA52C5"/>
    <w:rsid w:val="00BA5FE0"/>
    <w:rsid w:val="00BA644E"/>
    <w:rsid w:val="00BA671E"/>
    <w:rsid w:val="00BA6979"/>
    <w:rsid w:val="00BA7066"/>
    <w:rsid w:val="00BA748F"/>
    <w:rsid w:val="00BB01C9"/>
    <w:rsid w:val="00BB0314"/>
    <w:rsid w:val="00BB060F"/>
    <w:rsid w:val="00BB0676"/>
    <w:rsid w:val="00BB0693"/>
    <w:rsid w:val="00BB0F23"/>
    <w:rsid w:val="00BB21C5"/>
    <w:rsid w:val="00BB2CFB"/>
    <w:rsid w:val="00BB300A"/>
    <w:rsid w:val="00BB389E"/>
    <w:rsid w:val="00BB38D4"/>
    <w:rsid w:val="00BB3C12"/>
    <w:rsid w:val="00BB3EEA"/>
    <w:rsid w:val="00BB3FCE"/>
    <w:rsid w:val="00BB4838"/>
    <w:rsid w:val="00BB4845"/>
    <w:rsid w:val="00BB49C5"/>
    <w:rsid w:val="00BB4C05"/>
    <w:rsid w:val="00BB5B63"/>
    <w:rsid w:val="00BB5D09"/>
    <w:rsid w:val="00BB626B"/>
    <w:rsid w:val="00BB695B"/>
    <w:rsid w:val="00BB6C72"/>
    <w:rsid w:val="00BB7CED"/>
    <w:rsid w:val="00BB7F0C"/>
    <w:rsid w:val="00BC0525"/>
    <w:rsid w:val="00BC0D26"/>
    <w:rsid w:val="00BC0EFB"/>
    <w:rsid w:val="00BC2ACE"/>
    <w:rsid w:val="00BC2BA4"/>
    <w:rsid w:val="00BC2DCC"/>
    <w:rsid w:val="00BC2F54"/>
    <w:rsid w:val="00BC379E"/>
    <w:rsid w:val="00BC3D17"/>
    <w:rsid w:val="00BC4165"/>
    <w:rsid w:val="00BC419A"/>
    <w:rsid w:val="00BC4DDC"/>
    <w:rsid w:val="00BC4F63"/>
    <w:rsid w:val="00BC5455"/>
    <w:rsid w:val="00BC576D"/>
    <w:rsid w:val="00BC666F"/>
    <w:rsid w:val="00BC676A"/>
    <w:rsid w:val="00BC69D3"/>
    <w:rsid w:val="00BC6E03"/>
    <w:rsid w:val="00BC72D0"/>
    <w:rsid w:val="00BC777B"/>
    <w:rsid w:val="00BD0256"/>
    <w:rsid w:val="00BD0505"/>
    <w:rsid w:val="00BD0974"/>
    <w:rsid w:val="00BD0BEB"/>
    <w:rsid w:val="00BD0D6E"/>
    <w:rsid w:val="00BD0F14"/>
    <w:rsid w:val="00BD114C"/>
    <w:rsid w:val="00BD1814"/>
    <w:rsid w:val="00BD2071"/>
    <w:rsid w:val="00BD2A5A"/>
    <w:rsid w:val="00BD2D7F"/>
    <w:rsid w:val="00BD2E4A"/>
    <w:rsid w:val="00BD351E"/>
    <w:rsid w:val="00BD359D"/>
    <w:rsid w:val="00BD3991"/>
    <w:rsid w:val="00BD4C7B"/>
    <w:rsid w:val="00BD59DB"/>
    <w:rsid w:val="00BD6265"/>
    <w:rsid w:val="00BD62FD"/>
    <w:rsid w:val="00BD6351"/>
    <w:rsid w:val="00BD79FE"/>
    <w:rsid w:val="00BD7BA3"/>
    <w:rsid w:val="00BD7EAC"/>
    <w:rsid w:val="00BE02CC"/>
    <w:rsid w:val="00BE0BD8"/>
    <w:rsid w:val="00BE0E9D"/>
    <w:rsid w:val="00BE105A"/>
    <w:rsid w:val="00BE1177"/>
    <w:rsid w:val="00BE18AB"/>
    <w:rsid w:val="00BE20B2"/>
    <w:rsid w:val="00BE22B1"/>
    <w:rsid w:val="00BE2593"/>
    <w:rsid w:val="00BE25DC"/>
    <w:rsid w:val="00BE2F84"/>
    <w:rsid w:val="00BE3E14"/>
    <w:rsid w:val="00BE4362"/>
    <w:rsid w:val="00BE4E65"/>
    <w:rsid w:val="00BE55CA"/>
    <w:rsid w:val="00BE588A"/>
    <w:rsid w:val="00BE6AC0"/>
    <w:rsid w:val="00BF05EB"/>
    <w:rsid w:val="00BF22C6"/>
    <w:rsid w:val="00BF245D"/>
    <w:rsid w:val="00BF24A7"/>
    <w:rsid w:val="00BF28BC"/>
    <w:rsid w:val="00BF3804"/>
    <w:rsid w:val="00BF40E9"/>
    <w:rsid w:val="00BF43CF"/>
    <w:rsid w:val="00BF4909"/>
    <w:rsid w:val="00BF4916"/>
    <w:rsid w:val="00BF520D"/>
    <w:rsid w:val="00BF5D4D"/>
    <w:rsid w:val="00BF646B"/>
    <w:rsid w:val="00BF6643"/>
    <w:rsid w:val="00BF6A2E"/>
    <w:rsid w:val="00BF6E31"/>
    <w:rsid w:val="00C00003"/>
    <w:rsid w:val="00C00D49"/>
    <w:rsid w:val="00C0149C"/>
    <w:rsid w:val="00C016E4"/>
    <w:rsid w:val="00C01952"/>
    <w:rsid w:val="00C022B5"/>
    <w:rsid w:val="00C032FE"/>
    <w:rsid w:val="00C03B8B"/>
    <w:rsid w:val="00C04495"/>
    <w:rsid w:val="00C0486B"/>
    <w:rsid w:val="00C048FF"/>
    <w:rsid w:val="00C04945"/>
    <w:rsid w:val="00C04B6C"/>
    <w:rsid w:val="00C04EC4"/>
    <w:rsid w:val="00C05877"/>
    <w:rsid w:val="00C060F2"/>
    <w:rsid w:val="00C06AE6"/>
    <w:rsid w:val="00C06C80"/>
    <w:rsid w:val="00C075AF"/>
    <w:rsid w:val="00C100FF"/>
    <w:rsid w:val="00C10123"/>
    <w:rsid w:val="00C1015B"/>
    <w:rsid w:val="00C1055F"/>
    <w:rsid w:val="00C10A55"/>
    <w:rsid w:val="00C10D92"/>
    <w:rsid w:val="00C111CA"/>
    <w:rsid w:val="00C1162A"/>
    <w:rsid w:val="00C116F4"/>
    <w:rsid w:val="00C11A86"/>
    <w:rsid w:val="00C11D6B"/>
    <w:rsid w:val="00C11E86"/>
    <w:rsid w:val="00C120AA"/>
    <w:rsid w:val="00C12219"/>
    <w:rsid w:val="00C13588"/>
    <w:rsid w:val="00C13BB0"/>
    <w:rsid w:val="00C1439D"/>
    <w:rsid w:val="00C1480A"/>
    <w:rsid w:val="00C1485E"/>
    <w:rsid w:val="00C14BA8"/>
    <w:rsid w:val="00C150C7"/>
    <w:rsid w:val="00C151D5"/>
    <w:rsid w:val="00C1540F"/>
    <w:rsid w:val="00C159B3"/>
    <w:rsid w:val="00C15AE9"/>
    <w:rsid w:val="00C15E24"/>
    <w:rsid w:val="00C16B68"/>
    <w:rsid w:val="00C173D0"/>
    <w:rsid w:val="00C1741E"/>
    <w:rsid w:val="00C1752E"/>
    <w:rsid w:val="00C17640"/>
    <w:rsid w:val="00C17A60"/>
    <w:rsid w:val="00C17B63"/>
    <w:rsid w:val="00C20468"/>
    <w:rsid w:val="00C204C3"/>
    <w:rsid w:val="00C2064E"/>
    <w:rsid w:val="00C2154C"/>
    <w:rsid w:val="00C2213A"/>
    <w:rsid w:val="00C23335"/>
    <w:rsid w:val="00C23947"/>
    <w:rsid w:val="00C239E5"/>
    <w:rsid w:val="00C23EBC"/>
    <w:rsid w:val="00C23F4C"/>
    <w:rsid w:val="00C240CE"/>
    <w:rsid w:val="00C2428F"/>
    <w:rsid w:val="00C244C4"/>
    <w:rsid w:val="00C2477C"/>
    <w:rsid w:val="00C2520B"/>
    <w:rsid w:val="00C252FC"/>
    <w:rsid w:val="00C25543"/>
    <w:rsid w:val="00C25CB2"/>
    <w:rsid w:val="00C25CCA"/>
    <w:rsid w:val="00C261B7"/>
    <w:rsid w:val="00C262CE"/>
    <w:rsid w:val="00C2640A"/>
    <w:rsid w:val="00C2649F"/>
    <w:rsid w:val="00C26CFF"/>
    <w:rsid w:val="00C27C25"/>
    <w:rsid w:val="00C30871"/>
    <w:rsid w:val="00C30983"/>
    <w:rsid w:val="00C31C22"/>
    <w:rsid w:val="00C32D7F"/>
    <w:rsid w:val="00C332E7"/>
    <w:rsid w:val="00C3358D"/>
    <w:rsid w:val="00C336E9"/>
    <w:rsid w:val="00C339B9"/>
    <w:rsid w:val="00C33F3B"/>
    <w:rsid w:val="00C354CC"/>
    <w:rsid w:val="00C36041"/>
    <w:rsid w:val="00C37068"/>
    <w:rsid w:val="00C37BCF"/>
    <w:rsid w:val="00C40575"/>
    <w:rsid w:val="00C4082A"/>
    <w:rsid w:val="00C408A0"/>
    <w:rsid w:val="00C40B02"/>
    <w:rsid w:val="00C41534"/>
    <w:rsid w:val="00C419DA"/>
    <w:rsid w:val="00C41A32"/>
    <w:rsid w:val="00C421C9"/>
    <w:rsid w:val="00C42635"/>
    <w:rsid w:val="00C42A33"/>
    <w:rsid w:val="00C4377E"/>
    <w:rsid w:val="00C43B5D"/>
    <w:rsid w:val="00C44143"/>
    <w:rsid w:val="00C444E2"/>
    <w:rsid w:val="00C4480B"/>
    <w:rsid w:val="00C44B48"/>
    <w:rsid w:val="00C44C8E"/>
    <w:rsid w:val="00C44FF2"/>
    <w:rsid w:val="00C45398"/>
    <w:rsid w:val="00C45654"/>
    <w:rsid w:val="00C456F7"/>
    <w:rsid w:val="00C45914"/>
    <w:rsid w:val="00C459BE"/>
    <w:rsid w:val="00C466CD"/>
    <w:rsid w:val="00C46A47"/>
    <w:rsid w:val="00C47DF8"/>
    <w:rsid w:val="00C51020"/>
    <w:rsid w:val="00C528AA"/>
    <w:rsid w:val="00C52A5F"/>
    <w:rsid w:val="00C52EAA"/>
    <w:rsid w:val="00C542FD"/>
    <w:rsid w:val="00C55C3B"/>
    <w:rsid w:val="00C56756"/>
    <w:rsid w:val="00C56EE6"/>
    <w:rsid w:val="00C56F93"/>
    <w:rsid w:val="00C56FCA"/>
    <w:rsid w:val="00C5733F"/>
    <w:rsid w:val="00C5780B"/>
    <w:rsid w:val="00C60119"/>
    <w:rsid w:val="00C60D52"/>
    <w:rsid w:val="00C62107"/>
    <w:rsid w:val="00C63FB9"/>
    <w:rsid w:val="00C641D1"/>
    <w:rsid w:val="00C64BB1"/>
    <w:rsid w:val="00C64DC9"/>
    <w:rsid w:val="00C6568E"/>
    <w:rsid w:val="00C65E16"/>
    <w:rsid w:val="00C66A52"/>
    <w:rsid w:val="00C66B1A"/>
    <w:rsid w:val="00C66F58"/>
    <w:rsid w:val="00C67367"/>
    <w:rsid w:val="00C67577"/>
    <w:rsid w:val="00C67C26"/>
    <w:rsid w:val="00C67E2E"/>
    <w:rsid w:val="00C703A4"/>
    <w:rsid w:val="00C70F93"/>
    <w:rsid w:val="00C71300"/>
    <w:rsid w:val="00C71AB7"/>
    <w:rsid w:val="00C72424"/>
    <w:rsid w:val="00C72A6C"/>
    <w:rsid w:val="00C73CF6"/>
    <w:rsid w:val="00C74250"/>
    <w:rsid w:val="00C74555"/>
    <w:rsid w:val="00C74E99"/>
    <w:rsid w:val="00C752C1"/>
    <w:rsid w:val="00C7548D"/>
    <w:rsid w:val="00C76314"/>
    <w:rsid w:val="00C768CB"/>
    <w:rsid w:val="00C76B1A"/>
    <w:rsid w:val="00C77984"/>
    <w:rsid w:val="00C77AE6"/>
    <w:rsid w:val="00C802DE"/>
    <w:rsid w:val="00C80F74"/>
    <w:rsid w:val="00C81055"/>
    <w:rsid w:val="00C8282D"/>
    <w:rsid w:val="00C82EBC"/>
    <w:rsid w:val="00C8327A"/>
    <w:rsid w:val="00C837AD"/>
    <w:rsid w:val="00C84347"/>
    <w:rsid w:val="00C84CE5"/>
    <w:rsid w:val="00C8504B"/>
    <w:rsid w:val="00C85063"/>
    <w:rsid w:val="00C853B4"/>
    <w:rsid w:val="00C85483"/>
    <w:rsid w:val="00C85858"/>
    <w:rsid w:val="00C85A69"/>
    <w:rsid w:val="00C85D49"/>
    <w:rsid w:val="00C86189"/>
    <w:rsid w:val="00C861A9"/>
    <w:rsid w:val="00C8621B"/>
    <w:rsid w:val="00C865F6"/>
    <w:rsid w:val="00C86748"/>
    <w:rsid w:val="00C86C66"/>
    <w:rsid w:val="00C86D62"/>
    <w:rsid w:val="00C87233"/>
    <w:rsid w:val="00C87D2A"/>
    <w:rsid w:val="00C9016B"/>
    <w:rsid w:val="00C9021E"/>
    <w:rsid w:val="00C902E1"/>
    <w:rsid w:val="00C90454"/>
    <w:rsid w:val="00C922CD"/>
    <w:rsid w:val="00C9260C"/>
    <w:rsid w:val="00C92B4E"/>
    <w:rsid w:val="00C92E83"/>
    <w:rsid w:val="00C934E3"/>
    <w:rsid w:val="00C935BD"/>
    <w:rsid w:val="00C93A88"/>
    <w:rsid w:val="00C93B7C"/>
    <w:rsid w:val="00C9406D"/>
    <w:rsid w:val="00C94A4F"/>
    <w:rsid w:val="00C95D85"/>
    <w:rsid w:val="00C95F6B"/>
    <w:rsid w:val="00C96ADE"/>
    <w:rsid w:val="00C96CAA"/>
    <w:rsid w:val="00C97022"/>
    <w:rsid w:val="00C973AF"/>
    <w:rsid w:val="00C97BA3"/>
    <w:rsid w:val="00CA076C"/>
    <w:rsid w:val="00CA0807"/>
    <w:rsid w:val="00CA0F80"/>
    <w:rsid w:val="00CA2979"/>
    <w:rsid w:val="00CA29A0"/>
    <w:rsid w:val="00CA2D8E"/>
    <w:rsid w:val="00CA2E94"/>
    <w:rsid w:val="00CA322F"/>
    <w:rsid w:val="00CA32FE"/>
    <w:rsid w:val="00CA3778"/>
    <w:rsid w:val="00CA3A1F"/>
    <w:rsid w:val="00CA50B8"/>
    <w:rsid w:val="00CA584C"/>
    <w:rsid w:val="00CA5F4B"/>
    <w:rsid w:val="00CA6D48"/>
    <w:rsid w:val="00CA6E88"/>
    <w:rsid w:val="00CA712D"/>
    <w:rsid w:val="00CB07A2"/>
    <w:rsid w:val="00CB094E"/>
    <w:rsid w:val="00CB1272"/>
    <w:rsid w:val="00CB12C2"/>
    <w:rsid w:val="00CB130F"/>
    <w:rsid w:val="00CB1427"/>
    <w:rsid w:val="00CB151A"/>
    <w:rsid w:val="00CB15C1"/>
    <w:rsid w:val="00CB1A3E"/>
    <w:rsid w:val="00CB1D11"/>
    <w:rsid w:val="00CB216F"/>
    <w:rsid w:val="00CB264A"/>
    <w:rsid w:val="00CB2A67"/>
    <w:rsid w:val="00CB2BB2"/>
    <w:rsid w:val="00CB2EA9"/>
    <w:rsid w:val="00CB39B2"/>
    <w:rsid w:val="00CB5362"/>
    <w:rsid w:val="00CB5594"/>
    <w:rsid w:val="00CB6177"/>
    <w:rsid w:val="00CB6769"/>
    <w:rsid w:val="00CB6798"/>
    <w:rsid w:val="00CB6A48"/>
    <w:rsid w:val="00CB70D0"/>
    <w:rsid w:val="00CB762E"/>
    <w:rsid w:val="00CB76F5"/>
    <w:rsid w:val="00CC057A"/>
    <w:rsid w:val="00CC0794"/>
    <w:rsid w:val="00CC0866"/>
    <w:rsid w:val="00CC0A3B"/>
    <w:rsid w:val="00CC0BB0"/>
    <w:rsid w:val="00CC1140"/>
    <w:rsid w:val="00CC1FD1"/>
    <w:rsid w:val="00CC23DC"/>
    <w:rsid w:val="00CC33A1"/>
    <w:rsid w:val="00CC38AA"/>
    <w:rsid w:val="00CC3A96"/>
    <w:rsid w:val="00CC3DC1"/>
    <w:rsid w:val="00CC3ED9"/>
    <w:rsid w:val="00CC44DA"/>
    <w:rsid w:val="00CC4A58"/>
    <w:rsid w:val="00CC5592"/>
    <w:rsid w:val="00CC5B10"/>
    <w:rsid w:val="00CC697E"/>
    <w:rsid w:val="00CC6CAA"/>
    <w:rsid w:val="00CC6CE3"/>
    <w:rsid w:val="00CC79C1"/>
    <w:rsid w:val="00CC7C8F"/>
    <w:rsid w:val="00CD0693"/>
    <w:rsid w:val="00CD1AA3"/>
    <w:rsid w:val="00CD1AAF"/>
    <w:rsid w:val="00CD1D61"/>
    <w:rsid w:val="00CD1E42"/>
    <w:rsid w:val="00CD1FA6"/>
    <w:rsid w:val="00CD21F2"/>
    <w:rsid w:val="00CD2366"/>
    <w:rsid w:val="00CD238A"/>
    <w:rsid w:val="00CD34CF"/>
    <w:rsid w:val="00CD35AF"/>
    <w:rsid w:val="00CD3628"/>
    <w:rsid w:val="00CD4B79"/>
    <w:rsid w:val="00CD4BF5"/>
    <w:rsid w:val="00CD5110"/>
    <w:rsid w:val="00CD65D3"/>
    <w:rsid w:val="00CD751F"/>
    <w:rsid w:val="00CD78EF"/>
    <w:rsid w:val="00CD7C68"/>
    <w:rsid w:val="00CE0014"/>
    <w:rsid w:val="00CE1938"/>
    <w:rsid w:val="00CE1E07"/>
    <w:rsid w:val="00CE26C0"/>
    <w:rsid w:val="00CE3274"/>
    <w:rsid w:val="00CE41BE"/>
    <w:rsid w:val="00CE4456"/>
    <w:rsid w:val="00CE4CC0"/>
    <w:rsid w:val="00CE5075"/>
    <w:rsid w:val="00CE507C"/>
    <w:rsid w:val="00CE6029"/>
    <w:rsid w:val="00CE61F8"/>
    <w:rsid w:val="00CE62A0"/>
    <w:rsid w:val="00CE66E2"/>
    <w:rsid w:val="00CE689B"/>
    <w:rsid w:val="00CE69D9"/>
    <w:rsid w:val="00CE71E1"/>
    <w:rsid w:val="00CE7580"/>
    <w:rsid w:val="00CE7897"/>
    <w:rsid w:val="00CF0470"/>
    <w:rsid w:val="00CF0696"/>
    <w:rsid w:val="00CF0886"/>
    <w:rsid w:val="00CF1D8D"/>
    <w:rsid w:val="00CF1E2D"/>
    <w:rsid w:val="00CF2005"/>
    <w:rsid w:val="00CF22FA"/>
    <w:rsid w:val="00CF2F02"/>
    <w:rsid w:val="00CF2FE1"/>
    <w:rsid w:val="00CF332A"/>
    <w:rsid w:val="00CF3456"/>
    <w:rsid w:val="00CF3927"/>
    <w:rsid w:val="00CF494F"/>
    <w:rsid w:val="00CF4FF6"/>
    <w:rsid w:val="00CF56BF"/>
    <w:rsid w:val="00CF576B"/>
    <w:rsid w:val="00CF5FA3"/>
    <w:rsid w:val="00CF678A"/>
    <w:rsid w:val="00CF69CE"/>
    <w:rsid w:val="00CF6B3A"/>
    <w:rsid w:val="00CF6BA5"/>
    <w:rsid w:val="00CF750F"/>
    <w:rsid w:val="00CF76CA"/>
    <w:rsid w:val="00CF7BA3"/>
    <w:rsid w:val="00CF7EA2"/>
    <w:rsid w:val="00D00840"/>
    <w:rsid w:val="00D008AF"/>
    <w:rsid w:val="00D00F0F"/>
    <w:rsid w:val="00D01214"/>
    <w:rsid w:val="00D01A9E"/>
    <w:rsid w:val="00D01BEF"/>
    <w:rsid w:val="00D02FD4"/>
    <w:rsid w:val="00D039B6"/>
    <w:rsid w:val="00D03D19"/>
    <w:rsid w:val="00D05585"/>
    <w:rsid w:val="00D05893"/>
    <w:rsid w:val="00D0659B"/>
    <w:rsid w:val="00D06A42"/>
    <w:rsid w:val="00D06D17"/>
    <w:rsid w:val="00D0798C"/>
    <w:rsid w:val="00D07B43"/>
    <w:rsid w:val="00D103CA"/>
    <w:rsid w:val="00D10BD4"/>
    <w:rsid w:val="00D1127C"/>
    <w:rsid w:val="00D11A37"/>
    <w:rsid w:val="00D11D09"/>
    <w:rsid w:val="00D11D1B"/>
    <w:rsid w:val="00D121B6"/>
    <w:rsid w:val="00D12226"/>
    <w:rsid w:val="00D12585"/>
    <w:rsid w:val="00D12589"/>
    <w:rsid w:val="00D12592"/>
    <w:rsid w:val="00D12C4D"/>
    <w:rsid w:val="00D12DBC"/>
    <w:rsid w:val="00D12F7A"/>
    <w:rsid w:val="00D1337B"/>
    <w:rsid w:val="00D13CED"/>
    <w:rsid w:val="00D14304"/>
    <w:rsid w:val="00D1594A"/>
    <w:rsid w:val="00D15E54"/>
    <w:rsid w:val="00D166D6"/>
    <w:rsid w:val="00D16D7B"/>
    <w:rsid w:val="00D17604"/>
    <w:rsid w:val="00D17F31"/>
    <w:rsid w:val="00D202D8"/>
    <w:rsid w:val="00D21284"/>
    <w:rsid w:val="00D21CE9"/>
    <w:rsid w:val="00D2209C"/>
    <w:rsid w:val="00D224F2"/>
    <w:rsid w:val="00D226B4"/>
    <w:rsid w:val="00D22E03"/>
    <w:rsid w:val="00D23327"/>
    <w:rsid w:val="00D23C18"/>
    <w:rsid w:val="00D24EEC"/>
    <w:rsid w:val="00D2670C"/>
    <w:rsid w:val="00D26827"/>
    <w:rsid w:val="00D26D74"/>
    <w:rsid w:val="00D2719D"/>
    <w:rsid w:val="00D30608"/>
    <w:rsid w:val="00D306A0"/>
    <w:rsid w:val="00D313BE"/>
    <w:rsid w:val="00D315FA"/>
    <w:rsid w:val="00D319AB"/>
    <w:rsid w:val="00D320DB"/>
    <w:rsid w:val="00D3289B"/>
    <w:rsid w:val="00D329CC"/>
    <w:rsid w:val="00D33012"/>
    <w:rsid w:val="00D330CB"/>
    <w:rsid w:val="00D33225"/>
    <w:rsid w:val="00D33287"/>
    <w:rsid w:val="00D33941"/>
    <w:rsid w:val="00D33F23"/>
    <w:rsid w:val="00D3443B"/>
    <w:rsid w:val="00D34B7C"/>
    <w:rsid w:val="00D35126"/>
    <w:rsid w:val="00D35965"/>
    <w:rsid w:val="00D35B42"/>
    <w:rsid w:val="00D362A8"/>
    <w:rsid w:val="00D3726A"/>
    <w:rsid w:val="00D3755A"/>
    <w:rsid w:val="00D40143"/>
    <w:rsid w:val="00D40535"/>
    <w:rsid w:val="00D40798"/>
    <w:rsid w:val="00D407B4"/>
    <w:rsid w:val="00D40BFF"/>
    <w:rsid w:val="00D40D4F"/>
    <w:rsid w:val="00D41250"/>
    <w:rsid w:val="00D41321"/>
    <w:rsid w:val="00D424F3"/>
    <w:rsid w:val="00D426B8"/>
    <w:rsid w:val="00D42AE7"/>
    <w:rsid w:val="00D42CF3"/>
    <w:rsid w:val="00D43640"/>
    <w:rsid w:val="00D44F03"/>
    <w:rsid w:val="00D4566E"/>
    <w:rsid w:val="00D45E67"/>
    <w:rsid w:val="00D45F29"/>
    <w:rsid w:val="00D4621F"/>
    <w:rsid w:val="00D46253"/>
    <w:rsid w:val="00D46386"/>
    <w:rsid w:val="00D465CA"/>
    <w:rsid w:val="00D4692F"/>
    <w:rsid w:val="00D46A78"/>
    <w:rsid w:val="00D46BF6"/>
    <w:rsid w:val="00D46E8D"/>
    <w:rsid w:val="00D46EF1"/>
    <w:rsid w:val="00D4704B"/>
    <w:rsid w:val="00D470A9"/>
    <w:rsid w:val="00D47A11"/>
    <w:rsid w:val="00D47F0D"/>
    <w:rsid w:val="00D47FE8"/>
    <w:rsid w:val="00D50F0C"/>
    <w:rsid w:val="00D5167B"/>
    <w:rsid w:val="00D51860"/>
    <w:rsid w:val="00D51F95"/>
    <w:rsid w:val="00D523EF"/>
    <w:rsid w:val="00D52ED1"/>
    <w:rsid w:val="00D53764"/>
    <w:rsid w:val="00D5401A"/>
    <w:rsid w:val="00D54424"/>
    <w:rsid w:val="00D5470D"/>
    <w:rsid w:val="00D54BDB"/>
    <w:rsid w:val="00D54EA8"/>
    <w:rsid w:val="00D55077"/>
    <w:rsid w:val="00D553A8"/>
    <w:rsid w:val="00D5590C"/>
    <w:rsid w:val="00D55C3E"/>
    <w:rsid w:val="00D55D00"/>
    <w:rsid w:val="00D55D46"/>
    <w:rsid w:val="00D5608F"/>
    <w:rsid w:val="00D56357"/>
    <w:rsid w:val="00D57120"/>
    <w:rsid w:val="00D5779F"/>
    <w:rsid w:val="00D57882"/>
    <w:rsid w:val="00D57F63"/>
    <w:rsid w:val="00D57FE3"/>
    <w:rsid w:val="00D60F50"/>
    <w:rsid w:val="00D6129A"/>
    <w:rsid w:val="00D61468"/>
    <w:rsid w:val="00D6161F"/>
    <w:rsid w:val="00D61C6D"/>
    <w:rsid w:val="00D62573"/>
    <w:rsid w:val="00D62CB7"/>
    <w:rsid w:val="00D63226"/>
    <w:rsid w:val="00D632C4"/>
    <w:rsid w:val="00D653FF"/>
    <w:rsid w:val="00D6653D"/>
    <w:rsid w:val="00D66DCB"/>
    <w:rsid w:val="00D70389"/>
    <w:rsid w:val="00D70407"/>
    <w:rsid w:val="00D70523"/>
    <w:rsid w:val="00D70D3D"/>
    <w:rsid w:val="00D71ADD"/>
    <w:rsid w:val="00D71CB2"/>
    <w:rsid w:val="00D71F99"/>
    <w:rsid w:val="00D72DD8"/>
    <w:rsid w:val="00D72F39"/>
    <w:rsid w:val="00D7338C"/>
    <w:rsid w:val="00D734C9"/>
    <w:rsid w:val="00D7372F"/>
    <w:rsid w:val="00D73D09"/>
    <w:rsid w:val="00D744C4"/>
    <w:rsid w:val="00D745B9"/>
    <w:rsid w:val="00D74954"/>
    <w:rsid w:val="00D749D0"/>
    <w:rsid w:val="00D751EA"/>
    <w:rsid w:val="00D752F9"/>
    <w:rsid w:val="00D758ED"/>
    <w:rsid w:val="00D75DE8"/>
    <w:rsid w:val="00D75FD4"/>
    <w:rsid w:val="00D77469"/>
    <w:rsid w:val="00D80013"/>
    <w:rsid w:val="00D8051B"/>
    <w:rsid w:val="00D80599"/>
    <w:rsid w:val="00D81081"/>
    <w:rsid w:val="00D81697"/>
    <w:rsid w:val="00D81A22"/>
    <w:rsid w:val="00D81D6F"/>
    <w:rsid w:val="00D8226B"/>
    <w:rsid w:val="00D82985"/>
    <w:rsid w:val="00D829B9"/>
    <w:rsid w:val="00D8311F"/>
    <w:rsid w:val="00D831CB"/>
    <w:rsid w:val="00D8415F"/>
    <w:rsid w:val="00D84222"/>
    <w:rsid w:val="00D84370"/>
    <w:rsid w:val="00D85754"/>
    <w:rsid w:val="00D85B30"/>
    <w:rsid w:val="00D85C60"/>
    <w:rsid w:val="00D85CB7"/>
    <w:rsid w:val="00D862B7"/>
    <w:rsid w:val="00D862D7"/>
    <w:rsid w:val="00D8674F"/>
    <w:rsid w:val="00D867D1"/>
    <w:rsid w:val="00D867DE"/>
    <w:rsid w:val="00D86B50"/>
    <w:rsid w:val="00D872C1"/>
    <w:rsid w:val="00D9020D"/>
    <w:rsid w:val="00D90724"/>
    <w:rsid w:val="00D90792"/>
    <w:rsid w:val="00D91A93"/>
    <w:rsid w:val="00D91C29"/>
    <w:rsid w:val="00D92367"/>
    <w:rsid w:val="00D9258D"/>
    <w:rsid w:val="00D9261E"/>
    <w:rsid w:val="00D92842"/>
    <w:rsid w:val="00D92C92"/>
    <w:rsid w:val="00D93B53"/>
    <w:rsid w:val="00D93CD7"/>
    <w:rsid w:val="00D94256"/>
    <w:rsid w:val="00D943A3"/>
    <w:rsid w:val="00D94505"/>
    <w:rsid w:val="00D94940"/>
    <w:rsid w:val="00D9507D"/>
    <w:rsid w:val="00D9652D"/>
    <w:rsid w:val="00D96DD3"/>
    <w:rsid w:val="00D977B9"/>
    <w:rsid w:val="00D97D7E"/>
    <w:rsid w:val="00DA027D"/>
    <w:rsid w:val="00DA0896"/>
    <w:rsid w:val="00DA1ECE"/>
    <w:rsid w:val="00DA2195"/>
    <w:rsid w:val="00DA2B86"/>
    <w:rsid w:val="00DA35CD"/>
    <w:rsid w:val="00DA4090"/>
    <w:rsid w:val="00DA6616"/>
    <w:rsid w:val="00DA6933"/>
    <w:rsid w:val="00DA6C68"/>
    <w:rsid w:val="00DA7125"/>
    <w:rsid w:val="00DA7192"/>
    <w:rsid w:val="00DA7521"/>
    <w:rsid w:val="00DA7FE7"/>
    <w:rsid w:val="00DB151F"/>
    <w:rsid w:val="00DB287A"/>
    <w:rsid w:val="00DB2B71"/>
    <w:rsid w:val="00DB36E2"/>
    <w:rsid w:val="00DB3EFA"/>
    <w:rsid w:val="00DB40C1"/>
    <w:rsid w:val="00DB4DD0"/>
    <w:rsid w:val="00DB59B0"/>
    <w:rsid w:val="00DB5A74"/>
    <w:rsid w:val="00DB5A76"/>
    <w:rsid w:val="00DB5A9F"/>
    <w:rsid w:val="00DB5B61"/>
    <w:rsid w:val="00DB6A9D"/>
    <w:rsid w:val="00DB6C4B"/>
    <w:rsid w:val="00DB6E72"/>
    <w:rsid w:val="00DB72CC"/>
    <w:rsid w:val="00DB7D6B"/>
    <w:rsid w:val="00DB7E2F"/>
    <w:rsid w:val="00DC060B"/>
    <w:rsid w:val="00DC0C38"/>
    <w:rsid w:val="00DC119A"/>
    <w:rsid w:val="00DC17DB"/>
    <w:rsid w:val="00DC1DA2"/>
    <w:rsid w:val="00DC21E3"/>
    <w:rsid w:val="00DC253A"/>
    <w:rsid w:val="00DC338C"/>
    <w:rsid w:val="00DC3460"/>
    <w:rsid w:val="00DC34BD"/>
    <w:rsid w:val="00DC3690"/>
    <w:rsid w:val="00DC380F"/>
    <w:rsid w:val="00DC3FC1"/>
    <w:rsid w:val="00DC43F9"/>
    <w:rsid w:val="00DC54FE"/>
    <w:rsid w:val="00DC62C1"/>
    <w:rsid w:val="00DC6510"/>
    <w:rsid w:val="00DC7320"/>
    <w:rsid w:val="00DC751F"/>
    <w:rsid w:val="00DD0414"/>
    <w:rsid w:val="00DD1728"/>
    <w:rsid w:val="00DD1970"/>
    <w:rsid w:val="00DD2275"/>
    <w:rsid w:val="00DD29E1"/>
    <w:rsid w:val="00DD2B67"/>
    <w:rsid w:val="00DD3681"/>
    <w:rsid w:val="00DD36F0"/>
    <w:rsid w:val="00DD3D8C"/>
    <w:rsid w:val="00DD3E21"/>
    <w:rsid w:val="00DD42F6"/>
    <w:rsid w:val="00DD434C"/>
    <w:rsid w:val="00DD478C"/>
    <w:rsid w:val="00DD4A05"/>
    <w:rsid w:val="00DD4E59"/>
    <w:rsid w:val="00DD4FF9"/>
    <w:rsid w:val="00DD50AB"/>
    <w:rsid w:val="00DD5949"/>
    <w:rsid w:val="00DD5E9C"/>
    <w:rsid w:val="00DD6015"/>
    <w:rsid w:val="00DD771F"/>
    <w:rsid w:val="00DD798C"/>
    <w:rsid w:val="00DD7A50"/>
    <w:rsid w:val="00DD7C21"/>
    <w:rsid w:val="00DD7E35"/>
    <w:rsid w:val="00DD7F34"/>
    <w:rsid w:val="00DE013C"/>
    <w:rsid w:val="00DE08B3"/>
    <w:rsid w:val="00DE1A1F"/>
    <w:rsid w:val="00DE2757"/>
    <w:rsid w:val="00DE3609"/>
    <w:rsid w:val="00DE380E"/>
    <w:rsid w:val="00DE4E92"/>
    <w:rsid w:val="00DE5E39"/>
    <w:rsid w:val="00DE63CE"/>
    <w:rsid w:val="00DE72CA"/>
    <w:rsid w:val="00DE72DB"/>
    <w:rsid w:val="00DE7749"/>
    <w:rsid w:val="00DE7CDD"/>
    <w:rsid w:val="00DF00C2"/>
    <w:rsid w:val="00DF02A0"/>
    <w:rsid w:val="00DF07F6"/>
    <w:rsid w:val="00DF1061"/>
    <w:rsid w:val="00DF12B9"/>
    <w:rsid w:val="00DF158C"/>
    <w:rsid w:val="00DF1940"/>
    <w:rsid w:val="00DF21AA"/>
    <w:rsid w:val="00DF28D8"/>
    <w:rsid w:val="00DF2B47"/>
    <w:rsid w:val="00DF4102"/>
    <w:rsid w:val="00DF48B6"/>
    <w:rsid w:val="00DF5A43"/>
    <w:rsid w:val="00DF5ACE"/>
    <w:rsid w:val="00DF5C27"/>
    <w:rsid w:val="00DF6D7A"/>
    <w:rsid w:val="00DF7306"/>
    <w:rsid w:val="00DF7406"/>
    <w:rsid w:val="00DF780A"/>
    <w:rsid w:val="00DF7956"/>
    <w:rsid w:val="00DF7CD0"/>
    <w:rsid w:val="00E006DA"/>
    <w:rsid w:val="00E009EF"/>
    <w:rsid w:val="00E01075"/>
    <w:rsid w:val="00E017A9"/>
    <w:rsid w:val="00E01ED9"/>
    <w:rsid w:val="00E02AB0"/>
    <w:rsid w:val="00E02FB6"/>
    <w:rsid w:val="00E03589"/>
    <w:rsid w:val="00E03E69"/>
    <w:rsid w:val="00E03EA9"/>
    <w:rsid w:val="00E03F90"/>
    <w:rsid w:val="00E04097"/>
    <w:rsid w:val="00E04176"/>
    <w:rsid w:val="00E04658"/>
    <w:rsid w:val="00E05072"/>
    <w:rsid w:val="00E050BD"/>
    <w:rsid w:val="00E05545"/>
    <w:rsid w:val="00E05AB9"/>
    <w:rsid w:val="00E05CCA"/>
    <w:rsid w:val="00E06142"/>
    <w:rsid w:val="00E073E6"/>
    <w:rsid w:val="00E10610"/>
    <w:rsid w:val="00E122F6"/>
    <w:rsid w:val="00E125A0"/>
    <w:rsid w:val="00E1323A"/>
    <w:rsid w:val="00E13380"/>
    <w:rsid w:val="00E135FB"/>
    <w:rsid w:val="00E140A6"/>
    <w:rsid w:val="00E14256"/>
    <w:rsid w:val="00E14FB5"/>
    <w:rsid w:val="00E15255"/>
    <w:rsid w:val="00E15730"/>
    <w:rsid w:val="00E15945"/>
    <w:rsid w:val="00E15ED9"/>
    <w:rsid w:val="00E1617C"/>
    <w:rsid w:val="00E16D72"/>
    <w:rsid w:val="00E170A9"/>
    <w:rsid w:val="00E179D6"/>
    <w:rsid w:val="00E2018C"/>
    <w:rsid w:val="00E207E5"/>
    <w:rsid w:val="00E2094D"/>
    <w:rsid w:val="00E20E8E"/>
    <w:rsid w:val="00E21650"/>
    <w:rsid w:val="00E21681"/>
    <w:rsid w:val="00E21D42"/>
    <w:rsid w:val="00E21E6C"/>
    <w:rsid w:val="00E2215C"/>
    <w:rsid w:val="00E22187"/>
    <w:rsid w:val="00E22AAF"/>
    <w:rsid w:val="00E23364"/>
    <w:rsid w:val="00E23404"/>
    <w:rsid w:val="00E23448"/>
    <w:rsid w:val="00E238FA"/>
    <w:rsid w:val="00E23924"/>
    <w:rsid w:val="00E248AC"/>
    <w:rsid w:val="00E2517E"/>
    <w:rsid w:val="00E251C1"/>
    <w:rsid w:val="00E25979"/>
    <w:rsid w:val="00E25AE3"/>
    <w:rsid w:val="00E26225"/>
    <w:rsid w:val="00E26339"/>
    <w:rsid w:val="00E265AD"/>
    <w:rsid w:val="00E26A5D"/>
    <w:rsid w:val="00E2726F"/>
    <w:rsid w:val="00E306C4"/>
    <w:rsid w:val="00E31637"/>
    <w:rsid w:val="00E321FB"/>
    <w:rsid w:val="00E3248E"/>
    <w:rsid w:val="00E327B5"/>
    <w:rsid w:val="00E32889"/>
    <w:rsid w:val="00E3316E"/>
    <w:rsid w:val="00E3327C"/>
    <w:rsid w:val="00E33371"/>
    <w:rsid w:val="00E34B1B"/>
    <w:rsid w:val="00E35312"/>
    <w:rsid w:val="00E35368"/>
    <w:rsid w:val="00E35DBA"/>
    <w:rsid w:val="00E35F4A"/>
    <w:rsid w:val="00E35F4F"/>
    <w:rsid w:val="00E36324"/>
    <w:rsid w:val="00E364B1"/>
    <w:rsid w:val="00E36D6E"/>
    <w:rsid w:val="00E37195"/>
    <w:rsid w:val="00E371ED"/>
    <w:rsid w:val="00E372F6"/>
    <w:rsid w:val="00E379BC"/>
    <w:rsid w:val="00E40A66"/>
    <w:rsid w:val="00E4261D"/>
    <w:rsid w:val="00E42C7D"/>
    <w:rsid w:val="00E42FAF"/>
    <w:rsid w:val="00E43B22"/>
    <w:rsid w:val="00E43DDB"/>
    <w:rsid w:val="00E4492A"/>
    <w:rsid w:val="00E449EA"/>
    <w:rsid w:val="00E44AF0"/>
    <w:rsid w:val="00E44D9B"/>
    <w:rsid w:val="00E45061"/>
    <w:rsid w:val="00E45A33"/>
    <w:rsid w:val="00E45AC2"/>
    <w:rsid w:val="00E468E0"/>
    <w:rsid w:val="00E46D48"/>
    <w:rsid w:val="00E46DEC"/>
    <w:rsid w:val="00E4763F"/>
    <w:rsid w:val="00E47785"/>
    <w:rsid w:val="00E47B37"/>
    <w:rsid w:val="00E50BF3"/>
    <w:rsid w:val="00E50BFE"/>
    <w:rsid w:val="00E50F6F"/>
    <w:rsid w:val="00E510DE"/>
    <w:rsid w:val="00E517CB"/>
    <w:rsid w:val="00E5200E"/>
    <w:rsid w:val="00E525F0"/>
    <w:rsid w:val="00E526ED"/>
    <w:rsid w:val="00E528BA"/>
    <w:rsid w:val="00E5299F"/>
    <w:rsid w:val="00E52AB1"/>
    <w:rsid w:val="00E52AC3"/>
    <w:rsid w:val="00E52CFE"/>
    <w:rsid w:val="00E52E05"/>
    <w:rsid w:val="00E53D85"/>
    <w:rsid w:val="00E54008"/>
    <w:rsid w:val="00E54136"/>
    <w:rsid w:val="00E5457A"/>
    <w:rsid w:val="00E54589"/>
    <w:rsid w:val="00E5469B"/>
    <w:rsid w:val="00E548DE"/>
    <w:rsid w:val="00E54EFF"/>
    <w:rsid w:val="00E553A4"/>
    <w:rsid w:val="00E553F9"/>
    <w:rsid w:val="00E55781"/>
    <w:rsid w:val="00E55B8D"/>
    <w:rsid w:val="00E56036"/>
    <w:rsid w:val="00E560A8"/>
    <w:rsid w:val="00E561ED"/>
    <w:rsid w:val="00E5629A"/>
    <w:rsid w:val="00E567CD"/>
    <w:rsid w:val="00E56F5E"/>
    <w:rsid w:val="00E57105"/>
    <w:rsid w:val="00E57376"/>
    <w:rsid w:val="00E5742F"/>
    <w:rsid w:val="00E6011C"/>
    <w:rsid w:val="00E60749"/>
    <w:rsid w:val="00E61197"/>
    <w:rsid w:val="00E6128E"/>
    <w:rsid w:val="00E6160E"/>
    <w:rsid w:val="00E61715"/>
    <w:rsid w:val="00E629F1"/>
    <w:rsid w:val="00E62CAB"/>
    <w:rsid w:val="00E63611"/>
    <w:rsid w:val="00E6365B"/>
    <w:rsid w:val="00E63E07"/>
    <w:rsid w:val="00E64298"/>
    <w:rsid w:val="00E64978"/>
    <w:rsid w:val="00E6513A"/>
    <w:rsid w:val="00E65649"/>
    <w:rsid w:val="00E656E8"/>
    <w:rsid w:val="00E65C73"/>
    <w:rsid w:val="00E66084"/>
    <w:rsid w:val="00E66480"/>
    <w:rsid w:val="00E6752A"/>
    <w:rsid w:val="00E67701"/>
    <w:rsid w:val="00E67B7D"/>
    <w:rsid w:val="00E70B16"/>
    <w:rsid w:val="00E70D77"/>
    <w:rsid w:val="00E712FF"/>
    <w:rsid w:val="00E714F5"/>
    <w:rsid w:val="00E72C63"/>
    <w:rsid w:val="00E73E5F"/>
    <w:rsid w:val="00E74983"/>
    <w:rsid w:val="00E74D7D"/>
    <w:rsid w:val="00E74F1C"/>
    <w:rsid w:val="00E750B7"/>
    <w:rsid w:val="00E75178"/>
    <w:rsid w:val="00E7580E"/>
    <w:rsid w:val="00E76359"/>
    <w:rsid w:val="00E76A52"/>
    <w:rsid w:val="00E77237"/>
    <w:rsid w:val="00E80002"/>
    <w:rsid w:val="00E8006A"/>
    <w:rsid w:val="00E8021E"/>
    <w:rsid w:val="00E80410"/>
    <w:rsid w:val="00E80934"/>
    <w:rsid w:val="00E80D23"/>
    <w:rsid w:val="00E81D11"/>
    <w:rsid w:val="00E81E10"/>
    <w:rsid w:val="00E835B2"/>
    <w:rsid w:val="00E8471F"/>
    <w:rsid w:val="00E8529F"/>
    <w:rsid w:val="00E855DB"/>
    <w:rsid w:val="00E85DB8"/>
    <w:rsid w:val="00E86041"/>
    <w:rsid w:val="00E87416"/>
    <w:rsid w:val="00E90236"/>
    <w:rsid w:val="00E90672"/>
    <w:rsid w:val="00E909E1"/>
    <w:rsid w:val="00E90EFA"/>
    <w:rsid w:val="00E912F6"/>
    <w:rsid w:val="00E92BA5"/>
    <w:rsid w:val="00E92CFD"/>
    <w:rsid w:val="00E93BE2"/>
    <w:rsid w:val="00E94CE0"/>
    <w:rsid w:val="00E95657"/>
    <w:rsid w:val="00E95842"/>
    <w:rsid w:val="00E95A08"/>
    <w:rsid w:val="00E967D7"/>
    <w:rsid w:val="00E9693B"/>
    <w:rsid w:val="00E96970"/>
    <w:rsid w:val="00E96A96"/>
    <w:rsid w:val="00E97134"/>
    <w:rsid w:val="00E979BA"/>
    <w:rsid w:val="00E97B1D"/>
    <w:rsid w:val="00E97E60"/>
    <w:rsid w:val="00EA1323"/>
    <w:rsid w:val="00EA13F6"/>
    <w:rsid w:val="00EA2335"/>
    <w:rsid w:val="00EA2F0E"/>
    <w:rsid w:val="00EA3617"/>
    <w:rsid w:val="00EA3CD0"/>
    <w:rsid w:val="00EA4064"/>
    <w:rsid w:val="00EA41A5"/>
    <w:rsid w:val="00EA448A"/>
    <w:rsid w:val="00EA4939"/>
    <w:rsid w:val="00EA4A4F"/>
    <w:rsid w:val="00EA4E43"/>
    <w:rsid w:val="00EA50C3"/>
    <w:rsid w:val="00EA548B"/>
    <w:rsid w:val="00EA5558"/>
    <w:rsid w:val="00EA55FC"/>
    <w:rsid w:val="00EA56C5"/>
    <w:rsid w:val="00EA5E7B"/>
    <w:rsid w:val="00EA60F9"/>
    <w:rsid w:val="00EA6197"/>
    <w:rsid w:val="00EA6C5F"/>
    <w:rsid w:val="00EA77AB"/>
    <w:rsid w:val="00EB021C"/>
    <w:rsid w:val="00EB0230"/>
    <w:rsid w:val="00EB09C2"/>
    <w:rsid w:val="00EB0EA7"/>
    <w:rsid w:val="00EB116C"/>
    <w:rsid w:val="00EB1180"/>
    <w:rsid w:val="00EB18D5"/>
    <w:rsid w:val="00EB19F6"/>
    <w:rsid w:val="00EB2AF8"/>
    <w:rsid w:val="00EB2CE3"/>
    <w:rsid w:val="00EB2EDA"/>
    <w:rsid w:val="00EB31D0"/>
    <w:rsid w:val="00EB36D6"/>
    <w:rsid w:val="00EB3ECA"/>
    <w:rsid w:val="00EB40B8"/>
    <w:rsid w:val="00EB4C28"/>
    <w:rsid w:val="00EB58DB"/>
    <w:rsid w:val="00EB5CA4"/>
    <w:rsid w:val="00EB5F60"/>
    <w:rsid w:val="00EB63D5"/>
    <w:rsid w:val="00EB6A8F"/>
    <w:rsid w:val="00EC03E4"/>
    <w:rsid w:val="00EC0595"/>
    <w:rsid w:val="00EC0930"/>
    <w:rsid w:val="00EC154C"/>
    <w:rsid w:val="00EC18CE"/>
    <w:rsid w:val="00EC1A0E"/>
    <w:rsid w:val="00EC1BD8"/>
    <w:rsid w:val="00EC1D34"/>
    <w:rsid w:val="00EC2694"/>
    <w:rsid w:val="00EC2981"/>
    <w:rsid w:val="00EC2B7F"/>
    <w:rsid w:val="00EC2D4D"/>
    <w:rsid w:val="00EC2F6F"/>
    <w:rsid w:val="00EC3693"/>
    <w:rsid w:val="00EC3918"/>
    <w:rsid w:val="00EC3B28"/>
    <w:rsid w:val="00EC4178"/>
    <w:rsid w:val="00EC549C"/>
    <w:rsid w:val="00EC652A"/>
    <w:rsid w:val="00EC6E3D"/>
    <w:rsid w:val="00EC724F"/>
    <w:rsid w:val="00EC74C4"/>
    <w:rsid w:val="00EC7993"/>
    <w:rsid w:val="00EC7CD0"/>
    <w:rsid w:val="00ED001D"/>
    <w:rsid w:val="00ED04BE"/>
    <w:rsid w:val="00ED0BFE"/>
    <w:rsid w:val="00ED1D3D"/>
    <w:rsid w:val="00ED21D4"/>
    <w:rsid w:val="00ED2505"/>
    <w:rsid w:val="00ED2689"/>
    <w:rsid w:val="00ED268D"/>
    <w:rsid w:val="00ED2C5E"/>
    <w:rsid w:val="00ED2E0E"/>
    <w:rsid w:val="00ED2FE4"/>
    <w:rsid w:val="00ED3105"/>
    <w:rsid w:val="00ED38E6"/>
    <w:rsid w:val="00ED3ADD"/>
    <w:rsid w:val="00ED41AA"/>
    <w:rsid w:val="00ED4602"/>
    <w:rsid w:val="00ED46C5"/>
    <w:rsid w:val="00ED48B8"/>
    <w:rsid w:val="00ED4976"/>
    <w:rsid w:val="00ED4B76"/>
    <w:rsid w:val="00ED4D25"/>
    <w:rsid w:val="00ED52DB"/>
    <w:rsid w:val="00ED55CF"/>
    <w:rsid w:val="00ED5EA8"/>
    <w:rsid w:val="00ED681A"/>
    <w:rsid w:val="00ED69B5"/>
    <w:rsid w:val="00ED7200"/>
    <w:rsid w:val="00ED7AD9"/>
    <w:rsid w:val="00EE0228"/>
    <w:rsid w:val="00EE02DE"/>
    <w:rsid w:val="00EE0373"/>
    <w:rsid w:val="00EE09CB"/>
    <w:rsid w:val="00EE16EF"/>
    <w:rsid w:val="00EE2445"/>
    <w:rsid w:val="00EE2A39"/>
    <w:rsid w:val="00EE351D"/>
    <w:rsid w:val="00EE38E2"/>
    <w:rsid w:val="00EE3AAA"/>
    <w:rsid w:val="00EE4158"/>
    <w:rsid w:val="00EE4350"/>
    <w:rsid w:val="00EE43AF"/>
    <w:rsid w:val="00EE447C"/>
    <w:rsid w:val="00EE473F"/>
    <w:rsid w:val="00EE4D57"/>
    <w:rsid w:val="00EE577E"/>
    <w:rsid w:val="00EE5934"/>
    <w:rsid w:val="00EE5C51"/>
    <w:rsid w:val="00EE7775"/>
    <w:rsid w:val="00EE799A"/>
    <w:rsid w:val="00EE7A89"/>
    <w:rsid w:val="00EE7D5C"/>
    <w:rsid w:val="00EF0996"/>
    <w:rsid w:val="00EF2345"/>
    <w:rsid w:val="00EF24C9"/>
    <w:rsid w:val="00EF2C27"/>
    <w:rsid w:val="00EF2DD0"/>
    <w:rsid w:val="00EF2E6F"/>
    <w:rsid w:val="00EF2FDC"/>
    <w:rsid w:val="00EF42F0"/>
    <w:rsid w:val="00EF4FEB"/>
    <w:rsid w:val="00EF6469"/>
    <w:rsid w:val="00EF6788"/>
    <w:rsid w:val="00EF6AF0"/>
    <w:rsid w:val="00EF77DC"/>
    <w:rsid w:val="00EF7877"/>
    <w:rsid w:val="00F002ED"/>
    <w:rsid w:val="00F006D2"/>
    <w:rsid w:val="00F00727"/>
    <w:rsid w:val="00F0077C"/>
    <w:rsid w:val="00F00EDA"/>
    <w:rsid w:val="00F016A3"/>
    <w:rsid w:val="00F018BA"/>
    <w:rsid w:val="00F01A55"/>
    <w:rsid w:val="00F02FD5"/>
    <w:rsid w:val="00F03039"/>
    <w:rsid w:val="00F0332F"/>
    <w:rsid w:val="00F035FE"/>
    <w:rsid w:val="00F038B3"/>
    <w:rsid w:val="00F0445A"/>
    <w:rsid w:val="00F0450E"/>
    <w:rsid w:val="00F04ED5"/>
    <w:rsid w:val="00F0567E"/>
    <w:rsid w:val="00F05DB7"/>
    <w:rsid w:val="00F0640C"/>
    <w:rsid w:val="00F06523"/>
    <w:rsid w:val="00F069B9"/>
    <w:rsid w:val="00F07114"/>
    <w:rsid w:val="00F0753B"/>
    <w:rsid w:val="00F07991"/>
    <w:rsid w:val="00F1005E"/>
    <w:rsid w:val="00F109B7"/>
    <w:rsid w:val="00F11A40"/>
    <w:rsid w:val="00F11D8B"/>
    <w:rsid w:val="00F11E00"/>
    <w:rsid w:val="00F12ED2"/>
    <w:rsid w:val="00F131F7"/>
    <w:rsid w:val="00F13D6E"/>
    <w:rsid w:val="00F1407C"/>
    <w:rsid w:val="00F14237"/>
    <w:rsid w:val="00F148BB"/>
    <w:rsid w:val="00F15A8B"/>
    <w:rsid w:val="00F15CC7"/>
    <w:rsid w:val="00F1678F"/>
    <w:rsid w:val="00F16967"/>
    <w:rsid w:val="00F17206"/>
    <w:rsid w:val="00F177E5"/>
    <w:rsid w:val="00F17FA0"/>
    <w:rsid w:val="00F201FA"/>
    <w:rsid w:val="00F20274"/>
    <w:rsid w:val="00F218A7"/>
    <w:rsid w:val="00F22BA9"/>
    <w:rsid w:val="00F22E2D"/>
    <w:rsid w:val="00F234EC"/>
    <w:rsid w:val="00F2490F"/>
    <w:rsid w:val="00F24E35"/>
    <w:rsid w:val="00F25581"/>
    <w:rsid w:val="00F25C50"/>
    <w:rsid w:val="00F263FA"/>
    <w:rsid w:val="00F26532"/>
    <w:rsid w:val="00F26B82"/>
    <w:rsid w:val="00F26DD1"/>
    <w:rsid w:val="00F27789"/>
    <w:rsid w:val="00F27944"/>
    <w:rsid w:val="00F27955"/>
    <w:rsid w:val="00F30D91"/>
    <w:rsid w:val="00F30F4B"/>
    <w:rsid w:val="00F31859"/>
    <w:rsid w:val="00F32E81"/>
    <w:rsid w:val="00F334ED"/>
    <w:rsid w:val="00F34297"/>
    <w:rsid w:val="00F34315"/>
    <w:rsid w:val="00F346B7"/>
    <w:rsid w:val="00F3498C"/>
    <w:rsid w:val="00F356AE"/>
    <w:rsid w:val="00F35977"/>
    <w:rsid w:val="00F35D3E"/>
    <w:rsid w:val="00F361ED"/>
    <w:rsid w:val="00F3641A"/>
    <w:rsid w:val="00F36660"/>
    <w:rsid w:val="00F40247"/>
    <w:rsid w:val="00F40290"/>
    <w:rsid w:val="00F40913"/>
    <w:rsid w:val="00F40D4B"/>
    <w:rsid w:val="00F41288"/>
    <w:rsid w:val="00F41326"/>
    <w:rsid w:val="00F4147B"/>
    <w:rsid w:val="00F4188E"/>
    <w:rsid w:val="00F41AEF"/>
    <w:rsid w:val="00F4218B"/>
    <w:rsid w:val="00F4259D"/>
    <w:rsid w:val="00F4348C"/>
    <w:rsid w:val="00F4394B"/>
    <w:rsid w:val="00F43AA9"/>
    <w:rsid w:val="00F44946"/>
    <w:rsid w:val="00F449A8"/>
    <w:rsid w:val="00F44CDD"/>
    <w:rsid w:val="00F44DE2"/>
    <w:rsid w:val="00F45064"/>
    <w:rsid w:val="00F4534E"/>
    <w:rsid w:val="00F464DC"/>
    <w:rsid w:val="00F467FD"/>
    <w:rsid w:val="00F46E45"/>
    <w:rsid w:val="00F4736B"/>
    <w:rsid w:val="00F47D63"/>
    <w:rsid w:val="00F47E6B"/>
    <w:rsid w:val="00F47F4B"/>
    <w:rsid w:val="00F5018B"/>
    <w:rsid w:val="00F501C5"/>
    <w:rsid w:val="00F506F9"/>
    <w:rsid w:val="00F50E16"/>
    <w:rsid w:val="00F50E72"/>
    <w:rsid w:val="00F50FA3"/>
    <w:rsid w:val="00F517FE"/>
    <w:rsid w:val="00F51D8C"/>
    <w:rsid w:val="00F51DEA"/>
    <w:rsid w:val="00F51F2F"/>
    <w:rsid w:val="00F52C4A"/>
    <w:rsid w:val="00F52D97"/>
    <w:rsid w:val="00F5348A"/>
    <w:rsid w:val="00F538FC"/>
    <w:rsid w:val="00F54A10"/>
    <w:rsid w:val="00F5508A"/>
    <w:rsid w:val="00F552C0"/>
    <w:rsid w:val="00F5545B"/>
    <w:rsid w:val="00F556EA"/>
    <w:rsid w:val="00F56054"/>
    <w:rsid w:val="00F577B5"/>
    <w:rsid w:val="00F57D4B"/>
    <w:rsid w:val="00F57E8B"/>
    <w:rsid w:val="00F601B7"/>
    <w:rsid w:val="00F6049F"/>
    <w:rsid w:val="00F60AFF"/>
    <w:rsid w:val="00F60B9A"/>
    <w:rsid w:val="00F60CEA"/>
    <w:rsid w:val="00F61061"/>
    <w:rsid w:val="00F619D9"/>
    <w:rsid w:val="00F61A38"/>
    <w:rsid w:val="00F61AFA"/>
    <w:rsid w:val="00F62B3B"/>
    <w:rsid w:val="00F62C09"/>
    <w:rsid w:val="00F63064"/>
    <w:rsid w:val="00F635A5"/>
    <w:rsid w:val="00F6369C"/>
    <w:rsid w:val="00F6379E"/>
    <w:rsid w:val="00F64519"/>
    <w:rsid w:val="00F6470B"/>
    <w:rsid w:val="00F64E24"/>
    <w:rsid w:val="00F65477"/>
    <w:rsid w:val="00F65764"/>
    <w:rsid w:val="00F6596B"/>
    <w:rsid w:val="00F65CB1"/>
    <w:rsid w:val="00F6661B"/>
    <w:rsid w:val="00F6781B"/>
    <w:rsid w:val="00F70172"/>
    <w:rsid w:val="00F707CF"/>
    <w:rsid w:val="00F70985"/>
    <w:rsid w:val="00F70E99"/>
    <w:rsid w:val="00F71215"/>
    <w:rsid w:val="00F7174D"/>
    <w:rsid w:val="00F71A1B"/>
    <w:rsid w:val="00F71E6E"/>
    <w:rsid w:val="00F721FA"/>
    <w:rsid w:val="00F729F3"/>
    <w:rsid w:val="00F7360F"/>
    <w:rsid w:val="00F74504"/>
    <w:rsid w:val="00F74770"/>
    <w:rsid w:val="00F74BAD"/>
    <w:rsid w:val="00F75565"/>
    <w:rsid w:val="00F75803"/>
    <w:rsid w:val="00F75885"/>
    <w:rsid w:val="00F75E2A"/>
    <w:rsid w:val="00F76259"/>
    <w:rsid w:val="00F7677A"/>
    <w:rsid w:val="00F76D1C"/>
    <w:rsid w:val="00F770C5"/>
    <w:rsid w:val="00F779C2"/>
    <w:rsid w:val="00F77F9D"/>
    <w:rsid w:val="00F808F2"/>
    <w:rsid w:val="00F80F20"/>
    <w:rsid w:val="00F80FCE"/>
    <w:rsid w:val="00F81142"/>
    <w:rsid w:val="00F81A6F"/>
    <w:rsid w:val="00F8241A"/>
    <w:rsid w:val="00F82915"/>
    <w:rsid w:val="00F829F1"/>
    <w:rsid w:val="00F82EE6"/>
    <w:rsid w:val="00F832B7"/>
    <w:rsid w:val="00F83A53"/>
    <w:rsid w:val="00F83F8E"/>
    <w:rsid w:val="00F8436F"/>
    <w:rsid w:val="00F84512"/>
    <w:rsid w:val="00F847A7"/>
    <w:rsid w:val="00F849EC"/>
    <w:rsid w:val="00F84AF2"/>
    <w:rsid w:val="00F854CD"/>
    <w:rsid w:val="00F85882"/>
    <w:rsid w:val="00F8595F"/>
    <w:rsid w:val="00F85BAC"/>
    <w:rsid w:val="00F86E80"/>
    <w:rsid w:val="00F86F9E"/>
    <w:rsid w:val="00F87EF1"/>
    <w:rsid w:val="00F90723"/>
    <w:rsid w:val="00F90994"/>
    <w:rsid w:val="00F90A42"/>
    <w:rsid w:val="00F916D5"/>
    <w:rsid w:val="00F91956"/>
    <w:rsid w:val="00F926F8"/>
    <w:rsid w:val="00F92DD3"/>
    <w:rsid w:val="00F92DE5"/>
    <w:rsid w:val="00F93609"/>
    <w:rsid w:val="00F93757"/>
    <w:rsid w:val="00F94DE8"/>
    <w:rsid w:val="00F96172"/>
    <w:rsid w:val="00F961C5"/>
    <w:rsid w:val="00F96229"/>
    <w:rsid w:val="00F96461"/>
    <w:rsid w:val="00F965A9"/>
    <w:rsid w:val="00F96B69"/>
    <w:rsid w:val="00F96D21"/>
    <w:rsid w:val="00F972B4"/>
    <w:rsid w:val="00F97705"/>
    <w:rsid w:val="00F97909"/>
    <w:rsid w:val="00FA01DE"/>
    <w:rsid w:val="00FA038D"/>
    <w:rsid w:val="00FA0537"/>
    <w:rsid w:val="00FA07DF"/>
    <w:rsid w:val="00FA0A5E"/>
    <w:rsid w:val="00FA1009"/>
    <w:rsid w:val="00FA11F1"/>
    <w:rsid w:val="00FA1BD9"/>
    <w:rsid w:val="00FA1CCF"/>
    <w:rsid w:val="00FA26EA"/>
    <w:rsid w:val="00FA2AA8"/>
    <w:rsid w:val="00FA3DB0"/>
    <w:rsid w:val="00FA4314"/>
    <w:rsid w:val="00FA4A43"/>
    <w:rsid w:val="00FA4C20"/>
    <w:rsid w:val="00FA4EED"/>
    <w:rsid w:val="00FA588D"/>
    <w:rsid w:val="00FA63FC"/>
    <w:rsid w:val="00FA6DF6"/>
    <w:rsid w:val="00FA76C5"/>
    <w:rsid w:val="00FA79B7"/>
    <w:rsid w:val="00FB07C3"/>
    <w:rsid w:val="00FB083B"/>
    <w:rsid w:val="00FB0B45"/>
    <w:rsid w:val="00FB133E"/>
    <w:rsid w:val="00FB1E9B"/>
    <w:rsid w:val="00FB1F6E"/>
    <w:rsid w:val="00FB3268"/>
    <w:rsid w:val="00FB3341"/>
    <w:rsid w:val="00FB3A08"/>
    <w:rsid w:val="00FB3FA2"/>
    <w:rsid w:val="00FB4F87"/>
    <w:rsid w:val="00FB699E"/>
    <w:rsid w:val="00FB6B18"/>
    <w:rsid w:val="00FB6EA7"/>
    <w:rsid w:val="00FB7E2A"/>
    <w:rsid w:val="00FB7FF7"/>
    <w:rsid w:val="00FC03C2"/>
    <w:rsid w:val="00FC0894"/>
    <w:rsid w:val="00FC09DA"/>
    <w:rsid w:val="00FC0DA4"/>
    <w:rsid w:val="00FC11A2"/>
    <w:rsid w:val="00FC12A6"/>
    <w:rsid w:val="00FC14A9"/>
    <w:rsid w:val="00FC152F"/>
    <w:rsid w:val="00FC18D0"/>
    <w:rsid w:val="00FC1972"/>
    <w:rsid w:val="00FC2969"/>
    <w:rsid w:val="00FC29E4"/>
    <w:rsid w:val="00FC2A65"/>
    <w:rsid w:val="00FC382A"/>
    <w:rsid w:val="00FC3B9B"/>
    <w:rsid w:val="00FC3C17"/>
    <w:rsid w:val="00FC3F22"/>
    <w:rsid w:val="00FC4BC4"/>
    <w:rsid w:val="00FC55EB"/>
    <w:rsid w:val="00FC5763"/>
    <w:rsid w:val="00FC58AE"/>
    <w:rsid w:val="00FC6FFE"/>
    <w:rsid w:val="00FC76D1"/>
    <w:rsid w:val="00FC7E96"/>
    <w:rsid w:val="00FD0271"/>
    <w:rsid w:val="00FD039B"/>
    <w:rsid w:val="00FD0DD8"/>
    <w:rsid w:val="00FD1566"/>
    <w:rsid w:val="00FD172C"/>
    <w:rsid w:val="00FD2713"/>
    <w:rsid w:val="00FD442C"/>
    <w:rsid w:val="00FD5082"/>
    <w:rsid w:val="00FD5FA4"/>
    <w:rsid w:val="00FD6118"/>
    <w:rsid w:val="00FD6250"/>
    <w:rsid w:val="00FD643D"/>
    <w:rsid w:val="00FD6A46"/>
    <w:rsid w:val="00FD6B6A"/>
    <w:rsid w:val="00FD7A5A"/>
    <w:rsid w:val="00FE0758"/>
    <w:rsid w:val="00FE090E"/>
    <w:rsid w:val="00FE10F4"/>
    <w:rsid w:val="00FE125F"/>
    <w:rsid w:val="00FE14E6"/>
    <w:rsid w:val="00FE18B7"/>
    <w:rsid w:val="00FE1992"/>
    <w:rsid w:val="00FE1AC7"/>
    <w:rsid w:val="00FE1F95"/>
    <w:rsid w:val="00FE3516"/>
    <w:rsid w:val="00FE36B7"/>
    <w:rsid w:val="00FE3A9D"/>
    <w:rsid w:val="00FE4047"/>
    <w:rsid w:val="00FE4630"/>
    <w:rsid w:val="00FE4ADE"/>
    <w:rsid w:val="00FE4D13"/>
    <w:rsid w:val="00FE523E"/>
    <w:rsid w:val="00FE5515"/>
    <w:rsid w:val="00FE554D"/>
    <w:rsid w:val="00FE5593"/>
    <w:rsid w:val="00FE7271"/>
    <w:rsid w:val="00FE7AEF"/>
    <w:rsid w:val="00FF1217"/>
    <w:rsid w:val="00FF135D"/>
    <w:rsid w:val="00FF1ADC"/>
    <w:rsid w:val="00FF30CF"/>
    <w:rsid w:val="00FF3270"/>
    <w:rsid w:val="00FF392B"/>
    <w:rsid w:val="00FF397D"/>
    <w:rsid w:val="00FF4C13"/>
    <w:rsid w:val="00FF4C49"/>
    <w:rsid w:val="00FF4F35"/>
    <w:rsid w:val="00FF5407"/>
    <w:rsid w:val="00FF5413"/>
    <w:rsid w:val="00FF62AB"/>
    <w:rsid w:val="00FF62E1"/>
    <w:rsid w:val="00FF65A2"/>
    <w:rsid w:val="00FF6928"/>
    <w:rsid w:val="00FF6D87"/>
    <w:rsid w:val="00FF6F54"/>
    <w:rsid w:val="00FF719E"/>
    <w:rsid w:val="00FF71E1"/>
    <w:rsid w:val="00FF7266"/>
    <w:rsid w:val="00FF7475"/>
    <w:rsid w:val="00FF74D7"/>
    <w:rsid w:val="00FF7647"/>
    <w:rsid w:val="00FF7D8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annotation text"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4552"/>
    <w:rPr>
      <w:rFonts w:ascii="Arial" w:hAnsi="Arial"/>
      <w:sz w:val="22"/>
      <w:szCs w:val="24"/>
      <w:lang w:val="en-IE"/>
    </w:rPr>
  </w:style>
  <w:style w:type="paragraph" w:styleId="Heading1">
    <w:name w:val="heading 1"/>
    <w:aliases w:val="Section Heading,First level,T1,h1,PR9,Section,level2 hdg"/>
    <w:basedOn w:val="Normal"/>
    <w:next w:val="Normal"/>
    <w:link w:val="Heading1Char"/>
    <w:autoRedefine/>
    <w:qFormat/>
    <w:rsid w:val="00B13677"/>
    <w:pPr>
      <w:keepNext/>
      <w:numPr>
        <w:numId w:val="1"/>
      </w:numPr>
      <w:pBdr>
        <w:top w:val="single" w:sz="4" w:space="1" w:color="auto"/>
        <w:bottom w:val="single" w:sz="4" w:space="1" w:color="auto"/>
      </w:pBdr>
      <w:spacing w:after="120"/>
      <w:jc w:val="center"/>
      <w:outlineLvl w:val="0"/>
    </w:pPr>
    <w:rPr>
      <w:b/>
      <w:bCs/>
      <w:sz w:val="28"/>
    </w:rPr>
  </w:style>
  <w:style w:type="paragraph" w:styleId="Heading2">
    <w:name w:val="heading 2"/>
    <w:aliases w:val="Reset numbering,Second level,T2,h2,PR10"/>
    <w:basedOn w:val="Normal"/>
    <w:next w:val="Normal"/>
    <w:link w:val="Heading2Char"/>
    <w:qFormat/>
    <w:rsid w:val="00B13677"/>
    <w:pPr>
      <w:keepNext/>
      <w:numPr>
        <w:ilvl w:val="1"/>
        <w:numId w:val="1"/>
      </w:numPr>
      <w:spacing w:after="120"/>
      <w:jc w:val="both"/>
      <w:outlineLvl w:val="1"/>
    </w:pPr>
    <w:rPr>
      <w:rFonts w:cs="Arial"/>
      <w:b/>
      <w:sz w:val="24"/>
      <w:szCs w:val="22"/>
    </w:rPr>
  </w:style>
  <w:style w:type="paragraph" w:styleId="Heading3">
    <w:name w:val="heading 3"/>
    <w:aliases w:val=".,Level 1 - 1,H3,Third level,T3,PR11"/>
    <w:basedOn w:val="Normal"/>
    <w:next w:val="Normal"/>
    <w:link w:val="Heading3Char"/>
    <w:qFormat/>
    <w:rsid w:val="00B13677"/>
    <w:pPr>
      <w:keepNext/>
      <w:numPr>
        <w:ilvl w:val="2"/>
        <w:numId w:val="1"/>
      </w:numPr>
      <w:outlineLvl w:val="2"/>
    </w:pPr>
    <w:rPr>
      <w:b/>
      <w:bCs/>
      <w:sz w:val="28"/>
    </w:rPr>
  </w:style>
  <w:style w:type="paragraph" w:styleId="Heading4">
    <w:name w:val="heading 4"/>
    <w:aliases w:val="Level 2 - a,Fourth level,T4,PR12,Sub-Minor"/>
    <w:basedOn w:val="Normal"/>
    <w:next w:val="Normal"/>
    <w:link w:val="Heading4Char"/>
    <w:qFormat/>
    <w:rsid w:val="00B13677"/>
    <w:pPr>
      <w:keepNext/>
      <w:spacing w:before="240" w:after="60"/>
      <w:outlineLvl w:val="3"/>
    </w:pPr>
    <w:rPr>
      <w:b/>
      <w:bCs/>
      <w:sz w:val="28"/>
      <w:szCs w:val="28"/>
    </w:rPr>
  </w:style>
  <w:style w:type="paragraph" w:styleId="Heading5">
    <w:name w:val="heading 5"/>
    <w:aliases w:val="Level 3 - i,Appendix1,PR13,Block Label,test"/>
    <w:basedOn w:val="Normal"/>
    <w:next w:val="Normal"/>
    <w:link w:val="Heading5Char"/>
    <w:qFormat/>
    <w:rsid w:val="00B13677"/>
    <w:pPr>
      <w:numPr>
        <w:ilvl w:val="4"/>
        <w:numId w:val="1"/>
      </w:numPr>
      <w:spacing w:before="240" w:after="60"/>
      <w:outlineLvl w:val="4"/>
    </w:pPr>
    <w:rPr>
      <w:b/>
      <w:bCs/>
      <w:i/>
      <w:iCs/>
      <w:sz w:val="26"/>
      <w:szCs w:val="26"/>
    </w:rPr>
  </w:style>
  <w:style w:type="paragraph" w:styleId="Heading6">
    <w:name w:val="heading 6"/>
    <w:aliases w:val="Legal Level 1.,Appendix 2,PR14"/>
    <w:basedOn w:val="Normal"/>
    <w:next w:val="Normal"/>
    <w:link w:val="Heading6Char"/>
    <w:qFormat/>
    <w:rsid w:val="00B13677"/>
    <w:pPr>
      <w:numPr>
        <w:ilvl w:val="5"/>
        <w:numId w:val="1"/>
      </w:numPr>
      <w:spacing w:before="240" w:after="60"/>
      <w:outlineLvl w:val="5"/>
    </w:pPr>
    <w:rPr>
      <w:rFonts w:ascii="Times New Roman" w:hAnsi="Times New Roman"/>
      <w:b/>
      <w:bCs/>
      <w:szCs w:val="22"/>
    </w:rPr>
  </w:style>
  <w:style w:type="paragraph" w:styleId="Heading7">
    <w:name w:val="heading 7"/>
    <w:aliases w:val="Legal Level 1.1.,Appendix Header"/>
    <w:basedOn w:val="Normal"/>
    <w:next w:val="Normal"/>
    <w:link w:val="Heading7Char"/>
    <w:qFormat/>
    <w:rsid w:val="00B13677"/>
    <w:pPr>
      <w:numPr>
        <w:ilvl w:val="6"/>
        <w:numId w:val="1"/>
      </w:numPr>
      <w:spacing w:before="240" w:after="60"/>
      <w:outlineLvl w:val="6"/>
    </w:pPr>
    <w:rPr>
      <w:rFonts w:ascii="Times New Roman" w:hAnsi="Times New Roman"/>
      <w:sz w:val="24"/>
    </w:rPr>
  </w:style>
  <w:style w:type="paragraph" w:styleId="Heading8">
    <w:name w:val="heading 8"/>
    <w:aliases w:val="Legal Level 1.1.1."/>
    <w:basedOn w:val="Normal"/>
    <w:next w:val="Normal"/>
    <w:link w:val="Heading8Char"/>
    <w:qFormat/>
    <w:rsid w:val="00B13677"/>
    <w:pPr>
      <w:numPr>
        <w:ilvl w:val="7"/>
        <w:numId w:val="1"/>
      </w:numPr>
      <w:spacing w:before="240" w:after="60"/>
      <w:outlineLvl w:val="7"/>
    </w:pPr>
    <w:rPr>
      <w:rFonts w:ascii="Times New Roman" w:hAnsi="Times New Roman"/>
      <w:i/>
      <w:iCs/>
      <w:sz w:val="24"/>
    </w:rPr>
  </w:style>
  <w:style w:type="paragraph" w:styleId="Heading9">
    <w:name w:val="heading 9"/>
    <w:aliases w:val="Legal Level 1.1.1.1."/>
    <w:basedOn w:val="Normal"/>
    <w:next w:val="Normal"/>
    <w:link w:val="Heading9Char"/>
    <w:qFormat/>
    <w:rsid w:val="00B13677"/>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link w:val="ListBulletChar"/>
    <w:autoRedefine/>
    <w:rsid w:val="00BA7066"/>
    <w:pPr>
      <w:spacing w:after="240"/>
      <w:ind w:left="1440" w:hanging="540"/>
    </w:pPr>
    <w:rPr>
      <w:sz w:val="24"/>
      <w:szCs w:val="20"/>
    </w:rPr>
  </w:style>
  <w:style w:type="paragraph" w:customStyle="1" w:styleId="CERNormalIndent2">
    <w:name w:val="CER Normal Indent 2"/>
    <w:basedOn w:val="CERNORMAL"/>
    <w:rsid w:val="00B50F38"/>
    <w:pPr>
      <w:ind w:left="1985"/>
    </w:pPr>
  </w:style>
  <w:style w:type="paragraph" w:styleId="Footer">
    <w:name w:val="footer"/>
    <w:basedOn w:val="Normal"/>
    <w:link w:val="FooterChar"/>
    <w:rsid w:val="00B13677"/>
    <w:pPr>
      <w:tabs>
        <w:tab w:val="center" w:pos="4153"/>
        <w:tab w:val="right" w:pos="8306"/>
      </w:tabs>
    </w:pPr>
  </w:style>
  <w:style w:type="character" w:styleId="PageNumber">
    <w:name w:val="page number"/>
    <w:basedOn w:val="DefaultParagraphFont"/>
    <w:rsid w:val="00B13677"/>
  </w:style>
  <w:style w:type="paragraph" w:styleId="TOC3">
    <w:name w:val="toc 3"/>
    <w:basedOn w:val="Normal"/>
    <w:next w:val="Normal"/>
    <w:autoRedefine/>
    <w:uiPriority w:val="39"/>
    <w:qFormat/>
    <w:rsid w:val="0051677E"/>
    <w:pPr>
      <w:tabs>
        <w:tab w:val="right" w:leader="dot" w:pos="8296"/>
      </w:tabs>
      <w:ind w:left="1135" w:hanging="284"/>
    </w:pPr>
    <w:rPr>
      <w:noProof/>
      <w:szCs w:val="22"/>
    </w:rPr>
  </w:style>
  <w:style w:type="paragraph" w:styleId="TOC1">
    <w:name w:val="toc 1"/>
    <w:basedOn w:val="Normal"/>
    <w:next w:val="Normal"/>
    <w:autoRedefine/>
    <w:uiPriority w:val="39"/>
    <w:qFormat/>
    <w:rsid w:val="001D431C"/>
    <w:pPr>
      <w:tabs>
        <w:tab w:val="left" w:pos="660"/>
        <w:tab w:val="right" w:leader="dot" w:pos="8295"/>
      </w:tabs>
      <w:jc w:val="center"/>
    </w:pPr>
    <w:rPr>
      <w:b/>
      <w:bCs/>
      <w:noProof/>
      <w:sz w:val="28"/>
      <w:szCs w:val="28"/>
    </w:rPr>
  </w:style>
  <w:style w:type="character" w:styleId="Hyperlink">
    <w:name w:val="Hyperlink"/>
    <w:basedOn w:val="DefaultParagraphFont"/>
    <w:uiPriority w:val="99"/>
    <w:rsid w:val="00B13677"/>
    <w:rPr>
      <w:color w:val="0000FF"/>
      <w:u w:val="single"/>
    </w:rPr>
  </w:style>
  <w:style w:type="paragraph" w:styleId="TOC2">
    <w:name w:val="toc 2"/>
    <w:basedOn w:val="Normal"/>
    <w:next w:val="Normal"/>
    <w:autoRedefine/>
    <w:uiPriority w:val="39"/>
    <w:qFormat/>
    <w:rsid w:val="0051677E"/>
    <w:pPr>
      <w:tabs>
        <w:tab w:val="right" w:leader="dot" w:pos="8296"/>
      </w:tabs>
      <w:ind w:left="567"/>
    </w:pPr>
    <w:rPr>
      <w:noProof/>
    </w:rPr>
  </w:style>
  <w:style w:type="character" w:styleId="CommentReference">
    <w:name w:val="annotation reference"/>
    <w:aliases w:val="Stinking Styles6,Marque de commentaire1"/>
    <w:basedOn w:val="DefaultParagraphFont"/>
    <w:uiPriority w:val="99"/>
    <w:rsid w:val="00B13677"/>
    <w:rPr>
      <w:sz w:val="16"/>
      <w:szCs w:val="16"/>
    </w:rPr>
  </w:style>
  <w:style w:type="paragraph" w:customStyle="1" w:styleId="CERFOOTNOTETEXT">
    <w:name w:val="CER FOOTNOTE TEXT"/>
    <w:link w:val="CERFOOTNOTETEXTChar"/>
    <w:rsid w:val="00BC2ACE"/>
    <w:pPr>
      <w:tabs>
        <w:tab w:val="left" w:pos="425"/>
      </w:tabs>
      <w:ind w:left="425" w:hanging="425"/>
    </w:pPr>
    <w:rPr>
      <w:rFonts w:ascii="Arial" w:hAnsi="Arial"/>
      <w:lang w:val="en-GB"/>
    </w:rPr>
  </w:style>
  <w:style w:type="paragraph" w:customStyle="1" w:styleId="CERFOOTNOTEREFERENCE">
    <w:name w:val="CER FOOTNOTE REFERENCE"/>
    <w:next w:val="CERFOOTNOTETEXT"/>
    <w:link w:val="CERFOOTNOTEREFERENCEChar"/>
    <w:rsid w:val="00BC2ACE"/>
    <w:rPr>
      <w:rFonts w:ascii="Arial" w:hAnsi="Arial"/>
      <w:vertAlign w:val="superscript"/>
      <w:lang w:val="en-GB"/>
    </w:rPr>
  </w:style>
  <w:style w:type="character" w:customStyle="1" w:styleId="CERFOOTNOTEREFERENCEChar">
    <w:name w:val="CER FOOTNOTE REFERENCE Char"/>
    <w:basedOn w:val="DefaultParagraphFont"/>
    <w:link w:val="CERFOOTNOTEREFERENCE"/>
    <w:rsid w:val="00067EC0"/>
    <w:rPr>
      <w:rFonts w:ascii="Arial" w:hAnsi="Arial"/>
      <w:vertAlign w:val="superscript"/>
      <w:lang w:val="en-GB" w:eastAsia="en-US" w:bidi="ar-SA"/>
    </w:rPr>
  </w:style>
  <w:style w:type="paragraph" w:customStyle="1" w:styleId="CERBODY">
    <w:name w:val="CER BODY"/>
    <w:link w:val="CERBODYCharChar1"/>
    <w:qFormat/>
    <w:rsid w:val="000954EB"/>
    <w:pPr>
      <w:spacing w:before="120" w:after="120"/>
      <w:jc w:val="both"/>
    </w:pPr>
    <w:rPr>
      <w:rFonts w:ascii="Arial" w:hAnsi="Arial"/>
      <w:sz w:val="22"/>
      <w:szCs w:val="22"/>
      <w:lang w:val="en-GB"/>
    </w:rPr>
  </w:style>
  <w:style w:type="character" w:customStyle="1" w:styleId="CERBODYCharChar1">
    <w:name w:val="CER BODY Char Char1"/>
    <w:basedOn w:val="DefaultParagraphFont"/>
    <w:link w:val="CERBODY"/>
    <w:rsid w:val="000954EB"/>
    <w:rPr>
      <w:rFonts w:ascii="Arial" w:hAnsi="Arial"/>
      <w:sz w:val="22"/>
      <w:szCs w:val="22"/>
      <w:lang w:val="en-GB" w:eastAsia="en-US" w:bidi="ar-SA"/>
    </w:rPr>
  </w:style>
  <w:style w:type="paragraph" w:styleId="NormalIndent">
    <w:name w:val="Normal Indent"/>
    <w:basedOn w:val="Normal"/>
    <w:rsid w:val="00B13677"/>
    <w:pPr>
      <w:spacing w:before="120" w:after="120"/>
      <w:ind w:left="720"/>
    </w:pPr>
    <w:rPr>
      <w:rFonts w:ascii="Times" w:hAnsi="Times"/>
      <w:sz w:val="24"/>
      <w:szCs w:val="20"/>
    </w:rPr>
  </w:style>
  <w:style w:type="paragraph" w:customStyle="1" w:styleId="CERHEADING1">
    <w:name w:val="CER HEADING 1"/>
    <w:next w:val="CERBODY"/>
    <w:rsid w:val="00BC2ACE"/>
    <w:pPr>
      <w:pageBreakBefore/>
      <w:numPr>
        <w:numId w:val="7"/>
      </w:numPr>
      <w:pBdr>
        <w:top w:val="single" w:sz="4" w:space="1" w:color="000000"/>
        <w:bottom w:val="single" w:sz="4" w:space="1" w:color="000000"/>
      </w:pBdr>
      <w:spacing w:after="360"/>
      <w:jc w:val="center"/>
    </w:pPr>
    <w:rPr>
      <w:rFonts w:ascii="Arial" w:hAnsi="Arial"/>
      <w:b/>
      <w:caps/>
      <w:sz w:val="28"/>
      <w:lang w:val="en-GB"/>
    </w:rPr>
  </w:style>
  <w:style w:type="paragraph" w:customStyle="1" w:styleId="CERHEADING2">
    <w:name w:val="CER HEADING 2"/>
    <w:next w:val="CERBODY"/>
    <w:link w:val="CERHEADING2Char"/>
    <w:rsid w:val="006E0E3C"/>
    <w:pPr>
      <w:keepNext/>
      <w:tabs>
        <w:tab w:val="left" w:pos="851"/>
      </w:tabs>
      <w:spacing w:before="240" w:after="120"/>
      <w:ind w:left="851"/>
    </w:pPr>
    <w:rPr>
      <w:rFonts w:ascii="Arial" w:hAnsi="Arial"/>
      <w:b/>
      <w:caps/>
      <w:sz w:val="24"/>
      <w:lang w:val="en-GB"/>
    </w:rPr>
  </w:style>
  <w:style w:type="character" w:customStyle="1" w:styleId="CERHEADING2Char">
    <w:name w:val="CER HEADING 2 Char"/>
    <w:basedOn w:val="DefaultParagraphFont"/>
    <w:link w:val="CERHEADING2"/>
    <w:rsid w:val="006E0E3C"/>
    <w:rPr>
      <w:rFonts w:ascii="Arial" w:hAnsi="Arial"/>
      <w:b/>
      <w:caps/>
      <w:sz w:val="24"/>
      <w:lang w:val="en-GB" w:eastAsia="en-US" w:bidi="ar-SA"/>
    </w:rPr>
  </w:style>
  <w:style w:type="paragraph" w:customStyle="1" w:styleId="CERHEADING4">
    <w:name w:val="CER HEADING 4"/>
    <w:link w:val="CERHEADING4Char"/>
    <w:rsid w:val="00BC2ACE"/>
    <w:pPr>
      <w:spacing w:before="240" w:after="120"/>
      <w:ind w:left="851"/>
    </w:pPr>
    <w:rPr>
      <w:rFonts w:ascii="Arial" w:hAnsi="Arial"/>
      <w:b/>
      <w:i/>
      <w:color w:val="000000"/>
      <w:sz w:val="22"/>
      <w:lang w:val="en-GB"/>
    </w:rPr>
  </w:style>
  <w:style w:type="character" w:customStyle="1" w:styleId="CERHEADING4Char">
    <w:name w:val="CER HEADING 4 Char"/>
    <w:basedOn w:val="DefaultParagraphFont"/>
    <w:link w:val="CERHEADING4"/>
    <w:rsid w:val="00A3426E"/>
    <w:rPr>
      <w:rFonts w:ascii="Arial" w:hAnsi="Arial"/>
      <w:b/>
      <w:i/>
      <w:color w:val="000000"/>
      <w:sz w:val="22"/>
      <w:lang w:val="en-GB" w:eastAsia="en-US" w:bidi="ar-SA"/>
    </w:rPr>
  </w:style>
  <w:style w:type="paragraph" w:customStyle="1" w:styleId="CERHEADING3">
    <w:name w:val="CER HEADING 3"/>
    <w:next w:val="CERBODY"/>
    <w:rsid w:val="00BC2ACE"/>
    <w:pPr>
      <w:keepNext/>
      <w:spacing w:before="240" w:after="120"/>
      <w:ind w:left="851"/>
    </w:pPr>
    <w:rPr>
      <w:rFonts w:ascii="Arial" w:hAnsi="Arial"/>
      <w:b/>
      <w:iCs/>
      <w:sz w:val="22"/>
      <w:lang w:val="en-GB"/>
    </w:rPr>
  </w:style>
  <w:style w:type="paragraph" w:styleId="Header">
    <w:name w:val="header"/>
    <w:basedOn w:val="Normal"/>
    <w:link w:val="HeaderChar"/>
    <w:rsid w:val="00B13677"/>
    <w:pPr>
      <w:tabs>
        <w:tab w:val="center" w:pos="4153"/>
        <w:tab w:val="right" w:pos="8306"/>
      </w:tabs>
    </w:pPr>
  </w:style>
  <w:style w:type="paragraph" w:customStyle="1" w:styleId="CERBULLET3">
    <w:name w:val="CER BULLET 3"/>
    <w:link w:val="CERBULLET3Char"/>
    <w:rsid w:val="00BC2ACE"/>
    <w:pPr>
      <w:numPr>
        <w:numId w:val="6"/>
      </w:numPr>
      <w:spacing w:before="120" w:after="120"/>
    </w:pPr>
    <w:rPr>
      <w:rFonts w:ascii="Arial" w:hAnsi="Arial"/>
      <w:color w:val="000000"/>
      <w:sz w:val="22"/>
      <w:lang w:val="en-GB"/>
    </w:rPr>
  </w:style>
  <w:style w:type="paragraph" w:customStyle="1" w:styleId="CERNormalIndent">
    <w:name w:val="CER Normal Indent"/>
    <w:basedOn w:val="CERNORMAL"/>
    <w:rsid w:val="00D35126"/>
    <w:pPr>
      <w:ind w:left="1418"/>
    </w:pPr>
  </w:style>
  <w:style w:type="paragraph" w:customStyle="1" w:styleId="CERMAINFRONTTEXT">
    <w:name w:val="CER MAIN FRONT TEXT"/>
    <w:rsid w:val="00067EC0"/>
    <w:pPr>
      <w:spacing w:after="960"/>
      <w:jc w:val="center"/>
    </w:pPr>
    <w:rPr>
      <w:rFonts w:ascii="Arial" w:hAnsi="Arial"/>
      <w:b/>
      <w:bCs/>
      <w:sz w:val="52"/>
      <w:lang w:val="en-GB"/>
    </w:rPr>
  </w:style>
  <w:style w:type="paragraph" w:customStyle="1" w:styleId="CERFRONTTEXT2NDLEVEL">
    <w:name w:val="CER FRONT TEXT 2ND LEVEL"/>
    <w:rsid w:val="00067EC0"/>
    <w:pPr>
      <w:spacing w:after="960"/>
      <w:jc w:val="center"/>
    </w:pPr>
    <w:rPr>
      <w:rFonts w:ascii="Arial" w:hAnsi="Arial"/>
      <w:b/>
      <w:bCs/>
      <w:color w:val="000000"/>
      <w:sz w:val="48"/>
      <w:lang w:val="en-IE"/>
    </w:rPr>
  </w:style>
  <w:style w:type="paragraph" w:customStyle="1" w:styleId="CERBULLET">
    <w:name w:val="CER BULLET"/>
    <w:rsid w:val="00067EC0"/>
    <w:pPr>
      <w:spacing w:before="120" w:after="120"/>
      <w:jc w:val="both"/>
    </w:pPr>
    <w:rPr>
      <w:rFonts w:ascii="Arial" w:hAnsi="Arial"/>
      <w:iCs/>
      <w:color w:val="000000"/>
      <w:sz w:val="22"/>
      <w:lang w:val="en-GB"/>
    </w:rPr>
  </w:style>
  <w:style w:type="paragraph" w:customStyle="1" w:styleId="CERBULLET2">
    <w:name w:val="CER BULLET 2"/>
    <w:link w:val="CERBULLET2Char"/>
    <w:rsid w:val="00B921C6"/>
    <w:pPr>
      <w:numPr>
        <w:numId w:val="8"/>
      </w:numPr>
      <w:spacing w:before="120" w:after="120"/>
      <w:jc w:val="both"/>
    </w:pPr>
    <w:rPr>
      <w:rFonts w:ascii="Arial" w:hAnsi="Arial"/>
      <w:iCs/>
      <w:sz w:val="22"/>
      <w:lang w:val="en-GB"/>
    </w:rPr>
  </w:style>
  <w:style w:type="character" w:customStyle="1" w:styleId="CERBULLET2Char">
    <w:name w:val="CER BULLET 2 Char"/>
    <w:basedOn w:val="DefaultParagraphFont"/>
    <w:link w:val="CERBULLET2"/>
    <w:rsid w:val="004F5289"/>
    <w:rPr>
      <w:rFonts w:ascii="Arial" w:hAnsi="Arial"/>
      <w:iCs/>
      <w:sz w:val="22"/>
      <w:lang w:val="en-GB"/>
    </w:rPr>
  </w:style>
  <w:style w:type="paragraph" w:customStyle="1" w:styleId="CERNORMAL">
    <w:name w:val="CER NORMAL"/>
    <w:link w:val="CERNORMALChar"/>
    <w:rsid w:val="00510808"/>
    <w:pPr>
      <w:tabs>
        <w:tab w:val="num" w:pos="851"/>
      </w:tabs>
      <w:spacing w:before="120" w:after="120"/>
      <w:ind w:left="851"/>
      <w:jc w:val="both"/>
    </w:pPr>
    <w:rPr>
      <w:rFonts w:ascii="Arial" w:hAnsi="Arial"/>
      <w:color w:val="000000"/>
      <w:sz w:val="22"/>
      <w:lang w:val="en-GB"/>
    </w:rPr>
  </w:style>
  <w:style w:type="character" w:customStyle="1" w:styleId="CERNORMALChar">
    <w:name w:val="CER NORMAL Char"/>
    <w:basedOn w:val="DefaultParagraphFont"/>
    <w:link w:val="CERNORMAL"/>
    <w:rsid w:val="00510808"/>
    <w:rPr>
      <w:rFonts w:ascii="Arial" w:hAnsi="Arial"/>
      <w:color w:val="000000"/>
      <w:sz w:val="22"/>
      <w:lang w:val="en-GB" w:eastAsia="en-US" w:bidi="ar-SA"/>
    </w:rPr>
  </w:style>
  <w:style w:type="paragraph" w:customStyle="1" w:styleId="CERNORMALHeading1">
    <w:name w:val="CER NORMAL Heading 1"/>
    <w:basedOn w:val="CERNORMAL"/>
    <w:rsid w:val="00067EC0"/>
    <w:pPr>
      <w:pBdr>
        <w:top w:val="single" w:sz="4" w:space="1" w:color="auto"/>
        <w:bottom w:val="single" w:sz="4" w:space="1" w:color="auto"/>
      </w:pBdr>
      <w:jc w:val="center"/>
    </w:pPr>
    <w:rPr>
      <w:b/>
      <w:bCs/>
      <w:sz w:val="32"/>
    </w:rPr>
  </w:style>
  <w:style w:type="paragraph" w:customStyle="1" w:styleId="CERAPPENDIXHEADING1">
    <w:name w:val="CER APPENDIX HEADING 1"/>
    <w:next w:val="CERHEADING2"/>
    <w:rsid w:val="00BC2ACE"/>
    <w:pPr>
      <w:numPr>
        <w:numId w:val="2"/>
      </w:numPr>
      <w:pBdr>
        <w:top w:val="single" w:sz="4" w:space="1" w:color="auto"/>
        <w:bottom w:val="single" w:sz="4" w:space="1" w:color="auto"/>
      </w:pBdr>
      <w:spacing w:after="360"/>
      <w:jc w:val="center"/>
      <w:outlineLvl w:val="0"/>
    </w:pPr>
    <w:rPr>
      <w:rFonts w:ascii="Arial" w:hAnsi="Arial"/>
      <w:b/>
      <w:caps/>
      <w:color w:val="000000"/>
      <w:sz w:val="28"/>
      <w:lang w:val="en-GB"/>
    </w:rPr>
  </w:style>
  <w:style w:type="paragraph" w:customStyle="1" w:styleId="CERAPPENDIXBODYChar">
    <w:name w:val="CER APPENDIX BODY Char"/>
    <w:link w:val="CERAPPENDIXBODYCharChar"/>
    <w:rsid w:val="00627200"/>
    <w:pPr>
      <w:numPr>
        <w:ilvl w:val="1"/>
        <w:numId w:val="2"/>
      </w:numPr>
      <w:tabs>
        <w:tab w:val="left" w:pos="851"/>
      </w:tabs>
      <w:spacing w:before="120" w:after="120"/>
      <w:jc w:val="both"/>
    </w:pPr>
    <w:rPr>
      <w:rFonts w:ascii="Arial" w:hAnsi="Arial"/>
      <w:color w:val="000000"/>
      <w:sz w:val="22"/>
      <w:lang w:val="en-GB"/>
    </w:rPr>
  </w:style>
  <w:style w:type="character" w:customStyle="1" w:styleId="CERAPPENDIXBODYCharChar">
    <w:name w:val="CER APPENDIX BODY Char Char"/>
    <w:basedOn w:val="DefaultParagraphFont"/>
    <w:link w:val="CERAPPENDIXBODYChar"/>
    <w:rsid w:val="00627200"/>
    <w:rPr>
      <w:rFonts w:ascii="Arial" w:hAnsi="Arial"/>
      <w:color w:val="000000"/>
      <w:sz w:val="22"/>
      <w:lang w:val="en-GB"/>
    </w:rPr>
  </w:style>
  <w:style w:type="paragraph" w:customStyle="1" w:styleId="CERNUMBERBULLETChar">
    <w:name w:val="CER NUMBER BULLET Char"/>
    <w:link w:val="CERNUMBERBULLETCharChar"/>
    <w:rsid w:val="009A3BF6"/>
    <w:pPr>
      <w:numPr>
        <w:numId w:val="9"/>
      </w:numPr>
      <w:spacing w:before="120" w:after="120"/>
      <w:jc w:val="both"/>
    </w:pPr>
    <w:rPr>
      <w:rFonts w:ascii="Arial" w:hAnsi="Arial"/>
      <w:color w:val="000000"/>
      <w:sz w:val="22"/>
      <w:lang w:val="en-GB"/>
    </w:rPr>
  </w:style>
  <w:style w:type="character" w:customStyle="1" w:styleId="CERNUMBERBULLETCharChar">
    <w:name w:val="CER NUMBER BULLET Char Char"/>
    <w:basedOn w:val="DefaultParagraphFont"/>
    <w:link w:val="CERNUMBERBULLETChar"/>
    <w:rsid w:val="009A3BF6"/>
    <w:rPr>
      <w:rFonts w:ascii="Arial" w:hAnsi="Arial"/>
      <w:color w:val="000000"/>
      <w:sz w:val="22"/>
      <w:lang w:val="en-GB"/>
    </w:rPr>
  </w:style>
  <w:style w:type="paragraph" w:customStyle="1" w:styleId="CERLISTBULLET">
    <w:name w:val="CER LIST BULLET"/>
    <w:next w:val="CERBODY"/>
    <w:rsid w:val="00067EC0"/>
    <w:pPr>
      <w:tabs>
        <w:tab w:val="num" w:pos="1440"/>
      </w:tabs>
      <w:spacing w:before="120" w:after="120"/>
      <w:ind w:left="1440" w:hanging="360"/>
      <w:jc w:val="both"/>
    </w:pPr>
    <w:rPr>
      <w:rFonts w:ascii="Arial" w:hAnsi="Arial"/>
      <w:iCs/>
      <w:color w:val="000000"/>
      <w:sz w:val="22"/>
      <w:lang w:val="en-GB"/>
    </w:rPr>
  </w:style>
  <w:style w:type="paragraph" w:customStyle="1" w:styleId="CERNUMBERBULLET2">
    <w:name w:val="CER NUMBER BULLET 2"/>
    <w:link w:val="CERNUMBERBULLET2Char"/>
    <w:rsid w:val="0073508E"/>
    <w:pPr>
      <w:tabs>
        <w:tab w:val="left" w:pos="1418"/>
        <w:tab w:val="num" w:pos="1985"/>
      </w:tabs>
      <w:spacing w:before="120" w:after="120"/>
      <w:ind w:left="1985" w:hanging="567"/>
    </w:pPr>
    <w:rPr>
      <w:rFonts w:ascii="Arial" w:hAnsi="Arial" w:cs="Arial"/>
      <w:sz w:val="22"/>
      <w:lang w:val="en-IE"/>
    </w:rPr>
  </w:style>
  <w:style w:type="character" w:customStyle="1" w:styleId="CERNUMBERBULLET2Char">
    <w:name w:val="CER NUMBER BULLET 2 Char"/>
    <w:basedOn w:val="DefaultParagraphFont"/>
    <w:link w:val="CERNUMBERBULLET2"/>
    <w:rsid w:val="0073508E"/>
    <w:rPr>
      <w:rFonts w:ascii="Arial" w:hAnsi="Arial" w:cs="Arial"/>
      <w:sz w:val="22"/>
      <w:lang w:val="en-IE"/>
    </w:rPr>
  </w:style>
  <w:style w:type="character" w:customStyle="1" w:styleId="CERnon-indentChar">
    <w:name w:val="CER non-indent Char"/>
    <w:basedOn w:val="CERNORMALChar"/>
    <w:link w:val="CERnon-indent"/>
    <w:rsid w:val="00627200"/>
    <w:rPr>
      <w:rFonts w:ascii="Arial" w:hAnsi="Arial"/>
      <w:color w:val="000000"/>
      <w:sz w:val="22"/>
      <w:lang w:val="en-GB" w:eastAsia="en-US" w:bidi="ar-SA"/>
    </w:rPr>
  </w:style>
  <w:style w:type="paragraph" w:customStyle="1" w:styleId="CERAppendixNumHeading">
    <w:name w:val="CER Appendix Num Heading"/>
    <w:next w:val="CERBodyManual"/>
    <w:link w:val="CERAppendixNumHeadingChar"/>
    <w:rsid w:val="006E0E3C"/>
    <w:pPr>
      <w:keepNext/>
      <w:numPr>
        <w:numId w:val="10"/>
      </w:numPr>
      <w:spacing w:before="120" w:after="120"/>
    </w:pPr>
    <w:rPr>
      <w:rFonts w:ascii="Arial" w:hAnsi="Arial"/>
      <w:b/>
      <w:sz w:val="22"/>
      <w:szCs w:val="24"/>
      <w:lang w:val="en-IE"/>
    </w:rPr>
  </w:style>
  <w:style w:type="paragraph" w:customStyle="1" w:styleId="CEREquationChar">
    <w:name w:val="CER Equation Char"/>
    <w:basedOn w:val="Normal"/>
    <w:link w:val="CEREquationCharChar"/>
    <w:rsid w:val="00A11E6C"/>
    <w:pPr>
      <w:tabs>
        <w:tab w:val="left" w:pos="1418"/>
      </w:tabs>
      <w:spacing w:before="120" w:after="120"/>
      <w:ind w:left="851"/>
      <w:jc w:val="both"/>
    </w:pPr>
    <w:rPr>
      <w:szCs w:val="22"/>
      <w:lang w:val="en-GB"/>
    </w:rPr>
  </w:style>
  <w:style w:type="paragraph" w:customStyle="1" w:styleId="ListBulletRoman">
    <w:name w:val="List Bullet Roman"/>
    <w:rsid w:val="00B13677"/>
    <w:pPr>
      <w:ind w:left="1890" w:hanging="358"/>
    </w:pPr>
    <w:rPr>
      <w:rFonts w:ascii="Times" w:hAnsi="Times"/>
      <w:noProof/>
      <w:sz w:val="24"/>
      <w:lang w:val="en-GB"/>
    </w:rPr>
  </w:style>
  <w:style w:type="paragraph" w:styleId="Caption">
    <w:name w:val="caption"/>
    <w:basedOn w:val="Normal"/>
    <w:next w:val="Normal"/>
    <w:qFormat/>
    <w:rsid w:val="00B13677"/>
    <w:pPr>
      <w:keepNext/>
      <w:spacing w:before="120" w:after="120"/>
      <w:ind w:left="851"/>
    </w:pPr>
    <w:rPr>
      <w:b/>
      <w:bCs/>
      <w:sz w:val="20"/>
      <w:szCs w:val="20"/>
      <w:lang w:eastAsia="en-GB"/>
    </w:rPr>
  </w:style>
  <w:style w:type="paragraph" w:styleId="BodyText">
    <w:name w:val="Body Text"/>
    <w:basedOn w:val="Normal"/>
    <w:link w:val="BodyTextChar"/>
    <w:rsid w:val="00B13677"/>
    <w:pPr>
      <w:jc w:val="both"/>
    </w:pPr>
    <w:rPr>
      <w:sz w:val="24"/>
    </w:rPr>
  </w:style>
  <w:style w:type="paragraph" w:customStyle="1" w:styleId="arial">
    <w:name w:val="arial"/>
    <w:basedOn w:val="Caption"/>
    <w:semiHidden/>
    <w:rsid w:val="00B13677"/>
  </w:style>
  <w:style w:type="paragraph" w:styleId="BodyText2">
    <w:name w:val="Body Text 2"/>
    <w:basedOn w:val="Normal"/>
    <w:link w:val="BodyText2Char"/>
    <w:rsid w:val="00B13677"/>
    <w:pPr>
      <w:jc w:val="both"/>
    </w:pPr>
  </w:style>
  <w:style w:type="paragraph" w:customStyle="1" w:styleId="ListBulletLetter">
    <w:name w:val="List Bullet Letter"/>
    <w:rsid w:val="00B13677"/>
    <w:pPr>
      <w:tabs>
        <w:tab w:val="num" w:pos="648"/>
      </w:tabs>
      <w:ind w:left="369" w:hanging="81"/>
    </w:pPr>
    <w:rPr>
      <w:rFonts w:ascii="Times" w:hAnsi="Times"/>
      <w:noProof/>
      <w:sz w:val="24"/>
    </w:rPr>
  </w:style>
  <w:style w:type="paragraph" w:customStyle="1" w:styleId="Seliteteksti">
    <w:name w:val="Seliteteksti"/>
    <w:basedOn w:val="Normal"/>
    <w:semiHidden/>
    <w:rsid w:val="00B13677"/>
    <w:rPr>
      <w:rFonts w:ascii="Tahoma" w:hAnsi="Tahoma" w:cs="Tahoma"/>
      <w:sz w:val="16"/>
      <w:szCs w:val="16"/>
    </w:rPr>
  </w:style>
  <w:style w:type="paragraph" w:customStyle="1" w:styleId="CERnon-indent">
    <w:name w:val="CER non-indent"/>
    <w:basedOn w:val="CERNORMAL"/>
    <w:link w:val="CERnon-indentChar"/>
    <w:rsid w:val="00067EC0"/>
    <w:pPr>
      <w:ind w:left="0"/>
    </w:pPr>
  </w:style>
  <w:style w:type="paragraph" w:customStyle="1" w:styleId="FrontSheet">
    <w:name w:val="FrontSheet"/>
    <w:basedOn w:val="Normal"/>
    <w:rsid w:val="00B13677"/>
    <w:pPr>
      <w:tabs>
        <w:tab w:val="left" w:pos="709"/>
        <w:tab w:val="left" w:pos="1418"/>
        <w:tab w:val="left" w:pos="2126"/>
        <w:tab w:val="left" w:pos="2835"/>
        <w:tab w:val="left" w:pos="3544"/>
        <w:tab w:val="left" w:pos="4253"/>
        <w:tab w:val="left" w:pos="4961"/>
        <w:tab w:val="left" w:pos="5670"/>
        <w:tab w:val="right" w:pos="8363"/>
      </w:tabs>
      <w:spacing w:after="280" w:line="280" w:lineRule="atLeast"/>
    </w:pPr>
    <w:rPr>
      <w:kern w:val="16"/>
      <w:sz w:val="20"/>
      <w:szCs w:val="20"/>
      <w:lang w:eastAsia="fi-FI"/>
    </w:rPr>
  </w:style>
  <w:style w:type="character" w:customStyle="1" w:styleId="CEREquationCharChar">
    <w:name w:val="CER Equation Char Char"/>
    <w:basedOn w:val="DefaultParagraphFont"/>
    <w:link w:val="CEREquationChar"/>
    <w:rsid w:val="00DF7406"/>
    <w:rPr>
      <w:rFonts w:ascii="Arial" w:hAnsi="Arial"/>
      <w:sz w:val="22"/>
      <w:szCs w:val="22"/>
      <w:lang w:val="en-GB" w:eastAsia="en-US" w:bidi="ar-SA"/>
    </w:rPr>
  </w:style>
  <w:style w:type="paragraph" w:customStyle="1" w:styleId="Schedule">
    <w:name w:val="Schedule"/>
    <w:basedOn w:val="Normal"/>
    <w:next w:val="Normal"/>
    <w:rsid w:val="00B13677"/>
    <w:pPr>
      <w:keepNext/>
      <w:pageBreakBefore/>
      <w:pBdr>
        <w:bottom w:val="single" w:sz="6" w:space="1" w:color="auto"/>
      </w:pBdr>
      <w:overflowPunct w:val="0"/>
      <w:autoSpaceDE w:val="0"/>
      <w:autoSpaceDN w:val="0"/>
      <w:adjustRightInd w:val="0"/>
      <w:spacing w:after="360" w:line="360" w:lineRule="auto"/>
      <w:jc w:val="center"/>
      <w:textAlignment w:val="baseline"/>
    </w:pPr>
    <w:rPr>
      <w:rFonts w:ascii="Garamond MT" w:hAnsi="Garamond MT"/>
      <w:b/>
      <w:sz w:val="28"/>
      <w:szCs w:val="20"/>
      <w:lang w:eastAsia="fi-FI"/>
    </w:rPr>
  </w:style>
  <w:style w:type="character" w:customStyle="1" w:styleId="CERAppendixNumHeadingChar">
    <w:name w:val="CER Appendix Num Heading Char"/>
    <w:basedOn w:val="DefaultParagraphFont"/>
    <w:link w:val="CERAppendixNumHeading"/>
    <w:rsid w:val="00C421C9"/>
    <w:rPr>
      <w:rFonts w:ascii="Arial" w:hAnsi="Arial"/>
      <w:b/>
      <w:sz w:val="22"/>
      <w:szCs w:val="24"/>
      <w:lang w:val="en-IE"/>
    </w:rPr>
  </w:style>
  <w:style w:type="paragraph" w:styleId="BodyTextIndent3">
    <w:name w:val="Body Text Indent 3"/>
    <w:basedOn w:val="Normal"/>
    <w:link w:val="BodyTextIndent3Char"/>
    <w:rsid w:val="00B13677"/>
    <w:pPr>
      <w:spacing w:after="120"/>
      <w:ind w:left="283"/>
    </w:pPr>
    <w:rPr>
      <w:sz w:val="16"/>
      <w:szCs w:val="16"/>
      <w:lang w:val="fi-FI" w:eastAsia="fi-FI"/>
    </w:rPr>
  </w:style>
  <w:style w:type="paragraph" w:customStyle="1" w:styleId="CERFootnoteReference0">
    <w:name w:val="CER Footnote Reference"/>
    <w:basedOn w:val="FootnoteText"/>
    <w:rsid w:val="00A256B4"/>
    <w:pPr>
      <w:tabs>
        <w:tab w:val="left" w:pos="851"/>
      </w:tabs>
      <w:ind w:left="851" w:hanging="851"/>
    </w:pPr>
    <w:rPr>
      <w:sz w:val="18"/>
    </w:rPr>
  </w:style>
  <w:style w:type="paragraph" w:customStyle="1" w:styleId="H1">
    <w:name w:val="H1"/>
    <w:basedOn w:val="Normal"/>
    <w:rsid w:val="00B13677"/>
    <w:pPr>
      <w:spacing w:line="360" w:lineRule="auto"/>
    </w:pPr>
    <w:rPr>
      <w:b/>
      <w:iCs/>
      <w:caps/>
      <w:szCs w:val="22"/>
    </w:rPr>
  </w:style>
  <w:style w:type="paragraph" w:customStyle="1" w:styleId="CERTableHeader">
    <w:name w:val="CER Table Header"/>
    <w:basedOn w:val="Caption"/>
    <w:rsid w:val="008A5EF3"/>
  </w:style>
  <w:style w:type="paragraph" w:customStyle="1" w:styleId="CERGlossaryTerm">
    <w:name w:val="CER Glossary Term"/>
    <w:basedOn w:val="Normal"/>
    <w:rsid w:val="000626CE"/>
    <w:pPr>
      <w:tabs>
        <w:tab w:val="num" w:pos="851"/>
      </w:tabs>
      <w:spacing w:before="120" w:after="120"/>
    </w:pPr>
    <w:rPr>
      <w:b/>
      <w:szCs w:val="20"/>
      <w:lang w:val="en-GB"/>
    </w:rPr>
  </w:style>
  <w:style w:type="paragraph" w:customStyle="1" w:styleId="CERGlossaryDefinition">
    <w:name w:val="CER Glossary Definition"/>
    <w:basedOn w:val="CERGlossaryTerm"/>
    <w:rsid w:val="000626CE"/>
    <w:pPr>
      <w:jc w:val="both"/>
    </w:pPr>
    <w:rPr>
      <w:b w:val="0"/>
    </w:rPr>
  </w:style>
  <w:style w:type="character" w:customStyle="1" w:styleId="CERNUMBERBULLETCharChar1">
    <w:name w:val="CER NUMBER BULLET Char Char1"/>
    <w:basedOn w:val="DefaultParagraphFont"/>
    <w:link w:val="CERNUMBERBULLETCharChar1Char"/>
    <w:rsid w:val="005243E2"/>
    <w:rPr>
      <w:rFonts w:ascii="Arial" w:hAnsi="Arial"/>
      <w:color w:val="000000"/>
      <w:sz w:val="22"/>
      <w:szCs w:val="24"/>
      <w:lang w:val="en-GB" w:eastAsia="en-US" w:bidi="ar-SA"/>
    </w:rPr>
  </w:style>
  <w:style w:type="character" w:customStyle="1" w:styleId="CERnon-indentCharChar">
    <w:name w:val="CER non-indent Char Char"/>
    <w:basedOn w:val="DefaultParagraphFont"/>
    <w:rsid w:val="009A2176"/>
    <w:rPr>
      <w:rFonts w:ascii="Arial" w:hAnsi="Arial"/>
      <w:color w:val="000000"/>
      <w:sz w:val="22"/>
      <w:lang w:val="en-GB" w:eastAsia="en-US" w:bidi="ar-SA"/>
    </w:rPr>
  </w:style>
  <w:style w:type="character" w:customStyle="1" w:styleId="CERNUMBERBULLETCharChar1Char">
    <w:name w:val="CER NUMBER BULLET Char Char1 Char"/>
    <w:basedOn w:val="DefaultParagraphFont"/>
    <w:link w:val="CERNUMBERBULLETCharChar1"/>
    <w:rsid w:val="00904D7E"/>
    <w:rPr>
      <w:rFonts w:ascii="Arial" w:hAnsi="Arial"/>
      <w:color w:val="000000"/>
      <w:sz w:val="22"/>
      <w:szCs w:val="24"/>
      <w:lang w:val="en-GB" w:eastAsia="en-US" w:bidi="ar-SA"/>
    </w:rPr>
  </w:style>
  <w:style w:type="paragraph" w:customStyle="1" w:styleId="CMSHeadL9">
    <w:name w:val="CMS Head L9"/>
    <w:basedOn w:val="Normal"/>
    <w:rsid w:val="00B13677"/>
    <w:pPr>
      <w:tabs>
        <w:tab w:val="num" w:pos="6480"/>
      </w:tabs>
      <w:spacing w:after="240"/>
      <w:ind w:left="6480" w:hanging="180"/>
      <w:outlineLvl w:val="8"/>
    </w:pPr>
    <w:rPr>
      <w:rFonts w:ascii="Garamond MT" w:hAnsi="Garamond MT"/>
      <w:sz w:val="24"/>
    </w:rPr>
  </w:style>
  <w:style w:type="character" w:customStyle="1" w:styleId="CERNUMBERBULLETChar1">
    <w:name w:val="CER NUMBER BULLET Char1"/>
    <w:basedOn w:val="DefaultParagraphFont"/>
    <w:link w:val="CERNUMBERBULLET"/>
    <w:locked/>
    <w:rsid w:val="00C97BA3"/>
    <w:rPr>
      <w:rFonts w:ascii="Arial" w:hAnsi="Arial" w:cs="Arial"/>
      <w:color w:val="000000"/>
      <w:sz w:val="22"/>
      <w:szCs w:val="24"/>
      <w:lang w:val="en-GB" w:eastAsia="en-US" w:bidi="ar-SA"/>
    </w:rPr>
  </w:style>
  <w:style w:type="paragraph" w:customStyle="1" w:styleId="CERNUMBERBULLET">
    <w:name w:val="CER NUMBER BULLET"/>
    <w:link w:val="CERNUMBERBULLETChar1"/>
    <w:rsid w:val="00C97BA3"/>
    <w:pPr>
      <w:tabs>
        <w:tab w:val="num" w:pos="900"/>
      </w:tabs>
      <w:spacing w:before="120" w:after="120"/>
      <w:ind w:left="1467" w:hanging="567"/>
      <w:jc w:val="both"/>
    </w:pPr>
    <w:rPr>
      <w:rFonts w:ascii="Arial" w:hAnsi="Arial" w:cs="Arial"/>
      <w:color w:val="000000"/>
      <w:sz w:val="22"/>
      <w:szCs w:val="24"/>
      <w:lang w:val="en-GB"/>
    </w:rPr>
  </w:style>
  <w:style w:type="paragraph" w:customStyle="1" w:styleId="CMSHeadL4">
    <w:name w:val="CMS Head L4"/>
    <w:basedOn w:val="Normal"/>
    <w:rsid w:val="00B13677"/>
    <w:pPr>
      <w:tabs>
        <w:tab w:val="num" w:pos="1701"/>
      </w:tabs>
      <w:spacing w:after="240"/>
      <w:ind w:left="1701" w:hanging="850"/>
      <w:outlineLvl w:val="3"/>
    </w:pPr>
    <w:rPr>
      <w:rFonts w:ascii="Garamond MT" w:hAnsi="Garamond MT"/>
      <w:sz w:val="24"/>
    </w:rPr>
  </w:style>
  <w:style w:type="paragraph" w:customStyle="1" w:styleId="CMSHeadL5">
    <w:name w:val="CMS Head L5"/>
    <w:basedOn w:val="Normal"/>
    <w:rsid w:val="00B13677"/>
    <w:pPr>
      <w:tabs>
        <w:tab w:val="num" w:pos="3600"/>
      </w:tabs>
      <w:spacing w:after="240"/>
      <w:ind w:left="3600" w:hanging="360"/>
      <w:outlineLvl w:val="4"/>
    </w:pPr>
    <w:rPr>
      <w:rFonts w:ascii="Garamond MT" w:hAnsi="Garamond MT"/>
      <w:sz w:val="24"/>
    </w:rPr>
  </w:style>
  <w:style w:type="paragraph" w:customStyle="1" w:styleId="CMSHeadL6">
    <w:name w:val="CMS Head L6"/>
    <w:basedOn w:val="Normal"/>
    <w:rsid w:val="00B13677"/>
    <w:pPr>
      <w:tabs>
        <w:tab w:val="num" w:pos="3402"/>
      </w:tabs>
      <w:spacing w:after="240"/>
      <w:ind w:left="3403" w:hanging="851"/>
      <w:outlineLvl w:val="5"/>
    </w:pPr>
    <w:rPr>
      <w:rFonts w:ascii="Garamond MT" w:hAnsi="Garamond MT"/>
      <w:sz w:val="24"/>
    </w:rPr>
  </w:style>
  <w:style w:type="paragraph" w:customStyle="1" w:styleId="CMSHeadL7">
    <w:name w:val="CMS Head L7"/>
    <w:basedOn w:val="Normal"/>
    <w:rsid w:val="00B13677"/>
    <w:pPr>
      <w:spacing w:after="240"/>
      <w:ind w:left="851"/>
      <w:outlineLvl w:val="6"/>
    </w:pPr>
    <w:rPr>
      <w:rFonts w:ascii="Garamond MT" w:hAnsi="Garamond MT"/>
      <w:sz w:val="24"/>
    </w:rPr>
  </w:style>
  <w:style w:type="character" w:customStyle="1" w:styleId="italic">
    <w:name w:val="italic"/>
    <w:basedOn w:val="DefaultParagraphFont"/>
    <w:rsid w:val="00B13677"/>
    <w:rPr>
      <w:b w:val="0"/>
      <w:bCs w:val="0"/>
      <w:i/>
      <w:iCs/>
      <w:strike w:val="0"/>
      <w:dstrike w:val="0"/>
      <w:u w:val="none"/>
      <w:effect w:val="none"/>
    </w:rPr>
  </w:style>
  <w:style w:type="character" w:styleId="FollowedHyperlink">
    <w:name w:val="FollowedHyperlink"/>
    <w:basedOn w:val="DefaultParagraphFont"/>
    <w:rsid w:val="00B13677"/>
    <w:rPr>
      <w:color w:val="800080"/>
      <w:u w:val="single"/>
    </w:rPr>
  </w:style>
  <w:style w:type="paragraph" w:styleId="BalloonText">
    <w:name w:val="Balloon Text"/>
    <w:basedOn w:val="Normal"/>
    <w:link w:val="BalloonTextChar"/>
    <w:semiHidden/>
    <w:rsid w:val="00B13677"/>
    <w:rPr>
      <w:rFonts w:ascii="Tahoma" w:hAnsi="Tahoma" w:cs="Tahoma"/>
      <w:sz w:val="16"/>
      <w:szCs w:val="16"/>
    </w:rPr>
  </w:style>
  <w:style w:type="paragraph" w:styleId="TOC7">
    <w:name w:val="toc 7"/>
    <w:basedOn w:val="Normal"/>
    <w:next w:val="Normal"/>
    <w:autoRedefine/>
    <w:semiHidden/>
    <w:rsid w:val="00B13677"/>
    <w:pPr>
      <w:ind w:left="1320"/>
    </w:pPr>
  </w:style>
  <w:style w:type="paragraph" w:styleId="CommentText">
    <w:name w:val="annotation text"/>
    <w:aliases w:val="Stinking Styles5"/>
    <w:basedOn w:val="Normal"/>
    <w:link w:val="CommentTextChar"/>
    <w:uiPriority w:val="99"/>
    <w:rsid w:val="00F06523"/>
    <w:rPr>
      <w:sz w:val="20"/>
      <w:szCs w:val="20"/>
    </w:rPr>
  </w:style>
  <w:style w:type="paragraph" w:styleId="CommentSubject">
    <w:name w:val="annotation subject"/>
    <w:basedOn w:val="CommentText"/>
    <w:next w:val="CommentText"/>
    <w:link w:val="CommentSubjectChar"/>
    <w:semiHidden/>
    <w:rsid w:val="00F06523"/>
    <w:rPr>
      <w:b/>
      <w:bCs/>
    </w:rPr>
  </w:style>
  <w:style w:type="paragraph" w:styleId="FootnoteText">
    <w:name w:val="footnote text"/>
    <w:basedOn w:val="Normal"/>
    <w:link w:val="FootnoteTextChar"/>
    <w:semiHidden/>
    <w:rsid w:val="00FE7271"/>
    <w:rPr>
      <w:sz w:val="20"/>
      <w:szCs w:val="20"/>
    </w:rPr>
  </w:style>
  <w:style w:type="character" w:styleId="FootnoteReference">
    <w:name w:val="footnote reference"/>
    <w:basedOn w:val="DefaultParagraphFont"/>
    <w:semiHidden/>
    <w:rsid w:val="00FE7271"/>
    <w:rPr>
      <w:vertAlign w:val="superscript"/>
    </w:rPr>
  </w:style>
  <w:style w:type="paragraph" w:customStyle="1" w:styleId="DefaultText">
    <w:name w:val="Default Text"/>
    <w:basedOn w:val="Normal"/>
    <w:rsid w:val="00CC79C1"/>
    <w:pPr>
      <w:autoSpaceDE w:val="0"/>
      <w:autoSpaceDN w:val="0"/>
    </w:pPr>
    <w:rPr>
      <w:rFonts w:ascii="Times New Roman" w:hAnsi="Times New Roman"/>
      <w:sz w:val="20"/>
      <w:lang w:val="en-US"/>
    </w:rPr>
  </w:style>
  <w:style w:type="paragraph" w:customStyle="1" w:styleId="NA-LEVEL2">
    <w:name w:val="NA - LEVEL 2"/>
    <w:basedOn w:val="Normal"/>
    <w:next w:val="Normal"/>
    <w:rsid w:val="00EA3CD0"/>
    <w:pPr>
      <w:tabs>
        <w:tab w:val="num" w:pos="1417"/>
      </w:tabs>
      <w:spacing w:after="240"/>
      <w:ind w:left="1417" w:hanging="708"/>
      <w:jc w:val="both"/>
    </w:pPr>
    <w:rPr>
      <w:rFonts w:cs="Arial"/>
      <w:sz w:val="20"/>
    </w:rPr>
  </w:style>
  <w:style w:type="paragraph" w:customStyle="1" w:styleId="NA-LEVEL3">
    <w:name w:val="NA - LEVEL 3"/>
    <w:basedOn w:val="Normal"/>
    <w:next w:val="Normal"/>
    <w:rsid w:val="00EA3CD0"/>
    <w:pPr>
      <w:tabs>
        <w:tab w:val="num" w:pos="2126"/>
      </w:tabs>
      <w:spacing w:after="240"/>
      <w:ind w:left="2126" w:hanging="709"/>
      <w:jc w:val="both"/>
    </w:pPr>
    <w:rPr>
      <w:rFonts w:cs="Arial"/>
      <w:sz w:val="20"/>
    </w:rPr>
  </w:style>
  <w:style w:type="paragraph" w:customStyle="1" w:styleId="NA-LEVEL4">
    <w:name w:val="NA - LEVEL 4"/>
    <w:basedOn w:val="Normal"/>
    <w:next w:val="Normal"/>
    <w:rsid w:val="00EA3CD0"/>
    <w:pPr>
      <w:tabs>
        <w:tab w:val="num" w:pos="2835"/>
      </w:tabs>
      <w:spacing w:after="240"/>
      <w:ind w:left="2835" w:hanging="709"/>
      <w:jc w:val="both"/>
    </w:pPr>
    <w:rPr>
      <w:rFonts w:cs="Arial"/>
      <w:sz w:val="20"/>
    </w:rPr>
  </w:style>
  <w:style w:type="paragraph" w:customStyle="1" w:styleId="NA-LEVEL5">
    <w:name w:val="NA - LEVEL 5"/>
    <w:basedOn w:val="Normal"/>
    <w:next w:val="Normal"/>
    <w:rsid w:val="00EA3CD0"/>
    <w:pPr>
      <w:tabs>
        <w:tab w:val="num" w:pos="3543"/>
      </w:tabs>
      <w:spacing w:after="240"/>
      <w:ind w:left="3543" w:hanging="708"/>
      <w:jc w:val="both"/>
    </w:pPr>
    <w:rPr>
      <w:rFonts w:cs="Arial"/>
      <w:sz w:val="20"/>
    </w:rPr>
  </w:style>
  <w:style w:type="paragraph" w:customStyle="1" w:styleId="CERBodyManual">
    <w:name w:val="CER Body Manual"/>
    <w:next w:val="CERBODY"/>
    <w:link w:val="CERBodyManualChar"/>
    <w:rsid w:val="00510808"/>
    <w:pPr>
      <w:tabs>
        <w:tab w:val="left" w:pos="851"/>
      </w:tabs>
      <w:spacing w:before="120" w:after="120"/>
      <w:ind w:left="851" w:hanging="851"/>
      <w:jc w:val="both"/>
    </w:pPr>
    <w:rPr>
      <w:rFonts w:ascii="Arial" w:hAnsi="Arial"/>
      <w:sz w:val="22"/>
      <w:szCs w:val="22"/>
      <w:lang w:val="en-GB"/>
    </w:rPr>
  </w:style>
  <w:style w:type="character" w:customStyle="1" w:styleId="CERBodyManualChar">
    <w:name w:val="CER Body Manual Char"/>
    <w:basedOn w:val="CERBODYCharChar1"/>
    <w:link w:val="CERBodyManual"/>
    <w:rsid w:val="00510808"/>
    <w:rPr>
      <w:rFonts w:ascii="Arial" w:hAnsi="Arial"/>
      <w:sz w:val="22"/>
      <w:szCs w:val="22"/>
      <w:lang w:val="en-GB" w:eastAsia="en-US" w:bidi="ar-SA"/>
    </w:rPr>
  </w:style>
  <w:style w:type="paragraph" w:styleId="DocumentMap">
    <w:name w:val="Document Map"/>
    <w:basedOn w:val="Normal"/>
    <w:link w:val="DocumentMapChar"/>
    <w:semiHidden/>
    <w:rsid w:val="00E35DBA"/>
    <w:pPr>
      <w:shd w:val="clear" w:color="auto" w:fill="000080"/>
    </w:pPr>
    <w:rPr>
      <w:rFonts w:ascii="Tahoma" w:hAnsi="Tahoma" w:cs="Tahoma"/>
      <w:sz w:val="20"/>
      <w:szCs w:val="20"/>
    </w:rPr>
  </w:style>
  <w:style w:type="paragraph" w:customStyle="1" w:styleId="Body1">
    <w:name w:val="Body 1"/>
    <w:basedOn w:val="Normal"/>
    <w:semiHidden/>
    <w:rsid w:val="00AA5264"/>
    <w:pPr>
      <w:keepLines/>
      <w:overflowPunct w:val="0"/>
      <w:autoSpaceDE w:val="0"/>
      <w:autoSpaceDN w:val="0"/>
      <w:adjustRightInd w:val="0"/>
      <w:spacing w:before="60" w:after="60"/>
      <w:textAlignment w:val="baseline"/>
    </w:pPr>
    <w:rPr>
      <w:rFonts w:ascii="Times New Roman" w:hAnsi="Times New Roman"/>
      <w:szCs w:val="20"/>
      <w:lang w:eastAsia="en-GB"/>
    </w:rPr>
  </w:style>
  <w:style w:type="paragraph" w:styleId="NormalWeb">
    <w:name w:val="Normal (Web)"/>
    <w:basedOn w:val="Normal"/>
    <w:rsid w:val="00AA5264"/>
    <w:pPr>
      <w:spacing w:before="100" w:beforeAutospacing="1" w:after="100" w:afterAutospacing="1"/>
    </w:pPr>
    <w:rPr>
      <w:rFonts w:ascii="Times New Roman" w:hAnsi="Times New Roman"/>
      <w:sz w:val="24"/>
      <w:lang w:val="en-US"/>
    </w:rPr>
  </w:style>
  <w:style w:type="paragraph" w:customStyle="1" w:styleId="Default">
    <w:name w:val="Default"/>
    <w:rsid w:val="00AA5264"/>
    <w:pPr>
      <w:autoSpaceDE w:val="0"/>
      <w:autoSpaceDN w:val="0"/>
      <w:adjustRightInd w:val="0"/>
    </w:pPr>
    <w:rPr>
      <w:rFonts w:ascii="Arial" w:hAnsi="Arial" w:cs="Arial"/>
      <w:color w:val="000000"/>
      <w:sz w:val="24"/>
      <w:szCs w:val="24"/>
    </w:rPr>
  </w:style>
  <w:style w:type="paragraph" w:styleId="TOC4">
    <w:name w:val="toc 4"/>
    <w:basedOn w:val="Normal"/>
    <w:next w:val="Normal"/>
    <w:autoRedefine/>
    <w:semiHidden/>
    <w:rsid w:val="007C17DB"/>
    <w:pPr>
      <w:ind w:left="660"/>
    </w:pPr>
  </w:style>
  <w:style w:type="character" w:customStyle="1" w:styleId="DeltaViewInsertion">
    <w:name w:val="DeltaView Insertion"/>
    <w:rsid w:val="00461F53"/>
    <w:rPr>
      <w:color w:val="0000FF"/>
      <w:spacing w:val="0"/>
      <w:u w:val="double"/>
    </w:rPr>
  </w:style>
  <w:style w:type="character" w:customStyle="1" w:styleId="DeltaViewDeletion">
    <w:name w:val="DeltaView Deletion"/>
    <w:rsid w:val="00961596"/>
    <w:rPr>
      <w:strike/>
      <w:color w:val="FF0000"/>
      <w:spacing w:val="0"/>
    </w:rPr>
  </w:style>
  <w:style w:type="character" w:customStyle="1" w:styleId="DeltaViewMoveDestination">
    <w:name w:val="DeltaView Move Destination"/>
    <w:rsid w:val="005D7F56"/>
    <w:rPr>
      <w:color w:val="00C000"/>
      <w:spacing w:val="0"/>
      <w:u w:val="double"/>
    </w:rPr>
  </w:style>
  <w:style w:type="paragraph" w:customStyle="1" w:styleId="IntroTable">
    <w:name w:val="Intro Table"/>
    <w:basedOn w:val="Normal"/>
    <w:rsid w:val="00731648"/>
    <w:pPr>
      <w:keepLines/>
      <w:overflowPunct w:val="0"/>
      <w:autoSpaceDE w:val="0"/>
      <w:autoSpaceDN w:val="0"/>
      <w:adjustRightInd w:val="0"/>
      <w:spacing w:before="60" w:after="60"/>
      <w:textAlignment w:val="baseline"/>
    </w:pPr>
    <w:rPr>
      <w:rFonts w:ascii="Times New Roman" w:hAnsi="Times New Roman"/>
      <w:b/>
      <w:sz w:val="24"/>
      <w:lang w:eastAsia="en-GB"/>
    </w:rPr>
  </w:style>
  <w:style w:type="character" w:customStyle="1" w:styleId="CERFOOTNOTETEXTChar">
    <w:name w:val="CER FOOTNOTE TEXT Char"/>
    <w:basedOn w:val="DefaultParagraphFont"/>
    <w:link w:val="CERFOOTNOTETEXT"/>
    <w:rsid w:val="00473F1E"/>
    <w:rPr>
      <w:rFonts w:ascii="Arial" w:hAnsi="Arial"/>
      <w:lang w:val="en-GB" w:eastAsia="en-US" w:bidi="ar-SA"/>
    </w:rPr>
  </w:style>
  <w:style w:type="character" w:customStyle="1" w:styleId="CERNUMBERBULLET2CharChar">
    <w:name w:val="CER NUMBER BULLET 2 Char Char"/>
    <w:basedOn w:val="DefaultParagraphFont"/>
    <w:rsid w:val="00711984"/>
    <w:rPr>
      <w:rFonts w:ascii="Arial" w:hAnsi="Arial" w:cs="Arial"/>
      <w:sz w:val="22"/>
      <w:lang w:val="en-IE" w:eastAsia="en-US" w:bidi="ar-SA"/>
    </w:rPr>
  </w:style>
  <w:style w:type="table" w:styleId="TableGrid">
    <w:name w:val="Table Grid"/>
    <w:basedOn w:val="TableNormal"/>
    <w:rsid w:val="0003155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ERNUMBERBULLET2CharCharChar">
    <w:name w:val="CER NUMBER BULLET 2 Char Char Char"/>
    <w:basedOn w:val="DefaultParagraphFont"/>
    <w:rsid w:val="0063717F"/>
    <w:rPr>
      <w:rFonts w:ascii="Arial" w:hAnsi="Arial" w:cs="Arial"/>
      <w:sz w:val="22"/>
      <w:lang w:val="en-IE" w:eastAsia="en-US" w:bidi="ar-SA"/>
    </w:rPr>
  </w:style>
  <w:style w:type="character" w:customStyle="1" w:styleId="CERBodyManualCharChar">
    <w:name w:val="CER Body Manual Char Char"/>
    <w:basedOn w:val="DefaultParagraphFont"/>
    <w:rsid w:val="0063717F"/>
    <w:rPr>
      <w:rFonts w:ascii="Arial" w:hAnsi="Arial"/>
      <w:sz w:val="22"/>
      <w:szCs w:val="22"/>
      <w:lang w:val="en-GB" w:eastAsia="en-US" w:bidi="ar-SA"/>
    </w:rPr>
  </w:style>
  <w:style w:type="character" w:customStyle="1" w:styleId="CERNORMALCharChar">
    <w:name w:val="CER NORMAL Char Char"/>
    <w:basedOn w:val="DefaultParagraphFont"/>
    <w:rsid w:val="00657332"/>
    <w:rPr>
      <w:rFonts w:ascii="Arial" w:hAnsi="Arial"/>
      <w:color w:val="000000"/>
      <w:sz w:val="22"/>
      <w:szCs w:val="24"/>
      <w:lang w:val="en-GB" w:eastAsia="en-US" w:bidi="ar-SA"/>
    </w:rPr>
  </w:style>
  <w:style w:type="character" w:styleId="HTMLTypewriter">
    <w:name w:val="HTML Typewriter"/>
    <w:basedOn w:val="DefaultParagraphFont"/>
    <w:rsid w:val="00D3755A"/>
    <w:rPr>
      <w:rFonts w:ascii="Courier New" w:eastAsia="Times New Roman" w:hAnsi="Courier New" w:cs="Courier New"/>
      <w:sz w:val="20"/>
      <w:szCs w:val="20"/>
    </w:rPr>
  </w:style>
  <w:style w:type="paragraph" w:styleId="ListParagraph">
    <w:name w:val="List Paragraph"/>
    <w:basedOn w:val="Normal"/>
    <w:qFormat/>
    <w:rsid w:val="00DF48B6"/>
    <w:pPr>
      <w:overflowPunct w:val="0"/>
      <w:autoSpaceDE w:val="0"/>
      <w:autoSpaceDN w:val="0"/>
      <w:adjustRightInd w:val="0"/>
      <w:ind w:left="720"/>
      <w:contextualSpacing/>
      <w:textAlignment w:val="baseline"/>
    </w:pPr>
    <w:rPr>
      <w:rFonts w:ascii="Times New Roman" w:hAnsi="Times New Roman"/>
      <w:sz w:val="20"/>
      <w:szCs w:val="20"/>
      <w:lang w:eastAsia="en-GB"/>
    </w:rPr>
  </w:style>
  <w:style w:type="character" w:customStyle="1" w:styleId="HeaderChar">
    <w:name w:val="Header Char"/>
    <w:basedOn w:val="DefaultParagraphFont"/>
    <w:link w:val="Header"/>
    <w:rsid w:val="00DF48B6"/>
    <w:rPr>
      <w:rFonts w:ascii="Arial" w:hAnsi="Arial"/>
      <w:sz w:val="22"/>
      <w:szCs w:val="24"/>
      <w:lang w:val="en-IE" w:eastAsia="en-US" w:bidi="ar-SA"/>
    </w:rPr>
  </w:style>
  <w:style w:type="paragraph" w:customStyle="1" w:styleId="IndentBullet2CharChar">
    <w:name w:val="Indent Bullet 2 Char Char"/>
    <w:basedOn w:val="Normal"/>
    <w:rsid w:val="00DF48B6"/>
    <w:pPr>
      <w:numPr>
        <w:numId w:val="3"/>
      </w:numPr>
      <w:overflowPunct w:val="0"/>
      <w:autoSpaceDE w:val="0"/>
      <w:autoSpaceDN w:val="0"/>
      <w:adjustRightInd w:val="0"/>
      <w:spacing w:after="60"/>
      <w:textAlignment w:val="baseline"/>
    </w:pPr>
    <w:rPr>
      <w:rFonts w:ascii="Times New Roman" w:hAnsi="Times New Roman"/>
      <w:szCs w:val="22"/>
      <w:lang w:eastAsia="en-GB"/>
    </w:rPr>
  </w:style>
  <w:style w:type="paragraph" w:styleId="ListNumber2">
    <w:name w:val="List Number 2"/>
    <w:basedOn w:val="Normal"/>
    <w:rsid w:val="00DF48B6"/>
    <w:pPr>
      <w:tabs>
        <w:tab w:val="num" w:pos="643"/>
      </w:tabs>
      <w:overflowPunct w:val="0"/>
      <w:autoSpaceDE w:val="0"/>
      <w:autoSpaceDN w:val="0"/>
      <w:adjustRightInd w:val="0"/>
      <w:ind w:left="643" w:hanging="360"/>
      <w:textAlignment w:val="baseline"/>
    </w:pPr>
    <w:rPr>
      <w:rFonts w:ascii="Times New Roman" w:hAnsi="Times New Roman"/>
      <w:sz w:val="20"/>
      <w:szCs w:val="20"/>
      <w:lang w:eastAsia="en-GB"/>
    </w:rPr>
  </w:style>
  <w:style w:type="paragraph" w:customStyle="1" w:styleId="TableColumnHeadings">
    <w:name w:val="Table Column Headings"/>
    <w:basedOn w:val="Normal"/>
    <w:rsid w:val="00DF48B6"/>
    <w:pPr>
      <w:keepNext/>
      <w:overflowPunct w:val="0"/>
      <w:autoSpaceDE w:val="0"/>
      <w:autoSpaceDN w:val="0"/>
      <w:adjustRightInd w:val="0"/>
      <w:spacing w:before="60" w:after="60"/>
      <w:textAlignment w:val="baseline"/>
    </w:pPr>
    <w:rPr>
      <w:rFonts w:ascii="Times New Roman" w:hAnsi="Times New Roman"/>
      <w:b/>
      <w:bCs/>
      <w:smallCaps/>
      <w:szCs w:val="22"/>
      <w:lang w:eastAsia="en-GB"/>
    </w:rPr>
  </w:style>
  <w:style w:type="paragraph" w:customStyle="1" w:styleId="TableText">
    <w:name w:val="Table Text"/>
    <w:rsid w:val="00DF48B6"/>
    <w:pPr>
      <w:spacing w:before="40" w:after="40"/>
      <w:ind w:left="72" w:right="72"/>
    </w:pPr>
    <w:rPr>
      <w:rFonts w:ascii="Arial" w:hAnsi="Arial"/>
    </w:rPr>
  </w:style>
  <w:style w:type="character" w:customStyle="1" w:styleId="ListBulletChar">
    <w:name w:val="List Bullet Char"/>
    <w:basedOn w:val="DefaultParagraphFont"/>
    <w:link w:val="ListBullet"/>
    <w:rsid w:val="00DF48B6"/>
    <w:rPr>
      <w:rFonts w:ascii="Arial" w:hAnsi="Arial"/>
      <w:sz w:val="24"/>
      <w:lang w:val="en-IE" w:eastAsia="en-US" w:bidi="ar-SA"/>
    </w:rPr>
  </w:style>
  <w:style w:type="paragraph" w:customStyle="1" w:styleId="Body">
    <w:name w:val="Body"/>
    <w:semiHidden/>
    <w:rsid w:val="00DF48B6"/>
    <w:pPr>
      <w:spacing w:after="120"/>
    </w:pPr>
    <w:rPr>
      <w:rFonts w:ascii="Arial" w:hAnsi="Arial"/>
    </w:rPr>
  </w:style>
  <w:style w:type="paragraph" w:customStyle="1" w:styleId="BodyIndent">
    <w:name w:val="Body Indent"/>
    <w:basedOn w:val="Normal"/>
    <w:next w:val="Body"/>
    <w:rsid w:val="00DF48B6"/>
    <w:pPr>
      <w:spacing w:after="120"/>
      <w:ind w:left="720"/>
    </w:pPr>
    <w:rPr>
      <w:sz w:val="20"/>
      <w:szCs w:val="20"/>
    </w:rPr>
  </w:style>
  <w:style w:type="paragraph" w:styleId="List4">
    <w:name w:val="List 4"/>
    <w:basedOn w:val="Normal"/>
    <w:rsid w:val="00DF48B6"/>
    <w:pPr>
      <w:overflowPunct w:val="0"/>
      <w:autoSpaceDE w:val="0"/>
      <w:autoSpaceDN w:val="0"/>
      <w:adjustRightInd w:val="0"/>
      <w:ind w:left="1132" w:hanging="283"/>
      <w:textAlignment w:val="baseline"/>
    </w:pPr>
    <w:rPr>
      <w:rFonts w:ascii="Times New Roman" w:hAnsi="Times New Roman"/>
      <w:sz w:val="20"/>
      <w:szCs w:val="20"/>
      <w:lang w:eastAsia="en-GB"/>
    </w:rPr>
  </w:style>
  <w:style w:type="paragraph" w:styleId="ListBullet3">
    <w:name w:val="List Bullet 3"/>
    <w:basedOn w:val="Normal"/>
    <w:autoRedefine/>
    <w:rsid w:val="00DF48B6"/>
    <w:pPr>
      <w:numPr>
        <w:numId w:val="4"/>
      </w:numPr>
      <w:overflowPunct w:val="0"/>
      <w:autoSpaceDE w:val="0"/>
      <w:autoSpaceDN w:val="0"/>
      <w:adjustRightInd w:val="0"/>
      <w:textAlignment w:val="baseline"/>
    </w:pPr>
    <w:rPr>
      <w:rFonts w:ascii="Times New Roman" w:hAnsi="Times New Roman"/>
      <w:sz w:val="20"/>
      <w:szCs w:val="20"/>
      <w:lang w:eastAsia="en-GB"/>
    </w:rPr>
  </w:style>
  <w:style w:type="paragraph" w:styleId="ListBullet4">
    <w:name w:val="List Bullet 4"/>
    <w:basedOn w:val="Normal"/>
    <w:autoRedefine/>
    <w:rsid w:val="00DF48B6"/>
    <w:pPr>
      <w:numPr>
        <w:numId w:val="5"/>
      </w:numPr>
      <w:overflowPunct w:val="0"/>
      <w:autoSpaceDE w:val="0"/>
      <w:autoSpaceDN w:val="0"/>
      <w:adjustRightInd w:val="0"/>
      <w:textAlignment w:val="baseline"/>
    </w:pPr>
    <w:rPr>
      <w:rFonts w:ascii="Times New Roman" w:hAnsi="Times New Roman"/>
      <w:sz w:val="20"/>
      <w:szCs w:val="20"/>
      <w:lang w:eastAsia="en-GB"/>
    </w:rPr>
  </w:style>
  <w:style w:type="character" w:customStyle="1" w:styleId="FooterChar">
    <w:name w:val="Footer Char"/>
    <w:basedOn w:val="DefaultParagraphFont"/>
    <w:link w:val="Footer"/>
    <w:rsid w:val="00DF48B6"/>
    <w:rPr>
      <w:rFonts w:ascii="Arial" w:hAnsi="Arial"/>
      <w:sz w:val="22"/>
      <w:szCs w:val="24"/>
      <w:lang w:val="en-IE" w:eastAsia="en-US" w:bidi="ar-SA"/>
    </w:rPr>
  </w:style>
  <w:style w:type="numbering" w:customStyle="1" w:styleId="NoList1">
    <w:name w:val="No List1"/>
    <w:next w:val="NoList"/>
    <w:semiHidden/>
    <w:rsid w:val="00F234EC"/>
  </w:style>
  <w:style w:type="paragraph" w:customStyle="1" w:styleId="xl24">
    <w:name w:val="xl24"/>
    <w:basedOn w:val="Normal"/>
    <w:rsid w:val="00F234E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Verdana" w:hAnsi="Verdana"/>
      <w:sz w:val="18"/>
      <w:szCs w:val="18"/>
      <w:lang w:val="en-GB" w:eastAsia="ko-KR"/>
    </w:rPr>
  </w:style>
  <w:style w:type="paragraph" w:customStyle="1" w:styleId="xl25">
    <w:name w:val="xl25"/>
    <w:basedOn w:val="Normal"/>
    <w:rsid w:val="00F234EC"/>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pPr>
    <w:rPr>
      <w:rFonts w:ascii="Verdana" w:hAnsi="Verdana"/>
      <w:b/>
      <w:bCs/>
      <w:sz w:val="18"/>
      <w:szCs w:val="18"/>
      <w:lang w:val="en-GB" w:eastAsia="ko-KR"/>
    </w:rPr>
  </w:style>
  <w:style w:type="paragraph" w:customStyle="1" w:styleId="xl26">
    <w:name w:val="xl26"/>
    <w:basedOn w:val="Normal"/>
    <w:rsid w:val="00F234EC"/>
    <w:pPr>
      <w:pBdr>
        <w:top w:val="single" w:sz="4" w:space="0" w:color="auto"/>
        <w:left w:val="single" w:sz="4" w:space="0" w:color="auto"/>
        <w:bottom w:val="single" w:sz="4" w:space="0" w:color="auto"/>
        <w:right w:val="single" w:sz="4" w:space="0" w:color="auto"/>
      </w:pBdr>
      <w:shd w:val="clear" w:color="auto" w:fill="00FFFF"/>
      <w:spacing w:before="100" w:beforeAutospacing="1" w:after="100" w:afterAutospacing="1"/>
      <w:jc w:val="center"/>
      <w:textAlignment w:val="top"/>
    </w:pPr>
    <w:rPr>
      <w:rFonts w:ascii="Verdana" w:hAnsi="Verdana"/>
      <w:sz w:val="18"/>
      <w:szCs w:val="18"/>
      <w:lang w:val="en-GB" w:eastAsia="ko-KR"/>
    </w:rPr>
  </w:style>
  <w:style w:type="character" w:customStyle="1" w:styleId="CERBULLET3Char">
    <w:name w:val="CER BULLET 3 Char"/>
    <w:basedOn w:val="DefaultParagraphFont"/>
    <w:link w:val="CERBULLET3"/>
    <w:rsid w:val="00F234EC"/>
    <w:rPr>
      <w:rFonts w:ascii="Arial" w:hAnsi="Arial"/>
      <w:color w:val="000000"/>
      <w:sz w:val="22"/>
      <w:lang w:val="en-GB"/>
    </w:rPr>
  </w:style>
  <w:style w:type="paragraph" w:styleId="TOC5">
    <w:name w:val="toc 5"/>
    <w:basedOn w:val="Normal"/>
    <w:next w:val="Normal"/>
    <w:autoRedefine/>
    <w:semiHidden/>
    <w:rsid w:val="004D27C2"/>
    <w:pPr>
      <w:ind w:left="960"/>
    </w:pPr>
    <w:rPr>
      <w:rFonts w:ascii="Times New Roman" w:hAnsi="Times New Roman"/>
      <w:sz w:val="24"/>
      <w:lang w:val="en-GB" w:eastAsia="en-GB"/>
    </w:rPr>
  </w:style>
  <w:style w:type="paragraph" w:styleId="TOC6">
    <w:name w:val="toc 6"/>
    <w:basedOn w:val="Normal"/>
    <w:next w:val="Normal"/>
    <w:autoRedefine/>
    <w:semiHidden/>
    <w:rsid w:val="004D27C2"/>
    <w:pPr>
      <w:ind w:left="1200"/>
    </w:pPr>
    <w:rPr>
      <w:rFonts w:ascii="Times New Roman" w:hAnsi="Times New Roman"/>
      <w:sz w:val="24"/>
      <w:lang w:val="en-GB" w:eastAsia="en-GB"/>
    </w:rPr>
  </w:style>
  <w:style w:type="paragraph" w:styleId="TOC8">
    <w:name w:val="toc 8"/>
    <w:basedOn w:val="Normal"/>
    <w:next w:val="Normal"/>
    <w:autoRedefine/>
    <w:semiHidden/>
    <w:rsid w:val="004D27C2"/>
    <w:pPr>
      <w:ind w:left="1680"/>
    </w:pPr>
    <w:rPr>
      <w:rFonts w:ascii="Times New Roman" w:hAnsi="Times New Roman"/>
      <w:sz w:val="24"/>
      <w:lang w:val="en-GB" w:eastAsia="en-GB"/>
    </w:rPr>
  </w:style>
  <w:style w:type="paragraph" w:styleId="TOC9">
    <w:name w:val="toc 9"/>
    <w:basedOn w:val="Normal"/>
    <w:next w:val="Normal"/>
    <w:autoRedefine/>
    <w:semiHidden/>
    <w:rsid w:val="004D27C2"/>
    <w:pPr>
      <w:ind w:left="1920"/>
    </w:pPr>
    <w:rPr>
      <w:rFonts w:ascii="Times New Roman" w:hAnsi="Times New Roman"/>
      <w:sz w:val="24"/>
      <w:lang w:val="en-GB" w:eastAsia="en-GB"/>
    </w:rPr>
  </w:style>
  <w:style w:type="paragraph" w:styleId="Revision">
    <w:name w:val="Revision"/>
    <w:hidden/>
    <w:uiPriority w:val="99"/>
    <w:semiHidden/>
    <w:rsid w:val="00EF42F0"/>
    <w:rPr>
      <w:rFonts w:ascii="Arial" w:hAnsi="Arial"/>
      <w:sz w:val="22"/>
      <w:szCs w:val="24"/>
      <w:lang w:val="en-IE"/>
    </w:rPr>
  </w:style>
  <w:style w:type="character" w:customStyle="1" w:styleId="CommentTextChar">
    <w:name w:val="Comment Text Char"/>
    <w:aliases w:val="Stinking Styles5 Char"/>
    <w:basedOn w:val="DefaultParagraphFont"/>
    <w:link w:val="CommentText"/>
    <w:uiPriority w:val="99"/>
    <w:locked/>
    <w:rsid w:val="00416B01"/>
    <w:rPr>
      <w:rFonts w:ascii="Arial" w:hAnsi="Arial"/>
      <w:lang w:val="en-IE"/>
    </w:rPr>
  </w:style>
  <w:style w:type="paragraph" w:customStyle="1" w:styleId="CERAPPENDIXLEVEL1">
    <w:name w:val="CER APPENDIX LEVEL 1"/>
    <w:basedOn w:val="CERAPPENDIXHEADING1"/>
    <w:link w:val="CERAPPENDIXLEVEL1Char"/>
    <w:qFormat/>
    <w:rsid w:val="00533DC0"/>
    <w:pPr>
      <w:numPr>
        <w:numId w:val="18"/>
      </w:numPr>
    </w:pPr>
    <w:rPr>
      <w:color w:val="auto"/>
    </w:rPr>
  </w:style>
  <w:style w:type="paragraph" w:customStyle="1" w:styleId="CERAPPENDIXLEVEL2">
    <w:name w:val="CER APPENDIX LEVEL 2"/>
    <w:basedOn w:val="Normal"/>
    <w:link w:val="CERAPPENDIXLEVEL2Char"/>
    <w:qFormat/>
    <w:rsid w:val="00327219"/>
    <w:pPr>
      <w:keepNext/>
      <w:numPr>
        <w:ilvl w:val="1"/>
        <w:numId w:val="44"/>
      </w:numPr>
      <w:spacing w:before="240" w:after="120"/>
      <w:jc w:val="both"/>
      <w:outlineLvl w:val="1"/>
    </w:pPr>
    <w:rPr>
      <w:b/>
      <w:caps/>
      <w:sz w:val="24"/>
      <w:szCs w:val="22"/>
      <w:lang w:val="en-US"/>
    </w:rPr>
  </w:style>
  <w:style w:type="character" w:customStyle="1" w:styleId="CERAPPENDIXLEVEL1Char">
    <w:name w:val="CER APPENDIX LEVEL 1 Char"/>
    <w:basedOn w:val="DefaultParagraphFont"/>
    <w:link w:val="CERAPPENDIXLEVEL1"/>
    <w:rsid w:val="00533DC0"/>
    <w:rPr>
      <w:rFonts w:ascii="Arial" w:hAnsi="Arial"/>
      <w:b/>
      <w:caps/>
      <w:sz w:val="28"/>
      <w:lang w:val="en-GB"/>
    </w:rPr>
  </w:style>
  <w:style w:type="paragraph" w:customStyle="1" w:styleId="CERAPPENDIXLEVEL3">
    <w:name w:val="CER APPENDIX LEVEL 3"/>
    <w:basedOn w:val="Normal"/>
    <w:link w:val="CERAPPENDIXLEVEL3Char"/>
    <w:qFormat/>
    <w:rsid w:val="00327219"/>
    <w:pPr>
      <w:keepNext/>
      <w:spacing w:before="240" w:after="120"/>
      <w:ind w:left="992"/>
      <w:jc w:val="both"/>
      <w:outlineLvl w:val="2"/>
    </w:pPr>
    <w:rPr>
      <w:b/>
      <w:szCs w:val="22"/>
      <w:lang w:val="en-US"/>
    </w:rPr>
  </w:style>
  <w:style w:type="character" w:customStyle="1" w:styleId="CERAPPENDIXLEVEL2Char">
    <w:name w:val="CER APPENDIX LEVEL 2 Char"/>
    <w:basedOn w:val="DefaultParagraphFont"/>
    <w:link w:val="CERAPPENDIXLEVEL2"/>
    <w:rsid w:val="00327219"/>
    <w:rPr>
      <w:rFonts w:ascii="Arial" w:hAnsi="Arial"/>
      <w:b/>
      <w:caps/>
      <w:sz w:val="24"/>
      <w:szCs w:val="22"/>
    </w:rPr>
  </w:style>
  <w:style w:type="paragraph" w:customStyle="1" w:styleId="CERAPPENDIXLEVEL4">
    <w:name w:val="CER APPENDIX LEVEL 4"/>
    <w:basedOn w:val="CERLEVEL4"/>
    <w:link w:val="CERAPPENDIXLEVEL4Char"/>
    <w:qFormat/>
    <w:rsid w:val="009A7B0F"/>
    <w:pPr>
      <w:numPr>
        <w:ilvl w:val="3"/>
        <w:numId w:val="48"/>
      </w:numPr>
      <w:outlineLvl w:val="4"/>
    </w:pPr>
  </w:style>
  <w:style w:type="character" w:customStyle="1" w:styleId="CERAPPENDIXLEVEL3Char">
    <w:name w:val="CER APPENDIX LEVEL 3 Char"/>
    <w:basedOn w:val="DefaultParagraphFont"/>
    <w:link w:val="CERAPPENDIXLEVEL3"/>
    <w:rsid w:val="00327219"/>
    <w:rPr>
      <w:rFonts w:ascii="Arial" w:hAnsi="Arial"/>
      <w:b/>
      <w:sz w:val="22"/>
      <w:szCs w:val="22"/>
    </w:rPr>
  </w:style>
  <w:style w:type="paragraph" w:customStyle="1" w:styleId="CERAPPENDIXLEVEL5">
    <w:name w:val="CER APPENDIX LEVEL 5"/>
    <w:basedOn w:val="CERAPPENDIXLEVEL4"/>
    <w:link w:val="CERAPPENDIXLEVEL5Char"/>
    <w:qFormat/>
    <w:rsid w:val="00FE1F95"/>
    <w:pPr>
      <w:numPr>
        <w:ilvl w:val="4"/>
      </w:numPr>
    </w:pPr>
  </w:style>
  <w:style w:type="character" w:customStyle="1" w:styleId="CERAPPENDIXLEVEL4Char">
    <w:name w:val="CER APPENDIX LEVEL 4 Char"/>
    <w:basedOn w:val="DefaultParagraphFont"/>
    <w:link w:val="CERAPPENDIXLEVEL4"/>
    <w:rsid w:val="009A7B0F"/>
    <w:rPr>
      <w:rFonts w:ascii="Arial" w:hAnsi="Arial"/>
      <w:sz w:val="22"/>
      <w:szCs w:val="22"/>
    </w:rPr>
  </w:style>
  <w:style w:type="paragraph" w:customStyle="1" w:styleId="CERAPPENDIXLEVEL6">
    <w:name w:val="CER APPENDIX LEVEL 6"/>
    <w:basedOn w:val="CERAPPENDIXLEVEL5"/>
    <w:link w:val="CERAPPENDIXLEVEL6Char"/>
    <w:qFormat/>
    <w:rsid w:val="00944883"/>
    <w:pPr>
      <w:numPr>
        <w:ilvl w:val="5"/>
      </w:numPr>
    </w:pPr>
  </w:style>
  <w:style w:type="character" w:customStyle="1" w:styleId="CERAPPENDIXLEVEL5Char">
    <w:name w:val="CER APPENDIX LEVEL 5 Char"/>
    <w:basedOn w:val="DefaultParagraphFont"/>
    <w:link w:val="CERAPPENDIXLEVEL5"/>
    <w:rsid w:val="00FE1F95"/>
    <w:rPr>
      <w:rFonts w:ascii="Arial" w:hAnsi="Arial"/>
      <w:sz w:val="22"/>
      <w:szCs w:val="22"/>
    </w:rPr>
  </w:style>
  <w:style w:type="paragraph" w:customStyle="1" w:styleId="CERAPPENDIXLEVEL7">
    <w:name w:val="CER APPENDIX LEVEL 7"/>
    <w:basedOn w:val="CERAPPENDIXLEVEL6"/>
    <w:link w:val="CERAPPENDIXLEVEL7Char"/>
    <w:qFormat/>
    <w:rsid w:val="005E132E"/>
    <w:pPr>
      <w:numPr>
        <w:ilvl w:val="6"/>
        <w:numId w:val="51"/>
      </w:numPr>
    </w:pPr>
  </w:style>
  <w:style w:type="character" w:customStyle="1" w:styleId="CERAPPENDIXLEVEL6Char">
    <w:name w:val="CER APPENDIX LEVEL 6 Char"/>
    <w:basedOn w:val="DefaultParagraphFont"/>
    <w:link w:val="CERAPPENDIXLEVEL6"/>
    <w:rsid w:val="00944883"/>
    <w:rPr>
      <w:rFonts w:ascii="Arial" w:hAnsi="Arial"/>
      <w:sz w:val="22"/>
      <w:szCs w:val="22"/>
    </w:rPr>
  </w:style>
  <w:style w:type="character" w:customStyle="1" w:styleId="Heading1Char">
    <w:name w:val="Heading 1 Char"/>
    <w:aliases w:val="Section Heading Char,First level Char,T1 Char,h1 Char,PR9 Char,Section Char,level2 hdg Char"/>
    <w:basedOn w:val="DefaultParagraphFont"/>
    <w:link w:val="Heading1"/>
    <w:rsid w:val="00C802DE"/>
    <w:rPr>
      <w:rFonts w:ascii="Arial" w:hAnsi="Arial"/>
      <w:b/>
      <w:bCs/>
      <w:sz w:val="28"/>
      <w:szCs w:val="24"/>
      <w:lang w:val="en-IE"/>
    </w:rPr>
  </w:style>
  <w:style w:type="character" w:customStyle="1" w:styleId="Heading2Char">
    <w:name w:val="Heading 2 Char"/>
    <w:aliases w:val="Reset numbering Char,Second level Char,T2 Char,h2 Char,PR10 Char"/>
    <w:basedOn w:val="DefaultParagraphFont"/>
    <w:link w:val="Heading2"/>
    <w:rsid w:val="00C802DE"/>
    <w:rPr>
      <w:rFonts w:ascii="Arial" w:hAnsi="Arial" w:cs="Arial"/>
      <w:b/>
      <w:sz w:val="24"/>
      <w:szCs w:val="22"/>
      <w:lang w:val="en-IE"/>
    </w:rPr>
  </w:style>
  <w:style w:type="character" w:customStyle="1" w:styleId="Heading3Char">
    <w:name w:val="Heading 3 Char"/>
    <w:aliases w:val=". Char,Level 1 - 1 Char,H3 Char,Third level Char,T3 Char,PR11 Char"/>
    <w:basedOn w:val="DefaultParagraphFont"/>
    <w:link w:val="Heading3"/>
    <w:rsid w:val="00C802DE"/>
    <w:rPr>
      <w:rFonts w:ascii="Arial" w:hAnsi="Arial"/>
      <w:b/>
      <w:bCs/>
      <w:sz w:val="28"/>
      <w:szCs w:val="24"/>
      <w:lang w:val="en-IE"/>
    </w:rPr>
  </w:style>
  <w:style w:type="character" w:customStyle="1" w:styleId="Heading4Char">
    <w:name w:val="Heading 4 Char"/>
    <w:aliases w:val="Level 2 - a Char,Fourth level Char,T4 Char,PR12 Char,Sub-Minor Char"/>
    <w:basedOn w:val="DefaultParagraphFont"/>
    <w:link w:val="Heading4"/>
    <w:rsid w:val="00C802DE"/>
    <w:rPr>
      <w:rFonts w:ascii="Arial" w:hAnsi="Arial"/>
      <w:b/>
      <w:bCs/>
      <w:sz w:val="28"/>
      <w:szCs w:val="28"/>
      <w:lang w:val="en-IE"/>
    </w:rPr>
  </w:style>
  <w:style w:type="character" w:customStyle="1" w:styleId="Heading5Char">
    <w:name w:val="Heading 5 Char"/>
    <w:aliases w:val="Level 3 - i Char,Appendix1 Char,PR13 Char,Block Label Char,test Char"/>
    <w:basedOn w:val="DefaultParagraphFont"/>
    <w:link w:val="Heading5"/>
    <w:rsid w:val="00C802DE"/>
    <w:rPr>
      <w:rFonts w:ascii="Arial" w:hAnsi="Arial"/>
      <w:b/>
      <w:bCs/>
      <w:i/>
      <w:iCs/>
      <w:sz w:val="26"/>
      <w:szCs w:val="26"/>
      <w:lang w:val="en-IE"/>
    </w:rPr>
  </w:style>
  <w:style w:type="character" w:customStyle="1" w:styleId="Heading6Char">
    <w:name w:val="Heading 6 Char"/>
    <w:aliases w:val="Legal Level 1. Char,Appendix 2 Char,PR14 Char"/>
    <w:basedOn w:val="DefaultParagraphFont"/>
    <w:link w:val="Heading6"/>
    <w:rsid w:val="00C802DE"/>
    <w:rPr>
      <w:b/>
      <w:bCs/>
      <w:sz w:val="22"/>
      <w:szCs w:val="22"/>
      <w:lang w:val="en-IE"/>
    </w:rPr>
  </w:style>
  <w:style w:type="character" w:customStyle="1" w:styleId="Heading7Char">
    <w:name w:val="Heading 7 Char"/>
    <w:aliases w:val="Legal Level 1.1. Char,Appendix Header Char"/>
    <w:basedOn w:val="DefaultParagraphFont"/>
    <w:link w:val="Heading7"/>
    <w:rsid w:val="00C802DE"/>
    <w:rPr>
      <w:sz w:val="24"/>
      <w:szCs w:val="24"/>
      <w:lang w:val="en-IE"/>
    </w:rPr>
  </w:style>
  <w:style w:type="character" w:customStyle="1" w:styleId="Heading8Char">
    <w:name w:val="Heading 8 Char"/>
    <w:aliases w:val="Legal Level 1.1.1. Char"/>
    <w:basedOn w:val="DefaultParagraphFont"/>
    <w:link w:val="Heading8"/>
    <w:rsid w:val="00C802DE"/>
    <w:rPr>
      <w:i/>
      <w:iCs/>
      <w:sz w:val="24"/>
      <w:szCs w:val="24"/>
      <w:lang w:val="en-IE"/>
    </w:rPr>
  </w:style>
  <w:style w:type="character" w:customStyle="1" w:styleId="Heading9Char">
    <w:name w:val="Heading 9 Char"/>
    <w:aliases w:val="Legal Level 1.1.1.1. Char"/>
    <w:basedOn w:val="DefaultParagraphFont"/>
    <w:link w:val="Heading9"/>
    <w:rsid w:val="00C802DE"/>
    <w:rPr>
      <w:rFonts w:ascii="Arial" w:hAnsi="Arial" w:cs="Arial"/>
      <w:sz w:val="22"/>
      <w:szCs w:val="22"/>
      <w:lang w:val="en-IE"/>
    </w:rPr>
  </w:style>
  <w:style w:type="character" w:customStyle="1" w:styleId="BodyTextChar">
    <w:name w:val="Body Text Char"/>
    <w:basedOn w:val="DefaultParagraphFont"/>
    <w:link w:val="BodyText"/>
    <w:rsid w:val="00C802DE"/>
    <w:rPr>
      <w:rFonts w:ascii="Arial" w:hAnsi="Arial"/>
      <w:sz w:val="24"/>
      <w:szCs w:val="24"/>
      <w:lang w:val="en-IE"/>
    </w:rPr>
  </w:style>
  <w:style w:type="character" w:customStyle="1" w:styleId="BodyText2Char">
    <w:name w:val="Body Text 2 Char"/>
    <w:basedOn w:val="DefaultParagraphFont"/>
    <w:link w:val="BodyText2"/>
    <w:rsid w:val="00C802DE"/>
    <w:rPr>
      <w:rFonts w:ascii="Arial" w:hAnsi="Arial"/>
      <w:sz w:val="22"/>
      <w:szCs w:val="24"/>
      <w:lang w:val="en-IE"/>
    </w:rPr>
  </w:style>
  <w:style w:type="character" w:customStyle="1" w:styleId="BodyTextIndent3Char">
    <w:name w:val="Body Text Indent 3 Char"/>
    <w:basedOn w:val="DefaultParagraphFont"/>
    <w:link w:val="BodyTextIndent3"/>
    <w:rsid w:val="00C802DE"/>
    <w:rPr>
      <w:rFonts w:ascii="Arial" w:hAnsi="Arial"/>
      <w:sz w:val="16"/>
      <w:szCs w:val="16"/>
      <w:lang w:val="fi-FI" w:eastAsia="fi-FI"/>
    </w:rPr>
  </w:style>
  <w:style w:type="character" w:customStyle="1" w:styleId="BalloonTextChar">
    <w:name w:val="Balloon Text Char"/>
    <w:basedOn w:val="DefaultParagraphFont"/>
    <w:link w:val="BalloonText"/>
    <w:semiHidden/>
    <w:rsid w:val="00C802DE"/>
    <w:rPr>
      <w:rFonts w:ascii="Tahoma" w:hAnsi="Tahoma" w:cs="Tahoma"/>
      <w:sz w:val="16"/>
      <w:szCs w:val="16"/>
      <w:lang w:val="en-IE"/>
    </w:rPr>
  </w:style>
  <w:style w:type="character" w:customStyle="1" w:styleId="CommentSubjectChar">
    <w:name w:val="Comment Subject Char"/>
    <w:basedOn w:val="CommentTextChar"/>
    <w:link w:val="CommentSubject"/>
    <w:semiHidden/>
    <w:rsid w:val="00C802DE"/>
    <w:rPr>
      <w:rFonts w:ascii="Arial" w:hAnsi="Arial"/>
      <w:b/>
      <w:bCs/>
      <w:lang w:val="en-IE"/>
    </w:rPr>
  </w:style>
  <w:style w:type="character" w:customStyle="1" w:styleId="FootnoteTextChar">
    <w:name w:val="Footnote Text Char"/>
    <w:basedOn w:val="DefaultParagraphFont"/>
    <w:link w:val="FootnoteText"/>
    <w:semiHidden/>
    <w:rsid w:val="00C802DE"/>
    <w:rPr>
      <w:rFonts w:ascii="Arial" w:hAnsi="Arial"/>
      <w:lang w:val="en-IE"/>
    </w:rPr>
  </w:style>
  <w:style w:type="character" w:customStyle="1" w:styleId="DocumentMapChar">
    <w:name w:val="Document Map Char"/>
    <w:basedOn w:val="DefaultParagraphFont"/>
    <w:link w:val="DocumentMap"/>
    <w:semiHidden/>
    <w:rsid w:val="00C802DE"/>
    <w:rPr>
      <w:rFonts w:ascii="Tahoma" w:hAnsi="Tahoma" w:cs="Tahoma"/>
      <w:shd w:val="clear" w:color="auto" w:fill="000080"/>
      <w:lang w:val="en-IE"/>
    </w:rPr>
  </w:style>
  <w:style w:type="paragraph" w:customStyle="1" w:styleId="CERLEVEL4">
    <w:name w:val="CER LEVEL 4"/>
    <w:basedOn w:val="Normal"/>
    <w:next w:val="CERLEVEL5"/>
    <w:link w:val="CERLEVEL4Char"/>
    <w:qFormat/>
    <w:rsid w:val="00371077"/>
    <w:pPr>
      <w:spacing w:before="120" w:after="120"/>
      <w:ind w:left="992" w:hanging="992"/>
      <w:jc w:val="both"/>
      <w:outlineLvl w:val="3"/>
    </w:pPr>
    <w:rPr>
      <w:szCs w:val="22"/>
      <w:lang w:val="en-US"/>
    </w:rPr>
  </w:style>
  <w:style w:type="paragraph" w:customStyle="1" w:styleId="CERLEVEL5">
    <w:name w:val="CER LEVEL 5"/>
    <w:basedOn w:val="Normal"/>
    <w:link w:val="CERLEVEL5Char"/>
    <w:qFormat/>
    <w:rsid w:val="00371077"/>
    <w:pPr>
      <w:spacing w:before="120" w:after="120"/>
      <w:ind w:left="1701" w:hanging="709"/>
      <w:jc w:val="both"/>
    </w:pPr>
    <w:rPr>
      <w:szCs w:val="22"/>
      <w:lang w:val="en-US"/>
    </w:rPr>
  </w:style>
  <w:style w:type="paragraph" w:customStyle="1" w:styleId="CERLEVEL1">
    <w:name w:val="CER LEVEL 1"/>
    <w:basedOn w:val="Normal"/>
    <w:next w:val="CERLEVEL2"/>
    <w:link w:val="CERLEVEL1Char"/>
    <w:qFormat/>
    <w:rsid w:val="003E3F4D"/>
    <w:pPr>
      <w:keepNext/>
      <w:pBdr>
        <w:top w:val="single" w:sz="4" w:space="1" w:color="auto"/>
        <w:bottom w:val="single" w:sz="4" w:space="1" w:color="auto"/>
      </w:pBdr>
      <w:spacing w:before="240" w:after="120"/>
      <w:jc w:val="center"/>
      <w:outlineLvl w:val="0"/>
    </w:pPr>
    <w:rPr>
      <w:b/>
      <w:caps/>
      <w:sz w:val="28"/>
      <w:szCs w:val="22"/>
      <w:lang w:val="en-US"/>
    </w:rPr>
  </w:style>
  <w:style w:type="paragraph" w:customStyle="1" w:styleId="CERLEVEL2">
    <w:name w:val="CER LEVEL 2"/>
    <w:basedOn w:val="Normal"/>
    <w:link w:val="CERLEVEL2Char"/>
    <w:qFormat/>
    <w:rsid w:val="003E3F4D"/>
    <w:pPr>
      <w:keepNext/>
      <w:spacing w:before="240" w:after="120"/>
      <w:jc w:val="both"/>
      <w:outlineLvl w:val="1"/>
    </w:pPr>
    <w:rPr>
      <w:b/>
      <w:caps/>
      <w:sz w:val="24"/>
      <w:szCs w:val="22"/>
      <w:lang w:val="en-US"/>
    </w:rPr>
  </w:style>
  <w:style w:type="paragraph" w:customStyle="1" w:styleId="CERLEVEL3">
    <w:name w:val="CER LEVEL 3"/>
    <w:basedOn w:val="Normal"/>
    <w:link w:val="CERLEVEL3Char"/>
    <w:qFormat/>
    <w:rsid w:val="003E3F4D"/>
    <w:pPr>
      <w:keepNext/>
      <w:spacing w:before="240" w:after="120"/>
      <w:jc w:val="both"/>
      <w:outlineLvl w:val="2"/>
    </w:pPr>
    <w:rPr>
      <w:b/>
      <w:szCs w:val="22"/>
      <w:lang w:val="en-US"/>
    </w:rPr>
  </w:style>
  <w:style w:type="paragraph" w:customStyle="1" w:styleId="CERLEVEL6">
    <w:name w:val="CER LEVEL 6"/>
    <w:basedOn w:val="Normal"/>
    <w:link w:val="CERLEVEL6Char"/>
    <w:qFormat/>
    <w:rsid w:val="003E3F4D"/>
    <w:pPr>
      <w:spacing w:before="120" w:after="120"/>
      <w:jc w:val="both"/>
    </w:pPr>
    <w:rPr>
      <w:szCs w:val="22"/>
      <w:lang w:val="en-US"/>
    </w:rPr>
  </w:style>
  <w:style w:type="paragraph" w:customStyle="1" w:styleId="CERLEVEL7">
    <w:name w:val="CER LEVEL 7"/>
    <w:basedOn w:val="Normal"/>
    <w:link w:val="CERLEVEL7Char"/>
    <w:qFormat/>
    <w:rsid w:val="003E3F4D"/>
    <w:pPr>
      <w:spacing w:before="120" w:after="120"/>
      <w:jc w:val="both"/>
    </w:pPr>
    <w:rPr>
      <w:szCs w:val="22"/>
      <w:lang w:val="en-US"/>
    </w:rPr>
  </w:style>
  <w:style w:type="character" w:customStyle="1" w:styleId="CERLEVEL1Char">
    <w:name w:val="CER LEVEL 1 Char"/>
    <w:basedOn w:val="DefaultParagraphFont"/>
    <w:link w:val="CERLEVEL1"/>
    <w:rsid w:val="003E3F4D"/>
    <w:rPr>
      <w:rFonts w:ascii="Arial" w:hAnsi="Arial"/>
      <w:b/>
      <w:caps/>
      <w:sz w:val="28"/>
      <w:szCs w:val="22"/>
    </w:rPr>
  </w:style>
  <w:style w:type="character" w:customStyle="1" w:styleId="CERLEVEL2Char">
    <w:name w:val="CER LEVEL 2 Char"/>
    <w:basedOn w:val="DefaultParagraphFont"/>
    <w:link w:val="CERLEVEL2"/>
    <w:rsid w:val="003E3F4D"/>
    <w:rPr>
      <w:rFonts w:ascii="Arial" w:hAnsi="Arial"/>
      <w:b/>
      <w:caps/>
      <w:sz w:val="24"/>
      <w:szCs w:val="22"/>
    </w:rPr>
  </w:style>
  <w:style w:type="character" w:customStyle="1" w:styleId="CERLEVEL3Char">
    <w:name w:val="CER LEVEL 3 Char"/>
    <w:basedOn w:val="DefaultParagraphFont"/>
    <w:link w:val="CERLEVEL3"/>
    <w:rsid w:val="003E3F4D"/>
    <w:rPr>
      <w:rFonts w:ascii="Arial" w:hAnsi="Arial"/>
      <w:b/>
      <w:sz w:val="22"/>
      <w:szCs w:val="22"/>
    </w:rPr>
  </w:style>
  <w:style w:type="character" w:customStyle="1" w:styleId="CERLEVEL4Char">
    <w:name w:val="CER LEVEL 4 Char"/>
    <w:basedOn w:val="DefaultParagraphFont"/>
    <w:link w:val="CERLEVEL4"/>
    <w:rsid w:val="003E3F4D"/>
    <w:rPr>
      <w:rFonts w:ascii="Arial" w:hAnsi="Arial"/>
      <w:sz w:val="22"/>
      <w:szCs w:val="22"/>
    </w:rPr>
  </w:style>
  <w:style w:type="character" w:customStyle="1" w:styleId="CERLEVEL5Char">
    <w:name w:val="CER LEVEL 5 Char"/>
    <w:basedOn w:val="DefaultParagraphFont"/>
    <w:link w:val="CERLEVEL5"/>
    <w:rsid w:val="003E3F4D"/>
    <w:rPr>
      <w:rFonts w:ascii="Arial" w:hAnsi="Arial"/>
      <w:sz w:val="22"/>
      <w:szCs w:val="22"/>
    </w:rPr>
  </w:style>
  <w:style w:type="character" w:customStyle="1" w:styleId="CERLEVEL6Char">
    <w:name w:val="CER LEVEL 6 Char"/>
    <w:basedOn w:val="DefaultParagraphFont"/>
    <w:link w:val="CERLEVEL6"/>
    <w:rsid w:val="003E3F4D"/>
    <w:rPr>
      <w:rFonts w:ascii="Arial" w:hAnsi="Arial"/>
      <w:sz w:val="22"/>
      <w:szCs w:val="22"/>
    </w:rPr>
  </w:style>
  <w:style w:type="character" w:customStyle="1" w:styleId="CERBODYChar1">
    <w:name w:val="CER BODY Char1"/>
    <w:basedOn w:val="DefaultParagraphFont"/>
    <w:locked/>
    <w:rsid w:val="003E3F4D"/>
    <w:rPr>
      <w:rFonts w:ascii="Arial" w:eastAsia="Times New Roman" w:hAnsi="Arial" w:cs="Times New Roman"/>
      <w:lang w:val="en-US" w:eastAsia="en-US"/>
    </w:rPr>
  </w:style>
  <w:style w:type="character" w:customStyle="1" w:styleId="CERLEVEL7Char">
    <w:name w:val="CER LEVEL 7 Char"/>
    <w:basedOn w:val="DefaultParagraphFont"/>
    <w:link w:val="CERLEVEL7"/>
    <w:rsid w:val="003E3F4D"/>
    <w:rPr>
      <w:rFonts w:ascii="Arial" w:hAnsi="Arial"/>
      <w:sz w:val="22"/>
      <w:szCs w:val="22"/>
    </w:rPr>
  </w:style>
  <w:style w:type="character" w:customStyle="1" w:styleId="CERAPPENDIXLEVEL7Char">
    <w:name w:val="CER APPENDIX LEVEL 7 Char"/>
    <w:basedOn w:val="CERLEVEL7Char"/>
    <w:link w:val="CERAPPENDIXLEVEL7"/>
    <w:rsid w:val="005E132E"/>
    <w:rPr>
      <w:rFonts w:ascii="Arial" w:hAnsi="Arial"/>
      <w:sz w:val="22"/>
      <w:szCs w:val="22"/>
    </w:rPr>
  </w:style>
  <w:style w:type="paragraph" w:styleId="TOCHeading">
    <w:name w:val="TOC Heading"/>
    <w:basedOn w:val="Heading1"/>
    <w:next w:val="Normal"/>
    <w:uiPriority w:val="39"/>
    <w:semiHidden/>
    <w:unhideWhenUsed/>
    <w:qFormat/>
    <w:rsid w:val="0056780F"/>
    <w:pPr>
      <w:keepLines/>
      <w:numPr>
        <w:numId w:val="0"/>
      </w:numPr>
      <w:pBdr>
        <w:top w:val="none" w:sz="0" w:space="0" w:color="auto"/>
        <w:bottom w:val="none" w:sz="0" w:space="0" w:color="auto"/>
      </w:pBdr>
      <w:spacing w:before="480" w:after="0" w:line="276" w:lineRule="auto"/>
      <w:jc w:val="left"/>
      <w:outlineLvl w:val="9"/>
    </w:pPr>
    <w:rPr>
      <w:rFonts w:asciiTheme="majorHAnsi" w:eastAsiaTheme="majorEastAsia" w:hAnsiTheme="majorHAnsi" w:cstheme="majorBidi"/>
      <w:color w:val="365F91" w:themeColor="accent1" w:themeShade="BF"/>
      <w:szCs w:val="28"/>
      <w:lang w:val="en-US" w:eastAsia="ja-JP"/>
    </w:rPr>
  </w:style>
  <w:style w:type="paragraph" w:customStyle="1" w:styleId="CERLevel8">
    <w:name w:val="CER Level 8"/>
    <w:basedOn w:val="CERLEVEL7"/>
    <w:qFormat/>
    <w:rsid w:val="00F263FA"/>
    <w:pPr>
      <w:ind w:left="3240" w:hanging="36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annotation text"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4552"/>
    <w:rPr>
      <w:rFonts w:ascii="Arial" w:hAnsi="Arial"/>
      <w:sz w:val="22"/>
      <w:szCs w:val="24"/>
      <w:lang w:val="en-IE"/>
    </w:rPr>
  </w:style>
  <w:style w:type="paragraph" w:styleId="Heading1">
    <w:name w:val="heading 1"/>
    <w:aliases w:val="Section Heading,First level,T1,h1,PR9,Section,level2 hdg"/>
    <w:basedOn w:val="Normal"/>
    <w:next w:val="Normal"/>
    <w:link w:val="Heading1Char"/>
    <w:autoRedefine/>
    <w:qFormat/>
    <w:rsid w:val="00B13677"/>
    <w:pPr>
      <w:keepNext/>
      <w:numPr>
        <w:numId w:val="1"/>
      </w:numPr>
      <w:pBdr>
        <w:top w:val="single" w:sz="4" w:space="1" w:color="auto"/>
        <w:bottom w:val="single" w:sz="4" w:space="1" w:color="auto"/>
      </w:pBdr>
      <w:spacing w:after="120"/>
      <w:jc w:val="center"/>
      <w:outlineLvl w:val="0"/>
    </w:pPr>
    <w:rPr>
      <w:b/>
      <w:bCs/>
      <w:sz w:val="28"/>
    </w:rPr>
  </w:style>
  <w:style w:type="paragraph" w:styleId="Heading2">
    <w:name w:val="heading 2"/>
    <w:aliases w:val="Reset numbering,Second level,T2,h2,PR10"/>
    <w:basedOn w:val="Normal"/>
    <w:next w:val="Normal"/>
    <w:link w:val="Heading2Char"/>
    <w:qFormat/>
    <w:rsid w:val="00B13677"/>
    <w:pPr>
      <w:keepNext/>
      <w:numPr>
        <w:ilvl w:val="1"/>
        <w:numId w:val="1"/>
      </w:numPr>
      <w:spacing w:after="120"/>
      <w:jc w:val="both"/>
      <w:outlineLvl w:val="1"/>
    </w:pPr>
    <w:rPr>
      <w:rFonts w:cs="Arial"/>
      <w:b/>
      <w:sz w:val="24"/>
      <w:szCs w:val="22"/>
    </w:rPr>
  </w:style>
  <w:style w:type="paragraph" w:styleId="Heading3">
    <w:name w:val="heading 3"/>
    <w:aliases w:val=".,Level 1 - 1,H3,Third level,T3,PR11"/>
    <w:basedOn w:val="Normal"/>
    <w:next w:val="Normal"/>
    <w:link w:val="Heading3Char"/>
    <w:qFormat/>
    <w:rsid w:val="00B13677"/>
    <w:pPr>
      <w:keepNext/>
      <w:numPr>
        <w:ilvl w:val="2"/>
        <w:numId w:val="1"/>
      </w:numPr>
      <w:outlineLvl w:val="2"/>
    </w:pPr>
    <w:rPr>
      <w:b/>
      <w:bCs/>
      <w:sz w:val="28"/>
    </w:rPr>
  </w:style>
  <w:style w:type="paragraph" w:styleId="Heading4">
    <w:name w:val="heading 4"/>
    <w:aliases w:val="Level 2 - a,Fourth level,T4,PR12,Sub-Minor"/>
    <w:basedOn w:val="Normal"/>
    <w:next w:val="Normal"/>
    <w:link w:val="Heading4Char"/>
    <w:qFormat/>
    <w:rsid w:val="00B13677"/>
    <w:pPr>
      <w:keepNext/>
      <w:spacing w:before="240" w:after="60"/>
      <w:outlineLvl w:val="3"/>
    </w:pPr>
    <w:rPr>
      <w:b/>
      <w:bCs/>
      <w:sz w:val="28"/>
      <w:szCs w:val="28"/>
    </w:rPr>
  </w:style>
  <w:style w:type="paragraph" w:styleId="Heading5">
    <w:name w:val="heading 5"/>
    <w:aliases w:val="Level 3 - i,Appendix1,PR13,Block Label,test"/>
    <w:basedOn w:val="Normal"/>
    <w:next w:val="Normal"/>
    <w:link w:val="Heading5Char"/>
    <w:qFormat/>
    <w:rsid w:val="00B13677"/>
    <w:pPr>
      <w:numPr>
        <w:ilvl w:val="4"/>
        <w:numId w:val="1"/>
      </w:numPr>
      <w:spacing w:before="240" w:after="60"/>
      <w:outlineLvl w:val="4"/>
    </w:pPr>
    <w:rPr>
      <w:b/>
      <w:bCs/>
      <w:i/>
      <w:iCs/>
      <w:sz w:val="26"/>
      <w:szCs w:val="26"/>
    </w:rPr>
  </w:style>
  <w:style w:type="paragraph" w:styleId="Heading6">
    <w:name w:val="heading 6"/>
    <w:aliases w:val="Legal Level 1.,Appendix 2,PR14"/>
    <w:basedOn w:val="Normal"/>
    <w:next w:val="Normal"/>
    <w:link w:val="Heading6Char"/>
    <w:qFormat/>
    <w:rsid w:val="00B13677"/>
    <w:pPr>
      <w:numPr>
        <w:ilvl w:val="5"/>
        <w:numId w:val="1"/>
      </w:numPr>
      <w:spacing w:before="240" w:after="60"/>
      <w:outlineLvl w:val="5"/>
    </w:pPr>
    <w:rPr>
      <w:rFonts w:ascii="Times New Roman" w:hAnsi="Times New Roman"/>
      <w:b/>
      <w:bCs/>
      <w:szCs w:val="22"/>
    </w:rPr>
  </w:style>
  <w:style w:type="paragraph" w:styleId="Heading7">
    <w:name w:val="heading 7"/>
    <w:aliases w:val="Legal Level 1.1.,Appendix Header"/>
    <w:basedOn w:val="Normal"/>
    <w:next w:val="Normal"/>
    <w:link w:val="Heading7Char"/>
    <w:qFormat/>
    <w:rsid w:val="00B13677"/>
    <w:pPr>
      <w:numPr>
        <w:ilvl w:val="6"/>
        <w:numId w:val="1"/>
      </w:numPr>
      <w:spacing w:before="240" w:after="60"/>
      <w:outlineLvl w:val="6"/>
    </w:pPr>
    <w:rPr>
      <w:rFonts w:ascii="Times New Roman" w:hAnsi="Times New Roman"/>
      <w:sz w:val="24"/>
    </w:rPr>
  </w:style>
  <w:style w:type="paragraph" w:styleId="Heading8">
    <w:name w:val="heading 8"/>
    <w:aliases w:val="Legal Level 1.1.1."/>
    <w:basedOn w:val="Normal"/>
    <w:next w:val="Normal"/>
    <w:link w:val="Heading8Char"/>
    <w:qFormat/>
    <w:rsid w:val="00B13677"/>
    <w:pPr>
      <w:numPr>
        <w:ilvl w:val="7"/>
        <w:numId w:val="1"/>
      </w:numPr>
      <w:spacing w:before="240" w:after="60"/>
      <w:outlineLvl w:val="7"/>
    </w:pPr>
    <w:rPr>
      <w:rFonts w:ascii="Times New Roman" w:hAnsi="Times New Roman"/>
      <w:i/>
      <w:iCs/>
      <w:sz w:val="24"/>
    </w:rPr>
  </w:style>
  <w:style w:type="paragraph" w:styleId="Heading9">
    <w:name w:val="heading 9"/>
    <w:aliases w:val="Legal Level 1.1.1.1."/>
    <w:basedOn w:val="Normal"/>
    <w:next w:val="Normal"/>
    <w:link w:val="Heading9Char"/>
    <w:qFormat/>
    <w:rsid w:val="00B13677"/>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link w:val="ListBulletChar"/>
    <w:autoRedefine/>
    <w:rsid w:val="00BA7066"/>
    <w:pPr>
      <w:spacing w:after="240"/>
      <w:ind w:left="1440" w:hanging="540"/>
    </w:pPr>
    <w:rPr>
      <w:sz w:val="24"/>
      <w:szCs w:val="20"/>
    </w:rPr>
  </w:style>
  <w:style w:type="paragraph" w:customStyle="1" w:styleId="CERNormalIndent2">
    <w:name w:val="CER Normal Indent 2"/>
    <w:basedOn w:val="CERNORMAL"/>
    <w:rsid w:val="00B50F38"/>
    <w:pPr>
      <w:ind w:left="1985"/>
    </w:pPr>
  </w:style>
  <w:style w:type="paragraph" w:styleId="Footer">
    <w:name w:val="footer"/>
    <w:basedOn w:val="Normal"/>
    <w:link w:val="FooterChar"/>
    <w:rsid w:val="00B13677"/>
    <w:pPr>
      <w:tabs>
        <w:tab w:val="center" w:pos="4153"/>
        <w:tab w:val="right" w:pos="8306"/>
      </w:tabs>
    </w:pPr>
  </w:style>
  <w:style w:type="character" w:styleId="PageNumber">
    <w:name w:val="page number"/>
    <w:basedOn w:val="DefaultParagraphFont"/>
    <w:rsid w:val="00B13677"/>
  </w:style>
  <w:style w:type="paragraph" w:styleId="TOC3">
    <w:name w:val="toc 3"/>
    <w:basedOn w:val="Normal"/>
    <w:next w:val="Normal"/>
    <w:autoRedefine/>
    <w:uiPriority w:val="39"/>
    <w:qFormat/>
    <w:rsid w:val="0051677E"/>
    <w:pPr>
      <w:tabs>
        <w:tab w:val="right" w:leader="dot" w:pos="8296"/>
      </w:tabs>
      <w:ind w:left="1135" w:hanging="284"/>
    </w:pPr>
    <w:rPr>
      <w:noProof/>
      <w:szCs w:val="22"/>
    </w:rPr>
  </w:style>
  <w:style w:type="paragraph" w:styleId="TOC1">
    <w:name w:val="toc 1"/>
    <w:basedOn w:val="Normal"/>
    <w:next w:val="Normal"/>
    <w:autoRedefine/>
    <w:uiPriority w:val="39"/>
    <w:qFormat/>
    <w:rsid w:val="001D431C"/>
    <w:pPr>
      <w:tabs>
        <w:tab w:val="left" w:pos="660"/>
        <w:tab w:val="right" w:leader="dot" w:pos="8295"/>
      </w:tabs>
      <w:jc w:val="center"/>
    </w:pPr>
    <w:rPr>
      <w:b/>
      <w:bCs/>
      <w:noProof/>
      <w:sz w:val="28"/>
      <w:szCs w:val="28"/>
    </w:rPr>
  </w:style>
  <w:style w:type="character" w:styleId="Hyperlink">
    <w:name w:val="Hyperlink"/>
    <w:basedOn w:val="DefaultParagraphFont"/>
    <w:uiPriority w:val="99"/>
    <w:rsid w:val="00B13677"/>
    <w:rPr>
      <w:color w:val="0000FF"/>
      <w:u w:val="single"/>
    </w:rPr>
  </w:style>
  <w:style w:type="paragraph" w:styleId="TOC2">
    <w:name w:val="toc 2"/>
    <w:basedOn w:val="Normal"/>
    <w:next w:val="Normal"/>
    <w:autoRedefine/>
    <w:uiPriority w:val="39"/>
    <w:qFormat/>
    <w:rsid w:val="0051677E"/>
    <w:pPr>
      <w:tabs>
        <w:tab w:val="right" w:leader="dot" w:pos="8296"/>
      </w:tabs>
      <w:ind w:left="567"/>
    </w:pPr>
    <w:rPr>
      <w:noProof/>
    </w:rPr>
  </w:style>
  <w:style w:type="character" w:styleId="CommentReference">
    <w:name w:val="annotation reference"/>
    <w:aliases w:val="Stinking Styles6,Marque de commentaire1"/>
    <w:basedOn w:val="DefaultParagraphFont"/>
    <w:uiPriority w:val="99"/>
    <w:rsid w:val="00B13677"/>
    <w:rPr>
      <w:sz w:val="16"/>
      <w:szCs w:val="16"/>
    </w:rPr>
  </w:style>
  <w:style w:type="paragraph" w:customStyle="1" w:styleId="CERFOOTNOTETEXT">
    <w:name w:val="CER FOOTNOTE TEXT"/>
    <w:link w:val="CERFOOTNOTETEXTChar"/>
    <w:rsid w:val="00BC2ACE"/>
    <w:pPr>
      <w:tabs>
        <w:tab w:val="left" w:pos="425"/>
      </w:tabs>
      <w:ind w:left="425" w:hanging="425"/>
    </w:pPr>
    <w:rPr>
      <w:rFonts w:ascii="Arial" w:hAnsi="Arial"/>
      <w:lang w:val="en-GB"/>
    </w:rPr>
  </w:style>
  <w:style w:type="paragraph" w:customStyle="1" w:styleId="CERFOOTNOTEREFERENCE">
    <w:name w:val="CER FOOTNOTE REFERENCE"/>
    <w:next w:val="CERFOOTNOTETEXT"/>
    <w:link w:val="CERFOOTNOTEREFERENCEChar"/>
    <w:rsid w:val="00BC2ACE"/>
    <w:rPr>
      <w:rFonts w:ascii="Arial" w:hAnsi="Arial"/>
      <w:vertAlign w:val="superscript"/>
      <w:lang w:val="en-GB"/>
    </w:rPr>
  </w:style>
  <w:style w:type="character" w:customStyle="1" w:styleId="CERFOOTNOTEREFERENCEChar">
    <w:name w:val="CER FOOTNOTE REFERENCE Char"/>
    <w:basedOn w:val="DefaultParagraphFont"/>
    <w:link w:val="CERFOOTNOTEREFERENCE"/>
    <w:rsid w:val="00067EC0"/>
    <w:rPr>
      <w:rFonts w:ascii="Arial" w:hAnsi="Arial"/>
      <w:vertAlign w:val="superscript"/>
      <w:lang w:val="en-GB" w:eastAsia="en-US" w:bidi="ar-SA"/>
    </w:rPr>
  </w:style>
  <w:style w:type="paragraph" w:customStyle="1" w:styleId="CERBODY">
    <w:name w:val="CER BODY"/>
    <w:link w:val="CERBODYCharChar1"/>
    <w:qFormat/>
    <w:rsid w:val="000954EB"/>
    <w:pPr>
      <w:spacing w:before="120" w:after="120"/>
      <w:jc w:val="both"/>
    </w:pPr>
    <w:rPr>
      <w:rFonts w:ascii="Arial" w:hAnsi="Arial"/>
      <w:sz w:val="22"/>
      <w:szCs w:val="22"/>
      <w:lang w:val="en-GB"/>
    </w:rPr>
  </w:style>
  <w:style w:type="character" w:customStyle="1" w:styleId="CERBODYCharChar1">
    <w:name w:val="CER BODY Char Char1"/>
    <w:basedOn w:val="DefaultParagraphFont"/>
    <w:link w:val="CERBODY"/>
    <w:rsid w:val="000954EB"/>
    <w:rPr>
      <w:rFonts w:ascii="Arial" w:hAnsi="Arial"/>
      <w:sz w:val="22"/>
      <w:szCs w:val="22"/>
      <w:lang w:val="en-GB" w:eastAsia="en-US" w:bidi="ar-SA"/>
    </w:rPr>
  </w:style>
  <w:style w:type="paragraph" w:styleId="NormalIndent">
    <w:name w:val="Normal Indent"/>
    <w:basedOn w:val="Normal"/>
    <w:rsid w:val="00B13677"/>
    <w:pPr>
      <w:spacing w:before="120" w:after="120"/>
      <w:ind w:left="720"/>
    </w:pPr>
    <w:rPr>
      <w:rFonts w:ascii="Times" w:hAnsi="Times"/>
      <w:sz w:val="24"/>
      <w:szCs w:val="20"/>
    </w:rPr>
  </w:style>
  <w:style w:type="paragraph" w:customStyle="1" w:styleId="CERHEADING1">
    <w:name w:val="CER HEADING 1"/>
    <w:next w:val="CERBODY"/>
    <w:rsid w:val="00BC2ACE"/>
    <w:pPr>
      <w:pageBreakBefore/>
      <w:numPr>
        <w:numId w:val="7"/>
      </w:numPr>
      <w:pBdr>
        <w:top w:val="single" w:sz="4" w:space="1" w:color="000000"/>
        <w:bottom w:val="single" w:sz="4" w:space="1" w:color="000000"/>
      </w:pBdr>
      <w:spacing w:after="360"/>
      <w:jc w:val="center"/>
    </w:pPr>
    <w:rPr>
      <w:rFonts w:ascii="Arial" w:hAnsi="Arial"/>
      <w:b/>
      <w:caps/>
      <w:sz w:val="28"/>
      <w:lang w:val="en-GB"/>
    </w:rPr>
  </w:style>
  <w:style w:type="paragraph" w:customStyle="1" w:styleId="CERHEADING2">
    <w:name w:val="CER HEADING 2"/>
    <w:next w:val="CERBODY"/>
    <w:link w:val="CERHEADING2Char"/>
    <w:rsid w:val="006E0E3C"/>
    <w:pPr>
      <w:keepNext/>
      <w:tabs>
        <w:tab w:val="left" w:pos="851"/>
      </w:tabs>
      <w:spacing w:before="240" w:after="120"/>
      <w:ind w:left="851"/>
    </w:pPr>
    <w:rPr>
      <w:rFonts w:ascii="Arial" w:hAnsi="Arial"/>
      <w:b/>
      <w:caps/>
      <w:sz w:val="24"/>
      <w:lang w:val="en-GB"/>
    </w:rPr>
  </w:style>
  <w:style w:type="character" w:customStyle="1" w:styleId="CERHEADING2Char">
    <w:name w:val="CER HEADING 2 Char"/>
    <w:basedOn w:val="DefaultParagraphFont"/>
    <w:link w:val="CERHEADING2"/>
    <w:rsid w:val="006E0E3C"/>
    <w:rPr>
      <w:rFonts w:ascii="Arial" w:hAnsi="Arial"/>
      <w:b/>
      <w:caps/>
      <w:sz w:val="24"/>
      <w:lang w:val="en-GB" w:eastAsia="en-US" w:bidi="ar-SA"/>
    </w:rPr>
  </w:style>
  <w:style w:type="paragraph" w:customStyle="1" w:styleId="CERHEADING4">
    <w:name w:val="CER HEADING 4"/>
    <w:link w:val="CERHEADING4Char"/>
    <w:rsid w:val="00BC2ACE"/>
    <w:pPr>
      <w:spacing w:before="240" w:after="120"/>
      <w:ind w:left="851"/>
    </w:pPr>
    <w:rPr>
      <w:rFonts w:ascii="Arial" w:hAnsi="Arial"/>
      <w:b/>
      <w:i/>
      <w:color w:val="000000"/>
      <w:sz w:val="22"/>
      <w:lang w:val="en-GB"/>
    </w:rPr>
  </w:style>
  <w:style w:type="character" w:customStyle="1" w:styleId="CERHEADING4Char">
    <w:name w:val="CER HEADING 4 Char"/>
    <w:basedOn w:val="DefaultParagraphFont"/>
    <w:link w:val="CERHEADING4"/>
    <w:rsid w:val="00A3426E"/>
    <w:rPr>
      <w:rFonts w:ascii="Arial" w:hAnsi="Arial"/>
      <w:b/>
      <w:i/>
      <w:color w:val="000000"/>
      <w:sz w:val="22"/>
      <w:lang w:val="en-GB" w:eastAsia="en-US" w:bidi="ar-SA"/>
    </w:rPr>
  </w:style>
  <w:style w:type="paragraph" w:customStyle="1" w:styleId="CERHEADING3">
    <w:name w:val="CER HEADING 3"/>
    <w:next w:val="CERBODY"/>
    <w:rsid w:val="00BC2ACE"/>
    <w:pPr>
      <w:keepNext/>
      <w:spacing w:before="240" w:after="120"/>
      <w:ind w:left="851"/>
    </w:pPr>
    <w:rPr>
      <w:rFonts w:ascii="Arial" w:hAnsi="Arial"/>
      <w:b/>
      <w:iCs/>
      <w:sz w:val="22"/>
      <w:lang w:val="en-GB"/>
    </w:rPr>
  </w:style>
  <w:style w:type="paragraph" w:styleId="Header">
    <w:name w:val="header"/>
    <w:basedOn w:val="Normal"/>
    <w:link w:val="HeaderChar"/>
    <w:rsid w:val="00B13677"/>
    <w:pPr>
      <w:tabs>
        <w:tab w:val="center" w:pos="4153"/>
        <w:tab w:val="right" w:pos="8306"/>
      </w:tabs>
    </w:pPr>
  </w:style>
  <w:style w:type="paragraph" w:customStyle="1" w:styleId="CERBULLET3">
    <w:name w:val="CER BULLET 3"/>
    <w:link w:val="CERBULLET3Char"/>
    <w:rsid w:val="00BC2ACE"/>
    <w:pPr>
      <w:numPr>
        <w:numId w:val="6"/>
      </w:numPr>
      <w:spacing w:before="120" w:after="120"/>
    </w:pPr>
    <w:rPr>
      <w:rFonts w:ascii="Arial" w:hAnsi="Arial"/>
      <w:color w:val="000000"/>
      <w:sz w:val="22"/>
      <w:lang w:val="en-GB"/>
    </w:rPr>
  </w:style>
  <w:style w:type="paragraph" w:customStyle="1" w:styleId="CERNormalIndent">
    <w:name w:val="CER Normal Indent"/>
    <w:basedOn w:val="CERNORMAL"/>
    <w:rsid w:val="00D35126"/>
    <w:pPr>
      <w:ind w:left="1418"/>
    </w:pPr>
  </w:style>
  <w:style w:type="paragraph" w:customStyle="1" w:styleId="CERMAINFRONTTEXT">
    <w:name w:val="CER MAIN FRONT TEXT"/>
    <w:rsid w:val="00067EC0"/>
    <w:pPr>
      <w:spacing w:after="960"/>
      <w:jc w:val="center"/>
    </w:pPr>
    <w:rPr>
      <w:rFonts w:ascii="Arial" w:hAnsi="Arial"/>
      <w:b/>
      <w:bCs/>
      <w:sz w:val="52"/>
      <w:lang w:val="en-GB"/>
    </w:rPr>
  </w:style>
  <w:style w:type="paragraph" w:customStyle="1" w:styleId="CERFRONTTEXT2NDLEVEL">
    <w:name w:val="CER FRONT TEXT 2ND LEVEL"/>
    <w:rsid w:val="00067EC0"/>
    <w:pPr>
      <w:spacing w:after="960"/>
      <w:jc w:val="center"/>
    </w:pPr>
    <w:rPr>
      <w:rFonts w:ascii="Arial" w:hAnsi="Arial"/>
      <w:b/>
      <w:bCs/>
      <w:color w:val="000000"/>
      <w:sz w:val="48"/>
      <w:lang w:val="en-IE"/>
    </w:rPr>
  </w:style>
  <w:style w:type="paragraph" w:customStyle="1" w:styleId="CERBULLET">
    <w:name w:val="CER BULLET"/>
    <w:rsid w:val="00067EC0"/>
    <w:pPr>
      <w:spacing w:before="120" w:after="120"/>
      <w:jc w:val="both"/>
    </w:pPr>
    <w:rPr>
      <w:rFonts w:ascii="Arial" w:hAnsi="Arial"/>
      <w:iCs/>
      <w:color w:val="000000"/>
      <w:sz w:val="22"/>
      <w:lang w:val="en-GB"/>
    </w:rPr>
  </w:style>
  <w:style w:type="paragraph" w:customStyle="1" w:styleId="CERBULLET2">
    <w:name w:val="CER BULLET 2"/>
    <w:link w:val="CERBULLET2Char"/>
    <w:rsid w:val="00B921C6"/>
    <w:pPr>
      <w:numPr>
        <w:numId w:val="8"/>
      </w:numPr>
      <w:spacing w:before="120" w:after="120"/>
      <w:jc w:val="both"/>
    </w:pPr>
    <w:rPr>
      <w:rFonts w:ascii="Arial" w:hAnsi="Arial"/>
      <w:iCs/>
      <w:sz w:val="22"/>
      <w:lang w:val="en-GB"/>
    </w:rPr>
  </w:style>
  <w:style w:type="character" w:customStyle="1" w:styleId="CERBULLET2Char">
    <w:name w:val="CER BULLET 2 Char"/>
    <w:basedOn w:val="DefaultParagraphFont"/>
    <w:link w:val="CERBULLET2"/>
    <w:rsid w:val="004F5289"/>
    <w:rPr>
      <w:rFonts w:ascii="Arial" w:hAnsi="Arial"/>
      <w:iCs/>
      <w:sz w:val="22"/>
      <w:lang w:val="en-GB"/>
    </w:rPr>
  </w:style>
  <w:style w:type="paragraph" w:customStyle="1" w:styleId="CERNORMAL">
    <w:name w:val="CER NORMAL"/>
    <w:link w:val="CERNORMALChar"/>
    <w:rsid w:val="00510808"/>
    <w:pPr>
      <w:tabs>
        <w:tab w:val="num" w:pos="851"/>
      </w:tabs>
      <w:spacing w:before="120" w:after="120"/>
      <w:ind w:left="851"/>
      <w:jc w:val="both"/>
    </w:pPr>
    <w:rPr>
      <w:rFonts w:ascii="Arial" w:hAnsi="Arial"/>
      <w:color w:val="000000"/>
      <w:sz w:val="22"/>
      <w:lang w:val="en-GB"/>
    </w:rPr>
  </w:style>
  <w:style w:type="character" w:customStyle="1" w:styleId="CERNORMALChar">
    <w:name w:val="CER NORMAL Char"/>
    <w:basedOn w:val="DefaultParagraphFont"/>
    <w:link w:val="CERNORMAL"/>
    <w:rsid w:val="00510808"/>
    <w:rPr>
      <w:rFonts w:ascii="Arial" w:hAnsi="Arial"/>
      <w:color w:val="000000"/>
      <w:sz w:val="22"/>
      <w:lang w:val="en-GB" w:eastAsia="en-US" w:bidi="ar-SA"/>
    </w:rPr>
  </w:style>
  <w:style w:type="paragraph" w:customStyle="1" w:styleId="CERNORMALHeading1">
    <w:name w:val="CER NORMAL Heading 1"/>
    <w:basedOn w:val="CERNORMAL"/>
    <w:rsid w:val="00067EC0"/>
    <w:pPr>
      <w:pBdr>
        <w:top w:val="single" w:sz="4" w:space="1" w:color="auto"/>
        <w:bottom w:val="single" w:sz="4" w:space="1" w:color="auto"/>
      </w:pBdr>
      <w:jc w:val="center"/>
    </w:pPr>
    <w:rPr>
      <w:b/>
      <w:bCs/>
      <w:sz w:val="32"/>
    </w:rPr>
  </w:style>
  <w:style w:type="paragraph" w:customStyle="1" w:styleId="CERAPPENDIXHEADING1">
    <w:name w:val="CER APPENDIX HEADING 1"/>
    <w:next w:val="CERHEADING2"/>
    <w:rsid w:val="00BC2ACE"/>
    <w:pPr>
      <w:numPr>
        <w:numId w:val="2"/>
      </w:numPr>
      <w:pBdr>
        <w:top w:val="single" w:sz="4" w:space="1" w:color="auto"/>
        <w:bottom w:val="single" w:sz="4" w:space="1" w:color="auto"/>
      </w:pBdr>
      <w:spacing w:after="360"/>
      <w:jc w:val="center"/>
      <w:outlineLvl w:val="0"/>
    </w:pPr>
    <w:rPr>
      <w:rFonts w:ascii="Arial" w:hAnsi="Arial"/>
      <w:b/>
      <w:caps/>
      <w:color w:val="000000"/>
      <w:sz w:val="28"/>
      <w:lang w:val="en-GB"/>
    </w:rPr>
  </w:style>
  <w:style w:type="paragraph" w:customStyle="1" w:styleId="CERAPPENDIXBODYChar">
    <w:name w:val="CER APPENDIX BODY Char"/>
    <w:link w:val="CERAPPENDIXBODYCharChar"/>
    <w:rsid w:val="00627200"/>
    <w:pPr>
      <w:numPr>
        <w:ilvl w:val="1"/>
        <w:numId w:val="2"/>
      </w:numPr>
      <w:tabs>
        <w:tab w:val="left" w:pos="851"/>
      </w:tabs>
      <w:spacing w:before="120" w:after="120"/>
      <w:jc w:val="both"/>
    </w:pPr>
    <w:rPr>
      <w:rFonts w:ascii="Arial" w:hAnsi="Arial"/>
      <w:color w:val="000000"/>
      <w:sz w:val="22"/>
      <w:lang w:val="en-GB"/>
    </w:rPr>
  </w:style>
  <w:style w:type="character" w:customStyle="1" w:styleId="CERAPPENDIXBODYCharChar">
    <w:name w:val="CER APPENDIX BODY Char Char"/>
    <w:basedOn w:val="DefaultParagraphFont"/>
    <w:link w:val="CERAPPENDIXBODYChar"/>
    <w:rsid w:val="00627200"/>
    <w:rPr>
      <w:rFonts w:ascii="Arial" w:hAnsi="Arial"/>
      <w:color w:val="000000"/>
      <w:sz w:val="22"/>
      <w:lang w:val="en-GB"/>
    </w:rPr>
  </w:style>
  <w:style w:type="paragraph" w:customStyle="1" w:styleId="CERNUMBERBULLETChar">
    <w:name w:val="CER NUMBER BULLET Char"/>
    <w:link w:val="CERNUMBERBULLETCharChar"/>
    <w:rsid w:val="009A3BF6"/>
    <w:pPr>
      <w:numPr>
        <w:numId w:val="9"/>
      </w:numPr>
      <w:spacing w:before="120" w:after="120"/>
      <w:jc w:val="both"/>
    </w:pPr>
    <w:rPr>
      <w:rFonts w:ascii="Arial" w:hAnsi="Arial"/>
      <w:color w:val="000000"/>
      <w:sz w:val="22"/>
      <w:lang w:val="en-GB"/>
    </w:rPr>
  </w:style>
  <w:style w:type="character" w:customStyle="1" w:styleId="CERNUMBERBULLETCharChar">
    <w:name w:val="CER NUMBER BULLET Char Char"/>
    <w:basedOn w:val="DefaultParagraphFont"/>
    <w:link w:val="CERNUMBERBULLETChar"/>
    <w:rsid w:val="009A3BF6"/>
    <w:rPr>
      <w:rFonts w:ascii="Arial" w:hAnsi="Arial"/>
      <w:color w:val="000000"/>
      <w:sz w:val="22"/>
      <w:lang w:val="en-GB"/>
    </w:rPr>
  </w:style>
  <w:style w:type="paragraph" w:customStyle="1" w:styleId="CERLISTBULLET">
    <w:name w:val="CER LIST BULLET"/>
    <w:next w:val="CERBODY"/>
    <w:rsid w:val="00067EC0"/>
    <w:pPr>
      <w:tabs>
        <w:tab w:val="num" w:pos="1440"/>
      </w:tabs>
      <w:spacing w:before="120" w:after="120"/>
      <w:ind w:left="1440" w:hanging="360"/>
      <w:jc w:val="both"/>
    </w:pPr>
    <w:rPr>
      <w:rFonts w:ascii="Arial" w:hAnsi="Arial"/>
      <w:iCs/>
      <w:color w:val="000000"/>
      <w:sz w:val="22"/>
      <w:lang w:val="en-GB"/>
    </w:rPr>
  </w:style>
  <w:style w:type="paragraph" w:customStyle="1" w:styleId="CERNUMBERBULLET2">
    <w:name w:val="CER NUMBER BULLET 2"/>
    <w:link w:val="CERNUMBERBULLET2Char"/>
    <w:rsid w:val="0073508E"/>
    <w:pPr>
      <w:tabs>
        <w:tab w:val="left" w:pos="1418"/>
        <w:tab w:val="num" w:pos="1985"/>
      </w:tabs>
      <w:spacing w:before="120" w:after="120"/>
      <w:ind w:left="1985" w:hanging="567"/>
    </w:pPr>
    <w:rPr>
      <w:rFonts w:ascii="Arial" w:hAnsi="Arial" w:cs="Arial"/>
      <w:sz w:val="22"/>
      <w:lang w:val="en-IE"/>
    </w:rPr>
  </w:style>
  <w:style w:type="character" w:customStyle="1" w:styleId="CERNUMBERBULLET2Char">
    <w:name w:val="CER NUMBER BULLET 2 Char"/>
    <w:basedOn w:val="DefaultParagraphFont"/>
    <w:link w:val="CERNUMBERBULLET2"/>
    <w:rsid w:val="0073508E"/>
    <w:rPr>
      <w:rFonts w:ascii="Arial" w:hAnsi="Arial" w:cs="Arial"/>
      <w:sz w:val="22"/>
      <w:lang w:val="en-IE"/>
    </w:rPr>
  </w:style>
  <w:style w:type="character" w:customStyle="1" w:styleId="CERnon-indentChar">
    <w:name w:val="CER non-indent Char"/>
    <w:basedOn w:val="CERNORMALChar"/>
    <w:link w:val="CERnon-indent"/>
    <w:rsid w:val="00627200"/>
    <w:rPr>
      <w:rFonts w:ascii="Arial" w:hAnsi="Arial"/>
      <w:color w:val="000000"/>
      <w:sz w:val="22"/>
      <w:lang w:val="en-GB" w:eastAsia="en-US" w:bidi="ar-SA"/>
    </w:rPr>
  </w:style>
  <w:style w:type="paragraph" w:customStyle="1" w:styleId="CERAppendixNumHeading">
    <w:name w:val="CER Appendix Num Heading"/>
    <w:next w:val="CERBodyManual"/>
    <w:link w:val="CERAppendixNumHeadingChar"/>
    <w:rsid w:val="006E0E3C"/>
    <w:pPr>
      <w:keepNext/>
      <w:numPr>
        <w:numId w:val="10"/>
      </w:numPr>
      <w:spacing w:before="120" w:after="120"/>
    </w:pPr>
    <w:rPr>
      <w:rFonts w:ascii="Arial" w:hAnsi="Arial"/>
      <w:b/>
      <w:sz w:val="22"/>
      <w:szCs w:val="24"/>
      <w:lang w:val="en-IE"/>
    </w:rPr>
  </w:style>
  <w:style w:type="paragraph" w:customStyle="1" w:styleId="CEREquationChar">
    <w:name w:val="CER Equation Char"/>
    <w:basedOn w:val="Normal"/>
    <w:link w:val="CEREquationCharChar"/>
    <w:rsid w:val="00A11E6C"/>
    <w:pPr>
      <w:tabs>
        <w:tab w:val="left" w:pos="1418"/>
      </w:tabs>
      <w:spacing w:before="120" w:after="120"/>
      <w:ind w:left="851"/>
      <w:jc w:val="both"/>
    </w:pPr>
    <w:rPr>
      <w:szCs w:val="22"/>
      <w:lang w:val="en-GB"/>
    </w:rPr>
  </w:style>
  <w:style w:type="paragraph" w:customStyle="1" w:styleId="ListBulletRoman">
    <w:name w:val="List Bullet Roman"/>
    <w:rsid w:val="00B13677"/>
    <w:pPr>
      <w:ind w:left="1890" w:hanging="358"/>
    </w:pPr>
    <w:rPr>
      <w:rFonts w:ascii="Times" w:hAnsi="Times"/>
      <w:noProof/>
      <w:sz w:val="24"/>
      <w:lang w:val="en-GB"/>
    </w:rPr>
  </w:style>
  <w:style w:type="paragraph" w:styleId="Caption">
    <w:name w:val="caption"/>
    <w:basedOn w:val="Normal"/>
    <w:next w:val="Normal"/>
    <w:qFormat/>
    <w:rsid w:val="00B13677"/>
    <w:pPr>
      <w:keepNext/>
      <w:spacing w:before="120" w:after="120"/>
      <w:ind w:left="851"/>
    </w:pPr>
    <w:rPr>
      <w:b/>
      <w:bCs/>
      <w:sz w:val="20"/>
      <w:szCs w:val="20"/>
      <w:lang w:eastAsia="en-GB"/>
    </w:rPr>
  </w:style>
  <w:style w:type="paragraph" w:styleId="BodyText">
    <w:name w:val="Body Text"/>
    <w:basedOn w:val="Normal"/>
    <w:link w:val="BodyTextChar"/>
    <w:rsid w:val="00B13677"/>
    <w:pPr>
      <w:jc w:val="both"/>
    </w:pPr>
    <w:rPr>
      <w:sz w:val="24"/>
    </w:rPr>
  </w:style>
  <w:style w:type="paragraph" w:customStyle="1" w:styleId="arial">
    <w:name w:val="arial"/>
    <w:basedOn w:val="Caption"/>
    <w:semiHidden/>
    <w:rsid w:val="00B13677"/>
  </w:style>
  <w:style w:type="paragraph" w:styleId="BodyText2">
    <w:name w:val="Body Text 2"/>
    <w:basedOn w:val="Normal"/>
    <w:link w:val="BodyText2Char"/>
    <w:rsid w:val="00B13677"/>
    <w:pPr>
      <w:jc w:val="both"/>
    </w:pPr>
  </w:style>
  <w:style w:type="paragraph" w:customStyle="1" w:styleId="ListBulletLetter">
    <w:name w:val="List Bullet Letter"/>
    <w:rsid w:val="00B13677"/>
    <w:pPr>
      <w:tabs>
        <w:tab w:val="num" w:pos="648"/>
      </w:tabs>
      <w:ind w:left="369" w:hanging="81"/>
    </w:pPr>
    <w:rPr>
      <w:rFonts w:ascii="Times" w:hAnsi="Times"/>
      <w:noProof/>
      <w:sz w:val="24"/>
    </w:rPr>
  </w:style>
  <w:style w:type="paragraph" w:customStyle="1" w:styleId="Seliteteksti">
    <w:name w:val="Seliteteksti"/>
    <w:basedOn w:val="Normal"/>
    <w:semiHidden/>
    <w:rsid w:val="00B13677"/>
    <w:rPr>
      <w:rFonts w:ascii="Tahoma" w:hAnsi="Tahoma" w:cs="Tahoma"/>
      <w:sz w:val="16"/>
      <w:szCs w:val="16"/>
    </w:rPr>
  </w:style>
  <w:style w:type="paragraph" w:customStyle="1" w:styleId="CERnon-indent">
    <w:name w:val="CER non-indent"/>
    <w:basedOn w:val="CERNORMAL"/>
    <w:link w:val="CERnon-indentChar"/>
    <w:rsid w:val="00067EC0"/>
    <w:pPr>
      <w:ind w:left="0"/>
    </w:pPr>
  </w:style>
  <w:style w:type="paragraph" w:customStyle="1" w:styleId="FrontSheet">
    <w:name w:val="FrontSheet"/>
    <w:basedOn w:val="Normal"/>
    <w:rsid w:val="00B13677"/>
    <w:pPr>
      <w:tabs>
        <w:tab w:val="left" w:pos="709"/>
        <w:tab w:val="left" w:pos="1418"/>
        <w:tab w:val="left" w:pos="2126"/>
        <w:tab w:val="left" w:pos="2835"/>
        <w:tab w:val="left" w:pos="3544"/>
        <w:tab w:val="left" w:pos="4253"/>
        <w:tab w:val="left" w:pos="4961"/>
        <w:tab w:val="left" w:pos="5670"/>
        <w:tab w:val="right" w:pos="8363"/>
      </w:tabs>
      <w:spacing w:after="280" w:line="280" w:lineRule="atLeast"/>
    </w:pPr>
    <w:rPr>
      <w:kern w:val="16"/>
      <w:sz w:val="20"/>
      <w:szCs w:val="20"/>
      <w:lang w:eastAsia="fi-FI"/>
    </w:rPr>
  </w:style>
  <w:style w:type="character" w:customStyle="1" w:styleId="CEREquationCharChar">
    <w:name w:val="CER Equation Char Char"/>
    <w:basedOn w:val="DefaultParagraphFont"/>
    <w:link w:val="CEREquationChar"/>
    <w:rsid w:val="00DF7406"/>
    <w:rPr>
      <w:rFonts w:ascii="Arial" w:hAnsi="Arial"/>
      <w:sz w:val="22"/>
      <w:szCs w:val="22"/>
      <w:lang w:val="en-GB" w:eastAsia="en-US" w:bidi="ar-SA"/>
    </w:rPr>
  </w:style>
  <w:style w:type="paragraph" w:customStyle="1" w:styleId="Schedule">
    <w:name w:val="Schedule"/>
    <w:basedOn w:val="Normal"/>
    <w:next w:val="Normal"/>
    <w:rsid w:val="00B13677"/>
    <w:pPr>
      <w:keepNext/>
      <w:pageBreakBefore/>
      <w:pBdr>
        <w:bottom w:val="single" w:sz="6" w:space="1" w:color="auto"/>
      </w:pBdr>
      <w:overflowPunct w:val="0"/>
      <w:autoSpaceDE w:val="0"/>
      <w:autoSpaceDN w:val="0"/>
      <w:adjustRightInd w:val="0"/>
      <w:spacing w:after="360" w:line="360" w:lineRule="auto"/>
      <w:jc w:val="center"/>
      <w:textAlignment w:val="baseline"/>
    </w:pPr>
    <w:rPr>
      <w:rFonts w:ascii="Garamond MT" w:hAnsi="Garamond MT"/>
      <w:b/>
      <w:sz w:val="28"/>
      <w:szCs w:val="20"/>
      <w:lang w:eastAsia="fi-FI"/>
    </w:rPr>
  </w:style>
  <w:style w:type="character" w:customStyle="1" w:styleId="CERAppendixNumHeadingChar">
    <w:name w:val="CER Appendix Num Heading Char"/>
    <w:basedOn w:val="DefaultParagraphFont"/>
    <w:link w:val="CERAppendixNumHeading"/>
    <w:rsid w:val="00C421C9"/>
    <w:rPr>
      <w:rFonts w:ascii="Arial" w:hAnsi="Arial"/>
      <w:b/>
      <w:sz w:val="22"/>
      <w:szCs w:val="24"/>
      <w:lang w:val="en-IE"/>
    </w:rPr>
  </w:style>
  <w:style w:type="paragraph" w:styleId="BodyTextIndent3">
    <w:name w:val="Body Text Indent 3"/>
    <w:basedOn w:val="Normal"/>
    <w:link w:val="BodyTextIndent3Char"/>
    <w:rsid w:val="00B13677"/>
    <w:pPr>
      <w:spacing w:after="120"/>
      <w:ind w:left="283"/>
    </w:pPr>
    <w:rPr>
      <w:sz w:val="16"/>
      <w:szCs w:val="16"/>
      <w:lang w:val="fi-FI" w:eastAsia="fi-FI"/>
    </w:rPr>
  </w:style>
  <w:style w:type="paragraph" w:customStyle="1" w:styleId="CERFootnoteReference0">
    <w:name w:val="CER Footnote Reference"/>
    <w:basedOn w:val="FootnoteText"/>
    <w:rsid w:val="00A256B4"/>
    <w:pPr>
      <w:tabs>
        <w:tab w:val="left" w:pos="851"/>
      </w:tabs>
      <w:ind w:left="851" w:hanging="851"/>
    </w:pPr>
    <w:rPr>
      <w:sz w:val="18"/>
    </w:rPr>
  </w:style>
  <w:style w:type="paragraph" w:customStyle="1" w:styleId="H1">
    <w:name w:val="H1"/>
    <w:basedOn w:val="Normal"/>
    <w:rsid w:val="00B13677"/>
    <w:pPr>
      <w:spacing w:line="360" w:lineRule="auto"/>
    </w:pPr>
    <w:rPr>
      <w:b/>
      <w:iCs/>
      <w:caps/>
      <w:szCs w:val="22"/>
    </w:rPr>
  </w:style>
  <w:style w:type="paragraph" w:customStyle="1" w:styleId="CERTableHeader">
    <w:name w:val="CER Table Header"/>
    <w:basedOn w:val="Caption"/>
    <w:rsid w:val="008A5EF3"/>
  </w:style>
  <w:style w:type="paragraph" w:customStyle="1" w:styleId="CERGlossaryTerm">
    <w:name w:val="CER Glossary Term"/>
    <w:basedOn w:val="Normal"/>
    <w:rsid w:val="000626CE"/>
    <w:pPr>
      <w:tabs>
        <w:tab w:val="num" w:pos="851"/>
      </w:tabs>
      <w:spacing w:before="120" w:after="120"/>
    </w:pPr>
    <w:rPr>
      <w:b/>
      <w:szCs w:val="20"/>
      <w:lang w:val="en-GB"/>
    </w:rPr>
  </w:style>
  <w:style w:type="paragraph" w:customStyle="1" w:styleId="CERGlossaryDefinition">
    <w:name w:val="CER Glossary Definition"/>
    <w:basedOn w:val="CERGlossaryTerm"/>
    <w:rsid w:val="000626CE"/>
    <w:pPr>
      <w:jc w:val="both"/>
    </w:pPr>
    <w:rPr>
      <w:b w:val="0"/>
    </w:rPr>
  </w:style>
  <w:style w:type="character" w:customStyle="1" w:styleId="CERNUMBERBULLETCharChar1">
    <w:name w:val="CER NUMBER BULLET Char Char1"/>
    <w:basedOn w:val="DefaultParagraphFont"/>
    <w:link w:val="CERNUMBERBULLETCharChar1Char"/>
    <w:rsid w:val="005243E2"/>
    <w:rPr>
      <w:rFonts w:ascii="Arial" w:hAnsi="Arial"/>
      <w:color w:val="000000"/>
      <w:sz w:val="22"/>
      <w:szCs w:val="24"/>
      <w:lang w:val="en-GB" w:eastAsia="en-US" w:bidi="ar-SA"/>
    </w:rPr>
  </w:style>
  <w:style w:type="character" w:customStyle="1" w:styleId="CERnon-indentCharChar">
    <w:name w:val="CER non-indent Char Char"/>
    <w:basedOn w:val="DefaultParagraphFont"/>
    <w:rsid w:val="009A2176"/>
    <w:rPr>
      <w:rFonts w:ascii="Arial" w:hAnsi="Arial"/>
      <w:color w:val="000000"/>
      <w:sz w:val="22"/>
      <w:lang w:val="en-GB" w:eastAsia="en-US" w:bidi="ar-SA"/>
    </w:rPr>
  </w:style>
  <w:style w:type="character" w:customStyle="1" w:styleId="CERNUMBERBULLETCharChar1Char">
    <w:name w:val="CER NUMBER BULLET Char Char1 Char"/>
    <w:basedOn w:val="DefaultParagraphFont"/>
    <w:link w:val="CERNUMBERBULLETCharChar1"/>
    <w:rsid w:val="00904D7E"/>
    <w:rPr>
      <w:rFonts w:ascii="Arial" w:hAnsi="Arial"/>
      <w:color w:val="000000"/>
      <w:sz w:val="22"/>
      <w:szCs w:val="24"/>
      <w:lang w:val="en-GB" w:eastAsia="en-US" w:bidi="ar-SA"/>
    </w:rPr>
  </w:style>
  <w:style w:type="paragraph" w:customStyle="1" w:styleId="CMSHeadL9">
    <w:name w:val="CMS Head L9"/>
    <w:basedOn w:val="Normal"/>
    <w:rsid w:val="00B13677"/>
    <w:pPr>
      <w:tabs>
        <w:tab w:val="num" w:pos="6480"/>
      </w:tabs>
      <w:spacing w:after="240"/>
      <w:ind w:left="6480" w:hanging="180"/>
      <w:outlineLvl w:val="8"/>
    </w:pPr>
    <w:rPr>
      <w:rFonts w:ascii="Garamond MT" w:hAnsi="Garamond MT"/>
      <w:sz w:val="24"/>
    </w:rPr>
  </w:style>
  <w:style w:type="character" w:customStyle="1" w:styleId="CERNUMBERBULLETChar1">
    <w:name w:val="CER NUMBER BULLET Char1"/>
    <w:basedOn w:val="DefaultParagraphFont"/>
    <w:link w:val="CERNUMBERBULLET"/>
    <w:locked/>
    <w:rsid w:val="00C97BA3"/>
    <w:rPr>
      <w:rFonts w:ascii="Arial" w:hAnsi="Arial" w:cs="Arial"/>
      <w:color w:val="000000"/>
      <w:sz w:val="22"/>
      <w:szCs w:val="24"/>
      <w:lang w:val="en-GB" w:eastAsia="en-US" w:bidi="ar-SA"/>
    </w:rPr>
  </w:style>
  <w:style w:type="paragraph" w:customStyle="1" w:styleId="CERNUMBERBULLET">
    <w:name w:val="CER NUMBER BULLET"/>
    <w:link w:val="CERNUMBERBULLETChar1"/>
    <w:rsid w:val="00C97BA3"/>
    <w:pPr>
      <w:tabs>
        <w:tab w:val="num" w:pos="900"/>
      </w:tabs>
      <w:spacing w:before="120" w:after="120"/>
      <w:ind w:left="1467" w:hanging="567"/>
      <w:jc w:val="both"/>
    </w:pPr>
    <w:rPr>
      <w:rFonts w:ascii="Arial" w:hAnsi="Arial" w:cs="Arial"/>
      <w:color w:val="000000"/>
      <w:sz w:val="22"/>
      <w:szCs w:val="24"/>
      <w:lang w:val="en-GB"/>
    </w:rPr>
  </w:style>
  <w:style w:type="paragraph" w:customStyle="1" w:styleId="CMSHeadL4">
    <w:name w:val="CMS Head L4"/>
    <w:basedOn w:val="Normal"/>
    <w:rsid w:val="00B13677"/>
    <w:pPr>
      <w:tabs>
        <w:tab w:val="num" w:pos="1701"/>
      </w:tabs>
      <w:spacing w:after="240"/>
      <w:ind w:left="1701" w:hanging="850"/>
      <w:outlineLvl w:val="3"/>
    </w:pPr>
    <w:rPr>
      <w:rFonts w:ascii="Garamond MT" w:hAnsi="Garamond MT"/>
      <w:sz w:val="24"/>
    </w:rPr>
  </w:style>
  <w:style w:type="paragraph" w:customStyle="1" w:styleId="CMSHeadL5">
    <w:name w:val="CMS Head L5"/>
    <w:basedOn w:val="Normal"/>
    <w:rsid w:val="00B13677"/>
    <w:pPr>
      <w:tabs>
        <w:tab w:val="num" w:pos="3600"/>
      </w:tabs>
      <w:spacing w:after="240"/>
      <w:ind w:left="3600" w:hanging="360"/>
      <w:outlineLvl w:val="4"/>
    </w:pPr>
    <w:rPr>
      <w:rFonts w:ascii="Garamond MT" w:hAnsi="Garamond MT"/>
      <w:sz w:val="24"/>
    </w:rPr>
  </w:style>
  <w:style w:type="paragraph" w:customStyle="1" w:styleId="CMSHeadL6">
    <w:name w:val="CMS Head L6"/>
    <w:basedOn w:val="Normal"/>
    <w:rsid w:val="00B13677"/>
    <w:pPr>
      <w:tabs>
        <w:tab w:val="num" w:pos="3402"/>
      </w:tabs>
      <w:spacing w:after="240"/>
      <w:ind w:left="3403" w:hanging="851"/>
      <w:outlineLvl w:val="5"/>
    </w:pPr>
    <w:rPr>
      <w:rFonts w:ascii="Garamond MT" w:hAnsi="Garamond MT"/>
      <w:sz w:val="24"/>
    </w:rPr>
  </w:style>
  <w:style w:type="paragraph" w:customStyle="1" w:styleId="CMSHeadL7">
    <w:name w:val="CMS Head L7"/>
    <w:basedOn w:val="Normal"/>
    <w:rsid w:val="00B13677"/>
    <w:pPr>
      <w:spacing w:after="240"/>
      <w:ind w:left="851"/>
      <w:outlineLvl w:val="6"/>
    </w:pPr>
    <w:rPr>
      <w:rFonts w:ascii="Garamond MT" w:hAnsi="Garamond MT"/>
      <w:sz w:val="24"/>
    </w:rPr>
  </w:style>
  <w:style w:type="character" w:customStyle="1" w:styleId="italic">
    <w:name w:val="italic"/>
    <w:basedOn w:val="DefaultParagraphFont"/>
    <w:rsid w:val="00B13677"/>
    <w:rPr>
      <w:b w:val="0"/>
      <w:bCs w:val="0"/>
      <w:i/>
      <w:iCs/>
      <w:strike w:val="0"/>
      <w:dstrike w:val="0"/>
      <w:u w:val="none"/>
      <w:effect w:val="none"/>
    </w:rPr>
  </w:style>
  <w:style w:type="character" w:styleId="FollowedHyperlink">
    <w:name w:val="FollowedHyperlink"/>
    <w:basedOn w:val="DefaultParagraphFont"/>
    <w:rsid w:val="00B13677"/>
    <w:rPr>
      <w:color w:val="800080"/>
      <w:u w:val="single"/>
    </w:rPr>
  </w:style>
  <w:style w:type="paragraph" w:styleId="BalloonText">
    <w:name w:val="Balloon Text"/>
    <w:basedOn w:val="Normal"/>
    <w:link w:val="BalloonTextChar"/>
    <w:semiHidden/>
    <w:rsid w:val="00B13677"/>
    <w:rPr>
      <w:rFonts w:ascii="Tahoma" w:hAnsi="Tahoma" w:cs="Tahoma"/>
      <w:sz w:val="16"/>
      <w:szCs w:val="16"/>
    </w:rPr>
  </w:style>
  <w:style w:type="paragraph" w:styleId="TOC7">
    <w:name w:val="toc 7"/>
    <w:basedOn w:val="Normal"/>
    <w:next w:val="Normal"/>
    <w:autoRedefine/>
    <w:semiHidden/>
    <w:rsid w:val="00B13677"/>
    <w:pPr>
      <w:ind w:left="1320"/>
    </w:pPr>
  </w:style>
  <w:style w:type="paragraph" w:styleId="CommentText">
    <w:name w:val="annotation text"/>
    <w:aliases w:val="Stinking Styles5"/>
    <w:basedOn w:val="Normal"/>
    <w:link w:val="CommentTextChar"/>
    <w:uiPriority w:val="99"/>
    <w:rsid w:val="00F06523"/>
    <w:rPr>
      <w:sz w:val="20"/>
      <w:szCs w:val="20"/>
    </w:rPr>
  </w:style>
  <w:style w:type="paragraph" w:styleId="CommentSubject">
    <w:name w:val="annotation subject"/>
    <w:basedOn w:val="CommentText"/>
    <w:next w:val="CommentText"/>
    <w:link w:val="CommentSubjectChar"/>
    <w:semiHidden/>
    <w:rsid w:val="00F06523"/>
    <w:rPr>
      <w:b/>
      <w:bCs/>
    </w:rPr>
  </w:style>
  <w:style w:type="paragraph" w:styleId="FootnoteText">
    <w:name w:val="footnote text"/>
    <w:basedOn w:val="Normal"/>
    <w:link w:val="FootnoteTextChar"/>
    <w:semiHidden/>
    <w:rsid w:val="00FE7271"/>
    <w:rPr>
      <w:sz w:val="20"/>
      <w:szCs w:val="20"/>
    </w:rPr>
  </w:style>
  <w:style w:type="character" w:styleId="FootnoteReference">
    <w:name w:val="footnote reference"/>
    <w:basedOn w:val="DefaultParagraphFont"/>
    <w:semiHidden/>
    <w:rsid w:val="00FE7271"/>
    <w:rPr>
      <w:vertAlign w:val="superscript"/>
    </w:rPr>
  </w:style>
  <w:style w:type="paragraph" w:customStyle="1" w:styleId="DefaultText">
    <w:name w:val="Default Text"/>
    <w:basedOn w:val="Normal"/>
    <w:rsid w:val="00CC79C1"/>
    <w:pPr>
      <w:autoSpaceDE w:val="0"/>
      <w:autoSpaceDN w:val="0"/>
    </w:pPr>
    <w:rPr>
      <w:rFonts w:ascii="Times New Roman" w:hAnsi="Times New Roman"/>
      <w:sz w:val="20"/>
      <w:lang w:val="en-US"/>
    </w:rPr>
  </w:style>
  <w:style w:type="paragraph" w:customStyle="1" w:styleId="NA-LEVEL2">
    <w:name w:val="NA - LEVEL 2"/>
    <w:basedOn w:val="Normal"/>
    <w:next w:val="Normal"/>
    <w:rsid w:val="00EA3CD0"/>
    <w:pPr>
      <w:tabs>
        <w:tab w:val="num" w:pos="1417"/>
      </w:tabs>
      <w:spacing w:after="240"/>
      <w:ind w:left="1417" w:hanging="708"/>
      <w:jc w:val="both"/>
    </w:pPr>
    <w:rPr>
      <w:rFonts w:cs="Arial"/>
      <w:sz w:val="20"/>
    </w:rPr>
  </w:style>
  <w:style w:type="paragraph" w:customStyle="1" w:styleId="NA-LEVEL3">
    <w:name w:val="NA - LEVEL 3"/>
    <w:basedOn w:val="Normal"/>
    <w:next w:val="Normal"/>
    <w:rsid w:val="00EA3CD0"/>
    <w:pPr>
      <w:tabs>
        <w:tab w:val="num" w:pos="2126"/>
      </w:tabs>
      <w:spacing w:after="240"/>
      <w:ind w:left="2126" w:hanging="709"/>
      <w:jc w:val="both"/>
    </w:pPr>
    <w:rPr>
      <w:rFonts w:cs="Arial"/>
      <w:sz w:val="20"/>
    </w:rPr>
  </w:style>
  <w:style w:type="paragraph" w:customStyle="1" w:styleId="NA-LEVEL4">
    <w:name w:val="NA - LEVEL 4"/>
    <w:basedOn w:val="Normal"/>
    <w:next w:val="Normal"/>
    <w:rsid w:val="00EA3CD0"/>
    <w:pPr>
      <w:tabs>
        <w:tab w:val="num" w:pos="2835"/>
      </w:tabs>
      <w:spacing w:after="240"/>
      <w:ind w:left="2835" w:hanging="709"/>
      <w:jc w:val="both"/>
    </w:pPr>
    <w:rPr>
      <w:rFonts w:cs="Arial"/>
      <w:sz w:val="20"/>
    </w:rPr>
  </w:style>
  <w:style w:type="paragraph" w:customStyle="1" w:styleId="NA-LEVEL5">
    <w:name w:val="NA - LEVEL 5"/>
    <w:basedOn w:val="Normal"/>
    <w:next w:val="Normal"/>
    <w:rsid w:val="00EA3CD0"/>
    <w:pPr>
      <w:tabs>
        <w:tab w:val="num" w:pos="3543"/>
      </w:tabs>
      <w:spacing w:after="240"/>
      <w:ind w:left="3543" w:hanging="708"/>
      <w:jc w:val="both"/>
    </w:pPr>
    <w:rPr>
      <w:rFonts w:cs="Arial"/>
      <w:sz w:val="20"/>
    </w:rPr>
  </w:style>
  <w:style w:type="paragraph" w:customStyle="1" w:styleId="CERBodyManual">
    <w:name w:val="CER Body Manual"/>
    <w:next w:val="CERBODY"/>
    <w:link w:val="CERBodyManualChar"/>
    <w:rsid w:val="00510808"/>
    <w:pPr>
      <w:tabs>
        <w:tab w:val="left" w:pos="851"/>
      </w:tabs>
      <w:spacing w:before="120" w:after="120"/>
      <w:ind w:left="851" w:hanging="851"/>
      <w:jc w:val="both"/>
    </w:pPr>
    <w:rPr>
      <w:rFonts w:ascii="Arial" w:hAnsi="Arial"/>
      <w:sz w:val="22"/>
      <w:szCs w:val="22"/>
      <w:lang w:val="en-GB"/>
    </w:rPr>
  </w:style>
  <w:style w:type="character" w:customStyle="1" w:styleId="CERBodyManualChar">
    <w:name w:val="CER Body Manual Char"/>
    <w:basedOn w:val="CERBODYCharChar1"/>
    <w:link w:val="CERBodyManual"/>
    <w:rsid w:val="00510808"/>
    <w:rPr>
      <w:rFonts w:ascii="Arial" w:hAnsi="Arial"/>
      <w:sz w:val="22"/>
      <w:szCs w:val="22"/>
      <w:lang w:val="en-GB" w:eastAsia="en-US" w:bidi="ar-SA"/>
    </w:rPr>
  </w:style>
  <w:style w:type="paragraph" w:styleId="DocumentMap">
    <w:name w:val="Document Map"/>
    <w:basedOn w:val="Normal"/>
    <w:link w:val="DocumentMapChar"/>
    <w:semiHidden/>
    <w:rsid w:val="00E35DBA"/>
    <w:pPr>
      <w:shd w:val="clear" w:color="auto" w:fill="000080"/>
    </w:pPr>
    <w:rPr>
      <w:rFonts w:ascii="Tahoma" w:hAnsi="Tahoma" w:cs="Tahoma"/>
      <w:sz w:val="20"/>
      <w:szCs w:val="20"/>
    </w:rPr>
  </w:style>
  <w:style w:type="paragraph" w:customStyle="1" w:styleId="Body1">
    <w:name w:val="Body 1"/>
    <w:basedOn w:val="Normal"/>
    <w:semiHidden/>
    <w:rsid w:val="00AA5264"/>
    <w:pPr>
      <w:keepLines/>
      <w:overflowPunct w:val="0"/>
      <w:autoSpaceDE w:val="0"/>
      <w:autoSpaceDN w:val="0"/>
      <w:adjustRightInd w:val="0"/>
      <w:spacing w:before="60" w:after="60"/>
      <w:textAlignment w:val="baseline"/>
    </w:pPr>
    <w:rPr>
      <w:rFonts w:ascii="Times New Roman" w:hAnsi="Times New Roman"/>
      <w:szCs w:val="20"/>
      <w:lang w:eastAsia="en-GB"/>
    </w:rPr>
  </w:style>
  <w:style w:type="paragraph" w:styleId="NormalWeb">
    <w:name w:val="Normal (Web)"/>
    <w:basedOn w:val="Normal"/>
    <w:rsid w:val="00AA5264"/>
    <w:pPr>
      <w:spacing w:before="100" w:beforeAutospacing="1" w:after="100" w:afterAutospacing="1"/>
    </w:pPr>
    <w:rPr>
      <w:rFonts w:ascii="Times New Roman" w:hAnsi="Times New Roman"/>
      <w:sz w:val="24"/>
      <w:lang w:val="en-US"/>
    </w:rPr>
  </w:style>
  <w:style w:type="paragraph" w:customStyle="1" w:styleId="Default">
    <w:name w:val="Default"/>
    <w:rsid w:val="00AA5264"/>
    <w:pPr>
      <w:autoSpaceDE w:val="0"/>
      <w:autoSpaceDN w:val="0"/>
      <w:adjustRightInd w:val="0"/>
    </w:pPr>
    <w:rPr>
      <w:rFonts w:ascii="Arial" w:hAnsi="Arial" w:cs="Arial"/>
      <w:color w:val="000000"/>
      <w:sz w:val="24"/>
      <w:szCs w:val="24"/>
    </w:rPr>
  </w:style>
  <w:style w:type="paragraph" w:styleId="TOC4">
    <w:name w:val="toc 4"/>
    <w:basedOn w:val="Normal"/>
    <w:next w:val="Normal"/>
    <w:autoRedefine/>
    <w:semiHidden/>
    <w:rsid w:val="007C17DB"/>
    <w:pPr>
      <w:ind w:left="660"/>
    </w:pPr>
  </w:style>
  <w:style w:type="character" w:customStyle="1" w:styleId="DeltaViewInsertion">
    <w:name w:val="DeltaView Insertion"/>
    <w:rsid w:val="00461F53"/>
    <w:rPr>
      <w:color w:val="0000FF"/>
      <w:spacing w:val="0"/>
      <w:u w:val="double"/>
    </w:rPr>
  </w:style>
  <w:style w:type="character" w:customStyle="1" w:styleId="DeltaViewDeletion">
    <w:name w:val="DeltaView Deletion"/>
    <w:rsid w:val="00961596"/>
    <w:rPr>
      <w:strike/>
      <w:color w:val="FF0000"/>
      <w:spacing w:val="0"/>
    </w:rPr>
  </w:style>
  <w:style w:type="character" w:customStyle="1" w:styleId="DeltaViewMoveDestination">
    <w:name w:val="DeltaView Move Destination"/>
    <w:rsid w:val="005D7F56"/>
    <w:rPr>
      <w:color w:val="00C000"/>
      <w:spacing w:val="0"/>
      <w:u w:val="double"/>
    </w:rPr>
  </w:style>
  <w:style w:type="paragraph" w:customStyle="1" w:styleId="IntroTable">
    <w:name w:val="Intro Table"/>
    <w:basedOn w:val="Normal"/>
    <w:rsid w:val="00731648"/>
    <w:pPr>
      <w:keepLines/>
      <w:overflowPunct w:val="0"/>
      <w:autoSpaceDE w:val="0"/>
      <w:autoSpaceDN w:val="0"/>
      <w:adjustRightInd w:val="0"/>
      <w:spacing w:before="60" w:after="60"/>
      <w:textAlignment w:val="baseline"/>
    </w:pPr>
    <w:rPr>
      <w:rFonts w:ascii="Times New Roman" w:hAnsi="Times New Roman"/>
      <w:b/>
      <w:sz w:val="24"/>
      <w:lang w:eastAsia="en-GB"/>
    </w:rPr>
  </w:style>
  <w:style w:type="character" w:customStyle="1" w:styleId="CERFOOTNOTETEXTChar">
    <w:name w:val="CER FOOTNOTE TEXT Char"/>
    <w:basedOn w:val="DefaultParagraphFont"/>
    <w:link w:val="CERFOOTNOTETEXT"/>
    <w:rsid w:val="00473F1E"/>
    <w:rPr>
      <w:rFonts w:ascii="Arial" w:hAnsi="Arial"/>
      <w:lang w:val="en-GB" w:eastAsia="en-US" w:bidi="ar-SA"/>
    </w:rPr>
  </w:style>
  <w:style w:type="character" w:customStyle="1" w:styleId="CERNUMBERBULLET2CharChar">
    <w:name w:val="CER NUMBER BULLET 2 Char Char"/>
    <w:basedOn w:val="DefaultParagraphFont"/>
    <w:rsid w:val="00711984"/>
    <w:rPr>
      <w:rFonts w:ascii="Arial" w:hAnsi="Arial" w:cs="Arial"/>
      <w:sz w:val="22"/>
      <w:lang w:val="en-IE" w:eastAsia="en-US" w:bidi="ar-SA"/>
    </w:rPr>
  </w:style>
  <w:style w:type="table" w:styleId="TableGrid">
    <w:name w:val="Table Grid"/>
    <w:basedOn w:val="TableNormal"/>
    <w:rsid w:val="0003155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ERNUMBERBULLET2CharCharChar">
    <w:name w:val="CER NUMBER BULLET 2 Char Char Char"/>
    <w:basedOn w:val="DefaultParagraphFont"/>
    <w:rsid w:val="0063717F"/>
    <w:rPr>
      <w:rFonts w:ascii="Arial" w:hAnsi="Arial" w:cs="Arial"/>
      <w:sz w:val="22"/>
      <w:lang w:val="en-IE" w:eastAsia="en-US" w:bidi="ar-SA"/>
    </w:rPr>
  </w:style>
  <w:style w:type="character" w:customStyle="1" w:styleId="CERBodyManualCharChar">
    <w:name w:val="CER Body Manual Char Char"/>
    <w:basedOn w:val="DefaultParagraphFont"/>
    <w:rsid w:val="0063717F"/>
    <w:rPr>
      <w:rFonts w:ascii="Arial" w:hAnsi="Arial"/>
      <w:sz w:val="22"/>
      <w:szCs w:val="22"/>
      <w:lang w:val="en-GB" w:eastAsia="en-US" w:bidi="ar-SA"/>
    </w:rPr>
  </w:style>
  <w:style w:type="character" w:customStyle="1" w:styleId="CERNORMALCharChar">
    <w:name w:val="CER NORMAL Char Char"/>
    <w:basedOn w:val="DefaultParagraphFont"/>
    <w:rsid w:val="00657332"/>
    <w:rPr>
      <w:rFonts w:ascii="Arial" w:hAnsi="Arial"/>
      <w:color w:val="000000"/>
      <w:sz w:val="22"/>
      <w:szCs w:val="24"/>
      <w:lang w:val="en-GB" w:eastAsia="en-US" w:bidi="ar-SA"/>
    </w:rPr>
  </w:style>
  <w:style w:type="character" w:styleId="HTMLTypewriter">
    <w:name w:val="HTML Typewriter"/>
    <w:basedOn w:val="DefaultParagraphFont"/>
    <w:rsid w:val="00D3755A"/>
    <w:rPr>
      <w:rFonts w:ascii="Courier New" w:eastAsia="Times New Roman" w:hAnsi="Courier New" w:cs="Courier New"/>
      <w:sz w:val="20"/>
      <w:szCs w:val="20"/>
    </w:rPr>
  </w:style>
  <w:style w:type="paragraph" w:styleId="ListParagraph">
    <w:name w:val="List Paragraph"/>
    <w:basedOn w:val="Normal"/>
    <w:qFormat/>
    <w:rsid w:val="00DF48B6"/>
    <w:pPr>
      <w:overflowPunct w:val="0"/>
      <w:autoSpaceDE w:val="0"/>
      <w:autoSpaceDN w:val="0"/>
      <w:adjustRightInd w:val="0"/>
      <w:ind w:left="720"/>
      <w:contextualSpacing/>
      <w:textAlignment w:val="baseline"/>
    </w:pPr>
    <w:rPr>
      <w:rFonts w:ascii="Times New Roman" w:hAnsi="Times New Roman"/>
      <w:sz w:val="20"/>
      <w:szCs w:val="20"/>
      <w:lang w:eastAsia="en-GB"/>
    </w:rPr>
  </w:style>
  <w:style w:type="character" w:customStyle="1" w:styleId="HeaderChar">
    <w:name w:val="Header Char"/>
    <w:basedOn w:val="DefaultParagraphFont"/>
    <w:link w:val="Header"/>
    <w:rsid w:val="00DF48B6"/>
    <w:rPr>
      <w:rFonts w:ascii="Arial" w:hAnsi="Arial"/>
      <w:sz w:val="22"/>
      <w:szCs w:val="24"/>
      <w:lang w:val="en-IE" w:eastAsia="en-US" w:bidi="ar-SA"/>
    </w:rPr>
  </w:style>
  <w:style w:type="paragraph" w:customStyle="1" w:styleId="IndentBullet2CharChar">
    <w:name w:val="Indent Bullet 2 Char Char"/>
    <w:basedOn w:val="Normal"/>
    <w:rsid w:val="00DF48B6"/>
    <w:pPr>
      <w:numPr>
        <w:numId w:val="3"/>
      </w:numPr>
      <w:overflowPunct w:val="0"/>
      <w:autoSpaceDE w:val="0"/>
      <w:autoSpaceDN w:val="0"/>
      <w:adjustRightInd w:val="0"/>
      <w:spacing w:after="60"/>
      <w:textAlignment w:val="baseline"/>
    </w:pPr>
    <w:rPr>
      <w:rFonts w:ascii="Times New Roman" w:hAnsi="Times New Roman"/>
      <w:szCs w:val="22"/>
      <w:lang w:eastAsia="en-GB"/>
    </w:rPr>
  </w:style>
  <w:style w:type="paragraph" w:styleId="ListNumber2">
    <w:name w:val="List Number 2"/>
    <w:basedOn w:val="Normal"/>
    <w:rsid w:val="00DF48B6"/>
    <w:pPr>
      <w:tabs>
        <w:tab w:val="num" w:pos="643"/>
      </w:tabs>
      <w:overflowPunct w:val="0"/>
      <w:autoSpaceDE w:val="0"/>
      <w:autoSpaceDN w:val="0"/>
      <w:adjustRightInd w:val="0"/>
      <w:ind w:left="643" w:hanging="360"/>
      <w:textAlignment w:val="baseline"/>
    </w:pPr>
    <w:rPr>
      <w:rFonts w:ascii="Times New Roman" w:hAnsi="Times New Roman"/>
      <w:sz w:val="20"/>
      <w:szCs w:val="20"/>
      <w:lang w:eastAsia="en-GB"/>
    </w:rPr>
  </w:style>
  <w:style w:type="paragraph" w:customStyle="1" w:styleId="TableColumnHeadings">
    <w:name w:val="Table Column Headings"/>
    <w:basedOn w:val="Normal"/>
    <w:rsid w:val="00DF48B6"/>
    <w:pPr>
      <w:keepNext/>
      <w:overflowPunct w:val="0"/>
      <w:autoSpaceDE w:val="0"/>
      <w:autoSpaceDN w:val="0"/>
      <w:adjustRightInd w:val="0"/>
      <w:spacing w:before="60" w:after="60"/>
      <w:textAlignment w:val="baseline"/>
    </w:pPr>
    <w:rPr>
      <w:rFonts w:ascii="Times New Roman" w:hAnsi="Times New Roman"/>
      <w:b/>
      <w:bCs/>
      <w:smallCaps/>
      <w:szCs w:val="22"/>
      <w:lang w:eastAsia="en-GB"/>
    </w:rPr>
  </w:style>
  <w:style w:type="paragraph" w:customStyle="1" w:styleId="TableText">
    <w:name w:val="Table Text"/>
    <w:rsid w:val="00DF48B6"/>
    <w:pPr>
      <w:spacing w:before="40" w:after="40"/>
      <w:ind w:left="72" w:right="72"/>
    </w:pPr>
    <w:rPr>
      <w:rFonts w:ascii="Arial" w:hAnsi="Arial"/>
    </w:rPr>
  </w:style>
  <w:style w:type="character" w:customStyle="1" w:styleId="ListBulletChar">
    <w:name w:val="List Bullet Char"/>
    <w:basedOn w:val="DefaultParagraphFont"/>
    <w:link w:val="ListBullet"/>
    <w:rsid w:val="00DF48B6"/>
    <w:rPr>
      <w:rFonts w:ascii="Arial" w:hAnsi="Arial"/>
      <w:sz w:val="24"/>
      <w:lang w:val="en-IE" w:eastAsia="en-US" w:bidi="ar-SA"/>
    </w:rPr>
  </w:style>
  <w:style w:type="paragraph" w:customStyle="1" w:styleId="Body">
    <w:name w:val="Body"/>
    <w:semiHidden/>
    <w:rsid w:val="00DF48B6"/>
    <w:pPr>
      <w:spacing w:after="120"/>
    </w:pPr>
    <w:rPr>
      <w:rFonts w:ascii="Arial" w:hAnsi="Arial"/>
    </w:rPr>
  </w:style>
  <w:style w:type="paragraph" w:customStyle="1" w:styleId="BodyIndent">
    <w:name w:val="Body Indent"/>
    <w:basedOn w:val="Normal"/>
    <w:next w:val="Body"/>
    <w:rsid w:val="00DF48B6"/>
    <w:pPr>
      <w:spacing w:after="120"/>
      <w:ind w:left="720"/>
    </w:pPr>
    <w:rPr>
      <w:sz w:val="20"/>
      <w:szCs w:val="20"/>
    </w:rPr>
  </w:style>
  <w:style w:type="paragraph" w:styleId="List4">
    <w:name w:val="List 4"/>
    <w:basedOn w:val="Normal"/>
    <w:rsid w:val="00DF48B6"/>
    <w:pPr>
      <w:overflowPunct w:val="0"/>
      <w:autoSpaceDE w:val="0"/>
      <w:autoSpaceDN w:val="0"/>
      <w:adjustRightInd w:val="0"/>
      <w:ind w:left="1132" w:hanging="283"/>
      <w:textAlignment w:val="baseline"/>
    </w:pPr>
    <w:rPr>
      <w:rFonts w:ascii="Times New Roman" w:hAnsi="Times New Roman"/>
      <w:sz w:val="20"/>
      <w:szCs w:val="20"/>
      <w:lang w:eastAsia="en-GB"/>
    </w:rPr>
  </w:style>
  <w:style w:type="paragraph" w:styleId="ListBullet3">
    <w:name w:val="List Bullet 3"/>
    <w:basedOn w:val="Normal"/>
    <w:autoRedefine/>
    <w:rsid w:val="00DF48B6"/>
    <w:pPr>
      <w:numPr>
        <w:numId w:val="4"/>
      </w:numPr>
      <w:overflowPunct w:val="0"/>
      <w:autoSpaceDE w:val="0"/>
      <w:autoSpaceDN w:val="0"/>
      <w:adjustRightInd w:val="0"/>
      <w:textAlignment w:val="baseline"/>
    </w:pPr>
    <w:rPr>
      <w:rFonts w:ascii="Times New Roman" w:hAnsi="Times New Roman"/>
      <w:sz w:val="20"/>
      <w:szCs w:val="20"/>
      <w:lang w:eastAsia="en-GB"/>
    </w:rPr>
  </w:style>
  <w:style w:type="paragraph" w:styleId="ListBullet4">
    <w:name w:val="List Bullet 4"/>
    <w:basedOn w:val="Normal"/>
    <w:autoRedefine/>
    <w:rsid w:val="00DF48B6"/>
    <w:pPr>
      <w:numPr>
        <w:numId w:val="5"/>
      </w:numPr>
      <w:overflowPunct w:val="0"/>
      <w:autoSpaceDE w:val="0"/>
      <w:autoSpaceDN w:val="0"/>
      <w:adjustRightInd w:val="0"/>
      <w:textAlignment w:val="baseline"/>
    </w:pPr>
    <w:rPr>
      <w:rFonts w:ascii="Times New Roman" w:hAnsi="Times New Roman"/>
      <w:sz w:val="20"/>
      <w:szCs w:val="20"/>
      <w:lang w:eastAsia="en-GB"/>
    </w:rPr>
  </w:style>
  <w:style w:type="character" w:customStyle="1" w:styleId="FooterChar">
    <w:name w:val="Footer Char"/>
    <w:basedOn w:val="DefaultParagraphFont"/>
    <w:link w:val="Footer"/>
    <w:rsid w:val="00DF48B6"/>
    <w:rPr>
      <w:rFonts w:ascii="Arial" w:hAnsi="Arial"/>
      <w:sz w:val="22"/>
      <w:szCs w:val="24"/>
      <w:lang w:val="en-IE" w:eastAsia="en-US" w:bidi="ar-SA"/>
    </w:rPr>
  </w:style>
  <w:style w:type="numbering" w:customStyle="1" w:styleId="NoList1">
    <w:name w:val="No List1"/>
    <w:next w:val="NoList"/>
    <w:semiHidden/>
    <w:rsid w:val="00F234EC"/>
  </w:style>
  <w:style w:type="paragraph" w:customStyle="1" w:styleId="xl24">
    <w:name w:val="xl24"/>
    <w:basedOn w:val="Normal"/>
    <w:rsid w:val="00F234E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Verdana" w:hAnsi="Verdana"/>
      <w:sz w:val="18"/>
      <w:szCs w:val="18"/>
      <w:lang w:val="en-GB" w:eastAsia="ko-KR"/>
    </w:rPr>
  </w:style>
  <w:style w:type="paragraph" w:customStyle="1" w:styleId="xl25">
    <w:name w:val="xl25"/>
    <w:basedOn w:val="Normal"/>
    <w:rsid w:val="00F234EC"/>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pPr>
    <w:rPr>
      <w:rFonts w:ascii="Verdana" w:hAnsi="Verdana"/>
      <w:b/>
      <w:bCs/>
      <w:sz w:val="18"/>
      <w:szCs w:val="18"/>
      <w:lang w:val="en-GB" w:eastAsia="ko-KR"/>
    </w:rPr>
  </w:style>
  <w:style w:type="paragraph" w:customStyle="1" w:styleId="xl26">
    <w:name w:val="xl26"/>
    <w:basedOn w:val="Normal"/>
    <w:rsid w:val="00F234EC"/>
    <w:pPr>
      <w:pBdr>
        <w:top w:val="single" w:sz="4" w:space="0" w:color="auto"/>
        <w:left w:val="single" w:sz="4" w:space="0" w:color="auto"/>
        <w:bottom w:val="single" w:sz="4" w:space="0" w:color="auto"/>
        <w:right w:val="single" w:sz="4" w:space="0" w:color="auto"/>
      </w:pBdr>
      <w:shd w:val="clear" w:color="auto" w:fill="00FFFF"/>
      <w:spacing w:before="100" w:beforeAutospacing="1" w:after="100" w:afterAutospacing="1"/>
      <w:jc w:val="center"/>
      <w:textAlignment w:val="top"/>
    </w:pPr>
    <w:rPr>
      <w:rFonts w:ascii="Verdana" w:hAnsi="Verdana"/>
      <w:sz w:val="18"/>
      <w:szCs w:val="18"/>
      <w:lang w:val="en-GB" w:eastAsia="ko-KR"/>
    </w:rPr>
  </w:style>
  <w:style w:type="character" w:customStyle="1" w:styleId="CERBULLET3Char">
    <w:name w:val="CER BULLET 3 Char"/>
    <w:basedOn w:val="DefaultParagraphFont"/>
    <w:link w:val="CERBULLET3"/>
    <w:rsid w:val="00F234EC"/>
    <w:rPr>
      <w:rFonts w:ascii="Arial" w:hAnsi="Arial"/>
      <w:color w:val="000000"/>
      <w:sz w:val="22"/>
      <w:lang w:val="en-GB"/>
    </w:rPr>
  </w:style>
  <w:style w:type="paragraph" w:styleId="TOC5">
    <w:name w:val="toc 5"/>
    <w:basedOn w:val="Normal"/>
    <w:next w:val="Normal"/>
    <w:autoRedefine/>
    <w:semiHidden/>
    <w:rsid w:val="004D27C2"/>
    <w:pPr>
      <w:ind w:left="960"/>
    </w:pPr>
    <w:rPr>
      <w:rFonts w:ascii="Times New Roman" w:hAnsi="Times New Roman"/>
      <w:sz w:val="24"/>
      <w:lang w:val="en-GB" w:eastAsia="en-GB"/>
    </w:rPr>
  </w:style>
  <w:style w:type="paragraph" w:styleId="TOC6">
    <w:name w:val="toc 6"/>
    <w:basedOn w:val="Normal"/>
    <w:next w:val="Normal"/>
    <w:autoRedefine/>
    <w:semiHidden/>
    <w:rsid w:val="004D27C2"/>
    <w:pPr>
      <w:ind w:left="1200"/>
    </w:pPr>
    <w:rPr>
      <w:rFonts w:ascii="Times New Roman" w:hAnsi="Times New Roman"/>
      <w:sz w:val="24"/>
      <w:lang w:val="en-GB" w:eastAsia="en-GB"/>
    </w:rPr>
  </w:style>
  <w:style w:type="paragraph" w:styleId="TOC8">
    <w:name w:val="toc 8"/>
    <w:basedOn w:val="Normal"/>
    <w:next w:val="Normal"/>
    <w:autoRedefine/>
    <w:semiHidden/>
    <w:rsid w:val="004D27C2"/>
    <w:pPr>
      <w:ind w:left="1680"/>
    </w:pPr>
    <w:rPr>
      <w:rFonts w:ascii="Times New Roman" w:hAnsi="Times New Roman"/>
      <w:sz w:val="24"/>
      <w:lang w:val="en-GB" w:eastAsia="en-GB"/>
    </w:rPr>
  </w:style>
  <w:style w:type="paragraph" w:styleId="TOC9">
    <w:name w:val="toc 9"/>
    <w:basedOn w:val="Normal"/>
    <w:next w:val="Normal"/>
    <w:autoRedefine/>
    <w:semiHidden/>
    <w:rsid w:val="004D27C2"/>
    <w:pPr>
      <w:ind w:left="1920"/>
    </w:pPr>
    <w:rPr>
      <w:rFonts w:ascii="Times New Roman" w:hAnsi="Times New Roman"/>
      <w:sz w:val="24"/>
      <w:lang w:val="en-GB" w:eastAsia="en-GB"/>
    </w:rPr>
  </w:style>
  <w:style w:type="paragraph" w:styleId="Revision">
    <w:name w:val="Revision"/>
    <w:hidden/>
    <w:uiPriority w:val="99"/>
    <w:semiHidden/>
    <w:rsid w:val="00EF42F0"/>
    <w:rPr>
      <w:rFonts w:ascii="Arial" w:hAnsi="Arial"/>
      <w:sz w:val="22"/>
      <w:szCs w:val="24"/>
      <w:lang w:val="en-IE"/>
    </w:rPr>
  </w:style>
  <w:style w:type="character" w:customStyle="1" w:styleId="CommentTextChar">
    <w:name w:val="Comment Text Char"/>
    <w:aliases w:val="Stinking Styles5 Char"/>
    <w:basedOn w:val="DefaultParagraphFont"/>
    <w:link w:val="CommentText"/>
    <w:uiPriority w:val="99"/>
    <w:locked/>
    <w:rsid w:val="00416B01"/>
    <w:rPr>
      <w:rFonts w:ascii="Arial" w:hAnsi="Arial"/>
      <w:lang w:val="en-IE"/>
    </w:rPr>
  </w:style>
  <w:style w:type="paragraph" w:customStyle="1" w:styleId="CERAPPENDIXLEVEL1">
    <w:name w:val="CER APPENDIX LEVEL 1"/>
    <w:basedOn w:val="CERAPPENDIXHEADING1"/>
    <w:link w:val="CERAPPENDIXLEVEL1Char"/>
    <w:qFormat/>
    <w:rsid w:val="00533DC0"/>
    <w:pPr>
      <w:numPr>
        <w:numId w:val="18"/>
      </w:numPr>
    </w:pPr>
    <w:rPr>
      <w:color w:val="auto"/>
    </w:rPr>
  </w:style>
  <w:style w:type="paragraph" w:customStyle="1" w:styleId="CERAPPENDIXLEVEL2">
    <w:name w:val="CER APPENDIX LEVEL 2"/>
    <w:basedOn w:val="Normal"/>
    <w:link w:val="CERAPPENDIXLEVEL2Char"/>
    <w:qFormat/>
    <w:rsid w:val="00327219"/>
    <w:pPr>
      <w:keepNext/>
      <w:numPr>
        <w:ilvl w:val="1"/>
        <w:numId w:val="44"/>
      </w:numPr>
      <w:spacing w:before="240" w:after="120"/>
      <w:jc w:val="both"/>
      <w:outlineLvl w:val="1"/>
    </w:pPr>
    <w:rPr>
      <w:b/>
      <w:caps/>
      <w:sz w:val="24"/>
      <w:szCs w:val="22"/>
      <w:lang w:val="en-US"/>
    </w:rPr>
  </w:style>
  <w:style w:type="character" w:customStyle="1" w:styleId="CERAPPENDIXLEVEL1Char">
    <w:name w:val="CER APPENDIX LEVEL 1 Char"/>
    <w:basedOn w:val="DefaultParagraphFont"/>
    <w:link w:val="CERAPPENDIXLEVEL1"/>
    <w:rsid w:val="00533DC0"/>
    <w:rPr>
      <w:rFonts w:ascii="Arial" w:hAnsi="Arial"/>
      <w:b/>
      <w:caps/>
      <w:sz w:val="28"/>
      <w:lang w:val="en-GB"/>
    </w:rPr>
  </w:style>
  <w:style w:type="paragraph" w:customStyle="1" w:styleId="CERAPPENDIXLEVEL3">
    <w:name w:val="CER APPENDIX LEVEL 3"/>
    <w:basedOn w:val="Normal"/>
    <w:link w:val="CERAPPENDIXLEVEL3Char"/>
    <w:qFormat/>
    <w:rsid w:val="00327219"/>
    <w:pPr>
      <w:keepNext/>
      <w:spacing w:before="240" w:after="120"/>
      <w:ind w:left="992"/>
      <w:jc w:val="both"/>
      <w:outlineLvl w:val="2"/>
    </w:pPr>
    <w:rPr>
      <w:b/>
      <w:szCs w:val="22"/>
      <w:lang w:val="en-US"/>
    </w:rPr>
  </w:style>
  <w:style w:type="character" w:customStyle="1" w:styleId="CERAPPENDIXLEVEL2Char">
    <w:name w:val="CER APPENDIX LEVEL 2 Char"/>
    <w:basedOn w:val="DefaultParagraphFont"/>
    <w:link w:val="CERAPPENDIXLEVEL2"/>
    <w:rsid w:val="00327219"/>
    <w:rPr>
      <w:rFonts w:ascii="Arial" w:hAnsi="Arial"/>
      <w:b/>
      <w:caps/>
      <w:sz w:val="24"/>
      <w:szCs w:val="22"/>
    </w:rPr>
  </w:style>
  <w:style w:type="paragraph" w:customStyle="1" w:styleId="CERAPPENDIXLEVEL4">
    <w:name w:val="CER APPENDIX LEVEL 4"/>
    <w:basedOn w:val="CERLEVEL4"/>
    <w:link w:val="CERAPPENDIXLEVEL4Char"/>
    <w:qFormat/>
    <w:rsid w:val="009A7B0F"/>
    <w:pPr>
      <w:numPr>
        <w:ilvl w:val="3"/>
        <w:numId w:val="48"/>
      </w:numPr>
      <w:outlineLvl w:val="4"/>
    </w:pPr>
  </w:style>
  <w:style w:type="character" w:customStyle="1" w:styleId="CERAPPENDIXLEVEL3Char">
    <w:name w:val="CER APPENDIX LEVEL 3 Char"/>
    <w:basedOn w:val="DefaultParagraphFont"/>
    <w:link w:val="CERAPPENDIXLEVEL3"/>
    <w:rsid w:val="00327219"/>
    <w:rPr>
      <w:rFonts w:ascii="Arial" w:hAnsi="Arial"/>
      <w:b/>
      <w:sz w:val="22"/>
      <w:szCs w:val="22"/>
    </w:rPr>
  </w:style>
  <w:style w:type="paragraph" w:customStyle="1" w:styleId="CERAPPENDIXLEVEL5">
    <w:name w:val="CER APPENDIX LEVEL 5"/>
    <w:basedOn w:val="CERAPPENDIXLEVEL4"/>
    <w:link w:val="CERAPPENDIXLEVEL5Char"/>
    <w:qFormat/>
    <w:rsid w:val="00FE1F95"/>
    <w:pPr>
      <w:numPr>
        <w:ilvl w:val="4"/>
      </w:numPr>
    </w:pPr>
  </w:style>
  <w:style w:type="character" w:customStyle="1" w:styleId="CERAPPENDIXLEVEL4Char">
    <w:name w:val="CER APPENDIX LEVEL 4 Char"/>
    <w:basedOn w:val="DefaultParagraphFont"/>
    <w:link w:val="CERAPPENDIXLEVEL4"/>
    <w:rsid w:val="009A7B0F"/>
    <w:rPr>
      <w:rFonts w:ascii="Arial" w:hAnsi="Arial"/>
      <w:sz w:val="22"/>
      <w:szCs w:val="22"/>
    </w:rPr>
  </w:style>
  <w:style w:type="paragraph" w:customStyle="1" w:styleId="CERAPPENDIXLEVEL6">
    <w:name w:val="CER APPENDIX LEVEL 6"/>
    <w:basedOn w:val="CERAPPENDIXLEVEL5"/>
    <w:link w:val="CERAPPENDIXLEVEL6Char"/>
    <w:qFormat/>
    <w:rsid w:val="00944883"/>
    <w:pPr>
      <w:numPr>
        <w:ilvl w:val="5"/>
      </w:numPr>
    </w:pPr>
  </w:style>
  <w:style w:type="character" w:customStyle="1" w:styleId="CERAPPENDIXLEVEL5Char">
    <w:name w:val="CER APPENDIX LEVEL 5 Char"/>
    <w:basedOn w:val="DefaultParagraphFont"/>
    <w:link w:val="CERAPPENDIXLEVEL5"/>
    <w:rsid w:val="00FE1F95"/>
    <w:rPr>
      <w:rFonts w:ascii="Arial" w:hAnsi="Arial"/>
      <w:sz w:val="22"/>
      <w:szCs w:val="22"/>
    </w:rPr>
  </w:style>
  <w:style w:type="paragraph" w:customStyle="1" w:styleId="CERAPPENDIXLEVEL7">
    <w:name w:val="CER APPENDIX LEVEL 7"/>
    <w:basedOn w:val="CERAPPENDIXLEVEL6"/>
    <w:link w:val="CERAPPENDIXLEVEL7Char"/>
    <w:qFormat/>
    <w:rsid w:val="005E132E"/>
    <w:pPr>
      <w:numPr>
        <w:ilvl w:val="6"/>
        <w:numId w:val="51"/>
      </w:numPr>
    </w:pPr>
  </w:style>
  <w:style w:type="character" w:customStyle="1" w:styleId="CERAPPENDIXLEVEL6Char">
    <w:name w:val="CER APPENDIX LEVEL 6 Char"/>
    <w:basedOn w:val="DefaultParagraphFont"/>
    <w:link w:val="CERAPPENDIXLEVEL6"/>
    <w:rsid w:val="00944883"/>
    <w:rPr>
      <w:rFonts w:ascii="Arial" w:hAnsi="Arial"/>
      <w:sz w:val="22"/>
      <w:szCs w:val="22"/>
    </w:rPr>
  </w:style>
  <w:style w:type="character" w:customStyle="1" w:styleId="Heading1Char">
    <w:name w:val="Heading 1 Char"/>
    <w:aliases w:val="Section Heading Char,First level Char,T1 Char,h1 Char,PR9 Char,Section Char,level2 hdg Char"/>
    <w:basedOn w:val="DefaultParagraphFont"/>
    <w:link w:val="Heading1"/>
    <w:rsid w:val="00C802DE"/>
    <w:rPr>
      <w:rFonts w:ascii="Arial" w:hAnsi="Arial"/>
      <w:b/>
      <w:bCs/>
      <w:sz w:val="28"/>
      <w:szCs w:val="24"/>
      <w:lang w:val="en-IE"/>
    </w:rPr>
  </w:style>
  <w:style w:type="character" w:customStyle="1" w:styleId="Heading2Char">
    <w:name w:val="Heading 2 Char"/>
    <w:aliases w:val="Reset numbering Char,Second level Char,T2 Char,h2 Char,PR10 Char"/>
    <w:basedOn w:val="DefaultParagraphFont"/>
    <w:link w:val="Heading2"/>
    <w:rsid w:val="00C802DE"/>
    <w:rPr>
      <w:rFonts w:ascii="Arial" w:hAnsi="Arial" w:cs="Arial"/>
      <w:b/>
      <w:sz w:val="24"/>
      <w:szCs w:val="22"/>
      <w:lang w:val="en-IE"/>
    </w:rPr>
  </w:style>
  <w:style w:type="character" w:customStyle="1" w:styleId="Heading3Char">
    <w:name w:val="Heading 3 Char"/>
    <w:aliases w:val=". Char,Level 1 - 1 Char,H3 Char,Third level Char,T3 Char,PR11 Char"/>
    <w:basedOn w:val="DefaultParagraphFont"/>
    <w:link w:val="Heading3"/>
    <w:rsid w:val="00C802DE"/>
    <w:rPr>
      <w:rFonts w:ascii="Arial" w:hAnsi="Arial"/>
      <w:b/>
      <w:bCs/>
      <w:sz w:val="28"/>
      <w:szCs w:val="24"/>
      <w:lang w:val="en-IE"/>
    </w:rPr>
  </w:style>
  <w:style w:type="character" w:customStyle="1" w:styleId="Heading4Char">
    <w:name w:val="Heading 4 Char"/>
    <w:aliases w:val="Level 2 - a Char,Fourth level Char,T4 Char,PR12 Char,Sub-Minor Char"/>
    <w:basedOn w:val="DefaultParagraphFont"/>
    <w:link w:val="Heading4"/>
    <w:rsid w:val="00C802DE"/>
    <w:rPr>
      <w:rFonts w:ascii="Arial" w:hAnsi="Arial"/>
      <w:b/>
      <w:bCs/>
      <w:sz w:val="28"/>
      <w:szCs w:val="28"/>
      <w:lang w:val="en-IE"/>
    </w:rPr>
  </w:style>
  <w:style w:type="character" w:customStyle="1" w:styleId="Heading5Char">
    <w:name w:val="Heading 5 Char"/>
    <w:aliases w:val="Level 3 - i Char,Appendix1 Char,PR13 Char,Block Label Char,test Char"/>
    <w:basedOn w:val="DefaultParagraphFont"/>
    <w:link w:val="Heading5"/>
    <w:rsid w:val="00C802DE"/>
    <w:rPr>
      <w:rFonts w:ascii="Arial" w:hAnsi="Arial"/>
      <w:b/>
      <w:bCs/>
      <w:i/>
      <w:iCs/>
      <w:sz w:val="26"/>
      <w:szCs w:val="26"/>
      <w:lang w:val="en-IE"/>
    </w:rPr>
  </w:style>
  <w:style w:type="character" w:customStyle="1" w:styleId="Heading6Char">
    <w:name w:val="Heading 6 Char"/>
    <w:aliases w:val="Legal Level 1. Char,Appendix 2 Char,PR14 Char"/>
    <w:basedOn w:val="DefaultParagraphFont"/>
    <w:link w:val="Heading6"/>
    <w:rsid w:val="00C802DE"/>
    <w:rPr>
      <w:b/>
      <w:bCs/>
      <w:sz w:val="22"/>
      <w:szCs w:val="22"/>
      <w:lang w:val="en-IE"/>
    </w:rPr>
  </w:style>
  <w:style w:type="character" w:customStyle="1" w:styleId="Heading7Char">
    <w:name w:val="Heading 7 Char"/>
    <w:aliases w:val="Legal Level 1.1. Char,Appendix Header Char"/>
    <w:basedOn w:val="DefaultParagraphFont"/>
    <w:link w:val="Heading7"/>
    <w:rsid w:val="00C802DE"/>
    <w:rPr>
      <w:sz w:val="24"/>
      <w:szCs w:val="24"/>
      <w:lang w:val="en-IE"/>
    </w:rPr>
  </w:style>
  <w:style w:type="character" w:customStyle="1" w:styleId="Heading8Char">
    <w:name w:val="Heading 8 Char"/>
    <w:aliases w:val="Legal Level 1.1.1. Char"/>
    <w:basedOn w:val="DefaultParagraphFont"/>
    <w:link w:val="Heading8"/>
    <w:rsid w:val="00C802DE"/>
    <w:rPr>
      <w:i/>
      <w:iCs/>
      <w:sz w:val="24"/>
      <w:szCs w:val="24"/>
      <w:lang w:val="en-IE"/>
    </w:rPr>
  </w:style>
  <w:style w:type="character" w:customStyle="1" w:styleId="Heading9Char">
    <w:name w:val="Heading 9 Char"/>
    <w:aliases w:val="Legal Level 1.1.1.1. Char"/>
    <w:basedOn w:val="DefaultParagraphFont"/>
    <w:link w:val="Heading9"/>
    <w:rsid w:val="00C802DE"/>
    <w:rPr>
      <w:rFonts w:ascii="Arial" w:hAnsi="Arial" w:cs="Arial"/>
      <w:sz w:val="22"/>
      <w:szCs w:val="22"/>
      <w:lang w:val="en-IE"/>
    </w:rPr>
  </w:style>
  <w:style w:type="character" w:customStyle="1" w:styleId="BodyTextChar">
    <w:name w:val="Body Text Char"/>
    <w:basedOn w:val="DefaultParagraphFont"/>
    <w:link w:val="BodyText"/>
    <w:rsid w:val="00C802DE"/>
    <w:rPr>
      <w:rFonts w:ascii="Arial" w:hAnsi="Arial"/>
      <w:sz w:val="24"/>
      <w:szCs w:val="24"/>
      <w:lang w:val="en-IE"/>
    </w:rPr>
  </w:style>
  <w:style w:type="character" w:customStyle="1" w:styleId="BodyText2Char">
    <w:name w:val="Body Text 2 Char"/>
    <w:basedOn w:val="DefaultParagraphFont"/>
    <w:link w:val="BodyText2"/>
    <w:rsid w:val="00C802DE"/>
    <w:rPr>
      <w:rFonts w:ascii="Arial" w:hAnsi="Arial"/>
      <w:sz w:val="22"/>
      <w:szCs w:val="24"/>
      <w:lang w:val="en-IE"/>
    </w:rPr>
  </w:style>
  <w:style w:type="character" w:customStyle="1" w:styleId="BodyTextIndent3Char">
    <w:name w:val="Body Text Indent 3 Char"/>
    <w:basedOn w:val="DefaultParagraphFont"/>
    <w:link w:val="BodyTextIndent3"/>
    <w:rsid w:val="00C802DE"/>
    <w:rPr>
      <w:rFonts w:ascii="Arial" w:hAnsi="Arial"/>
      <w:sz w:val="16"/>
      <w:szCs w:val="16"/>
      <w:lang w:val="fi-FI" w:eastAsia="fi-FI"/>
    </w:rPr>
  </w:style>
  <w:style w:type="character" w:customStyle="1" w:styleId="BalloonTextChar">
    <w:name w:val="Balloon Text Char"/>
    <w:basedOn w:val="DefaultParagraphFont"/>
    <w:link w:val="BalloonText"/>
    <w:semiHidden/>
    <w:rsid w:val="00C802DE"/>
    <w:rPr>
      <w:rFonts w:ascii="Tahoma" w:hAnsi="Tahoma" w:cs="Tahoma"/>
      <w:sz w:val="16"/>
      <w:szCs w:val="16"/>
      <w:lang w:val="en-IE"/>
    </w:rPr>
  </w:style>
  <w:style w:type="character" w:customStyle="1" w:styleId="CommentSubjectChar">
    <w:name w:val="Comment Subject Char"/>
    <w:basedOn w:val="CommentTextChar"/>
    <w:link w:val="CommentSubject"/>
    <w:semiHidden/>
    <w:rsid w:val="00C802DE"/>
    <w:rPr>
      <w:rFonts w:ascii="Arial" w:hAnsi="Arial"/>
      <w:b/>
      <w:bCs/>
      <w:lang w:val="en-IE"/>
    </w:rPr>
  </w:style>
  <w:style w:type="character" w:customStyle="1" w:styleId="FootnoteTextChar">
    <w:name w:val="Footnote Text Char"/>
    <w:basedOn w:val="DefaultParagraphFont"/>
    <w:link w:val="FootnoteText"/>
    <w:semiHidden/>
    <w:rsid w:val="00C802DE"/>
    <w:rPr>
      <w:rFonts w:ascii="Arial" w:hAnsi="Arial"/>
      <w:lang w:val="en-IE"/>
    </w:rPr>
  </w:style>
  <w:style w:type="character" w:customStyle="1" w:styleId="DocumentMapChar">
    <w:name w:val="Document Map Char"/>
    <w:basedOn w:val="DefaultParagraphFont"/>
    <w:link w:val="DocumentMap"/>
    <w:semiHidden/>
    <w:rsid w:val="00C802DE"/>
    <w:rPr>
      <w:rFonts w:ascii="Tahoma" w:hAnsi="Tahoma" w:cs="Tahoma"/>
      <w:shd w:val="clear" w:color="auto" w:fill="000080"/>
      <w:lang w:val="en-IE"/>
    </w:rPr>
  </w:style>
  <w:style w:type="paragraph" w:customStyle="1" w:styleId="CERLEVEL4">
    <w:name w:val="CER LEVEL 4"/>
    <w:basedOn w:val="Normal"/>
    <w:next w:val="CERLEVEL5"/>
    <w:link w:val="CERLEVEL4Char"/>
    <w:qFormat/>
    <w:rsid w:val="00371077"/>
    <w:pPr>
      <w:spacing w:before="120" w:after="120"/>
      <w:ind w:left="992" w:hanging="992"/>
      <w:jc w:val="both"/>
      <w:outlineLvl w:val="3"/>
    </w:pPr>
    <w:rPr>
      <w:szCs w:val="22"/>
      <w:lang w:val="en-US"/>
    </w:rPr>
  </w:style>
  <w:style w:type="paragraph" w:customStyle="1" w:styleId="CERLEVEL5">
    <w:name w:val="CER LEVEL 5"/>
    <w:basedOn w:val="Normal"/>
    <w:link w:val="CERLEVEL5Char"/>
    <w:qFormat/>
    <w:rsid w:val="00371077"/>
    <w:pPr>
      <w:spacing w:before="120" w:after="120"/>
      <w:ind w:left="1701" w:hanging="709"/>
      <w:jc w:val="both"/>
    </w:pPr>
    <w:rPr>
      <w:szCs w:val="22"/>
      <w:lang w:val="en-US"/>
    </w:rPr>
  </w:style>
  <w:style w:type="paragraph" w:customStyle="1" w:styleId="CERLEVEL1">
    <w:name w:val="CER LEVEL 1"/>
    <w:basedOn w:val="Normal"/>
    <w:next w:val="CERLEVEL2"/>
    <w:link w:val="CERLEVEL1Char"/>
    <w:qFormat/>
    <w:rsid w:val="003E3F4D"/>
    <w:pPr>
      <w:keepNext/>
      <w:pBdr>
        <w:top w:val="single" w:sz="4" w:space="1" w:color="auto"/>
        <w:bottom w:val="single" w:sz="4" w:space="1" w:color="auto"/>
      </w:pBdr>
      <w:spacing w:before="240" w:after="120"/>
      <w:jc w:val="center"/>
      <w:outlineLvl w:val="0"/>
    </w:pPr>
    <w:rPr>
      <w:b/>
      <w:caps/>
      <w:sz w:val="28"/>
      <w:szCs w:val="22"/>
      <w:lang w:val="en-US"/>
    </w:rPr>
  </w:style>
  <w:style w:type="paragraph" w:customStyle="1" w:styleId="CERLEVEL2">
    <w:name w:val="CER LEVEL 2"/>
    <w:basedOn w:val="Normal"/>
    <w:link w:val="CERLEVEL2Char"/>
    <w:qFormat/>
    <w:rsid w:val="003E3F4D"/>
    <w:pPr>
      <w:keepNext/>
      <w:spacing w:before="240" w:after="120"/>
      <w:jc w:val="both"/>
      <w:outlineLvl w:val="1"/>
    </w:pPr>
    <w:rPr>
      <w:b/>
      <w:caps/>
      <w:sz w:val="24"/>
      <w:szCs w:val="22"/>
      <w:lang w:val="en-US"/>
    </w:rPr>
  </w:style>
  <w:style w:type="paragraph" w:customStyle="1" w:styleId="CERLEVEL3">
    <w:name w:val="CER LEVEL 3"/>
    <w:basedOn w:val="Normal"/>
    <w:link w:val="CERLEVEL3Char"/>
    <w:qFormat/>
    <w:rsid w:val="003E3F4D"/>
    <w:pPr>
      <w:keepNext/>
      <w:spacing w:before="240" w:after="120"/>
      <w:jc w:val="both"/>
      <w:outlineLvl w:val="2"/>
    </w:pPr>
    <w:rPr>
      <w:b/>
      <w:szCs w:val="22"/>
      <w:lang w:val="en-US"/>
    </w:rPr>
  </w:style>
  <w:style w:type="paragraph" w:customStyle="1" w:styleId="CERLEVEL6">
    <w:name w:val="CER LEVEL 6"/>
    <w:basedOn w:val="Normal"/>
    <w:link w:val="CERLEVEL6Char"/>
    <w:qFormat/>
    <w:rsid w:val="003E3F4D"/>
    <w:pPr>
      <w:spacing w:before="120" w:after="120"/>
      <w:jc w:val="both"/>
    </w:pPr>
    <w:rPr>
      <w:szCs w:val="22"/>
      <w:lang w:val="en-US"/>
    </w:rPr>
  </w:style>
  <w:style w:type="paragraph" w:customStyle="1" w:styleId="CERLEVEL7">
    <w:name w:val="CER LEVEL 7"/>
    <w:basedOn w:val="Normal"/>
    <w:link w:val="CERLEVEL7Char"/>
    <w:qFormat/>
    <w:rsid w:val="003E3F4D"/>
    <w:pPr>
      <w:spacing w:before="120" w:after="120"/>
      <w:jc w:val="both"/>
    </w:pPr>
    <w:rPr>
      <w:szCs w:val="22"/>
      <w:lang w:val="en-US"/>
    </w:rPr>
  </w:style>
  <w:style w:type="character" w:customStyle="1" w:styleId="CERLEVEL1Char">
    <w:name w:val="CER LEVEL 1 Char"/>
    <w:basedOn w:val="DefaultParagraphFont"/>
    <w:link w:val="CERLEVEL1"/>
    <w:rsid w:val="003E3F4D"/>
    <w:rPr>
      <w:rFonts w:ascii="Arial" w:hAnsi="Arial"/>
      <w:b/>
      <w:caps/>
      <w:sz w:val="28"/>
      <w:szCs w:val="22"/>
    </w:rPr>
  </w:style>
  <w:style w:type="character" w:customStyle="1" w:styleId="CERLEVEL2Char">
    <w:name w:val="CER LEVEL 2 Char"/>
    <w:basedOn w:val="DefaultParagraphFont"/>
    <w:link w:val="CERLEVEL2"/>
    <w:rsid w:val="003E3F4D"/>
    <w:rPr>
      <w:rFonts w:ascii="Arial" w:hAnsi="Arial"/>
      <w:b/>
      <w:caps/>
      <w:sz w:val="24"/>
      <w:szCs w:val="22"/>
    </w:rPr>
  </w:style>
  <w:style w:type="character" w:customStyle="1" w:styleId="CERLEVEL3Char">
    <w:name w:val="CER LEVEL 3 Char"/>
    <w:basedOn w:val="DefaultParagraphFont"/>
    <w:link w:val="CERLEVEL3"/>
    <w:rsid w:val="003E3F4D"/>
    <w:rPr>
      <w:rFonts w:ascii="Arial" w:hAnsi="Arial"/>
      <w:b/>
      <w:sz w:val="22"/>
      <w:szCs w:val="22"/>
    </w:rPr>
  </w:style>
  <w:style w:type="character" w:customStyle="1" w:styleId="CERLEVEL4Char">
    <w:name w:val="CER LEVEL 4 Char"/>
    <w:basedOn w:val="DefaultParagraphFont"/>
    <w:link w:val="CERLEVEL4"/>
    <w:rsid w:val="003E3F4D"/>
    <w:rPr>
      <w:rFonts w:ascii="Arial" w:hAnsi="Arial"/>
      <w:sz w:val="22"/>
      <w:szCs w:val="22"/>
    </w:rPr>
  </w:style>
  <w:style w:type="character" w:customStyle="1" w:styleId="CERLEVEL5Char">
    <w:name w:val="CER LEVEL 5 Char"/>
    <w:basedOn w:val="DefaultParagraphFont"/>
    <w:link w:val="CERLEVEL5"/>
    <w:rsid w:val="003E3F4D"/>
    <w:rPr>
      <w:rFonts w:ascii="Arial" w:hAnsi="Arial"/>
      <w:sz w:val="22"/>
      <w:szCs w:val="22"/>
    </w:rPr>
  </w:style>
  <w:style w:type="character" w:customStyle="1" w:styleId="CERLEVEL6Char">
    <w:name w:val="CER LEVEL 6 Char"/>
    <w:basedOn w:val="DefaultParagraphFont"/>
    <w:link w:val="CERLEVEL6"/>
    <w:rsid w:val="003E3F4D"/>
    <w:rPr>
      <w:rFonts w:ascii="Arial" w:hAnsi="Arial"/>
      <w:sz w:val="22"/>
      <w:szCs w:val="22"/>
    </w:rPr>
  </w:style>
  <w:style w:type="character" w:customStyle="1" w:styleId="CERBODYChar1">
    <w:name w:val="CER BODY Char1"/>
    <w:basedOn w:val="DefaultParagraphFont"/>
    <w:locked/>
    <w:rsid w:val="003E3F4D"/>
    <w:rPr>
      <w:rFonts w:ascii="Arial" w:eastAsia="Times New Roman" w:hAnsi="Arial" w:cs="Times New Roman"/>
      <w:lang w:val="en-US" w:eastAsia="en-US"/>
    </w:rPr>
  </w:style>
  <w:style w:type="character" w:customStyle="1" w:styleId="CERLEVEL7Char">
    <w:name w:val="CER LEVEL 7 Char"/>
    <w:basedOn w:val="DefaultParagraphFont"/>
    <w:link w:val="CERLEVEL7"/>
    <w:rsid w:val="003E3F4D"/>
    <w:rPr>
      <w:rFonts w:ascii="Arial" w:hAnsi="Arial"/>
      <w:sz w:val="22"/>
      <w:szCs w:val="22"/>
    </w:rPr>
  </w:style>
  <w:style w:type="character" w:customStyle="1" w:styleId="CERAPPENDIXLEVEL7Char">
    <w:name w:val="CER APPENDIX LEVEL 7 Char"/>
    <w:basedOn w:val="CERLEVEL7Char"/>
    <w:link w:val="CERAPPENDIXLEVEL7"/>
    <w:rsid w:val="005E132E"/>
    <w:rPr>
      <w:rFonts w:ascii="Arial" w:hAnsi="Arial"/>
      <w:sz w:val="22"/>
      <w:szCs w:val="22"/>
    </w:rPr>
  </w:style>
  <w:style w:type="paragraph" w:styleId="TOCHeading">
    <w:name w:val="TOC Heading"/>
    <w:basedOn w:val="Heading1"/>
    <w:next w:val="Normal"/>
    <w:uiPriority w:val="39"/>
    <w:semiHidden/>
    <w:unhideWhenUsed/>
    <w:qFormat/>
    <w:rsid w:val="0056780F"/>
    <w:pPr>
      <w:keepLines/>
      <w:numPr>
        <w:numId w:val="0"/>
      </w:numPr>
      <w:pBdr>
        <w:top w:val="none" w:sz="0" w:space="0" w:color="auto"/>
        <w:bottom w:val="none" w:sz="0" w:space="0" w:color="auto"/>
      </w:pBdr>
      <w:spacing w:before="480" w:after="0" w:line="276" w:lineRule="auto"/>
      <w:jc w:val="left"/>
      <w:outlineLvl w:val="9"/>
    </w:pPr>
    <w:rPr>
      <w:rFonts w:asciiTheme="majorHAnsi" w:eastAsiaTheme="majorEastAsia" w:hAnsiTheme="majorHAnsi" w:cstheme="majorBidi"/>
      <w:color w:val="365F91" w:themeColor="accent1" w:themeShade="BF"/>
      <w:szCs w:val="28"/>
      <w:lang w:val="en-US" w:eastAsia="ja-JP"/>
    </w:rPr>
  </w:style>
  <w:style w:type="paragraph" w:customStyle="1" w:styleId="CERLevel8">
    <w:name w:val="CER Level 8"/>
    <w:basedOn w:val="CERLEVEL7"/>
    <w:qFormat/>
    <w:rsid w:val="00F263FA"/>
    <w:pPr>
      <w:ind w:left="3240" w:hanging="360"/>
    </w:pPr>
  </w:style>
</w:styles>
</file>

<file path=word/webSettings.xml><?xml version="1.0" encoding="utf-8"?>
<w:webSettings xmlns:r="http://schemas.openxmlformats.org/officeDocument/2006/relationships" xmlns:w="http://schemas.openxmlformats.org/wordprocessingml/2006/main">
  <w:divs>
    <w:div w:id="44566059">
      <w:bodyDiv w:val="1"/>
      <w:marLeft w:val="0"/>
      <w:marRight w:val="0"/>
      <w:marTop w:val="0"/>
      <w:marBottom w:val="0"/>
      <w:divBdr>
        <w:top w:val="none" w:sz="0" w:space="0" w:color="auto"/>
        <w:left w:val="none" w:sz="0" w:space="0" w:color="auto"/>
        <w:bottom w:val="none" w:sz="0" w:space="0" w:color="auto"/>
        <w:right w:val="none" w:sz="0" w:space="0" w:color="auto"/>
      </w:divBdr>
    </w:div>
    <w:div w:id="111022000">
      <w:bodyDiv w:val="1"/>
      <w:marLeft w:val="0"/>
      <w:marRight w:val="0"/>
      <w:marTop w:val="0"/>
      <w:marBottom w:val="0"/>
      <w:divBdr>
        <w:top w:val="none" w:sz="0" w:space="0" w:color="auto"/>
        <w:left w:val="none" w:sz="0" w:space="0" w:color="auto"/>
        <w:bottom w:val="none" w:sz="0" w:space="0" w:color="auto"/>
        <w:right w:val="none" w:sz="0" w:space="0" w:color="auto"/>
      </w:divBdr>
    </w:div>
    <w:div w:id="135999466">
      <w:bodyDiv w:val="1"/>
      <w:marLeft w:val="0"/>
      <w:marRight w:val="0"/>
      <w:marTop w:val="0"/>
      <w:marBottom w:val="0"/>
      <w:divBdr>
        <w:top w:val="none" w:sz="0" w:space="0" w:color="auto"/>
        <w:left w:val="none" w:sz="0" w:space="0" w:color="auto"/>
        <w:bottom w:val="none" w:sz="0" w:space="0" w:color="auto"/>
        <w:right w:val="none" w:sz="0" w:space="0" w:color="auto"/>
      </w:divBdr>
    </w:div>
    <w:div w:id="140735641">
      <w:bodyDiv w:val="1"/>
      <w:marLeft w:val="0"/>
      <w:marRight w:val="0"/>
      <w:marTop w:val="0"/>
      <w:marBottom w:val="0"/>
      <w:divBdr>
        <w:top w:val="none" w:sz="0" w:space="0" w:color="auto"/>
        <w:left w:val="none" w:sz="0" w:space="0" w:color="auto"/>
        <w:bottom w:val="none" w:sz="0" w:space="0" w:color="auto"/>
        <w:right w:val="none" w:sz="0" w:space="0" w:color="auto"/>
      </w:divBdr>
    </w:div>
    <w:div w:id="143788167">
      <w:bodyDiv w:val="1"/>
      <w:marLeft w:val="0"/>
      <w:marRight w:val="0"/>
      <w:marTop w:val="0"/>
      <w:marBottom w:val="0"/>
      <w:divBdr>
        <w:top w:val="none" w:sz="0" w:space="0" w:color="auto"/>
        <w:left w:val="none" w:sz="0" w:space="0" w:color="auto"/>
        <w:bottom w:val="none" w:sz="0" w:space="0" w:color="auto"/>
        <w:right w:val="none" w:sz="0" w:space="0" w:color="auto"/>
      </w:divBdr>
    </w:div>
    <w:div w:id="147138598">
      <w:bodyDiv w:val="1"/>
      <w:marLeft w:val="0"/>
      <w:marRight w:val="0"/>
      <w:marTop w:val="0"/>
      <w:marBottom w:val="0"/>
      <w:divBdr>
        <w:top w:val="none" w:sz="0" w:space="0" w:color="auto"/>
        <w:left w:val="none" w:sz="0" w:space="0" w:color="auto"/>
        <w:bottom w:val="none" w:sz="0" w:space="0" w:color="auto"/>
        <w:right w:val="none" w:sz="0" w:space="0" w:color="auto"/>
      </w:divBdr>
    </w:div>
    <w:div w:id="183831149">
      <w:bodyDiv w:val="1"/>
      <w:marLeft w:val="0"/>
      <w:marRight w:val="0"/>
      <w:marTop w:val="0"/>
      <w:marBottom w:val="0"/>
      <w:divBdr>
        <w:top w:val="none" w:sz="0" w:space="0" w:color="auto"/>
        <w:left w:val="none" w:sz="0" w:space="0" w:color="auto"/>
        <w:bottom w:val="none" w:sz="0" w:space="0" w:color="auto"/>
        <w:right w:val="none" w:sz="0" w:space="0" w:color="auto"/>
      </w:divBdr>
    </w:div>
    <w:div w:id="221719552">
      <w:bodyDiv w:val="1"/>
      <w:marLeft w:val="0"/>
      <w:marRight w:val="0"/>
      <w:marTop w:val="0"/>
      <w:marBottom w:val="0"/>
      <w:divBdr>
        <w:top w:val="none" w:sz="0" w:space="0" w:color="auto"/>
        <w:left w:val="none" w:sz="0" w:space="0" w:color="auto"/>
        <w:bottom w:val="none" w:sz="0" w:space="0" w:color="auto"/>
        <w:right w:val="none" w:sz="0" w:space="0" w:color="auto"/>
      </w:divBdr>
    </w:div>
    <w:div w:id="258372468">
      <w:bodyDiv w:val="1"/>
      <w:marLeft w:val="0"/>
      <w:marRight w:val="0"/>
      <w:marTop w:val="0"/>
      <w:marBottom w:val="0"/>
      <w:divBdr>
        <w:top w:val="none" w:sz="0" w:space="0" w:color="auto"/>
        <w:left w:val="none" w:sz="0" w:space="0" w:color="auto"/>
        <w:bottom w:val="none" w:sz="0" w:space="0" w:color="auto"/>
        <w:right w:val="none" w:sz="0" w:space="0" w:color="auto"/>
      </w:divBdr>
    </w:div>
    <w:div w:id="274867583">
      <w:bodyDiv w:val="1"/>
      <w:marLeft w:val="0"/>
      <w:marRight w:val="0"/>
      <w:marTop w:val="0"/>
      <w:marBottom w:val="0"/>
      <w:divBdr>
        <w:top w:val="none" w:sz="0" w:space="0" w:color="auto"/>
        <w:left w:val="none" w:sz="0" w:space="0" w:color="auto"/>
        <w:bottom w:val="none" w:sz="0" w:space="0" w:color="auto"/>
        <w:right w:val="none" w:sz="0" w:space="0" w:color="auto"/>
      </w:divBdr>
    </w:div>
    <w:div w:id="319889762">
      <w:bodyDiv w:val="1"/>
      <w:marLeft w:val="0"/>
      <w:marRight w:val="0"/>
      <w:marTop w:val="0"/>
      <w:marBottom w:val="0"/>
      <w:divBdr>
        <w:top w:val="none" w:sz="0" w:space="0" w:color="auto"/>
        <w:left w:val="none" w:sz="0" w:space="0" w:color="auto"/>
        <w:bottom w:val="none" w:sz="0" w:space="0" w:color="auto"/>
        <w:right w:val="none" w:sz="0" w:space="0" w:color="auto"/>
      </w:divBdr>
    </w:div>
    <w:div w:id="329255837">
      <w:bodyDiv w:val="1"/>
      <w:marLeft w:val="0"/>
      <w:marRight w:val="0"/>
      <w:marTop w:val="0"/>
      <w:marBottom w:val="0"/>
      <w:divBdr>
        <w:top w:val="none" w:sz="0" w:space="0" w:color="auto"/>
        <w:left w:val="none" w:sz="0" w:space="0" w:color="auto"/>
        <w:bottom w:val="none" w:sz="0" w:space="0" w:color="auto"/>
        <w:right w:val="none" w:sz="0" w:space="0" w:color="auto"/>
      </w:divBdr>
    </w:div>
    <w:div w:id="330989475">
      <w:bodyDiv w:val="1"/>
      <w:marLeft w:val="0"/>
      <w:marRight w:val="0"/>
      <w:marTop w:val="0"/>
      <w:marBottom w:val="0"/>
      <w:divBdr>
        <w:top w:val="none" w:sz="0" w:space="0" w:color="auto"/>
        <w:left w:val="none" w:sz="0" w:space="0" w:color="auto"/>
        <w:bottom w:val="none" w:sz="0" w:space="0" w:color="auto"/>
        <w:right w:val="none" w:sz="0" w:space="0" w:color="auto"/>
      </w:divBdr>
    </w:div>
    <w:div w:id="383259515">
      <w:bodyDiv w:val="1"/>
      <w:marLeft w:val="0"/>
      <w:marRight w:val="0"/>
      <w:marTop w:val="0"/>
      <w:marBottom w:val="0"/>
      <w:divBdr>
        <w:top w:val="none" w:sz="0" w:space="0" w:color="auto"/>
        <w:left w:val="none" w:sz="0" w:space="0" w:color="auto"/>
        <w:bottom w:val="none" w:sz="0" w:space="0" w:color="auto"/>
        <w:right w:val="none" w:sz="0" w:space="0" w:color="auto"/>
      </w:divBdr>
    </w:div>
    <w:div w:id="448008648">
      <w:bodyDiv w:val="1"/>
      <w:marLeft w:val="0"/>
      <w:marRight w:val="0"/>
      <w:marTop w:val="0"/>
      <w:marBottom w:val="0"/>
      <w:divBdr>
        <w:top w:val="none" w:sz="0" w:space="0" w:color="auto"/>
        <w:left w:val="none" w:sz="0" w:space="0" w:color="auto"/>
        <w:bottom w:val="none" w:sz="0" w:space="0" w:color="auto"/>
        <w:right w:val="none" w:sz="0" w:space="0" w:color="auto"/>
      </w:divBdr>
    </w:div>
    <w:div w:id="462622055">
      <w:bodyDiv w:val="1"/>
      <w:marLeft w:val="0"/>
      <w:marRight w:val="0"/>
      <w:marTop w:val="0"/>
      <w:marBottom w:val="0"/>
      <w:divBdr>
        <w:top w:val="none" w:sz="0" w:space="0" w:color="auto"/>
        <w:left w:val="none" w:sz="0" w:space="0" w:color="auto"/>
        <w:bottom w:val="none" w:sz="0" w:space="0" w:color="auto"/>
        <w:right w:val="none" w:sz="0" w:space="0" w:color="auto"/>
      </w:divBdr>
    </w:div>
    <w:div w:id="483930444">
      <w:bodyDiv w:val="1"/>
      <w:marLeft w:val="0"/>
      <w:marRight w:val="0"/>
      <w:marTop w:val="0"/>
      <w:marBottom w:val="0"/>
      <w:divBdr>
        <w:top w:val="none" w:sz="0" w:space="0" w:color="auto"/>
        <w:left w:val="none" w:sz="0" w:space="0" w:color="auto"/>
        <w:bottom w:val="none" w:sz="0" w:space="0" w:color="auto"/>
        <w:right w:val="none" w:sz="0" w:space="0" w:color="auto"/>
      </w:divBdr>
    </w:div>
    <w:div w:id="488833764">
      <w:bodyDiv w:val="1"/>
      <w:marLeft w:val="0"/>
      <w:marRight w:val="0"/>
      <w:marTop w:val="0"/>
      <w:marBottom w:val="0"/>
      <w:divBdr>
        <w:top w:val="none" w:sz="0" w:space="0" w:color="auto"/>
        <w:left w:val="none" w:sz="0" w:space="0" w:color="auto"/>
        <w:bottom w:val="none" w:sz="0" w:space="0" w:color="auto"/>
        <w:right w:val="none" w:sz="0" w:space="0" w:color="auto"/>
      </w:divBdr>
    </w:div>
    <w:div w:id="498812771">
      <w:bodyDiv w:val="1"/>
      <w:marLeft w:val="0"/>
      <w:marRight w:val="0"/>
      <w:marTop w:val="0"/>
      <w:marBottom w:val="0"/>
      <w:divBdr>
        <w:top w:val="none" w:sz="0" w:space="0" w:color="auto"/>
        <w:left w:val="none" w:sz="0" w:space="0" w:color="auto"/>
        <w:bottom w:val="none" w:sz="0" w:space="0" w:color="auto"/>
        <w:right w:val="none" w:sz="0" w:space="0" w:color="auto"/>
      </w:divBdr>
    </w:div>
    <w:div w:id="502555173">
      <w:bodyDiv w:val="1"/>
      <w:marLeft w:val="0"/>
      <w:marRight w:val="0"/>
      <w:marTop w:val="0"/>
      <w:marBottom w:val="0"/>
      <w:divBdr>
        <w:top w:val="none" w:sz="0" w:space="0" w:color="auto"/>
        <w:left w:val="none" w:sz="0" w:space="0" w:color="auto"/>
        <w:bottom w:val="none" w:sz="0" w:space="0" w:color="auto"/>
        <w:right w:val="none" w:sz="0" w:space="0" w:color="auto"/>
      </w:divBdr>
    </w:div>
    <w:div w:id="606086919">
      <w:bodyDiv w:val="1"/>
      <w:marLeft w:val="0"/>
      <w:marRight w:val="0"/>
      <w:marTop w:val="0"/>
      <w:marBottom w:val="0"/>
      <w:divBdr>
        <w:top w:val="none" w:sz="0" w:space="0" w:color="auto"/>
        <w:left w:val="none" w:sz="0" w:space="0" w:color="auto"/>
        <w:bottom w:val="none" w:sz="0" w:space="0" w:color="auto"/>
        <w:right w:val="none" w:sz="0" w:space="0" w:color="auto"/>
      </w:divBdr>
    </w:div>
    <w:div w:id="655063888">
      <w:bodyDiv w:val="1"/>
      <w:marLeft w:val="0"/>
      <w:marRight w:val="0"/>
      <w:marTop w:val="0"/>
      <w:marBottom w:val="0"/>
      <w:divBdr>
        <w:top w:val="none" w:sz="0" w:space="0" w:color="auto"/>
        <w:left w:val="none" w:sz="0" w:space="0" w:color="auto"/>
        <w:bottom w:val="none" w:sz="0" w:space="0" w:color="auto"/>
        <w:right w:val="none" w:sz="0" w:space="0" w:color="auto"/>
      </w:divBdr>
    </w:div>
    <w:div w:id="679232807">
      <w:bodyDiv w:val="1"/>
      <w:marLeft w:val="0"/>
      <w:marRight w:val="0"/>
      <w:marTop w:val="0"/>
      <w:marBottom w:val="0"/>
      <w:divBdr>
        <w:top w:val="none" w:sz="0" w:space="0" w:color="auto"/>
        <w:left w:val="none" w:sz="0" w:space="0" w:color="auto"/>
        <w:bottom w:val="none" w:sz="0" w:space="0" w:color="auto"/>
        <w:right w:val="none" w:sz="0" w:space="0" w:color="auto"/>
      </w:divBdr>
    </w:div>
    <w:div w:id="711611114">
      <w:bodyDiv w:val="1"/>
      <w:marLeft w:val="0"/>
      <w:marRight w:val="0"/>
      <w:marTop w:val="0"/>
      <w:marBottom w:val="0"/>
      <w:divBdr>
        <w:top w:val="none" w:sz="0" w:space="0" w:color="auto"/>
        <w:left w:val="none" w:sz="0" w:space="0" w:color="auto"/>
        <w:bottom w:val="none" w:sz="0" w:space="0" w:color="auto"/>
        <w:right w:val="none" w:sz="0" w:space="0" w:color="auto"/>
      </w:divBdr>
    </w:div>
    <w:div w:id="749354066">
      <w:bodyDiv w:val="1"/>
      <w:marLeft w:val="0"/>
      <w:marRight w:val="0"/>
      <w:marTop w:val="0"/>
      <w:marBottom w:val="0"/>
      <w:divBdr>
        <w:top w:val="none" w:sz="0" w:space="0" w:color="auto"/>
        <w:left w:val="none" w:sz="0" w:space="0" w:color="auto"/>
        <w:bottom w:val="none" w:sz="0" w:space="0" w:color="auto"/>
        <w:right w:val="none" w:sz="0" w:space="0" w:color="auto"/>
      </w:divBdr>
    </w:div>
    <w:div w:id="813909414">
      <w:bodyDiv w:val="1"/>
      <w:marLeft w:val="0"/>
      <w:marRight w:val="0"/>
      <w:marTop w:val="0"/>
      <w:marBottom w:val="0"/>
      <w:divBdr>
        <w:top w:val="none" w:sz="0" w:space="0" w:color="auto"/>
        <w:left w:val="none" w:sz="0" w:space="0" w:color="auto"/>
        <w:bottom w:val="none" w:sz="0" w:space="0" w:color="auto"/>
        <w:right w:val="none" w:sz="0" w:space="0" w:color="auto"/>
      </w:divBdr>
    </w:div>
    <w:div w:id="825241229">
      <w:bodyDiv w:val="1"/>
      <w:marLeft w:val="0"/>
      <w:marRight w:val="0"/>
      <w:marTop w:val="0"/>
      <w:marBottom w:val="0"/>
      <w:divBdr>
        <w:top w:val="none" w:sz="0" w:space="0" w:color="auto"/>
        <w:left w:val="none" w:sz="0" w:space="0" w:color="auto"/>
        <w:bottom w:val="none" w:sz="0" w:space="0" w:color="auto"/>
        <w:right w:val="none" w:sz="0" w:space="0" w:color="auto"/>
      </w:divBdr>
    </w:div>
    <w:div w:id="852307085">
      <w:bodyDiv w:val="1"/>
      <w:marLeft w:val="0"/>
      <w:marRight w:val="0"/>
      <w:marTop w:val="0"/>
      <w:marBottom w:val="0"/>
      <w:divBdr>
        <w:top w:val="none" w:sz="0" w:space="0" w:color="auto"/>
        <w:left w:val="none" w:sz="0" w:space="0" w:color="auto"/>
        <w:bottom w:val="none" w:sz="0" w:space="0" w:color="auto"/>
        <w:right w:val="none" w:sz="0" w:space="0" w:color="auto"/>
      </w:divBdr>
    </w:div>
    <w:div w:id="854615335">
      <w:bodyDiv w:val="1"/>
      <w:marLeft w:val="0"/>
      <w:marRight w:val="0"/>
      <w:marTop w:val="0"/>
      <w:marBottom w:val="0"/>
      <w:divBdr>
        <w:top w:val="none" w:sz="0" w:space="0" w:color="auto"/>
        <w:left w:val="none" w:sz="0" w:space="0" w:color="auto"/>
        <w:bottom w:val="none" w:sz="0" w:space="0" w:color="auto"/>
        <w:right w:val="none" w:sz="0" w:space="0" w:color="auto"/>
      </w:divBdr>
    </w:div>
    <w:div w:id="861632734">
      <w:bodyDiv w:val="1"/>
      <w:marLeft w:val="0"/>
      <w:marRight w:val="0"/>
      <w:marTop w:val="0"/>
      <w:marBottom w:val="0"/>
      <w:divBdr>
        <w:top w:val="none" w:sz="0" w:space="0" w:color="auto"/>
        <w:left w:val="none" w:sz="0" w:space="0" w:color="auto"/>
        <w:bottom w:val="none" w:sz="0" w:space="0" w:color="auto"/>
        <w:right w:val="none" w:sz="0" w:space="0" w:color="auto"/>
      </w:divBdr>
    </w:div>
    <w:div w:id="863136612">
      <w:bodyDiv w:val="1"/>
      <w:marLeft w:val="0"/>
      <w:marRight w:val="0"/>
      <w:marTop w:val="0"/>
      <w:marBottom w:val="0"/>
      <w:divBdr>
        <w:top w:val="none" w:sz="0" w:space="0" w:color="auto"/>
        <w:left w:val="none" w:sz="0" w:space="0" w:color="auto"/>
        <w:bottom w:val="none" w:sz="0" w:space="0" w:color="auto"/>
        <w:right w:val="none" w:sz="0" w:space="0" w:color="auto"/>
      </w:divBdr>
    </w:div>
    <w:div w:id="863596624">
      <w:bodyDiv w:val="1"/>
      <w:marLeft w:val="0"/>
      <w:marRight w:val="0"/>
      <w:marTop w:val="0"/>
      <w:marBottom w:val="0"/>
      <w:divBdr>
        <w:top w:val="none" w:sz="0" w:space="0" w:color="auto"/>
        <w:left w:val="none" w:sz="0" w:space="0" w:color="auto"/>
        <w:bottom w:val="none" w:sz="0" w:space="0" w:color="auto"/>
        <w:right w:val="none" w:sz="0" w:space="0" w:color="auto"/>
      </w:divBdr>
    </w:div>
    <w:div w:id="885142276">
      <w:bodyDiv w:val="1"/>
      <w:marLeft w:val="0"/>
      <w:marRight w:val="0"/>
      <w:marTop w:val="0"/>
      <w:marBottom w:val="0"/>
      <w:divBdr>
        <w:top w:val="none" w:sz="0" w:space="0" w:color="auto"/>
        <w:left w:val="none" w:sz="0" w:space="0" w:color="auto"/>
        <w:bottom w:val="none" w:sz="0" w:space="0" w:color="auto"/>
        <w:right w:val="none" w:sz="0" w:space="0" w:color="auto"/>
      </w:divBdr>
    </w:div>
    <w:div w:id="960577793">
      <w:bodyDiv w:val="1"/>
      <w:marLeft w:val="0"/>
      <w:marRight w:val="0"/>
      <w:marTop w:val="0"/>
      <w:marBottom w:val="0"/>
      <w:divBdr>
        <w:top w:val="none" w:sz="0" w:space="0" w:color="auto"/>
        <w:left w:val="none" w:sz="0" w:space="0" w:color="auto"/>
        <w:bottom w:val="none" w:sz="0" w:space="0" w:color="auto"/>
        <w:right w:val="none" w:sz="0" w:space="0" w:color="auto"/>
      </w:divBdr>
    </w:div>
    <w:div w:id="973604443">
      <w:bodyDiv w:val="1"/>
      <w:marLeft w:val="0"/>
      <w:marRight w:val="0"/>
      <w:marTop w:val="0"/>
      <w:marBottom w:val="0"/>
      <w:divBdr>
        <w:top w:val="none" w:sz="0" w:space="0" w:color="auto"/>
        <w:left w:val="none" w:sz="0" w:space="0" w:color="auto"/>
        <w:bottom w:val="none" w:sz="0" w:space="0" w:color="auto"/>
        <w:right w:val="none" w:sz="0" w:space="0" w:color="auto"/>
      </w:divBdr>
    </w:div>
    <w:div w:id="998845035">
      <w:bodyDiv w:val="1"/>
      <w:marLeft w:val="0"/>
      <w:marRight w:val="0"/>
      <w:marTop w:val="0"/>
      <w:marBottom w:val="0"/>
      <w:divBdr>
        <w:top w:val="none" w:sz="0" w:space="0" w:color="auto"/>
        <w:left w:val="none" w:sz="0" w:space="0" w:color="auto"/>
        <w:bottom w:val="none" w:sz="0" w:space="0" w:color="auto"/>
        <w:right w:val="none" w:sz="0" w:space="0" w:color="auto"/>
      </w:divBdr>
    </w:div>
    <w:div w:id="1005014748">
      <w:bodyDiv w:val="1"/>
      <w:marLeft w:val="0"/>
      <w:marRight w:val="0"/>
      <w:marTop w:val="0"/>
      <w:marBottom w:val="0"/>
      <w:divBdr>
        <w:top w:val="none" w:sz="0" w:space="0" w:color="auto"/>
        <w:left w:val="none" w:sz="0" w:space="0" w:color="auto"/>
        <w:bottom w:val="none" w:sz="0" w:space="0" w:color="auto"/>
        <w:right w:val="none" w:sz="0" w:space="0" w:color="auto"/>
      </w:divBdr>
    </w:div>
    <w:div w:id="1095634282">
      <w:bodyDiv w:val="1"/>
      <w:marLeft w:val="0"/>
      <w:marRight w:val="0"/>
      <w:marTop w:val="0"/>
      <w:marBottom w:val="0"/>
      <w:divBdr>
        <w:top w:val="none" w:sz="0" w:space="0" w:color="auto"/>
        <w:left w:val="none" w:sz="0" w:space="0" w:color="auto"/>
        <w:bottom w:val="none" w:sz="0" w:space="0" w:color="auto"/>
        <w:right w:val="none" w:sz="0" w:space="0" w:color="auto"/>
      </w:divBdr>
    </w:div>
    <w:div w:id="1121071858">
      <w:bodyDiv w:val="1"/>
      <w:marLeft w:val="0"/>
      <w:marRight w:val="0"/>
      <w:marTop w:val="0"/>
      <w:marBottom w:val="0"/>
      <w:divBdr>
        <w:top w:val="none" w:sz="0" w:space="0" w:color="auto"/>
        <w:left w:val="none" w:sz="0" w:space="0" w:color="auto"/>
        <w:bottom w:val="none" w:sz="0" w:space="0" w:color="auto"/>
        <w:right w:val="none" w:sz="0" w:space="0" w:color="auto"/>
      </w:divBdr>
    </w:div>
    <w:div w:id="1121263854">
      <w:bodyDiv w:val="1"/>
      <w:marLeft w:val="0"/>
      <w:marRight w:val="0"/>
      <w:marTop w:val="0"/>
      <w:marBottom w:val="0"/>
      <w:divBdr>
        <w:top w:val="none" w:sz="0" w:space="0" w:color="auto"/>
        <w:left w:val="none" w:sz="0" w:space="0" w:color="auto"/>
        <w:bottom w:val="none" w:sz="0" w:space="0" w:color="auto"/>
        <w:right w:val="none" w:sz="0" w:space="0" w:color="auto"/>
      </w:divBdr>
    </w:div>
    <w:div w:id="1196114647">
      <w:bodyDiv w:val="1"/>
      <w:marLeft w:val="0"/>
      <w:marRight w:val="0"/>
      <w:marTop w:val="0"/>
      <w:marBottom w:val="0"/>
      <w:divBdr>
        <w:top w:val="none" w:sz="0" w:space="0" w:color="auto"/>
        <w:left w:val="none" w:sz="0" w:space="0" w:color="auto"/>
        <w:bottom w:val="none" w:sz="0" w:space="0" w:color="auto"/>
        <w:right w:val="none" w:sz="0" w:space="0" w:color="auto"/>
      </w:divBdr>
    </w:div>
    <w:div w:id="1298605351">
      <w:bodyDiv w:val="1"/>
      <w:marLeft w:val="0"/>
      <w:marRight w:val="0"/>
      <w:marTop w:val="0"/>
      <w:marBottom w:val="0"/>
      <w:divBdr>
        <w:top w:val="none" w:sz="0" w:space="0" w:color="auto"/>
        <w:left w:val="none" w:sz="0" w:space="0" w:color="auto"/>
        <w:bottom w:val="none" w:sz="0" w:space="0" w:color="auto"/>
        <w:right w:val="none" w:sz="0" w:space="0" w:color="auto"/>
      </w:divBdr>
    </w:div>
    <w:div w:id="1336766461">
      <w:bodyDiv w:val="1"/>
      <w:marLeft w:val="0"/>
      <w:marRight w:val="0"/>
      <w:marTop w:val="0"/>
      <w:marBottom w:val="0"/>
      <w:divBdr>
        <w:top w:val="none" w:sz="0" w:space="0" w:color="auto"/>
        <w:left w:val="none" w:sz="0" w:space="0" w:color="auto"/>
        <w:bottom w:val="none" w:sz="0" w:space="0" w:color="auto"/>
        <w:right w:val="none" w:sz="0" w:space="0" w:color="auto"/>
      </w:divBdr>
    </w:div>
    <w:div w:id="1351686987">
      <w:bodyDiv w:val="1"/>
      <w:marLeft w:val="0"/>
      <w:marRight w:val="0"/>
      <w:marTop w:val="0"/>
      <w:marBottom w:val="0"/>
      <w:divBdr>
        <w:top w:val="none" w:sz="0" w:space="0" w:color="auto"/>
        <w:left w:val="none" w:sz="0" w:space="0" w:color="auto"/>
        <w:bottom w:val="none" w:sz="0" w:space="0" w:color="auto"/>
        <w:right w:val="none" w:sz="0" w:space="0" w:color="auto"/>
      </w:divBdr>
    </w:div>
    <w:div w:id="1361054834">
      <w:bodyDiv w:val="1"/>
      <w:marLeft w:val="0"/>
      <w:marRight w:val="0"/>
      <w:marTop w:val="0"/>
      <w:marBottom w:val="0"/>
      <w:divBdr>
        <w:top w:val="none" w:sz="0" w:space="0" w:color="auto"/>
        <w:left w:val="none" w:sz="0" w:space="0" w:color="auto"/>
        <w:bottom w:val="none" w:sz="0" w:space="0" w:color="auto"/>
        <w:right w:val="none" w:sz="0" w:space="0" w:color="auto"/>
      </w:divBdr>
    </w:div>
    <w:div w:id="1408260741">
      <w:bodyDiv w:val="1"/>
      <w:marLeft w:val="0"/>
      <w:marRight w:val="0"/>
      <w:marTop w:val="0"/>
      <w:marBottom w:val="0"/>
      <w:divBdr>
        <w:top w:val="none" w:sz="0" w:space="0" w:color="auto"/>
        <w:left w:val="none" w:sz="0" w:space="0" w:color="auto"/>
        <w:bottom w:val="none" w:sz="0" w:space="0" w:color="auto"/>
        <w:right w:val="none" w:sz="0" w:space="0" w:color="auto"/>
      </w:divBdr>
    </w:div>
    <w:div w:id="1455637250">
      <w:bodyDiv w:val="1"/>
      <w:marLeft w:val="0"/>
      <w:marRight w:val="0"/>
      <w:marTop w:val="0"/>
      <w:marBottom w:val="0"/>
      <w:divBdr>
        <w:top w:val="none" w:sz="0" w:space="0" w:color="auto"/>
        <w:left w:val="none" w:sz="0" w:space="0" w:color="auto"/>
        <w:bottom w:val="none" w:sz="0" w:space="0" w:color="auto"/>
        <w:right w:val="none" w:sz="0" w:space="0" w:color="auto"/>
      </w:divBdr>
    </w:div>
    <w:div w:id="1546334566">
      <w:bodyDiv w:val="1"/>
      <w:marLeft w:val="0"/>
      <w:marRight w:val="0"/>
      <w:marTop w:val="0"/>
      <w:marBottom w:val="0"/>
      <w:divBdr>
        <w:top w:val="none" w:sz="0" w:space="0" w:color="auto"/>
        <w:left w:val="none" w:sz="0" w:space="0" w:color="auto"/>
        <w:bottom w:val="none" w:sz="0" w:space="0" w:color="auto"/>
        <w:right w:val="none" w:sz="0" w:space="0" w:color="auto"/>
      </w:divBdr>
    </w:div>
    <w:div w:id="1550220478">
      <w:bodyDiv w:val="1"/>
      <w:marLeft w:val="0"/>
      <w:marRight w:val="0"/>
      <w:marTop w:val="0"/>
      <w:marBottom w:val="0"/>
      <w:divBdr>
        <w:top w:val="none" w:sz="0" w:space="0" w:color="auto"/>
        <w:left w:val="none" w:sz="0" w:space="0" w:color="auto"/>
        <w:bottom w:val="none" w:sz="0" w:space="0" w:color="auto"/>
        <w:right w:val="none" w:sz="0" w:space="0" w:color="auto"/>
      </w:divBdr>
    </w:div>
    <w:div w:id="1556158488">
      <w:bodyDiv w:val="1"/>
      <w:marLeft w:val="0"/>
      <w:marRight w:val="0"/>
      <w:marTop w:val="0"/>
      <w:marBottom w:val="0"/>
      <w:divBdr>
        <w:top w:val="none" w:sz="0" w:space="0" w:color="auto"/>
        <w:left w:val="none" w:sz="0" w:space="0" w:color="auto"/>
        <w:bottom w:val="none" w:sz="0" w:space="0" w:color="auto"/>
        <w:right w:val="none" w:sz="0" w:space="0" w:color="auto"/>
      </w:divBdr>
    </w:div>
    <w:div w:id="1599017985">
      <w:bodyDiv w:val="1"/>
      <w:marLeft w:val="0"/>
      <w:marRight w:val="0"/>
      <w:marTop w:val="0"/>
      <w:marBottom w:val="0"/>
      <w:divBdr>
        <w:top w:val="none" w:sz="0" w:space="0" w:color="auto"/>
        <w:left w:val="none" w:sz="0" w:space="0" w:color="auto"/>
        <w:bottom w:val="none" w:sz="0" w:space="0" w:color="auto"/>
        <w:right w:val="none" w:sz="0" w:space="0" w:color="auto"/>
      </w:divBdr>
    </w:div>
    <w:div w:id="1627153352">
      <w:bodyDiv w:val="1"/>
      <w:marLeft w:val="0"/>
      <w:marRight w:val="0"/>
      <w:marTop w:val="0"/>
      <w:marBottom w:val="0"/>
      <w:divBdr>
        <w:top w:val="none" w:sz="0" w:space="0" w:color="auto"/>
        <w:left w:val="none" w:sz="0" w:space="0" w:color="auto"/>
        <w:bottom w:val="none" w:sz="0" w:space="0" w:color="auto"/>
        <w:right w:val="none" w:sz="0" w:space="0" w:color="auto"/>
      </w:divBdr>
    </w:div>
    <w:div w:id="1685979411">
      <w:bodyDiv w:val="1"/>
      <w:marLeft w:val="0"/>
      <w:marRight w:val="0"/>
      <w:marTop w:val="0"/>
      <w:marBottom w:val="0"/>
      <w:divBdr>
        <w:top w:val="none" w:sz="0" w:space="0" w:color="auto"/>
        <w:left w:val="none" w:sz="0" w:space="0" w:color="auto"/>
        <w:bottom w:val="none" w:sz="0" w:space="0" w:color="auto"/>
        <w:right w:val="none" w:sz="0" w:space="0" w:color="auto"/>
      </w:divBdr>
    </w:div>
    <w:div w:id="1708025660">
      <w:bodyDiv w:val="1"/>
      <w:marLeft w:val="0"/>
      <w:marRight w:val="0"/>
      <w:marTop w:val="0"/>
      <w:marBottom w:val="0"/>
      <w:divBdr>
        <w:top w:val="none" w:sz="0" w:space="0" w:color="auto"/>
        <w:left w:val="none" w:sz="0" w:space="0" w:color="auto"/>
        <w:bottom w:val="none" w:sz="0" w:space="0" w:color="auto"/>
        <w:right w:val="none" w:sz="0" w:space="0" w:color="auto"/>
      </w:divBdr>
    </w:div>
    <w:div w:id="1766226381">
      <w:bodyDiv w:val="1"/>
      <w:marLeft w:val="0"/>
      <w:marRight w:val="0"/>
      <w:marTop w:val="0"/>
      <w:marBottom w:val="0"/>
      <w:divBdr>
        <w:top w:val="none" w:sz="0" w:space="0" w:color="auto"/>
        <w:left w:val="none" w:sz="0" w:space="0" w:color="auto"/>
        <w:bottom w:val="none" w:sz="0" w:space="0" w:color="auto"/>
        <w:right w:val="none" w:sz="0" w:space="0" w:color="auto"/>
      </w:divBdr>
    </w:div>
    <w:div w:id="1797749975">
      <w:bodyDiv w:val="1"/>
      <w:marLeft w:val="0"/>
      <w:marRight w:val="0"/>
      <w:marTop w:val="0"/>
      <w:marBottom w:val="0"/>
      <w:divBdr>
        <w:top w:val="none" w:sz="0" w:space="0" w:color="auto"/>
        <w:left w:val="none" w:sz="0" w:space="0" w:color="auto"/>
        <w:bottom w:val="none" w:sz="0" w:space="0" w:color="auto"/>
        <w:right w:val="none" w:sz="0" w:space="0" w:color="auto"/>
      </w:divBdr>
    </w:div>
    <w:div w:id="1868131139">
      <w:bodyDiv w:val="1"/>
      <w:marLeft w:val="0"/>
      <w:marRight w:val="0"/>
      <w:marTop w:val="0"/>
      <w:marBottom w:val="0"/>
      <w:divBdr>
        <w:top w:val="none" w:sz="0" w:space="0" w:color="auto"/>
        <w:left w:val="none" w:sz="0" w:space="0" w:color="auto"/>
        <w:bottom w:val="none" w:sz="0" w:space="0" w:color="auto"/>
        <w:right w:val="none" w:sz="0" w:space="0" w:color="auto"/>
      </w:divBdr>
    </w:div>
    <w:div w:id="1896772359">
      <w:bodyDiv w:val="1"/>
      <w:marLeft w:val="0"/>
      <w:marRight w:val="0"/>
      <w:marTop w:val="0"/>
      <w:marBottom w:val="0"/>
      <w:divBdr>
        <w:top w:val="none" w:sz="0" w:space="0" w:color="auto"/>
        <w:left w:val="none" w:sz="0" w:space="0" w:color="auto"/>
        <w:bottom w:val="none" w:sz="0" w:space="0" w:color="auto"/>
        <w:right w:val="none" w:sz="0" w:space="0" w:color="auto"/>
      </w:divBdr>
    </w:div>
    <w:div w:id="1940018899">
      <w:bodyDiv w:val="1"/>
      <w:marLeft w:val="0"/>
      <w:marRight w:val="0"/>
      <w:marTop w:val="0"/>
      <w:marBottom w:val="0"/>
      <w:divBdr>
        <w:top w:val="none" w:sz="0" w:space="0" w:color="auto"/>
        <w:left w:val="none" w:sz="0" w:space="0" w:color="auto"/>
        <w:bottom w:val="none" w:sz="0" w:space="0" w:color="auto"/>
        <w:right w:val="none" w:sz="0" w:space="0" w:color="auto"/>
      </w:divBdr>
    </w:div>
    <w:div w:id="1953517547">
      <w:bodyDiv w:val="1"/>
      <w:marLeft w:val="0"/>
      <w:marRight w:val="0"/>
      <w:marTop w:val="0"/>
      <w:marBottom w:val="0"/>
      <w:divBdr>
        <w:top w:val="none" w:sz="0" w:space="0" w:color="auto"/>
        <w:left w:val="none" w:sz="0" w:space="0" w:color="auto"/>
        <w:bottom w:val="none" w:sz="0" w:space="0" w:color="auto"/>
        <w:right w:val="none" w:sz="0" w:space="0" w:color="auto"/>
      </w:divBdr>
    </w:div>
    <w:div w:id="2060860510">
      <w:bodyDiv w:val="1"/>
      <w:marLeft w:val="0"/>
      <w:marRight w:val="0"/>
      <w:marTop w:val="0"/>
      <w:marBottom w:val="0"/>
      <w:divBdr>
        <w:top w:val="none" w:sz="0" w:space="0" w:color="auto"/>
        <w:left w:val="none" w:sz="0" w:space="0" w:color="auto"/>
        <w:bottom w:val="none" w:sz="0" w:space="0" w:color="auto"/>
        <w:right w:val="none" w:sz="0" w:space="0" w:color="auto"/>
      </w:divBdr>
    </w:div>
    <w:div w:id="2124688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comments" Target="comments.xml"/><Relationship Id="rId2" Type="http://schemas.openxmlformats.org/officeDocument/2006/relationships/customXml" Target="../customXml/item2.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documentarchivestatus xmlns="555a66dc-fdf2-47ca-80f5-c077f14f4733">Active</documentarchivestatu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Regulatory Affairs" ma:contentTypeID="0x010100265BBC7FA3C9DF40A8B33B7539D53B1D060074177663C135E743B0508DDEF5CD3ED8" ma:contentTypeVersion="441" ma:contentTypeDescription="" ma:contentTypeScope="" ma:versionID="e74de221bf3074b862680e46aa32f0de">
  <xsd:schema xmlns:xsd="http://www.w3.org/2001/XMLSchema" xmlns:p="http://schemas.microsoft.com/office/2006/metadata/properties" xmlns:ns3="555a66dc-fdf2-47ca-80f5-c077f14f4733" targetNamespace="http://schemas.microsoft.com/office/2006/metadata/properties" ma:root="true" ma:fieldsID="ca8d8b6bf269a0ce5b6ce5bb22bb9fbf" ns3:_="">
    <xsd:import namespace="555a66dc-fdf2-47ca-80f5-c077f14f4733"/>
    <xsd:element name="properties">
      <xsd:complexType>
        <xsd:sequence>
          <xsd:element name="documentManagement">
            <xsd:complexType>
              <xsd:all>
                <xsd:element ref="ns3:documentarchivestatus" minOccurs="0"/>
              </xsd:all>
            </xsd:complexType>
          </xsd:element>
        </xsd:sequence>
      </xsd:complexType>
    </xsd:element>
  </xsd:schema>
  <xsd:schema xmlns:xsd="http://www.w3.org/2001/XMLSchema" xmlns:dms="http://schemas.microsoft.com/office/2006/documentManagement/types" targetNamespace="555a66dc-fdf2-47ca-80f5-c077f14f4733" elementFormDefault="qualified">
    <xsd:import namespace="http://schemas.microsoft.com/office/2006/documentManagement/types"/>
    <xsd:element name="documentarchivestatus" ma:index="11" nillable="true" ma:displayName="Archive Status" ma:default="Active" ma:format="Dropdown" ma:internalName="documentarchivestatus">
      <xsd:simpleType>
        <xsd:restriction base="dms:Choice">
          <xsd:enumeration value="Active"/>
          <xsd:enumeration value="Archiv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ma:index="8" ma:displayName="Comments"/>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001E69-829D-4CAE-A07F-F48D195172DD}">
  <ds:schemaRefs>
    <ds:schemaRef ds:uri="http://schemas.microsoft.com/office/2006/documentManagement/types"/>
    <ds:schemaRef ds:uri="http://purl.org/dc/dcmitype/"/>
    <ds:schemaRef ds:uri="http://www.w3.org/XML/1998/namespace"/>
    <ds:schemaRef ds:uri="http://schemas.openxmlformats.org/package/2006/metadata/core-properties"/>
    <ds:schemaRef ds:uri="http://purl.org/dc/terms/"/>
    <ds:schemaRef ds:uri="http://purl.org/dc/elements/1.1/"/>
    <ds:schemaRef ds:uri="555a66dc-fdf2-47ca-80f5-c077f14f4733"/>
    <ds:schemaRef ds:uri="http://schemas.microsoft.com/office/2006/metadata/properties"/>
  </ds:schemaRefs>
</ds:datastoreItem>
</file>

<file path=customXml/itemProps2.xml><?xml version="1.0" encoding="utf-8"?>
<ds:datastoreItem xmlns:ds="http://schemas.openxmlformats.org/officeDocument/2006/customXml" ds:itemID="{5A6D009A-DEFE-4E35-AC96-F9845A974FAA}">
  <ds:schemaRefs>
    <ds:schemaRef ds:uri="http://schemas.microsoft.com/sharepoint/v3/contenttype/forms"/>
  </ds:schemaRefs>
</ds:datastoreItem>
</file>

<file path=customXml/itemProps3.xml><?xml version="1.0" encoding="utf-8"?>
<ds:datastoreItem xmlns:ds="http://schemas.openxmlformats.org/officeDocument/2006/customXml" ds:itemID="{57CC78AE-5EF4-4742-80B3-06BCD07EB8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5a66dc-fdf2-47ca-80f5-c077f14f4733"/>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DA27315F-9DCD-4C5A-9C8D-EB73C6AE33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123</Pages>
  <Words>32876</Words>
  <Characters>192025</Characters>
  <Application>Microsoft Office Word</Application>
  <DocSecurity>0</DocSecurity>
  <PresentationFormat/>
  <Lines>1600</Lines>
  <Paragraphs>448</Paragraphs>
  <ScaleCrop>false</ScaleCrop>
  <HeadingPairs>
    <vt:vector size="2" baseType="variant">
      <vt:variant>
        <vt:lpstr>Title</vt:lpstr>
      </vt:variant>
      <vt:variant>
        <vt:i4>1</vt:i4>
      </vt:variant>
    </vt:vector>
  </HeadingPairs>
  <TitlesOfParts>
    <vt:vector size="1" baseType="lpstr">
      <vt:lpstr>TSC Part B - Appendices</vt:lpstr>
    </vt:vector>
  </TitlesOfParts>
  <LinksUpToDate>false</LinksUpToDate>
  <CharactersWithSpaces>224453</CharactersWithSpaces>
  <SharedDoc>false</SharedDoc>
  <HyperlinkBase/>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TSC Part B - Appendices</dc:title>
  <dc:creator/>
  <cp:lastModifiedBy/>
  <cp:revision>1</cp:revision>
  <dcterms:created xsi:type="dcterms:W3CDTF">2018-10-05T14:33:00Z</dcterms:created>
  <dcterms:modified xsi:type="dcterms:W3CDTF">2018-11-29T16:36:00Z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0x010100265BBC7FA3C9DF40A8B33B7539D53B1D060074177663C135E743B0508DDEF5CD3ED8</vt:lpwstr>
  </property>
  <property fmtid="{D5CDD505-2E9C-101B-9397-08002B2CF9AE}" pid="3" name="Copy to Website Date">
    <vt:lpwstr>2015-10-02T13:29:01+00:00</vt:lpwstr>
  </property>
  <property fmtid="{D5CDD505-2E9C-101B-9397-08002B2CF9AE}" pid="4" name="Copy to Website">
    <vt:lpwstr>true</vt:lpwstr>
  </property>
  <property fmtid="{D5CDD505-2E9C-101B-9397-08002B2CF9AE}" pid="5" name="Doc Status">
    <vt:lpwstr>Active</vt:lpwstr>
  </property>
  <property fmtid="{D5CDD505-2E9C-101B-9397-08002B2CF9AE}" pid="6" name="Version Number">
    <vt:lpwstr>18</vt:lpwstr>
  </property>
  <property fmtid="{D5CDD505-2E9C-101B-9397-08002B2CF9AE}" pid="7" name="TSC Document Type">
    <vt:lpwstr>2. Appendices</vt:lpwstr>
  </property>
  <property fmtid="{D5CDD505-2E9C-101B-9397-08002B2CF9AE}" pid="8" name="Current Version">
    <vt:lpwstr>Yes</vt:lpwstr>
  </property>
  <property fmtid="{D5CDD505-2E9C-101B-9397-08002B2CF9AE}" pid="9" name="Tracked Changes">
    <vt:lpwstr>No</vt:lpwstr>
  </property>
  <property fmtid="{D5CDD505-2E9C-101B-9397-08002B2CF9AE}" pid="10" name="_CopySource">
    <vt:lpwstr>Appendices.docx</vt:lpwstr>
  </property>
  <property fmtid="{D5CDD505-2E9C-101B-9397-08002B2CF9AE}" pid="11" name="TS&amp;CDocumentType">
    <vt:lpwstr>2. Appendices</vt:lpwstr>
  </property>
  <property fmtid="{D5CDD505-2E9C-101B-9397-08002B2CF9AE}" pid="12" name="TrackedChanges">
    <vt:lpwstr>No</vt:lpwstr>
  </property>
  <property fmtid="{D5CDD505-2E9C-101B-9397-08002B2CF9AE}" pid="13" name="FromMMT">
    <vt:lpwstr>true</vt:lpwstr>
  </property>
  <property fmtid="{D5CDD505-2E9C-101B-9397-08002B2CF9AE}" pid="14" name="VersionNumber">
    <vt:r8>18</vt:r8>
  </property>
  <property fmtid="{D5CDD505-2E9C-101B-9397-08002B2CF9AE}" pid="15" name="CurrentVersion">
    <vt:lpwstr>Yes</vt:lpwstr>
  </property>
  <property fmtid="{D5CDD505-2E9C-101B-9397-08002B2CF9AE}" pid="16" name="MMTID">
    <vt:lpwstr>198</vt:lpwstr>
  </property>
  <property fmtid="{D5CDD505-2E9C-101B-9397-08002B2CF9AE}" pid="17" name="Order">
    <vt:r8>35500</vt:r8>
  </property>
  <property fmtid="{D5CDD505-2E9C-101B-9397-08002B2CF9AE}" pid="18" name="Sub Type">
    <vt:lpwstr>Appendices</vt:lpwstr>
  </property>
  <property fmtid="{D5CDD505-2E9C-101B-9397-08002B2CF9AE}" pid="19" name="Doc Type">
    <vt:lpwstr>TSC Final</vt:lpwstr>
  </property>
  <property fmtid="{D5CDD505-2E9C-101B-9397-08002B2CF9AE}" pid="20" name="Document Status1">
    <vt:lpwstr>Draft</vt:lpwstr>
  </property>
  <property fmtid="{D5CDD505-2E9C-101B-9397-08002B2CF9AE}" pid="21" name="Process Type">
    <vt:lpwstr>TSC Final</vt:lpwstr>
  </property>
</Properties>
</file>