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B7B" w:rsidRPr="00332B7B" w:rsidRDefault="00332B7B" w:rsidP="00332B7B">
      <w:pPr>
        <w:pStyle w:val="CERNORMAL"/>
        <w:jc w:val="center"/>
        <w:rPr>
          <w:rFonts w:ascii="Cambria" w:hAnsi="Cambria"/>
          <w:sz w:val="76"/>
          <w:szCs w:val="72"/>
          <w:lang w:val="en-IE"/>
        </w:rPr>
      </w:pPr>
    </w:p>
    <w:p w:rsidR="00332B7B" w:rsidRPr="00332B7B" w:rsidRDefault="00332B7B" w:rsidP="00332B7B">
      <w:pPr>
        <w:pStyle w:val="CERNORMAL"/>
        <w:jc w:val="center"/>
        <w:rPr>
          <w:rFonts w:ascii="Cambria" w:hAnsi="Cambria"/>
          <w:sz w:val="76"/>
          <w:szCs w:val="72"/>
          <w:lang w:val="en-IE"/>
        </w:rPr>
      </w:pPr>
    </w:p>
    <w:tbl>
      <w:tblPr>
        <w:tblpPr w:leftFromText="187" w:rightFromText="187" w:vertAnchor="page" w:horzAnchor="page" w:tblpXSpec="center" w:tblpYSpec="center"/>
        <w:tblW w:w="5538" w:type="pct"/>
        <w:tblCellMar>
          <w:top w:w="216" w:type="dxa"/>
          <w:left w:w="216" w:type="dxa"/>
          <w:bottom w:w="216" w:type="dxa"/>
          <w:right w:w="216" w:type="dxa"/>
        </w:tblCellMar>
        <w:tblLook w:val="04A0"/>
      </w:tblPr>
      <w:tblGrid>
        <w:gridCol w:w="5912"/>
        <w:gridCol w:w="4565"/>
      </w:tblGrid>
      <w:tr w:rsidR="00332B7B" w:rsidTr="00D4190C">
        <w:tc>
          <w:tcPr>
            <w:tcW w:w="5912" w:type="dxa"/>
            <w:tcBorders>
              <w:bottom w:val="single" w:sz="18" w:space="0" w:color="808080"/>
              <w:right w:val="single" w:sz="18" w:space="0" w:color="808080"/>
            </w:tcBorders>
            <w:vAlign w:val="center"/>
          </w:tcPr>
          <w:p w:rsidR="00332B7B" w:rsidRDefault="00332B7B" w:rsidP="00D4190C">
            <w:pPr>
              <w:pStyle w:val="NoSpacing"/>
              <w:rPr>
                <w:rFonts w:ascii="Cambria" w:hAnsi="Cambria"/>
                <w:sz w:val="76"/>
                <w:szCs w:val="72"/>
              </w:rPr>
            </w:pPr>
            <w:bookmarkStart w:id="0" w:name="OLE_LINK1"/>
            <w:bookmarkStart w:id="1" w:name="OLE_LINK2"/>
            <w:r>
              <w:rPr>
                <w:rFonts w:ascii="Cambria" w:hAnsi="Cambria"/>
                <w:sz w:val="76"/>
                <w:szCs w:val="72"/>
                <w:lang w:val="en-IE"/>
              </w:rPr>
              <w:t>A</w:t>
            </w:r>
            <w:r w:rsidR="00BA0B93">
              <w:rPr>
                <w:rFonts w:ascii="Cambria" w:hAnsi="Cambria"/>
                <w:sz w:val="76"/>
                <w:szCs w:val="72"/>
                <w:lang w:val="en-IE"/>
              </w:rPr>
              <w:t xml:space="preserve">greed </w:t>
            </w:r>
            <w:r>
              <w:rPr>
                <w:rFonts w:ascii="Cambria" w:hAnsi="Cambria"/>
                <w:sz w:val="76"/>
                <w:szCs w:val="72"/>
                <w:lang w:val="en-IE"/>
              </w:rPr>
              <w:t>P</w:t>
            </w:r>
            <w:r w:rsidR="00BA0B93">
              <w:rPr>
                <w:rFonts w:ascii="Cambria" w:hAnsi="Cambria"/>
                <w:sz w:val="76"/>
                <w:szCs w:val="72"/>
                <w:lang w:val="en-IE"/>
              </w:rPr>
              <w:t xml:space="preserve">rocedure </w:t>
            </w:r>
            <w:r>
              <w:rPr>
                <w:rFonts w:ascii="Cambria" w:hAnsi="Cambria"/>
                <w:sz w:val="76"/>
                <w:szCs w:val="72"/>
                <w:lang w:val="en-IE"/>
              </w:rPr>
              <w:t>17: Banking and Participant Payments</w:t>
            </w:r>
          </w:p>
        </w:tc>
        <w:tc>
          <w:tcPr>
            <w:tcW w:w="4565" w:type="dxa"/>
            <w:tcBorders>
              <w:left w:val="single" w:sz="18" w:space="0" w:color="808080"/>
              <w:bottom w:val="single" w:sz="18" w:space="0" w:color="808080"/>
            </w:tcBorders>
            <w:vAlign w:val="center"/>
          </w:tcPr>
          <w:p w:rsidR="00332B7B" w:rsidRDefault="00397FD2" w:rsidP="00D4190C">
            <w:pPr>
              <w:pStyle w:val="NoSpacing"/>
              <w:rPr>
                <w:rFonts w:ascii="Cambria" w:hAnsi="Cambria"/>
                <w:sz w:val="36"/>
                <w:szCs w:val="36"/>
              </w:rPr>
            </w:pPr>
            <w:r>
              <w:rPr>
                <w:rFonts w:ascii="Cambria" w:hAnsi="Cambria"/>
                <w:sz w:val="36"/>
                <w:szCs w:val="36"/>
                <w:lang w:val="en-US"/>
              </w:rPr>
              <w:t>April 7</w:t>
            </w:r>
          </w:p>
          <w:p w:rsidR="00332B7B" w:rsidRPr="0064337E" w:rsidRDefault="00332B7B" w:rsidP="00D4190C">
            <w:pPr>
              <w:pStyle w:val="NoSpacing"/>
              <w:rPr>
                <w:color w:val="4F81BD"/>
                <w:sz w:val="200"/>
                <w:szCs w:val="200"/>
              </w:rPr>
            </w:pPr>
            <w:r>
              <w:rPr>
                <w:color w:val="4F81BD"/>
                <w:sz w:val="200"/>
                <w:szCs w:val="200"/>
                <w:lang w:val="en-US"/>
              </w:rPr>
              <w:t>2017</w:t>
            </w:r>
          </w:p>
        </w:tc>
      </w:tr>
    </w:tbl>
    <w:bookmarkEnd w:id="0"/>
    <w:bookmarkEnd w:id="1"/>
    <w:p w:rsidR="003A6E49" w:rsidRPr="003A6E49" w:rsidRDefault="003A6E49" w:rsidP="003A6E49">
      <w:pPr>
        <w:pStyle w:val="CERNORMAL"/>
        <w:jc w:val="center"/>
        <w:rPr>
          <w:rFonts w:ascii="Cambria" w:hAnsi="Cambria"/>
          <w:sz w:val="76"/>
          <w:szCs w:val="72"/>
          <w:lang w:val="en-IE"/>
        </w:rPr>
      </w:pPr>
      <w:r>
        <w:rPr>
          <w:rFonts w:ascii="Cambria" w:hAnsi="Cambria"/>
          <w:sz w:val="76"/>
          <w:szCs w:val="72"/>
          <w:lang w:val="en-IE"/>
        </w:rPr>
        <w:t>Trading and Settlement Cod</w:t>
      </w:r>
      <w:r w:rsidR="00211726">
        <w:rPr>
          <w:rFonts w:ascii="Cambria" w:hAnsi="Cambria"/>
          <w:sz w:val="76"/>
          <w:szCs w:val="72"/>
          <w:lang w:val="en-IE"/>
        </w:rPr>
        <w:t>e</w:t>
      </w:r>
    </w:p>
    <w:p w:rsidR="00332B7B" w:rsidRDefault="004D1993" w:rsidP="00332B7B">
      <w:pPr>
        <w:pStyle w:val="Project"/>
        <w:rPr>
          <w:rFonts w:cs="Arial"/>
          <w:sz w:val="40"/>
          <w:szCs w:val="40"/>
        </w:rPr>
      </w:pPr>
      <w:r w:rsidRPr="004D1993">
        <w:rPr>
          <w:rFonts w:cs="Arial"/>
          <w:noProof/>
          <w:sz w:val="40"/>
          <w:szCs w:val="40"/>
          <w:lang w:eastAsia="en-IE"/>
        </w:rPr>
        <w:pict>
          <v:shapetype id="_x0000_t202" coordsize="21600,21600" o:spt="202" path="m,l,21600r21600,l21600,xe">
            <v:stroke joinstyle="miter"/>
            <v:path gradientshapeok="t" o:connecttype="rect"/>
          </v:shapetype>
          <v:shape id="Text Box 16" o:spid="_x0000_s1026" type="#_x0000_t202" style="position:absolute;left:0;text-align:left;margin-left:392.75pt;margin-top:260.05pt;width:82.15pt;height:18.3pt;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" strokeweight=".5pt">
            <v:textbox>
              <w:txbxContent>
                <w:p w:rsidR="00981F79" w:rsidRPr="00602272" w:rsidRDefault="00981F79" w:rsidP="00332B7B">
                  <w:pPr>
                    <w:overflowPunct w:val="0"/>
                    <w:autoSpaceDE w:val="0"/>
                    <w:autoSpaceDN w:val="0"/>
                    <w:adjustRightInd w:val="0"/>
                    <w:textAlignment w:val="baseline"/>
                    <w:rPr>
                      <w:rFonts w:cs="Arial"/>
                      <w:sz w:val="20"/>
                      <w:szCs w:val="20"/>
                      <w:lang w:val="en-AU" w:eastAsia="en-GB"/>
                    </w:rPr>
                  </w:pPr>
                  <w:r w:rsidRPr="00602272">
                    <w:rPr>
                      <w:rFonts w:cs="Arial"/>
                      <w:sz w:val="20"/>
                      <w:szCs w:val="20"/>
                      <w:lang w:val="en-AU" w:eastAsia="en-GB"/>
                    </w:rPr>
                    <w:t xml:space="preserve">Version </w:t>
                  </w:r>
                  <w:r w:rsidR="00397FD2">
                    <w:rPr>
                      <w:rFonts w:cs="Arial"/>
                      <w:sz w:val="20"/>
                      <w:szCs w:val="20"/>
                      <w:lang w:val="en-AU" w:eastAsia="en-GB"/>
                    </w:rPr>
                    <w:t>1.0</w:t>
                  </w:r>
                </w:p>
              </w:txbxContent>
            </v:textbox>
          </v:shape>
        </w:pict>
      </w:r>
    </w:p>
    <w:p w:rsidR="00332B7B" w:rsidRDefault="004D1993" w:rsidP="00332B7B">
      <w:pPr>
        <w:pStyle w:val="Project"/>
        <w:rPr>
          <w:rFonts w:cs="Arial"/>
          <w:sz w:val="40"/>
          <w:szCs w:val="40"/>
        </w:rPr>
      </w:pPr>
      <w:r w:rsidRPr="004D1993">
        <w:rPr>
          <w:rFonts w:cs="Arial"/>
          <w:noProof/>
          <w:sz w:val="40"/>
          <w:szCs w:val="40"/>
          <w:lang w:eastAsia="en-IE"/>
        </w:rPr>
        <w:pict>
          <v:shape id="Text Box 14" o:spid="_x0000_s1027" type="#_x0000_t202" style="position:absolute;left:0;text-align:left;margin-left:551.8pt;margin-top:524.4pt;width:79.75pt;height:20.6pt;z-index:25165721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">
            <v:textbox style="mso-fit-shape-to-text:t">
              <w:txbxContent>
                <w:p w:rsidR="00981F79" w:rsidRDefault="00981F79" w:rsidP="00D4190C">
                  <w:r>
                    <w:t>Version 2.0</w:t>
                  </w:r>
                </w:p>
              </w:txbxContent>
            </v:textbox>
          </v:shape>
        </w:pict>
      </w:r>
    </w:p>
    <w:p w:rsidR="00332B7B" w:rsidRDefault="00332B7B" w:rsidP="00332B7B">
      <w:pPr>
        <w:pStyle w:val="Project"/>
        <w:rPr>
          <w:rFonts w:cs="Arial"/>
          <w:sz w:val="40"/>
          <w:szCs w:val="40"/>
        </w:rPr>
      </w:pPr>
    </w:p>
    <w:p w:rsidR="00332B7B" w:rsidRDefault="00332B7B" w:rsidP="00332B7B">
      <w:pPr>
        <w:pStyle w:val="Project"/>
        <w:rPr>
          <w:rFonts w:cs="Arial"/>
          <w:sz w:val="40"/>
          <w:szCs w:val="40"/>
        </w:rPr>
      </w:pPr>
    </w:p>
    <w:p w:rsidR="003A6E49" w:rsidRDefault="00332B7B" w:rsidP="003A6E49">
      <w:pPr>
        <w:pStyle w:val="TOC1"/>
        <w:rPr>
          <w:rFonts w:cs="Arial"/>
          <w:sz w:val="40"/>
          <w:szCs w:val="40"/>
        </w:rPr>
      </w:pPr>
      <w:r w:rsidRPr="00C8396F">
        <w:rPr>
          <w:rFonts w:cs="Arial"/>
          <w:sz w:val="40"/>
          <w:szCs w:val="40"/>
        </w:rPr>
        <w:br w:type="page"/>
      </w:r>
    </w:p>
    <w:p w:rsidR="00332B7B" w:rsidRPr="000D48A6" w:rsidRDefault="00332B7B" w:rsidP="003A6E49">
      <w:pPr>
        <w:pStyle w:val="Project"/>
        <w:jc w:val="left"/>
        <w:rPr>
          <w:rFonts w:ascii="Arial" w:hAnsi="Arial" w:cs="Arial"/>
          <w:color w:val="1F497D"/>
        </w:rPr>
      </w:pPr>
      <w:r w:rsidRPr="000D48A6">
        <w:rPr>
          <w:rFonts w:ascii="Arial" w:hAnsi="Arial" w:cs="Arial"/>
          <w:color w:val="1F497D"/>
        </w:rPr>
        <w:lastRenderedPageBreak/>
        <w:t>Contents</w:t>
      </w:r>
    </w:p>
    <w:p w:rsidR="00332B7B" w:rsidRDefault="00332B7B" w:rsidP="00332B7B">
      <w:pPr>
        <w:pStyle w:val="TOC1"/>
      </w:pPr>
    </w:p>
    <w:p w:rsidR="00116BE1" w:rsidRPr="00116BE1" w:rsidRDefault="004D1993" w:rsidP="00673FD4">
      <w:pPr>
        <w:pStyle w:val="TOC1"/>
        <w:spacing w:after="120"/>
        <w:rPr>
          <w:rFonts w:cs="Arial"/>
          <w:b w:val="0"/>
          <w:bCs w:val="0"/>
          <w:noProof/>
          <w:sz w:val="22"/>
          <w:szCs w:val="22"/>
          <w:lang w:val="en-IE" w:eastAsia="en-IE"/>
        </w:rPr>
      </w:pPr>
      <w:r w:rsidRPr="004D1993">
        <w:rPr>
          <w:rFonts w:cs="Arial"/>
          <w:b w:val="0"/>
          <w:bCs w:val="0"/>
          <w:noProof/>
          <w:color w:val="365F91"/>
          <w:sz w:val="22"/>
          <w:szCs w:val="22"/>
          <w:lang w:val="en-IE" w:eastAsia="en-GB"/>
        </w:rPr>
        <w:fldChar w:fldCharType="begin"/>
      </w:r>
      <w:r w:rsidR="00332B7B" w:rsidRPr="00116BE1">
        <w:rPr>
          <w:rFonts w:cs="Arial"/>
          <w:b w:val="0"/>
          <w:bCs w:val="0"/>
          <w:color w:val="365F91"/>
          <w:sz w:val="22"/>
          <w:szCs w:val="22"/>
        </w:rPr>
        <w:instrText xml:space="preserve"> TOC \o "1-3" \h \z \t "AP NUM HEAD 1,1,AP NUM HEAD 2,2,AP NUM HEAD 3,3,AP Heading2,2,AP Heading 3,3" </w:instrText>
      </w:r>
      <w:r w:rsidRPr="004D1993">
        <w:rPr>
          <w:rFonts w:cs="Arial"/>
          <w:b w:val="0"/>
          <w:bCs w:val="0"/>
          <w:noProof/>
          <w:color w:val="365F91"/>
          <w:sz w:val="22"/>
          <w:szCs w:val="22"/>
          <w:lang w:val="en-IE" w:eastAsia="en-GB"/>
        </w:rPr>
        <w:fldChar w:fldCharType="separate"/>
      </w:r>
      <w:hyperlink w:anchor="_Toc479003386" w:history="1">
        <w:r w:rsidR="00116BE1" w:rsidRPr="00116BE1">
          <w:rPr>
            <w:rStyle w:val="Hyperlink"/>
            <w:rFonts w:cs="Arial"/>
            <w:noProof/>
            <w:sz w:val="22"/>
            <w:szCs w:val="22"/>
          </w:rPr>
          <w:t>1.</w:t>
        </w:r>
        <w:r w:rsidR="00116BE1" w:rsidRPr="00116BE1">
          <w:rPr>
            <w:rFonts w:cs="Arial"/>
            <w:b w:val="0"/>
            <w:bCs w:val="0"/>
            <w:noProof/>
            <w:sz w:val="22"/>
            <w:szCs w:val="22"/>
            <w:lang w:val="en-IE" w:eastAsia="en-IE"/>
          </w:rPr>
          <w:tab/>
        </w:r>
        <w:r w:rsidR="00116BE1" w:rsidRPr="00116BE1">
          <w:rPr>
            <w:rStyle w:val="Hyperlink"/>
            <w:rFonts w:cs="Arial"/>
            <w:noProof/>
            <w:sz w:val="22"/>
            <w:szCs w:val="22"/>
          </w:rPr>
          <w:t>Introduction</w:t>
        </w:r>
        <w:r w:rsidR="00116BE1" w:rsidRPr="00116BE1">
          <w:rPr>
            <w:rFonts w:cs="Arial"/>
            <w:noProof/>
            <w:webHidden/>
            <w:sz w:val="22"/>
            <w:szCs w:val="22"/>
          </w:rPr>
          <w:tab/>
        </w:r>
        <w:r w:rsidRPr="00116BE1">
          <w:rPr>
            <w:rFonts w:cs="Arial"/>
            <w:noProof/>
            <w:webHidden/>
            <w:sz w:val="22"/>
            <w:szCs w:val="22"/>
          </w:rPr>
          <w:fldChar w:fldCharType="begin"/>
        </w:r>
        <w:r w:rsidR="00116BE1" w:rsidRPr="00116BE1">
          <w:rPr>
            <w:rFonts w:cs="Arial"/>
            <w:noProof/>
            <w:webHidden/>
            <w:sz w:val="22"/>
            <w:szCs w:val="22"/>
          </w:rPr>
          <w:instrText xml:space="preserve"> PAGEREF _Toc479003386 \h </w:instrText>
        </w:r>
        <w:r w:rsidRPr="00116BE1">
          <w:rPr>
            <w:rFonts w:cs="Arial"/>
            <w:noProof/>
            <w:webHidden/>
            <w:sz w:val="22"/>
            <w:szCs w:val="22"/>
          </w:rPr>
        </w:r>
        <w:r w:rsidRPr="00116BE1">
          <w:rPr>
            <w:rFonts w:cs="Arial"/>
            <w:noProof/>
            <w:webHidden/>
            <w:sz w:val="22"/>
            <w:szCs w:val="22"/>
          </w:rPr>
          <w:fldChar w:fldCharType="separate"/>
        </w:r>
        <w:r w:rsidR="00D3078C">
          <w:rPr>
            <w:rFonts w:cs="Arial"/>
            <w:noProof/>
            <w:webHidden/>
            <w:sz w:val="22"/>
            <w:szCs w:val="22"/>
          </w:rPr>
          <w:t>1</w:t>
        </w:r>
        <w:r w:rsidRPr="00116BE1">
          <w:rPr>
            <w:rFonts w:cs="Arial"/>
            <w:noProof/>
            <w:webHidden/>
            <w:sz w:val="22"/>
            <w:szCs w:val="22"/>
          </w:rPr>
          <w:fldChar w:fldCharType="end"/>
        </w:r>
      </w:hyperlink>
    </w:p>
    <w:p w:rsidR="00116BE1" w:rsidRPr="00116BE1" w:rsidRDefault="004D1993" w:rsidP="00673FD4">
      <w:pPr>
        <w:pStyle w:val="TOC2"/>
        <w:spacing w:after="120"/>
        <w:rPr>
          <w:noProof/>
          <w:lang w:val="en-IE" w:eastAsia="en-IE"/>
        </w:rPr>
      </w:pPr>
      <w:hyperlink w:anchor="_Toc479003387" w:history="1">
        <w:r w:rsidR="00116BE1" w:rsidRPr="00116BE1">
          <w:rPr>
            <w:rStyle w:val="Hyperlink"/>
            <w:rFonts w:cs="Arial"/>
            <w:noProof/>
            <w:szCs w:val="22"/>
          </w:rPr>
          <w:t>1.1</w:t>
        </w:r>
        <w:r w:rsidR="00116BE1" w:rsidRPr="00116BE1">
          <w:rPr>
            <w:noProof/>
            <w:lang w:val="en-IE" w:eastAsia="en-IE"/>
          </w:rPr>
          <w:tab/>
        </w:r>
        <w:r w:rsidR="00116BE1" w:rsidRPr="00116BE1">
          <w:rPr>
            <w:rStyle w:val="Hyperlink"/>
            <w:rFonts w:cs="Arial"/>
            <w:noProof/>
            <w:szCs w:val="22"/>
          </w:rPr>
          <w:t>Background and Purpose</w:t>
        </w:r>
        <w:r w:rsidR="00116BE1" w:rsidRPr="00116BE1">
          <w:rPr>
            <w:noProof/>
            <w:webHidden/>
          </w:rPr>
          <w:tab/>
        </w:r>
        <w:r w:rsidRPr="00116BE1">
          <w:rPr>
            <w:noProof/>
            <w:webHidden/>
          </w:rPr>
          <w:fldChar w:fldCharType="begin"/>
        </w:r>
        <w:r w:rsidR="00116BE1" w:rsidRPr="00116BE1">
          <w:rPr>
            <w:noProof/>
            <w:webHidden/>
          </w:rPr>
          <w:instrText xml:space="preserve"> PAGEREF _Toc479003387 \h </w:instrText>
        </w:r>
        <w:r w:rsidRPr="00116BE1">
          <w:rPr>
            <w:noProof/>
            <w:webHidden/>
          </w:rPr>
        </w:r>
        <w:r w:rsidRPr="00116BE1">
          <w:rPr>
            <w:noProof/>
            <w:webHidden/>
          </w:rPr>
          <w:fldChar w:fldCharType="separate"/>
        </w:r>
        <w:r w:rsidR="00D3078C">
          <w:rPr>
            <w:noProof/>
            <w:webHidden/>
          </w:rPr>
          <w:t>1</w:t>
        </w:r>
        <w:r w:rsidRPr="00116BE1">
          <w:rPr>
            <w:noProof/>
            <w:webHidden/>
          </w:rPr>
          <w:fldChar w:fldCharType="end"/>
        </w:r>
      </w:hyperlink>
    </w:p>
    <w:p w:rsidR="00116BE1" w:rsidRPr="00116BE1" w:rsidRDefault="004D1993" w:rsidP="00673FD4">
      <w:pPr>
        <w:pStyle w:val="TOC2"/>
        <w:spacing w:after="120"/>
        <w:rPr>
          <w:noProof/>
          <w:lang w:val="en-IE" w:eastAsia="en-IE"/>
        </w:rPr>
      </w:pPr>
      <w:hyperlink w:anchor="_Toc479003388" w:history="1">
        <w:r w:rsidR="00116BE1" w:rsidRPr="00116BE1">
          <w:rPr>
            <w:rStyle w:val="Hyperlink"/>
            <w:rFonts w:cs="Arial"/>
            <w:noProof/>
            <w:szCs w:val="22"/>
          </w:rPr>
          <w:t>1.2</w:t>
        </w:r>
        <w:r w:rsidR="00116BE1" w:rsidRPr="00116BE1">
          <w:rPr>
            <w:noProof/>
            <w:lang w:val="en-IE" w:eastAsia="en-IE"/>
          </w:rPr>
          <w:tab/>
        </w:r>
        <w:r w:rsidR="00116BE1" w:rsidRPr="00116BE1">
          <w:rPr>
            <w:rStyle w:val="Hyperlink"/>
            <w:rFonts w:cs="Arial"/>
            <w:noProof/>
            <w:szCs w:val="22"/>
          </w:rPr>
          <w:t>Scope of Agreed Procedure</w:t>
        </w:r>
        <w:r w:rsidR="00116BE1" w:rsidRPr="00116BE1">
          <w:rPr>
            <w:noProof/>
            <w:webHidden/>
          </w:rPr>
          <w:tab/>
        </w:r>
        <w:r w:rsidRPr="00116BE1">
          <w:rPr>
            <w:noProof/>
            <w:webHidden/>
          </w:rPr>
          <w:fldChar w:fldCharType="begin"/>
        </w:r>
        <w:r w:rsidR="00116BE1" w:rsidRPr="00116BE1">
          <w:rPr>
            <w:noProof/>
            <w:webHidden/>
          </w:rPr>
          <w:instrText xml:space="preserve"> PAGEREF _Toc479003388 \h </w:instrText>
        </w:r>
        <w:r w:rsidRPr="00116BE1">
          <w:rPr>
            <w:noProof/>
            <w:webHidden/>
          </w:rPr>
        </w:r>
        <w:r w:rsidRPr="00116BE1">
          <w:rPr>
            <w:noProof/>
            <w:webHidden/>
          </w:rPr>
          <w:fldChar w:fldCharType="separate"/>
        </w:r>
        <w:r w:rsidR="00D3078C">
          <w:rPr>
            <w:noProof/>
            <w:webHidden/>
          </w:rPr>
          <w:t>1</w:t>
        </w:r>
        <w:r w:rsidRPr="00116BE1">
          <w:rPr>
            <w:noProof/>
            <w:webHidden/>
          </w:rPr>
          <w:fldChar w:fldCharType="end"/>
        </w:r>
      </w:hyperlink>
    </w:p>
    <w:p w:rsidR="00116BE1" w:rsidRPr="00116BE1" w:rsidRDefault="004D1993" w:rsidP="00673FD4">
      <w:pPr>
        <w:pStyle w:val="TOC2"/>
        <w:spacing w:after="120"/>
        <w:rPr>
          <w:noProof/>
          <w:lang w:val="en-IE" w:eastAsia="en-IE"/>
        </w:rPr>
      </w:pPr>
      <w:hyperlink w:anchor="_Toc479003389" w:history="1">
        <w:r w:rsidR="00116BE1" w:rsidRPr="00116BE1">
          <w:rPr>
            <w:rStyle w:val="Hyperlink"/>
            <w:rFonts w:cs="Arial"/>
            <w:noProof/>
            <w:szCs w:val="22"/>
          </w:rPr>
          <w:t>1.3</w:t>
        </w:r>
        <w:r w:rsidR="00116BE1" w:rsidRPr="00116BE1">
          <w:rPr>
            <w:noProof/>
            <w:lang w:val="en-IE" w:eastAsia="en-IE"/>
          </w:rPr>
          <w:tab/>
        </w:r>
        <w:r w:rsidR="00116BE1" w:rsidRPr="00116BE1">
          <w:rPr>
            <w:rStyle w:val="Hyperlink"/>
            <w:rFonts w:cs="Arial"/>
            <w:noProof/>
            <w:szCs w:val="22"/>
          </w:rPr>
          <w:t>Definitions</w:t>
        </w:r>
        <w:r w:rsidR="00116BE1" w:rsidRPr="00116BE1">
          <w:rPr>
            <w:noProof/>
            <w:webHidden/>
          </w:rPr>
          <w:tab/>
        </w:r>
        <w:r w:rsidRPr="00116BE1">
          <w:rPr>
            <w:noProof/>
            <w:webHidden/>
          </w:rPr>
          <w:fldChar w:fldCharType="begin"/>
        </w:r>
        <w:r w:rsidR="00116BE1" w:rsidRPr="00116BE1">
          <w:rPr>
            <w:noProof/>
            <w:webHidden/>
          </w:rPr>
          <w:instrText xml:space="preserve"> PAGEREF _Toc479003389 \h </w:instrText>
        </w:r>
        <w:r w:rsidRPr="00116BE1">
          <w:rPr>
            <w:noProof/>
            <w:webHidden/>
          </w:rPr>
        </w:r>
        <w:r w:rsidRPr="00116BE1">
          <w:rPr>
            <w:noProof/>
            <w:webHidden/>
          </w:rPr>
          <w:fldChar w:fldCharType="separate"/>
        </w:r>
        <w:r w:rsidR="00D3078C">
          <w:rPr>
            <w:noProof/>
            <w:webHidden/>
          </w:rPr>
          <w:t>1</w:t>
        </w:r>
        <w:r w:rsidRPr="00116BE1">
          <w:rPr>
            <w:noProof/>
            <w:webHidden/>
          </w:rPr>
          <w:fldChar w:fldCharType="end"/>
        </w:r>
      </w:hyperlink>
    </w:p>
    <w:p w:rsidR="00116BE1" w:rsidRPr="00116BE1" w:rsidRDefault="004D1993" w:rsidP="00673FD4">
      <w:pPr>
        <w:pStyle w:val="TOC2"/>
        <w:spacing w:after="120"/>
        <w:rPr>
          <w:noProof/>
          <w:lang w:val="en-IE" w:eastAsia="en-IE"/>
        </w:rPr>
      </w:pPr>
      <w:hyperlink w:anchor="_Toc479003390" w:history="1">
        <w:r w:rsidR="00116BE1" w:rsidRPr="00116BE1">
          <w:rPr>
            <w:rStyle w:val="Hyperlink"/>
            <w:rFonts w:cs="Arial"/>
            <w:noProof/>
            <w:szCs w:val="22"/>
          </w:rPr>
          <w:t>1.4</w:t>
        </w:r>
        <w:r w:rsidR="00116BE1" w:rsidRPr="00116BE1">
          <w:rPr>
            <w:noProof/>
            <w:lang w:val="en-IE" w:eastAsia="en-IE"/>
          </w:rPr>
          <w:tab/>
        </w:r>
        <w:r w:rsidR="00116BE1" w:rsidRPr="00116BE1">
          <w:rPr>
            <w:rStyle w:val="Hyperlink"/>
            <w:rFonts w:cs="Arial"/>
            <w:noProof/>
            <w:szCs w:val="22"/>
          </w:rPr>
          <w:t>Compliance with Agreed Procedure</w:t>
        </w:r>
        <w:r w:rsidR="00116BE1" w:rsidRPr="00116BE1">
          <w:rPr>
            <w:noProof/>
            <w:webHidden/>
          </w:rPr>
          <w:tab/>
        </w:r>
        <w:r w:rsidRPr="00116BE1">
          <w:rPr>
            <w:noProof/>
            <w:webHidden/>
          </w:rPr>
          <w:fldChar w:fldCharType="begin"/>
        </w:r>
        <w:r w:rsidR="00116BE1" w:rsidRPr="00116BE1">
          <w:rPr>
            <w:noProof/>
            <w:webHidden/>
          </w:rPr>
          <w:instrText xml:space="preserve"> PAGEREF _Toc479003390 \h </w:instrText>
        </w:r>
        <w:r w:rsidRPr="00116BE1">
          <w:rPr>
            <w:noProof/>
            <w:webHidden/>
          </w:rPr>
        </w:r>
        <w:r w:rsidRPr="00116BE1">
          <w:rPr>
            <w:noProof/>
            <w:webHidden/>
          </w:rPr>
          <w:fldChar w:fldCharType="separate"/>
        </w:r>
        <w:r w:rsidR="00D3078C">
          <w:rPr>
            <w:noProof/>
            <w:webHidden/>
          </w:rPr>
          <w:t>1</w:t>
        </w:r>
        <w:r w:rsidRPr="00116BE1">
          <w:rPr>
            <w:noProof/>
            <w:webHidden/>
          </w:rPr>
          <w:fldChar w:fldCharType="end"/>
        </w:r>
      </w:hyperlink>
    </w:p>
    <w:p w:rsidR="00116BE1" w:rsidRPr="00116BE1" w:rsidRDefault="004D1993" w:rsidP="00673FD4">
      <w:pPr>
        <w:pStyle w:val="TOC1"/>
        <w:spacing w:after="120"/>
        <w:rPr>
          <w:rFonts w:cs="Arial"/>
          <w:b w:val="0"/>
          <w:bCs w:val="0"/>
          <w:noProof/>
          <w:sz w:val="22"/>
          <w:szCs w:val="22"/>
          <w:lang w:val="en-IE" w:eastAsia="en-IE"/>
        </w:rPr>
      </w:pPr>
      <w:hyperlink w:anchor="_Toc479003391" w:history="1">
        <w:r w:rsidR="00116BE1" w:rsidRPr="00116BE1">
          <w:rPr>
            <w:rStyle w:val="Hyperlink"/>
            <w:rFonts w:cs="Arial"/>
            <w:noProof/>
            <w:sz w:val="22"/>
            <w:szCs w:val="22"/>
          </w:rPr>
          <w:t>2.</w:t>
        </w:r>
        <w:r w:rsidR="00116BE1" w:rsidRPr="00116BE1">
          <w:rPr>
            <w:rFonts w:cs="Arial"/>
            <w:b w:val="0"/>
            <w:bCs w:val="0"/>
            <w:noProof/>
            <w:sz w:val="22"/>
            <w:szCs w:val="22"/>
            <w:lang w:val="en-IE" w:eastAsia="en-IE"/>
          </w:rPr>
          <w:tab/>
        </w:r>
        <w:r w:rsidR="00116BE1" w:rsidRPr="00116BE1">
          <w:rPr>
            <w:rStyle w:val="Hyperlink"/>
            <w:rFonts w:cs="Arial"/>
            <w:noProof/>
            <w:sz w:val="22"/>
            <w:szCs w:val="22"/>
          </w:rPr>
          <w:t>Banking and Participant Payments</w:t>
        </w:r>
        <w:r w:rsidR="00116BE1" w:rsidRPr="00116BE1">
          <w:rPr>
            <w:rFonts w:cs="Arial"/>
            <w:noProof/>
            <w:webHidden/>
            <w:sz w:val="22"/>
            <w:szCs w:val="22"/>
          </w:rPr>
          <w:tab/>
        </w:r>
        <w:r w:rsidRPr="00116BE1">
          <w:rPr>
            <w:rFonts w:cs="Arial"/>
            <w:noProof/>
            <w:webHidden/>
            <w:sz w:val="22"/>
            <w:szCs w:val="22"/>
          </w:rPr>
          <w:fldChar w:fldCharType="begin"/>
        </w:r>
        <w:r w:rsidR="00116BE1" w:rsidRPr="00116BE1">
          <w:rPr>
            <w:rFonts w:cs="Arial"/>
            <w:noProof/>
            <w:webHidden/>
            <w:sz w:val="22"/>
            <w:szCs w:val="22"/>
          </w:rPr>
          <w:instrText xml:space="preserve"> PAGEREF _Toc479003391 \h </w:instrText>
        </w:r>
        <w:r w:rsidRPr="00116BE1">
          <w:rPr>
            <w:rFonts w:cs="Arial"/>
            <w:noProof/>
            <w:webHidden/>
            <w:sz w:val="22"/>
            <w:szCs w:val="22"/>
          </w:rPr>
        </w:r>
        <w:r w:rsidRPr="00116BE1">
          <w:rPr>
            <w:rFonts w:cs="Arial"/>
            <w:noProof/>
            <w:webHidden/>
            <w:sz w:val="22"/>
            <w:szCs w:val="22"/>
          </w:rPr>
          <w:fldChar w:fldCharType="separate"/>
        </w:r>
        <w:r w:rsidR="00D3078C">
          <w:rPr>
            <w:rFonts w:cs="Arial"/>
            <w:noProof/>
            <w:webHidden/>
            <w:sz w:val="22"/>
            <w:szCs w:val="22"/>
          </w:rPr>
          <w:t>2</w:t>
        </w:r>
        <w:r w:rsidRPr="00116BE1">
          <w:rPr>
            <w:rFonts w:cs="Arial"/>
            <w:noProof/>
            <w:webHidden/>
            <w:sz w:val="22"/>
            <w:szCs w:val="22"/>
          </w:rPr>
          <w:fldChar w:fldCharType="end"/>
        </w:r>
      </w:hyperlink>
    </w:p>
    <w:p w:rsidR="00116BE1" w:rsidRPr="00116BE1" w:rsidRDefault="004D1993" w:rsidP="00673FD4">
      <w:pPr>
        <w:pStyle w:val="TOC2"/>
        <w:spacing w:after="120"/>
        <w:rPr>
          <w:noProof/>
          <w:lang w:val="en-IE" w:eastAsia="en-IE"/>
        </w:rPr>
      </w:pPr>
      <w:hyperlink w:anchor="_Toc479003392" w:history="1">
        <w:r w:rsidR="00116BE1" w:rsidRPr="00116BE1">
          <w:rPr>
            <w:rStyle w:val="Hyperlink"/>
            <w:rFonts w:cs="Arial"/>
            <w:noProof/>
            <w:szCs w:val="22"/>
          </w:rPr>
          <w:t>2.1</w:t>
        </w:r>
        <w:r w:rsidR="00116BE1" w:rsidRPr="00116BE1">
          <w:rPr>
            <w:noProof/>
            <w:lang w:val="en-IE" w:eastAsia="en-IE"/>
          </w:rPr>
          <w:tab/>
        </w:r>
        <w:r w:rsidR="00116BE1" w:rsidRPr="00116BE1">
          <w:rPr>
            <w:rStyle w:val="Hyperlink"/>
            <w:rFonts w:cs="Arial"/>
            <w:noProof/>
            <w:szCs w:val="22"/>
          </w:rPr>
          <w:t>Elements of the Banking Arrangements</w:t>
        </w:r>
        <w:r w:rsidR="00116BE1" w:rsidRPr="00116BE1">
          <w:rPr>
            <w:noProof/>
            <w:webHidden/>
          </w:rPr>
          <w:tab/>
        </w:r>
        <w:r w:rsidRPr="00116BE1">
          <w:rPr>
            <w:noProof/>
            <w:webHidden/>
          </w:rPr>
          <w:fldChar w:fldCharType="begin"/>
        </w:r>
        <w:r w:rsidR="00116BE1" w:rsidRPr="00116BE1">
          <w:rPr>
            <w:noProof/>
            <w:webHidden/>
          </w:rPr>
          <w:instrText xml:space="preserve"> PAGEREF _Toc479003392 \h </w:instrText>
        </w:r>
        <w:r w:rsidRPr="00116BE1">
          <w:rPr>
            <w:noProof/>
            <w:webHidden/>
          </w:rPr>
        </w:r>
        <w:r w:rsidRPr="00116BE1">
          <w:rPr>
            <w:noProof/>
            <w:webHidden/>
          </w:rPr>
          <w:fldChar w:fldCharType="separate"/>
        </w:r>
        <w:r w:rsidR="00D3078C">
          <w:rPr>
            <w:noProof/>
            <w:webHidden/>
          </w:rPr>
          <w:t>2</w:t>
        </w:r>
        <w:r w:rsidRPr="00116BE1">
          <w:rPr>
            <w:noProof/>
            <w:webHidden/>
          </w:rPr>
          <w:fldChar w:fldCharType="end"/>
        </w:r>
      </w:hyperlink>
    </w:p>
    <w:p w:rsidR="00116BE1" w:rsidRPr="00116BE1" w:rsidRDefault="004D1993" w:rsidP="00673FD4">
      <w:pPr>
        <w:pStyle w:val="TOC2"/>
        <w:spacing w:after="120"/>
        <w:rPr>
          <w:noProof/>
          <w:lang w:val="en-IE" w:eastAsia="en-IE"/>
        </w:rPr>
      </w:pPr>
      <w:hyperlink w:anchor="_Toc479003393" w:history="1">
        <w:r w:rsidR="00116BE1" w:rsidRPr="00116BE1">
          <w:rPr>
            <w:rStyle w:val="Hyperlink"/>
            <w:rFonts w:cs="Arial"/>
            <w:noProof/>
            <w:szCs w:val="22"/>
          </w:rPr>
          <w:t>2.2</w:t>
        </w:r>
        <w:r w:rsidR="00116BE1" w:rsidRPr="00116BE1">
          <w:rPr>
            <w:noProof/>
            <w:lang w:val="en-IE" w:eastAsia="en-IE"/>
          </w:rPr>
          <w:tab/>
        </w:r>
        <w:r w:rsidR="00116BE1" w:rsidRPr="00116BE1">
          <w:rPr>
            <w:rStyle w:val="Hyperlink"/>
            <w:rFonts w:cs="Arial"/>
            <w:noProof/>
            <w:szCs w:val="22"/>
          </w:rPr>
          <w:t>Bank Accounts</w:t>
        </w:r>
        <w:r w:rsidR="00116BE1" w:rsidRPr="00116BE1">
          <w:rPr>
            <w:noProof/>
            <w:webHidden/>
          </w:rPr>
          <w:tab/>
        </w:r>
        <w:r w:rsidRPr="00116BE1">
          <w:rPr>
            <w:noProof/>
            <w:webHidden/>
          </w:rPr>
          <w:fldChar w:fldCharType="begin"/>
        </w:r>
        <w:r w:rsidR="00116BE1" w:rsidRPr="00116BE1">
          <w:rPr>
            <w:noProof/>
            <w:webHidden/>
          </w:rPr>
          <w:instrText xml:space="preserve"> PAGEREF _Toc479003393 \h </w:instrText>
        </w:r>
        <w:r w:rsidRPr="00116BE1">
          <w:rPr>
            <w:noProof/>
            <w:webHidden/>
          </w:rPr>
        </w:r>
        <w:r w:rsidRPr="00116BE1">
          <w:rPr>
            <w:noProof/>
            <w:webHidden/>
          </w:rPr>
          <w:fldChar w:fldCharType="separate"/>
        </w:r>
        <w:r w:rsidR="00D3078C">
          <w:rPr>
            <w:noProof/>
            <w:webHidden/>
          </w:rPr>
          <w:t>2</w:t>
        </w:r>
        <w:r w:rsidRPr="00116BE1">
          <w:rPr>
            <w:noProof/>
            <w:webHidden/>
          </w:rPr>
          <w:fldChar w:fldCharType="end"/>
        </w:r>
      </w:hyperlink>
    </w:p>
    <w:p w:rsidR="00116BE1" w:rsidRPr="00116BE1" w:rsidRDefault="004D1993" w:rsidP="00673FD4">
      <w:pPr>
        <w:pStyle w:val="TOC3"/>
        <w:rPr>
          <w:lang w:val="en-IE" w:eastAsia="en-IE"/>
        </w:rPr>
      </w:pPr>
      <w:hyperlink w:anchor="_Toc479003394" w:history="1">
        <w:r w:rsidR="00116BE1" w:rsidRPr="00116BE1">
          <w:rPr>
            <w:rStyle w:val="Hyperlink"/>
            <w:rFonts w:cs="Arial"/>
          </w:rPr>
          <w:t>2.2.1</w:t>
        </w:r>
        <w:r w:rsidR="00116BE1" w:rsidRPr="00116BE1">
          <w:rPr>
            <w:lang w:val="en-IE" w:eastAsia="en-IE"/>
          </w:rPr>
          <w:tab/>
        </w:r>
        <w:r w:rsidR="00116BE1" w:rsidRPr="00116BE1">
          <w:rPr>
            <w:rStyle w:val="Hyperlink"/>
            <w:rFonts w:cs="Arial"/>
          </w:rPr>
          <w:t>SEM Bank</w:t>
        </w:r>
        <w:r w:rsidR="00116BE1" w:rsidRPr="00116BE1">
          <w:rPr>
            <w:webHidden/>
          </w:rPr>
          <w:tab/>
        </w:r>
        <w:r w:rsidRPr="00116BE1">
          <w:rPr>
            <w:webHidden/>
          </w:rPr>
          <w:fldChar w:fldCharType="begin"/>
        </w:r>
        <w:r w:rsidR="00116BE1" w:rsidRPr="00116BE1">
          <w:rPr>
            <w:webHidden/>
          </w:rPr>
          <w:instrText xml:space="preserve"> PAGEREF _Toc479003394 \h </w:instrText>
        </w:r>
        <w:r w:rsidRPr="00116BE1">
          <w:rPr>
            <w:webHidden/>
          </w:rPr>
        </w:r>
        <w:r w:rsidRPr="00116BE1">
          <w:rPr>
            <w:webHidden/>
          </w:rPr>
          <w:fldChar w:fldCharType="separate"/>
        </w:r>
        <w:r w:rsidR="00D3078C">
          <w:rPr>
            <w:webHidden/>
          </w:rPr>
          <w:t>2</w:t>
        </w:r>
        <w:r w:rsidRPr="00116BE1">
          <w:rPr>
            <w:webHidden/>
          </w:rPr>
          <w:fldChar w:fldCharType="end"/>
        </w:r>
      </w:hyperlink>
    </w:p>
    <w:p w:rsidR="00116BE1" w:rsidRPr="00116BE1" w:rsidRDefault="004D1993" w:rsidP="00673FD4">
      <w:pPr>
        <w:pStyle w:val="TOC3"/>
        <w:rPr>
          <w:lang w:val="en-IE" w:eastAsia="en-IE"/>
        </w:rPr>
      </w:pPr>
      <w:hyperlink w:anchor="_Toc479003395" w:history="1">
        <w:r w:rsidR="00116BE1" w:rsidRPr="00116BE1">
          <w:rPr>
            <w:rStyle w:val="Hyperlink"/>
            <w:rFonts w:cs="Arial"/>
          </w:rPr>
          <w:t>2.2.2</w:t>
        </w:r>
        <w:r w:rsidR="00116BE1" w:rsidRPr="00116BE1">
          <w:rPr>
            <w:lang w:val="en-IE" w:eastAsia="en-IE"/>
          </w:rPr>
          <w:tab/>
        </w:r>
        <w:r w:rsidR="00116BE1" w:rsidRPr="00116BE1">
          <w:rPr>
            <w:rStyle w:val="Hyperlink"/>
            <w:rFonts w:cs="Arial"/>
          </w:rPr>
          <w:t>SEM Accounts</w:t>
        </w:r>
        <w:r w:rsidR="00116BE1" w:rsidRPr="00116BE1">
          <w:rPr>
            <w:webHidden/>
          </w:rPr>
          <w:tab/>
        </w:r>
        <w:r w:rsidRPr="00116BE1">
          <w:rPr>
            <w:webHidden/>
          </w:rPr>
          <w:fldChar w:fldCharType="begin"/>
        </w:r>
        <w:r w:rsidR="00116BE1" w:rsidRPr="00116BE1">
          <w:rPr>
            <w:webHidden/>
          </w:rPr>
          <w:instrText xml:space="preserve"> PAGEREF _Toc479003395 \h </w:instrText>
        </w:r>
        <w:r w:rsidRPr="00116BE1">
          <w:rPr>
            <w:webHidden/>
          </w:rPr>
        </w:r>
        <w:r w:rsidRPr="00116BE1">
          <w:rPr>
            <w:webHidden/>
          </w:rPr>
          <w:fldChar w:fldCharType="separate"/>
        </w:r>
        <w:r w:rsidR="00D3078C">
          <w:rPr>
            <w:webHidden/>
          </w:rPr>
          <w:t>2</w:t>
        </w:r>
        <w:r w:rsidRPr="00116BE1">
          <w:rPr>
            <w:webHidden/>
          </w:rPr>
          <w:fldChar w:fldCharType="end"/>
        </w:r>
      </w:hyperlink>
    </w:p>
    <w:p w:rsidR="00116BE1" w:rsidRPr="00116BE1" w:rsidRDefault="004D1993" w:rsidP="00673FD4">
      <w:pPr>
        <w:pStyle w:val="TOC3"/>
        <w:rPr>
          <w:lang w:val="en-IE" w:eastAsia="en-IE"/>
        </w:rPr>
      </w:pPr>
      <w:hyperlink w:anchor="_Toc479003396" w:history="1">
        <w:r w:rsidR="00116BE1" w:rsidRPr="00116BE1">
          <w:rPr>
            <w:rStyle w:val="Hyperlink"/>
            <w:rFonts w:cs="Arial"/>
          </w:rPr>
          <w:t>2.2.3</w:t>
        </w:r>
        <w:r w:rsidR="00116BE1" w:rsidRPr="00116BE1">
          <w:rPr>
            <w:lang w:val="en-IE" w:eastAsia="en-IE"/>
          </w:rPr>
          <w:tab/>
        </w:r>
        <w:r w:rsidR="00116BE1" w:rsidRPr="00116BE1">
          <w:rPr>
            <w:rStyle w:val="Hyperlink"/>
            <w:rFonts w:cs="Arial"/>
          </w:rPr>
          <w:t>SEM Collateral Reserve Accounts</w:t>
        </w:r>
        <w:r w:rsidR="00116BE1" w:rsidRPr="00116BE1">
          <w:rPr>
            <w:webHidden/>
          </w:rPr>
          <w:tab/>
        </w:r>
        <w:r w:rsidRPr="00116BE1">
          <w:rPr>
            <w:webHidden/>
          </w:rPr>
          <w:fldChar w:fldCharType="begin"/>
        </w:r>
        <w:r w:rsidR="00116BE1" w:rsidRPr="00116BE1">
          <w:rPr>
            <w:webHidden/>
          </w:rPr>
          <w:instrText xml:space="preserve"> PAGEREF _Toc479003396 \h </w:instrText>
        </w:r>
        <w:r w:rsidRPr="00116BE1">
          <w:rPr>
            <w:webHidden/>
          </w:rPr>
        </w:r>
        <w:r w:rsidRPr="00116BE1">
          <w:rPr>
            <w:webHidden/>
          </w:rPr>
          <w:fldChar w:fldCharType="separate"/>
        </w:r>
        <w:r w:rsidR="00D3078C">
          <w:rPr>
            <w:webHidden/>
          </w:rPr>
          <w:t>2</w:t>
        </w:r>
        <w:r w:rsidRPr="00116BE1">
          <w:rPr>
            <w:webHidden/>
          </w:rPr>
          <w:fldChar w:fldCharType="end"/>
        </w:r>
      </w:hyperlink>
    </w:p>
    <w:p w:rsidR="00116BE1" w:rsidRPr="00116BE1" w:rsidRDefault="004D1993" w:rsidP="00673FD4">
      <w:pPr>
        <w:pStyle w:val="TOC3"/>
        <w:rPr>
          <w:lang w:val="en-IE" w:eastAsia="en-IE"/>
        </w:rPr>
      </w:pPr>
      <w:hyperlink w:anchor="_Toc479003397" w:history="1">
        <w:r w:rsidR="00116BE1" w:rsidRPr="00116BE1">
          <w:rPr>
            <w:rStyle w:val="Hyperlink"/>
            <w:rFonts w:cs="Arial"/>
          </w:rPr>
          <w:t>2.2.4</w:t>
        </w:r>
        <w:r w:rsidR="00116BE1" w:rsidRPr="00116BE1">
          <w:rPr>
            <w:lang w:val="en-IE" w:eastAsia="en-IE"/>
          </w:rPr>
          <w:tab/>
        </w:r>
        <w:r w:rsidR="00116BE1" w:rsidRPr="00116BE1">
          <w:rPr>
            <w:rStyle w:val="Hyperlink"/>
            <w:rFonts w:cs="Arial"/>
          </w:rPr>
          <w:t>Market Operator Charge Accounts</w:t>
        </w:r>
        <w:r w:rsidR="00116BE1" w:rsidRPr="00116BE1">
          <w:rPr>
            <w:webHidden/>
          </w:rPr>
          <w:tab/>
        </w:r>
        <w:r w:rsidRPr="00116BE1">
          <w:rPr>
            <w:webHidden/>
          </w:rPr>
          <w:fldChar w:fldCharType="begin"/>
        </w:r>
        <w:r w:rsidR="00116BE1" w:rsidRPr="00116BE1">
          <w:rPr>
            <w:webHidden/>
          </w:rPr>
          <w:instrText xml:space="preserve"> PAGEREF _Toc479003397 \h </w:instrText>
        </w:r>
        <w:r w:rsidRPr="00116BE1">
          <w:rPr>
            <w:webHidden/>
          </w:rPr>
        </w:r>
        <w:r w:rsidRPr="00116BE1">
          <w:rPr>
            <w:webHidden/>
          </w:rPr>
          <w:fldChar w:fldCharType="separate"/>
        </w:r>
        <w:r w:rsidR="00D3078C">
          <w:rPr>
            <w:webHidden/>
          </w:rPr>
          <w:t>3</w:t>
        </w:r>
        <w:r w:rsidRPr="00116BE1">
          <w:rPr>
            <w:webHidden/>
          </w:rPr>
          <w:fldChar w:fldCharType="end"/>
        </w:r>
      </w:hyperlink>
    </w:p>
    <w:p w:rsidR="00116BE1" w:rsidRPr="00116BE1" w:rsidRDefault="004D1993" w:rsidP="00673FD4">
      <w:pPr>
        <w:pStyle w:val="TOC2"/>
        <w:spacing w:after="120"/>
        <w:rPr>
          <w:noProof/>
          <w:lang w:val="en-IE" w:eastAsia="en-IE"/>
        </w:rPr>
      </w:pPr>
      <w:hyperlink w:anchor="_Toc479003398" w:history="1">
        <w:r w:rsidR="00116BE1" w:rsidRPr="00116BE1">
          <w:rPr>
            <w:rStyle w:val="Hyperlink"/>
            <w:rFonts w:cs="Arial"/>
            <w:noProof/>
            <w:szCs w:val="22"/>
          </w:rPr>
          <w:t>2.3</w:t>
        </w:r>
        <w:r w:rsidR="00116BE1" w:rsidRPr="00116BE1">
          <w:rPr>
            <w:noProof/>
            <w:lang w:val="en-IE" w:eastAsia="en-IE"/>
          </w:rPr>
          <w:tab/>
        </w:r>
        <w:r w:rsidR="00116BE1" w:rsidRPr="00116BE1">
          <w:rPr>
            <w:rStyle w:val="Hyperlink"/>
            <w:rFonts w:cs="Arial"/>
            <w:noProof/>
            <w:szCs w:val="22"/>
          </w:rPr>
          <w:t>Online Banking</w:t>
        </w:r>
        <w:r w:rsidR="00116BE1" w:rsidRPr="00116BE1">
          <w:rPr>
            <w:noProof/>
            <w:webHidden/>
          </w:rPr>
          <w:tab/>
        </w:r>
        <w:r w:rsidRPr="00116BE1">
          <w:rPr>
            <w:noProof/>
            <w:webHidden/>
          </w:rPr>
          <w:fldChar w:fldCharType="begin"/>
        </w:r>
        <w:r w:rsidR="00116BE1" w:rsidRPr="00116BE1">
          <w:rPr>
            <w:noProof/>
            <w:webHidden/>
          </w:rPr>
          <w:instrText xml:space="preserve"> PAGEREF _Toc479003398 \h </w:instrText>
        </w:r>
        <w:r w:rsidRPr="00116BE1">
          <w:rPr>
            <w:noProof/>
            <w:webHidden/>
          </w:rPr>
        </w:r>
        <w:r w:rsidRPr="00116BE1">
          <w:rPr>
            <w:noProof/>
            <w:webHidden/>
          </w:rPr>
          <w:fldChar w:fldCharType="separate"/>
        </w:r>
        <w:r w:rsidR="00D3078C">
          <w:rPr>
            <w:noProof/>
            <w:webHidden/>
          </w:rPr>
          <w:t>3</w:t>
        </w:r>
        <w:r w:rsidRPr="00116BE1">
          <w:rPr>
            <w:noProof/>
            <w:webHidden/>
          </w:rPr>
          <w:fldChar w:fldCharType="end"/>
        </w:r>
      </w:hyperlink>
    </w:p>
    <w:p w:rsidR="00116BE1" w:rsidRPr="00116BE1" w:rsidRDefault="004D1993" w:rsidP="00673FD4">
      <w:pPr>
        <w:pStyle w:val="TOC2"/>
        <w:spacing w:after="120"/>
        <w:rPr>
          <w:noProof/>
          <w:lang w:val="en-IE" w:eastAsia="en-IE"/>
        </w:rPr>
      </w:pPr>
      <w:hyperlink w:anchor="_Toc479003399" w:history="1">
        <w:r w:rsidR="00116BE1" w:rsidRPr="00116BE1">
          <w:rPr>
            <w:rStyle w:val="Hyperlink"/>
            <w:rFonts w:cs="Arial"/>
            <w:noProof/>
            <w:szCs w:val="22"/>
          </w:rPr>
          <w:t>2.4</w:t>
        </w:r>
        <w:r w:rsidR="00116BE1" w:rsidRPr="00116BE1">
          <w:rPr>
            <w:noProof/>
            <w:lang w:val="en-IE" w:eastAsia="en-IE"/>
          </w:rPr>
          <w:tab/>
        </w:r>
        <w:r w:rsidR="00116BE1" w:rsidRPr="00116BE1">
          <w:rPr>
            <w:rStyle w:val="Hyperlink"/>
            <w:rFonts w:cs="Arial"/>
            <w:noProof/>
            <w:szCs w:val="22"/>
          </w:rPr>
          <w:t>Participant Payments and Charges</w:t>
        </w:r>
        <w:r w:rsidR="00116BE1" w:rsidRPr="00116BE1">
          <w:rPr>
            <w:noProof/>
            <w:webHidden/>
          </w:rPr>
          <w:tab/>
        </w:r>
        <w:r w:rsidRPr="00116BE1">
          <w:rPr>
            <w:noProof/>
            <w:webHidden/>
          </w:rPr>
          <w:fldChar w:fldCharType="begin"/>
        </w:r>
        <w:r w:rsidR="00116BE1" w:rsidRPr="00116BE1">
          <w:rPr>
            <w:noProof/>
            <w:webHidden/>
          </w:rPr>
          <w:instrText xml:space="preserve"> PAGEREF _Toc479003399 \h </w:instrText>
        </w:r>
        <w:r w:rsidRPr="00116BE1">
          <w:rPr>
            <w:noProof/>
            <w:webHidden/>
          </w:rPr>
        </w:r>
        <w:r w:rsidRPr="00116BE1">
          <w:rPr>
            <w:noProof/>
            <w:webHidden/>
          </w:rPr>
          <w:fldChar w:fldCharType="separate"/>
        </w:r>
        <w:r w:rsidR="00D3078C">
          <w:rPr>
            <w:noProof/>
            <w:webHidden/>
          </w:rPr>
          <w:t>3</w:t>
        </w:r>
        <w:r w:rsidRPr="00116BE1">
          <w:rPr>
            <w:noProof/>
            <w:webHidden/>
          </w:rPr>
          <w:fldChar w:fldCharType="end"/>
        </w:r>
      </w:hyperlink>
    </w:p>
    <w:p w:rsidR="00116BE1" w:rsidRPr="00116BE1" w:rsidRDefault="004D1993" w:rsidP="00673FD4">
      <w:pPr>
        <w:pStyle w:val="TOC3"/>
        <w:rPr>
          <w:lang w:val="en-IE" w:eastAsia="en-IE"/>
        </w:rPr>
      </w:pPr>
      <w:hyperlink w:anchor="_Toc479003400" w:history="1">
        <w:r w:rsidR="00116BE1" w:rsidRPr="00116BE1">
          <w:rPr>
            <w:rStyle w:val="Hyperlink"/>
            <w:rFonts w:cs="Arial"/>
          </w:rPr>
          <w:t>2.4.1</w:t>
        </w:r>
        <w:r w:rsidR="00116BE1" w:rsidRPr="00116BE1">
          <w:rPr>
            <w:lang w:val="en-IE" w:eastAsia="en-IE"/>
          </w:rPr>
          <w:tab/>
        </w:r>
        <w:r w:rsidR="00116BE1" w:rsidRPr="00116BE1">
          <w:rPr>
            <w:rStyle w:val="Hyperlink"/>
            <w:rFonts w:cs="Arial"/>
          </w:rPr>
          <w:t>Method of Payment</w:t>
        </w:r>
        <w:r w:rsidR="00116BE1" w:rsidRPr="00116BE1">
          <w:rPr>
            <w:webHidden/>
          </w:rPr>
          <w:tab/>
        </w:r>
        <w:r w:rsidRPr="00116BE1">
          <w:rPr>
            <w:webHidden/>
          </w:rPr>
          <w:fldChar w:fldCharType="begin"/>
        </w:r>
        <w:r w:rsidR="00116BE1" w:rsidRPr="00116BE1">
          <w:rPr>
            <w:webHidden/>
          </w:rPr>
          <w:instrText xml:space="preserve"> PAGEREF _Toc479003400 \h </w:instrText>
        </w:r>
        <w:r w:rsidRPr="00116BE1">
          <w:rPr>
            <w:webHidden/>
          </w:rPr>
        </w:r>
        <w:r w:rsidRPr="00116BE1">
          <w:rPr>
            <w:webHidden/>
          </w:rPr>
          <w:fldChar w:fldCharType="separate"/>
        </w:r>
        <w:r w:rsidR="00D3078C">
          <w:rPr>
            <w:webHidden/>
          </w:rPr>
          <w:t>4</w:t>
        </w:r>
        <w:r w:rsidRPr="00116BE1">
          <w:rPr>
            <w:webHidden/>
          </w:rPr>
          <w:fldChar w:fldCharType="end"/>
        </w:r>
      </w:hyperlink>
    </w:p>
    <w:p w:rsidR="00116BE1" w:rsidRPr="00116BE1" w:rsidRDefault="004D1993" w:rsidP="00673FD4">
      <w:pPr>
        <w:pStyle w:val="TOC3"/>
        <w:rPr>
          <w:lang w:val="en-IE" w:eastAsia="en-IE"/>
        </w:rPr>
      </w:pPr>
      <w:hyperlink w:anchor="_Toc479003401" w:history="1">
        <w:r w:rsidR="00116BE1" w:rsidRPr="00116BE1">
          <w:rPr>
            <w:rStyle w:val="Hyperlink"/>
            <w:rFonts w:cs="Arial"/>
          </w:rPr>
          <w:t>2.4.2</w:t>
        </w:r>
        <w:r w:rsidR="00116BE1" w:rsidRPr="00116BE1">
          <w:rPr>
            <w:lang w:val="en-IE" w:eastAsia="en-IE"/>
          </w:rPr>
          <w:tab/>
        </w:r>
        <w:r w:rsidR="00116BE1" w:rsidRPr="00116BE1">
          <w:rPr>
            <w:rStyle w:val="Hyperlink"/>
            <w:rFonts w:cs="Arial"/>
          </w:rPr>
          <w:t>Settlement Statements and Settlement Documents</w:t>
        </w:r>
        <w:r w:rsidR="00116BE1" w:rsidRPr="00116BE1">
          <w:rPr>
            <w:webHidden/>
          </w:rPr>
          <w:tab/>
        </w:r>
        <w:r w:rsidRPr="00116BE1">
          <w:rPr>
            <w:webHidden/>
          </w:rPr>
          <w:fldChar w:fldCharType="begin"/>
        </w:r>
        <w:r w:rsidR="00116BE1" w:rsidRPr="00116BE1">
          <w:rPr>
            <w:webHidden/>
          </w:rPr>
          <w:instrText xml:space="preserve"> PAGEREF _Toc479003401 \h </w:instrText>
        </w:r>
        <w:r w:rsidRPr="00116BE1">
          <w:rPr>
            <w:webHidden/>
          </w:rPr>
        </w:r>
        <w:r w:rsidRPr="00116BE1">
          <w:rPr>
            <w:webHidden/>
          </w:rPr>
          <w:fldChar w:fldCharType="separate"/>
        </w:r>
        <w:r w:rsidR="00D3078C">
          <w:rPr>
            <w:webHidden/>
          </w:rPr>
          <w:t>4</w:t>
        </w:r>
        <w:r w:rsidRPr="00116BE1">
          <w:rPr>
            <w:webHidden/>
          </w:rPr>
          <w:fldChar w:fldCharType="end"/>
        </w:r>
      </w:hyperlink>
    </w:p>
    <w:p w:rsidR="00116BE1" w:rsidRPr="00116BE1" w:rsidRDefault="004D1993" w:rsidP="00673FD4">
      <w:pPr>
        <w:pStyle w:val="TOC2"/>
        <w:spacing w:after="120"/>
        <w:rPr>
          <w:noProof/>
          <w:lang w:val="en-IE" w:eastAsia="en-IE"/>
        </w:rPr>
      </w:pPr>
      <w:hyperlink w:anchor="_Toc479003402" w:history="1">
        <w:r w:rsidR="00116BE1" w:rsidRPr="00116BE1">
          <w:rPr>
            <w:rStyle w:val="Hyperlink"/>
            <w:rFonts w:cs="Arial"/>
            <w:noProof/>
            <w:szCs w:val="22"/>
          </w:rPr>
          <w:t>2.5</w:t>
        </w:r>
        <w:r w:rsidR="00116BE1" w:rsidRPr="00116BE1">
          <w:rPr>
            <w:noProof/>
            <w:lang w:val="en-IE" w:eastAsia="en-IE"/>
          </w:rPr>
          <w:tab/>
        </w:r>
        <w:r w:rsidR="00116BE1" w:rsidRPr="00116BE1">
          <w:rPr>
            <w:rStyle w:val="Hyperlink"/>
            <w:rFonts w:cs="Arial"/>
            <w:noProof/>
            <w:szCs w:val="22"/>
          </w:rPr>
          <w:t>Payment References</w:t>
        </w:r>
        <w:r w:rsidR="00116BE1" w:rsidRPr="00116BE1">
          <w:rPr>
            <w:noProof/>
            <w:webHidden/>
          </w:rPr>
          <w:tab/>
        </w:r>
        <w:r w:rsidRPr="00116BE1">
          <w:rPr>
            <w:noProof/>
            <w:webHidden/>
          </w:rPr>
          <w:fldChar w:fldCharType="begin"/>
        </w:r>
        <w:r w:rsidR="00116BE1" w:rsidRPr="00116BE1">
          <w:rPr>
            <w:noProof/>
            <w:webHidden/>
          </w:rPr>
          <w:instrText xml:space="preserve"> PAGEREF _Toc479003402 \h </w:instrText>
        </w:r>
        <w:r w:rsidRPr="00116BE1">
          <w:rPr>
            <w:noProof/>
            <w:webHidden/>
          </w:rPr>
        </w:r>
        <w:r w:rsidRPr="00116BE1">
          <w:rPr>
            <w:noProof/>
            <w:webHidden/>
          </w:rPr>
          <w:fldChar w:fldCharType="separate"/>
        </w:r>
        <w:r w:rsidR="00D3078C">
          <w:rPr>
            <w:noProof/>
            <w:webHidden/>
          </w:rPr>
          <w:t>5</w:t>
        </w:r>
        <w:r w:rsidRPr="00116BE1">
          <w:rPr>
            <w:noProof/>
            <w:webHidden/>
          </w:rPr>
          <w:fldChar w:fldCharType="end"/>
        </w:r>
      </w:hyperlink>
    </w:p>
    <w:p w:rsidR="00116BE1" w:rsidRPr="00116BE1" w:rsidRDefault="004D1993" w:rsidP="00673FD4">
      <w:pPr>
        <w:pStyle w:val="TOC3"/>
        <w:rPr>
          <w:lang w:val="en-IE" w:eastAsia="en-IE"/>
        </w:rPr>
      </w:pPr>
      <w:hyperlink w:anchor="_Toc479003403" w:history="1">
        <w:r w:rsidR="00116BE1" w:rsidRPr="00116BE1">
          <w:rPr>
            <w:rStyle w:val="Hyperlink"/>
            <w:rFonts w:cs="Arial"/>
          </w:rPr>
          <w:t>2.5.1</w:t>
        </w:r>
        <w:r w:rsidR="00116BE1" w:rsidRPr="00116BE1">
          <w:rPr>
            <w:lang w:val="en-IE" w:eastAsia="en-IE"/>
          </w:rPr>
          <w:tab/>
        </w:r>
        <w:r w:rsidR="00116BE1" w:rsidRPr="00116BE1">
          <w:rPr>
            <w:rStyle w:val="Hyperlink"/>
            <w:rFonts w:cs="Arial"/>
          </w:rPr>
          <w:t>References</w:t>
        </w:r>
        <w:r w:rsidR="00116BE1" w:rsidRPr="00116BE1">
          <w:rPr>
            <w:webHidden/>
          </w:rPr>
          <w:tab/>
        </w:r>
        <w:r w:rsidRPr="00116BE1">
          <w:rPr>
            <w:webHidden/>
          </w:rPr>
          <w:fldChar w:fldCharType="begin"/>
        </w:r>
        <w:r w:rsidR="00116BE1" w:rsidRPr="00116BE1">
          <w:rPr>
            <w:webHidden/>
          </w:rPr>
          <w:instrText xml:space="preserve"> PAGEREF _Toc479003403 \h </w:instrText>
        </w:r>
        <w:r w:rsidRPr="00116BE1">
          <w:rPr>
            <w:webHidden/>
          </w:rPr>
        </w:r>
        <w:r w:rsidRPr="00116BE1">
          <w:rPr>
            <w:webHidden/>
          </w:rPr>
          <w:fldChar w:fldCharType="separate"/>
        </w:r>
        <w:r w:rsidR="00D3078C">
          <w:rPr>
            <w:webHidden/>
          </w:rPr>
          <w:t>5</w:t>
        </w:r>
        <w:r w:rsidRPr="00116BE1">
          <w:rPr>
            <w:webHidden/>
          </w:rPr>
          <w:fldChar w:fldCharType="end"/>
        </w:r>
      </w:hyperlink>
    </w:p>
    <w:p w:rsidR="00116BE1" w:rsidRPr="00116BE1" w:rsidRDefault="004D1993" w:rsidP="00673FD4">
      <w:pPr>
        <w:pStyle w:val="TOC3"/>
        <w:rPr>
          <w:lang w:val="en-IE" w:eastAsia="en-IE"/>
        </w:rPr>
      </w:pPr>
      <w:hyperlink w:anchor="_Toc479003404" w:history="1">
        <w:r w:rsidR="00116BE1" w:rsidRPr="00116BE1">
          <w:rPr>
            <w:rStyle w:val="Hyperlink"/>
            <w:rFonts w:cs="Arial"/>
          </w:rPr>
          <w:t>2.5.2</w:t>
        </w:r>
        <w:r w:rsidR="00116BE1" w:rsidRPr="00116BE1">
          <w:rPr>
            <w:lang w:val="en-IE" w:eastAsia="en-IE"/>
          </w:rPr>
          <w:tab/>
        </w:r>
        <w:r w:rsidR="00116BE1" w:rsidRPr="00116BE1">
          <w:rPr>
            <w:rStyle w:val="Hyperlink"/>
            <w:rFonts w:cs="Arial"/>
          </w:rPr>
          <w:t>Standard Payments</w:t>
        </w:r>
        <w:r w:rsidR="00116BE1" w:rsidRPr="00116BE1">
          <w:rPr>
            <w:webHidden/>
          </w:rPr>
          <w:tab/>
        </w:r>
        <w:r w:rsidRPr="00116BE1">
          <w:rPr>
            <w:webHidden/>
          </w:rPr>
          <w:fldChar w:fldCharType="begin"/>
        </w:r>
        <w:r w:rsidR="00116BE1" w:rsidRPr="00116BE1">
          <w:rPr>
            <w:webHidden/>
          </w:rPr>
          <w:instrText xml:space="preserve"> PAGEREF _Toc479003404 \h </w:instrText>
        </w:r>
        <w:r w:rsidRPr="00116BE1">
          <w:rPr>
            <w:webHidden/>
          </w:rPr>
        </w:r>
        <w:r w:rsidRPr="00116BE1">
          <w:rPr>
            <w:webHidden/>
          </w:rPr>
          <w:fldChar w:fldCharType="separate"/>
        </w:r>
        <w:r w:rsidR="00D3078C">
          <w:rPr>
            <w:webHidden/>
          </w:rPr>
          <w:t>5</w:t>
        </w:r>
        <w:r w:rsidRPr="00116BE1">
          <w:rPr>
            <w:webHidden/>
          </w:rPr>
          <w:fldChar w:fldCharType="end"/>
        </w:r>
      </w:hyperlink>
    </w:p>
    <w:p w:rsidR="00116BE1" w:rsidRPr="00116BE1" w:rsidRDefault="004D1993" w:rsidP="00673FD4">
      <w:pPr>
        <w:pStyle w:val="TOC3"/>
        <w:rPr>
          <w:lang w:val="en-IE" w:eastAsia="en-IE"/>
        </w:rPr>
      </w:pPr>
      <w:hyperlink w:anchor="_Toc479003405" w:history="1">
        <w:r w:rsidR="00116BE1" w:rsidRPr="00116BE1">
          <w:rPr>
            <w:rStyle w:val="Hyperlink"/>
            <w:rFonts w:cs="Arial"/>
          </w:rPr>
          <w:t>2.5.3</w:t>
        </w:r>
        <w:r w:rsidR="00116BE1" w:rsidRPr="00116BE1">
          <w:rPr>
            <w:lang w:val="en-IE" w:eastAsia="en-IE"/>
          </w:rPr>
          <w:tab/>
        </w:r>
        <w:r w:rsidR="00116BE1" w:rsidRPr="00116BE1">
          <w:rPr>
            <w:rStyle w:val="Hyperlink"/>
            <w:rFonts w:cs="Arial"/>
          </w:rPr>
          <w:t>Same Day Payments</w:t>
        </w:r>
        <w:r w:rsidR="00116BE1" w:rsidRPr="00116BE1">
          <w:rPr>
            <w:webHidden/>
          </w:rPr>
          <w:tab/>
        </w:r>
        <w:r w:rsidRPr="00116BE1">
          <w:rPr>
            <w:webHidden/>
          </w:rPr>
          <w:fldChar w:fldCharType="begin"/>
        </w:r>
        <w:r w:rsidR="00116BE1" w:rsidRPr="00116BE1">
          <w:rPr>
            <w:webHidden/>
          </w:rPr>
          <w:instrText xml:space="preserve"> PAGEREF _Toc479003405 \h </w:instrText>
        </w:r>
        <w:r w:rsidRPr="00116BE1">
          <w:rPr>
            <w:webHidden/>
          </w:rPr>
        </w:r>
        <w:r w:rsidRPr="00116BE1">
          <w:rPr>
            <w:webHidden/>
          </w:rPr>
          <w:fldChar w:fldCharType="separate"/>
        </w:r>
        <w:r w:rsidR="00D3078C">
          <w:rPr>
            <w:webHidden/>
          </w:rPr>
          <w:t>5</w:t>
        </w:r>
        <w:r w:rsidRPr="00116BE1">
          <w:rPr>
            <w:webHidden/>
          </w:rPr>
          <w:fldChar w:fldCharType="end"/>
        </w:r>
      </w:hyperlink>
    </w:p>
    <w:p w:rsidR="00116BE1" w:rsidRPr="00116BE1" w:rsidRDefault="004D1993" w:rsidP="00673FD4">
      <w:pPr>
        <w:pStyle w:val="TOC2"/>
        <w:spacing w:after="120"/>
        <w:rPr>
          <w:noProof/>
          <w:lang w:val="en-IE" w:eastAsia="en-IE"/>
        </w:rPr>
      </w:pPr>
      <w:hyperlink w:anchor="_Toc479003406" w:history="1">
        <w:r w:rsidR="00116BE1" w:rsidRPr="00116BE1">
          <w:rPr>
            <w:rStyle w:val="Hyperlink"/>
            <w:rFonts w:cs="Arial"/>
            <w:noProof/>
            <w:szCs w:val="22"/>
          </w:rPr>
          <w:t>2.6</w:t>
        </w:r>
        <w:r w:rsidR="00116BE1" w:rsidRPr="00116BE1">
          <w:rPr>
            <w:noProof/>
            <w:lang w:val="en-IE" w:eastAsia="en-IE"/>
          </w:rPr>
          <w:tab/>
        </w:r>
        <w:r w:rsidR="00116BE1" w:rsidRPr="00116BE1">
          <w:rPr>
            <w:rStyle w:val="Hyperlink"/>
            <w:rFonts w:cs="Arial"/>
            <w:noProof/>
            <w:szCs w:val="22"/>
          </w:rPr>
          <w:t>Payments to Participants</w:t>
        </w:r>
        <w:r w:rsidR="00116BE1" w:rsidRPr="00116BE1">
          <w:rPr>
            <w:noProof/>
            <w:webHidden/>
          </w:rPr>
          <w:tab/>
        </w:r>
        <w:r w:rsidRPr="00116BE1">
          <w:rPr>
            <w:noProof/>
            <w:webHidden/>
          </w:rPr>
          <w:fldChar w:fldCharType="begin"/>
        </w:r>
        <w:r w:rsidR="00116BE1" w:rsidRPr="00116BE1">
          <w:rPr>
            <w:noProof/>
            <w:webHidden/>
          </w:rPr>
          <w:instrText xml:space="preserve"> PAGEREF _Toc479003406 \h </w:instrText>
        </w:r>
        <w:r w:rsidRPr="00116BE1">
          <w:rPr>
            <w:noProof/>
            <w:webHidden/>
          </w:rPr>
        </w:r>
        <w:r w:rsidRPr="00116BE1">
          <w:rPr>
            <w:noProof/>
            <w:webHidden/>
          </w:rPr>
          <w:fldChar w:fldCharType="separate"/>
        </w:r>
        <w:r w:rsidR="00D3078C">
          <w:rPr>
            <w:noProof/>
            <w:webHidden/>
          </w:rPr>
          <w:t>6</w:t>
        </w:r>
        <w:r w:rsidRPr="00116BE1">
          <w:rPr>
            <w:noProof/>
            <w:webHidden/>
          </w:rPr>
          <w:fldChar w:fldCharType="end"/>
        </w:r>
      </w:hyperlink>
    </w:p>
    <w:p w:rsidR="00116BE1" w:rsidRPr="00116BE1" w:rsidRDefault="004D1993" w:rsidP="00673FD4">
      <w:pPr>
        <w:pStyle w:val="TOC2"/>
        <w:spacing w:after="120"/>
        <w:rPr>
          <w:noProof/>
          <w:lang w:val="en-IE" w:eastAsia="en-IE"/>
        </w:rPr>
      </w:pPr>
      <w:hyperlink w:anchor="_Toc479003407" w:history="1">
        <w:r w:rsidR="00116BE1" w:rsidRPr="00116BE1">
          <w:rPr>
            <w:rStyle w:val="Hyperlink"/>
            <w:rFonts w:cs="Arial"/>
            <w:noProof/>
            <w:szCs w:val="22"/>
          </w:rPr>
          <w:t>2.7</w:t>
        </w:r>
        <w:r w:rsidR="00116BE1" w:rsidRPr="00116BE1">
          <w:rPr>
            <w:noProof/>
            <w:lang w:val="en-IE" w:eastAsia="en-IE"/>
          </w:rPr>
          <w:tab/>
        </w:r>
        <w:r w:rsidR="00116BE1" w:rsidRPr="00116BE1">
          <w:rPr>
            <w:rStyle w:val="Hyperlink"/>
            <w:rFonts w:cs="Arial"/>
            <w:noProof/>
            <w:szCs w:val="22"/>
          </w:rPr>
          <w:t>SEM Collateral Reserve Accounts</w:t>
        </w:r>
        <w:r w:rsidR="00116BE1" w:rsidRPr="00116BE1">
          <w:rPr>
            <w:noProof/>
            <w:webHidden/>
          </w:rPr>
          <w:tab/>
        </w:r>
        <w:r w:rsidRPr="00116BE1">
          <w:rPr>
            <w:noProof/>
            <w:webHidden/>
          </w:rPr>
          <w:fldChar w:fldCharType="begin"/>
        </w:r>
        <w:r w:rsidR="00116BE1" w:rsidRPr="00116BE1">
          <w:rPr>
            <w:noProof/>
            <w:webHidden/>
          </w:rPr>
          <w:instrText xml:space="preserve"> PAGEREF _Toc479003407 \h </w:instrText>
        </w:r>
        <w:r w:rsidRPr="00116BE1">
          <w:rPr>
            <w:noProof/>
            <w:webHidden/>
          </w:rPr>
        </w:r>
        <w:r w:rsidRPr="00116BE1">
          <w:rPr>
            <w:noProof/>
            <w:webHidden/>
          </w:rPr>
          <w:fldChar w:fldCharType="separate"/>
        </w:r>
        <w:r w:rsidR="00D3078C">
          <w:rPr>
            <w:noProof/>
            <w:webHidden/>
          </w:rPr>
          <w:t>6</w:t>
        </w:r>
        <w:r w:rsidRPr="00116BE1">
          <w:rPr>
            <w:noProof/>
            <w:webHidden/>
          </w:rPr>
          <w:fldChar w:fldCharType="end"/>
        </w:r>
      </w:hyperlink>
    </w:p>
    <w:p w:rsidR="00116BE1" w:rsidRPr="00116BE1" w:rsidRDefault="004D1993" w:rsidP="00673FD4">
      <w:pPr>
        <w:pStyle w:val="TOC3"/>
        <w:rPr>
          <w:lang w:val="en-IE" w:eastAsia="en-IE"/>
        </w:rPr>
      </w:pPr>
      <w:hyperlink w:anchor="_Toc479003408" w:history="1">
        <w:r w:rsidR="00116BE1" w:rsidRPr="00116BE1">
          <w:rPr>
            <w:rStyle w:val="Hyperlink"/>
            <w:rFonts w:cs="Arial"/>
          </w:rPr>
          <w:t>2.7.1</w:t>
        </w:r>
        <w:r w:rsidR="00116BE1" w:rsidRPr="00116BE1">
          <w:rPr>
            <w:lang w:val="en-IE" w:eastAsia="en-IE"/>
          </w:rPr>
          <w:tab/>
        </w:r>
        <w:r w:rsidR="00116BE1" w:rsidRPr="00116BE1">
          <w:rPr>
            <w:rStyle w:val="Hyperlink"/>
            <w:rFonts w:cs="Arial"/>
          </w:rPr>
          <w:t xml:space="preserve">Drawdown of Cash Collateral from SEM Collateral Reserve </w:t>
        </w:r>
        <w:r w:rsidR="00116BE1">
          <w:rPr>
            <w:rStyle w:val="Hyperlink"/>
            <w:rFonts w:cs="Arial"/>
          </w:rPr>
          <w:t xml:space="preserve">  </w:t>
        </w:r>
        <w:r w:rsidR="00116BE1" w:rsidRPr="00116BE1">
          <w:rPr>
            <w:rStyle w:val="Hyperlink"/>
            <w:rFonts w:cs="Arial"/>
          </w:rPr>
          <w:t>Accounts</w:t>
        </w:r>
        <w:r w:rsidR="00116BE1" w:rsidRPr="00116BE1">
          <w:rPr>
            <w:webHidden/>
          </w:rPr>
          <w:tab/>
        </w:r>
        <w:r w:rsidRPr="00116BE1">
          <w:rPr>
            <w:webHidden/>
          </w:rPr>
          <w:fldChar w:fldCharType="begin"/>
        </w:r>
        <w:r w:rsidR="00116BE1" w:rsidRPr="00116BE1">
          <w:rPr>
            <w:webHidden/>
          </w:rPr>
          <w:instrText xml:space="preserve"> PAGEREF _Toc479003408 \h </w:instrText>
        </w:r>
        <w:r w:rsidRPr="00116BE1">
          <w:rPr>
            <w:webHidden/>
          </w:rPr>
        </w:r>
        <w:r w:rsidRPr="00116BE1">
          <w:rPr>
            <w:webHidden/>
          </w:rPr>
          <w:fldChar w:fldCharType="separate"/>
        </w:r>
        <w:r w:rsidR="00D3078C">
          <w:rPr>
            <w:webHidden/>
          </w:rPr>
          <w:t>7</w:t>
        </w:r>
        <w:r w:rsidRPr="00116BE1">
          <w:rPr>
            <w:webHidden/>
          </w:rPr>
          <w:fldChar w:fldCharType="end"/>
        </w:r>
      </w:hyperlink>
    </w:p>
    <w:p w:rsidR="00116BE1" w:rsidRPr="00116BE1" w:rsidRDefault="004D1993" w:rsidP="00673FD4">
      <w:pPr>
        <w:pStyle w:val="TOC3"/>
        <w:rPr>
          <w:lang w:val="en-IE" w:eastAsia="en-IE"/>
        </w:rPr>
      </w:pPr>
      <w:hyperlink w:anchor="_Toc479003409" w:history="1">
        <w:r w:rsidR="00116BE1" w:rsidRPr="00116BE1">
          <w:rPr>
            <w:rStyle w:val="Hyperlink"/>
            <w:rFonts w:cs="Arial"/>
          </w:rPr>
          <w:t>2.7.2</w:t>
        </w:r>
        <w:r w:rsidR="00116BE1" w:rsidRPr="00116BE1">
          <w:rPr>
            <w:lang w:val="en-IE" w:eastAsia="en-IE"/>
          </w:rPr>
          <w:tab/>
        </w:r>
        <w:r w:rsidR="00116BE1" w:rsidRPr="00116BE1">
          <w:rPr>
            <w:rStyle w:val="Hyperlink"/>
            <w:rFonts w:cs="Arial"/>
          </w:rPr>
          <w:t>Calls on a Letter of Credit</w:t>
        </w:r>
        <w:r w:rsidR="00116BE1" w:rsidRPr="00116BE1">
          <w:rPr>
            <w:webHidden/>
          </w:rPr>
          <w:tab/>
        </w:r>
        <w:r w:rsidRPr="00116BE1">
          <w:rPr>
            <w:webHidden/>
          </w:rPr>
          <w:fldChar w:fldCharType="begin"/>
        </w:r>
        <w:r w:rsidR="00116BE1" w:rsidRPr="00116BE1">
          <w:rPr>
            <w:webHidden/>
          </w:rPr>
          <w:instrText xml:space="preserve"> PAGEREF _Toc479003409 \h </w:instrText>
        </w:r>
        <w:r w:rsidRPr="00116BE1">
          <w:rPr>
            <w:webHidden/>
          </w:rPr>
        </w:r>
        <w:r w:rsidRPr="00116BE1">
          <w:rPr>
            <w:webHidden/>
          </w:rPr>
          <w:fldChar w:fldCharType="separate"/>
        </w:r>
        <w:r w:rsidR="00D3078C">
          <w:rPr>
            <w:webHidden/>
          </w:rPr>
          <w:t>7</w:t>
        </w:r>
        <w:r w:rsidRPr="00116BE1">
          <w:rPr>
            <w:webHidden/>
          </w:rPr>
          <w:fldChar w:fldCharType="end"/>
        </w:r>
      </w:hyperlink>
    </w:p>
    <w:p w:rsidR="00116BE1" w:rsidRPr="00116BE1" w:rsidRDefault="004D1993" w:rsidP="00673FD4">
      <w:pPr>
        <w:pStyle w:val="TOC3"/>
        <w:rPr>
          <w:lang w:val="en-IE" w:eastAsia="en-IE"/>
        </w:rPr>
      </w:pPr>
      <w:hyperlink w:anchor="_Toc479003410" w:history="1">
        <w:r w:rsidR="00116BE1" w:rsidRPr="00116BE1">
          <w:rPr>
            <w:rStyle w:val="Hyperlink"/>
            <w:rFonts w:cs="Arial"/>
          </w:rPr>
          <w:t>2.7.3</w:t>
        </w:r>
        <w:r w:rsidR="00116BE1" w:rsidRPr="00116BE1">
          <w:rPr>
            <w:lang w:val="en-IE" w:eastAsia="en-IE"/>
          </w:rPr>
          <w:tab/>
        </w:r>
        <w:r w:rsidR="00116BE1" w:rsidRPr="00116BE1">
          <w:rPr>
            <w:rStyle w:val="Hyperlink"/>
            <w:rFonts w:cs="Arial"/>
          </w:rPr>
          <w:t>Deposits to and Withdrawals from SEM Collateral Reserve Accounts</w:t>
        </w:r>
        <w:r w:rsidR="00116BE1" w:rsidRPr="00116BE1">
          <w:rPr>
            <w:webHidden/>
          </w:rPr>
          <w:tab/>
        </w:r>
        <w:r w:rsidRPr="00116BE1">
          <w:rPr>
            <w:webHidden/>
          </w:rPr>
          <w:fldChar w:fldCharType="begin"/>
        </w:r>
        <w:r w:rsidR="00116BE1" w:rsidRPr="00116BE1">
          <w:rPr>
            <w:webHidden/>
          </w:rPr>
          <w:instrText xml:space="preserve"> PAGEREF _Toc479003410 \h </w:instrText>
        </w:r>
        <w:r w:rsidRPr="00116BE1">
          <w:rPr>
            <w:webHidden/>
          </w:rPr>
        </w:r>
        <w:r w:rsidRPr="00116BE1">
          <w:rPr>
            <w:webHidden/>
          </w:rPr>
          <w:fldChar w:fldCharType="separate"/>
        </w:r>
        <w:r w:rsidR="00D3078C">
          <w:rPr>
            <w:webHidden/>
          </w:rPr>
          <w:t>8</w:t>
        </w:r>
        <w:r w:rsidRPr="00116BE1">
          <w:rPr>
            <w:webHidden/>
          </w:rPr>
          <w:fldChar w:fldCharType="end"/>
        </w:r>
      </w:hyperlink>
    </w:p>
    <w:p w:rsidR="00116BE1" w:rsidRPr="00116BE1" w:rsidRDefault="004D1993" w:rsidP="00673FD4">
      <w:pPr>
        <w:pStyle w:val="TOC3"/>
        <w:rPr>
          <w:lang w:val="en-IE" w:eastAsia="en-IE"/>
        </w:rPr>
      </w:pPr>
      <w:hyperlink w:anchor="_Toc479003411" w:history="1">
        <w:r w:rsidR="00116BE1" w:rsidRPr="00116BE1">
          <w:rPr>
            <w:rStyle w:val="Hyperlink"/>
            <w:rFonts w:cs="Arial"/>
          </w:rPr>
          <w:t>2.7.4</w:t>
        </w:r>
        <w:r w:rsidR="00116BE1" w:rsidRPr="00116BE1">
          <w:rPr>
            <w:lang w:val="en-IE" w:eastAsia="en-IE"/>
          </w:rPr>
          <w:tab/>
        </w:r>
        <w:r w:rsidR="00116BE1" w:rsidRPr="00116BE1">
          <w:rPr>
            <w:rStyle w:val="Hyperlink"/>
            <w:rFonts w:cs="Arial"/>
          </w:rPr>
          <w:t>Interest</w:t>
        </w:r>
        <w:r w:rsidR="00116BE1" w:rsidRPr="00116BE1">
          <w:rPr>
            <w:webHidden/>
          </w:rPr>
          <w:tab/>
        </w:r>
        <w:r w:rsidRPr="00116BE1">
          <w:rPr>
            <w:webHidden/>
          </w:rPr>
          <w:fldChar w:fldCharType="begin"/>
        </w:r>
        <w:r w:rsidR="00116BE1" w:rsidRPr="00116BE1">
          <w:rPr>
            <w:webHidden/>
          </w:rPr>
          <w:instrText xml:space="preserve"> PAGEREF _Toc479003411 \h </w:instrText>
        </w:r>
        <w:r w:rsidRPr="00116BE1">
          <w:rPr>
            <w:webHidden/>
          </w:rPr>
        </w:r>
        <w:r w:rsidRPr="00116BE1">
          <w:rPr>
            <w:webHidden/>
          </w:rPr>
          <w:fldChar w:fldCharType="separate"/>
        </w:r>
        <w:r w:rsidR="00D3078C">
          <w:rPr>
            <w:webHidden/>
          </w:rPr>
          <w:t>8</w:t>
        </w:r>
        <w:r w:rsidRPr="00116BE1">
          <w:rPr>
            <w:webHidden/>
          </w:rPr>
          <w:fldChar w:fldCharType="end"/>
        </w:r>
      </w:hyperlink>
    </w:p>
    <w:p w:rsidR="00116BE1" w:rsidRPr="00116BE1" w:rsidRDefault="004D1993" w:rsidP="00673FD4">
      <w:pPr>
        <w:pStyle w:val="TOC2"/>
        <w:spacing w:after="120"/>
        <w:rPr>
          <w:noProof/>
          <w:lang w:val="en-IE" w:eastAsia="en-IE"/>
        </w:rPr>
      </w:pPr>
      <w:hyperlink w:anchor="_Toc479003412" w:history="1">
        <w:r w:rsidR="00116BE1" w:rsidRPr="00116BE1">
          <w:rPr>
            <w:rStyle w:val="Hyperlink"/>
            <w:rFonts w:cs="Arial"/>
            <w:noProof/>
            <w:szCs w:val="22"/>
          </w:rPr>
          <w:t>2.8</w:t>
        </w:r>
        <w:r w:rsidR="00116BE1" w:rsidRPr="00116BE1">
          <w:rPr>
            <w:noProof/>
            <w:lang w:val="en-IE" w:eastAsia="en-IE"/>
          </w:rPr>
          <w:tab/>
        </w:r>
        <w:r w:rsidR="00116BE1" w:rsidRPr="00116BE1">
          <w:rPr>
            <w:rStyle w:val="Hyperlink"/>
            <w:rFonts w:cs="Arial"/>
            <w:noProof/>
            <w:szCs w:val="22"/>
          </w:rPr>
          <w:t>Business Continuity Plan</w:t>
        </w:r>
        <w:r w:rsidR="00116BE1" w:rsidRPr="00116BE1">
          <w:rPr>
            <w:noProof/>
            <w:webHidden/>
          </w:rPr>
          <w:tab/>
        </w:r>
        <w:r w:rsidRPr="00116BE1">
          <w:rPr>
            <w:noProof/>
            <w:webHidden/>
          </w:rPr>
          <w:fldChar w:fldCharType="begin"/>
        </w:r>
        <w:r w:rsidR="00116BE1" w:rsidRPr="00116BE1">
          <w:rPr>
            <w:noProof/>
            <w:webHidden/>
          </w:rPr>
          <w:instrText xml:space="preserve"> PAGEREF _Toc479003412 \h </w:instrText>
        </w:r>
        <w:r w:rsidRPr="00116BE1">
          <w:rPr>
            <w:noProof/>
            <w:webHidden/>
          </w:rPr>
        </w:r>
        <w:r w:rsidRPr="00116BE1">
          <w:rPr>
            <w:noProof/>
            <w:webHidden/>
          </w:rPr>
          <w:fldChar w:fldCharType="separate"/>
        </w:r>
        <w:r w:rsidR="00D3078C">
          <w:rPr>
            <w:noProof/>
            <w:webHidden/>
          </w:rPr>
          <w:t>8</w:t>
        </w:r>
        <w:r w:rsidRPr="00116BE1">
          <w:rPr>
            <w:noProof/>
            <w:webHidden/>
          </w:rPr>
          <w:fldChar w:fldCharType="end"/>
        </w:r>
      </w:hyperlink>
    </w:p>
    <w:p w:rsidR="00116BE1" w:rsidRPr="00FD40C4" w:rsidRDefault="004D1993" w:rsidP="00673FD4">
      <w:pPr>
        <w:pStyle w:val="TOC1"/>
        <w:spacing w:after="120"/>
        <w:rPr>
          <w:rFonts w:cs="Arial"/>
          <w:b w:val="0"/>
          <w:bCs w:val="0"/>
          <w:noProof/>
          <w:sz w:val="22"/>
          <w:szCs w:val="22"/>
          <w:lang w:val="en-IE" w:eastAsia="en-IE"/>
        </w:rPr>
      </w:pPr>
      <w:hyperlink w:anchor="_Toc479003413" w:history="1">
        <w:r w:rsidR="00116BE1" w:rsidRPr="00FD40C4">
          <w:rPr>
            <w:rStyle w:val="Hyperlink"/>
            <w:rFonts w:cs="Arial"/>
            <w:b w:val="0"/>
            <w:noProof/>
            <w:sz w:val="22"/>
            <w:szCs w:val="22"/>
          </w:rPr>
          <w:t>APPENDIX 1: Definitions and Abbreviations</w:t>
        </w:r>
        <w:r w:rsidR="00116BE1" w:rsidRPr="00FD40C4">
          <w:rPr>
            <w:rFonts w:cs="Arial"/>
            <w:b w:val="0"/>
            <w:noProof/>
            <w:webHidden/>
            <w:sz w:val="22"/>
            <w:szCs w:val="22"/>
          </w:rPr>
          <w:tab/>
        </w:r>
        <w:r w:rsidRPr="00FD40C4">
          <w:rPr>
            <w:rFonts w:cs="Arial"/>
            <w:b w:val="0"/>
            <w:noProof/>
            <w:webHidden/>
            <w:sz w:val="22"/>
            <w:szCs w:val="22"/>
          </w:rPr>
          <w:fldChar w:fldCharType="begin"/>
        </w:r>
        <w:r w:rsidR="00116BE1" w:rsidRPr="00FD40C4">
          <w:rPr>
            <w:rFonts w:cs="Arial"/>
            <w:b w:val="0"/>
            <w:noProof/>
            <w:webHidden/>
            <w:sz w:val="22"/>
            <w:szCs w:val="22"/>
          </w:rPr>
          <w:instrText xml:space="preserve"> PAGEREF _Toc479003413 \h </w:instrText>
        </w:r>
        <w:r w:rsidRPr="00FD40C4">
          <w:rPr>
            <w:rFonts w:cs="Arial"/>
            <w:b w:val="0"/>
            <w:noProof/>
            <w:webHidden/>
            <w:sz w:val="22"/>
            <w:szCs w:val="22"/>
          </w:rPr>
        </w:r>
        <w:r w:rsidRPr="00FD40C4">
          <w:rPr>
            <w:rFonts w:cs="Arial"/>
            <w:b w:val="0"/>
            <w:noProof/>
            <w:webHidden/>
            <w:sz w:val="22"/>
            <w:szCs w:val="22"/>
          </w:rPr>
          <w:fldChar w:fldCharType="separate"/>
        </w:r>
        <w:r w:rsidR="00D3078C">
          <w:rPr>
            <w:rFonts w:cs="Arial"/>
            <w:b w:val="0"/>
            <w:noProof/>
            <w:webHidden/>
            <w:sz w:val="22"/>
            <w:szCs w:val="22"/>
          </w:rPr>
          <w:t>9</w:t>
        </w:r>
        <w:r w:rsidRPr="00FD40C4">
          <w:rPr>
            <w:rFonts w:cs="Arial"/>
            <w:b w:val="0"/>
            <w:noProof/>
            <w:webHidden/>
            <w:sz w:val="22"/>
            <w:szCs w:val="22"/>
          </w:rPr>
          <w:fldChar w:fldCharType="end"/>
        </w:r>
      </w:hyperlink>
    </w:p>
    <w:p w:rsidR="00116BE1" w:rsidRPr="00FD40C4" w:rsidRDefault="004D1993" w:rsidP="00673FD4">
      <w:pPr>
        <w:pStyle w:val="TOC1"/>
        <w:spacing w:after="120"/>
        <w:rPr>
          <w:rFonts w:cs="Arial"/>
          <w:b w:val="0"/>
          <w:bCs w:val="0"/>
          <w:noProof/>
          <w:sz w:val="22"/>
          <w:szCs w:val="22"/>
          <w:lang w:val="en-IE" w:eastAsia="en-IE"/>
        </w:rPr>
      </w:pPr>
      <w:hyperlink w:anchor="_Toc479003414" w:history="1">
        <w:r w:rsidR="00116BE1" w:rsidRPr="00FD40C4">
          <w:rPr>
            <w:rStyle w:val="Hyperlink"/>
            <w:rFonts w:cs="Arial"/>
            <w:b w:val="0"/>
            <w:noProof/>
            <w:sz w:val="22"/>
            <w:szCs w:val="22"/>
          </w:rPr>
          <w:t>APPENDIX 2: SEM Bank Accounts</w:t>
        </w:r>
        <w:r w:rsidR="00116BE1" w:rsidRPr="00FD40C4">
          <w:rPr>
            <w:rFonts w:cs="Arial"/>
            <w:b w:val="0"/>
            <w:noProof/>
            <w:webHidden/>
            <w:sz w:val="22"/>
            <w:szCs w:val="22"/>
          </w:rPr>
          <w:tab/>
        </w:r>
        <w:r w:rsidRPr="00FD40C4">
          <w:rPr>
            <w:rFonts w:cs="Arial"/>
            <w:b w:val="0"/>
            <w:noProof/>
            <w:webHidden/>
            <w:sz w:val="22"/>
            <w:szCs w:val="22"/>
          </w:rPr>
          <w:fldChar w:fldCharType="begin"/>
        </w:r>
        <w:r w:rsidR="00116BE1" w:rsidRPr="00FD40C4">
          <w:rPr>
            <w:rFonts w:cs="Arial"/>
            <w:b w:val="0"/>
            <w:noProof/>
            <w:webHidden/>
            <w:sz w:val="22"/>
            <w:szCs w:val="22"/>
          </w:rPr>
          <w:instrText xml:space="preserve"> PAGEREF _Toc479003414 \h </w:instrText>
        </w:r>
        <w:r w:rsidRPr="00FD40C4">
          <w:rPr>
            <w:rFonts w:cs="Arial"/>
            <w:b w:val="0"/>
            <w:noProof/>
            <w:webHidden/>
            <w:sz w:val="22"/>
            <w:szCs w:val="22"/>
          </w:rPr>
        </w:r>
        <w:r w:rsidRPr="00FD40C4">
          <w:rPr>
            <w:rFonts w:cs="Arial"/>
            <w:b w:val="0"/>
            <w:noProof/>
            <w:webHidden/>
            <w:sz w:val="22"/>
            <w:szCs w:val="22"/>
          </w:rPr>
          <w:fldChar w:fldCharType="separate"/>
        </w:r>
        <w:r w:rsidR="00D3078C">
          <w:rPr>
            <w:rFonts w:cs="Arial"/>
            <w:b w:val="0"/>
            <w:noProof/>
            <w:webHidden/>
            <w:sz w:val="22"/>
            <w:szCs w:val="22"/>
          </w:rPr>
          <w:t>10</w:t>
        </w:r>
        <w:r w:rsidRPr="00FD40C4">
          <w:rPr>
            <w:rFonts w:cs="Arial"/>
            <w:b w:val="0"/>
            <w:noProof/>
            <w:webHidden/>
            <w:sz w:val="22"/>
            <w:szCs w:val="22"/>
          </w:rPr>
          <w:fldChar w:fldCharType="end"/>
        </w:r>
      </w:hyperlink>
    </w:p>
    <w:p w:rsidR="00332B7B" w:rsidRPr="00D4190C" w:rsidRDefault="004D1993" w:rsidP="00673FD4">
      <w:pPr>
        <w:pStyle w:val="TOC2"/>
        <w:spacing w:after="120"/>
        <w:rPr>
          <w:rFonts w:ascii="Calibri" w:hAnsi="Calibri"/>
          <w:noProof/>
          <w:lang w:val="en-IE" w:eastAsia="en-IE"/>
        </w:rPr>
      </w:pPr>
      <w:r w:rsidRPr="00116BE1">
        <w:rPr>
          <w:b/>
          <w:bCs/>
          <w:color w:val="365F91"/>
        </w:rPr>
        <w:fldChar w:fldCharType="end"/>
      </w:r>
    </w:p>
    <w:p w:rsidR="00332B7B" w:rsidRPr="001267B9" w:rsidRDefault="00332B7B" w:rsidP="00332B7B">
      <w:pPr>
        <w:pStyle w:val="Body1"/>
        <w:rPr>
          <w:rFonts w:ascii="Arial" w:hAnsi="Arial" w:cs="Arial"/>
          <w:lang w:val="en-IE"/>
        </w:rPr>
      </w:pPr>
    </w:p>
    <w:p w:rsidR="00332B7B" w:rsidRPr="001267B9" w:rsidRDefault="00332B7B" w:rsidP="00332B7B">
      <w:pPr>
        <w:pStyle w:val="Body1"/>
        <w:rPr>
          <w:rFonts w:ascii="Arial" w:hAnsi="Arial" w:cs="Arial"/>
          <w:lang w:val="en-IE"/>
        </w:rPr>
      </w:pPr>
      <w:r w:rsidRPr="001267B9">
        <w:rPr>
          <w:rFonts w:ascii="Arial" w:hAnsi="Arial" w:cs="Arial"/>
          <w:lang w:val="en-IE"/>
        </w:rPr>
        <w:br w:type="page"/>
      </w:r>
    </w:p>
    <w:p w:rsidR="00332B7B" w:rsidRPr="001267B9" w:rsidRDefault="00332B7B" w:rsidP="00332B7B">
      <w:pPr>
        <w:rPr>
          <w:rFonts w:cs="Arial"/>
          <w:lang w:val="en-IE"/>
        </w:rPr>
        <w:sectPr w:rsidR="00332B7B" w:rsidRPr="001267B9" w:rsidSect="00D4190C">
          <w:footerReference w:type="default" r:id="rId13"/>
          <w:pgSz w:w="11907" w:h="16840" w:code="9"/>
          <w:pgMar w:top="1440" w:right="1440" w:bottom="1440" w:left="1440" w:header="720" w:footer="720" w:gutter="0"/>
          <w:cols w:space="720"/>
          <w:titlePg/>
        </w:sectPr>
      </w:pPr>
    </w:p>
    <w:p w:rsidR="00CB756D" w:rsidRPr="002F0687" w:rsidRDefault="002965DE" w:rsidP="001D0BE8">
      <w:pPr>
        <w:pStyle w:val="H1"/>
        <w:spacing w:after="240"/>
        <w:rPr>
          <w:b w:val="0"/>
          <w:sz w:val="24"/>
          <w:szCs w:val="24"/>
        </w:rPr>
      </w:pPr>
      <w:bookmarkStart w:id="2" w:name="_Toc162679201"/>
      <w:bookmarkStart w:id="3" w:name="_Toc162915341"/>
      <w:bookmarkStart w:id="4" w:name="_Toc164279728"/>
      <w:bookmarkStart w:id="5" w:name="_Toc162679204"/>
      <w:bookmarkStart w:id="6" w:name="_Toc162915344"/>
      <w:bookmarkStart w:id="7" w:name="_Toc164279731"/>
      <w:bookmarkStart w:id="8" w:name="_Toc162679205"/>
      <w:bookmarkStart w:id="9" w:name="_Toc162915345"/>
      <w:bookmarkStart w:id="10" w:name="_Toc164279732"/>
      <w:bookmarkStart w:id="11" w:name="_Toc162679206"/>
      <w:bookmarkStart w:id="12" w:name="_Toc162915346"/>
      <w:bookmarkStart w:id="13" w:name="_Toc164279733"/>
      <w:bookmarkStart w:id="14" w:name="_Toc162679213"/>
      <w:bookmarkStart w:id="15" w:name="_Toc162915353"/>
      <w:bookmarkStart w:id="16" w:name="_Toc164279740"/>
      <w:bookmarkStart w:id="17" w:name="_Toc162679214"/>
      <w:bookmarkStart w:id="18" w:name="_Toc162915354"/>
      <w:bookmarkStart w:id="19" w:name="_Toc164279741"/>
      <w:bookmarkStart w:id="20" w:name="_Toc162679215"/>
      <w:bookmarkStart w:id="21" w:name="_Toc162915355"/>
      <w:bookmarkStart w:id="22" w:name="_Toc164279742"/>
      <w:bookmarkStart w:id="23" w:name="_Toc162679216"/>
      <w:bookmarkStart w:id="24" w:name="_Toc162915356"/>
      <w:bookmarkStart w:id="25" w:name="_Toc164279743"/>
      <w:bookmarkStart w:id="26" w:name="_Toc162679217"/>
      <w:bookmarkStart w:id="27" w:name="_Toc162915357"/>
      <w:bookmarkStart w:id="28" w:name="_Toc164279744"/>
      <w:bookmarkStart w:id="29" w:name="_Toc162679218"/>
      <w:bookmarkStart w:id="30" w:name="_Toc162915358"/>
      <w:bookmarkStart w:id="31" w:name="_Toc164279745"/>
      <w:bookmarkStart w:id="32" w:name="_Toc162679219"/>
      <w:bookmarkStart w:id="33" w:name="_Toc162915359"/>
      <w:bookmarkStart w:id="34" w:name="_Toc164279746"/>
      <w:bookmarkStart w:id="35" w:name="_Toc162679220"/>
      <w:bookmarkStart w:id="36" w:name="_Toc162915360"/>
      <w:bookmarkStart w:id="37" w:name="_Toc164279747"/>
      <w:bookmarkStart w:id="38" w:name="_Toc162679221"/>
      <w:bookmarkStart w:id="39" w:name="_Toc162915361"/>
      <w:bookmarkStart w:id="40" w:name="_Toc164279748"/>
      <w:bookmarkStart w:id="41" w:name="_Toc162679222"/>
      <w:bookmarkStart w:id="42" w:name="_Toc162915362"/>
      <w:bookmarkStart w:id="43" w:name="_Toc164279749"/>
      <w:bookmarkStart w:id="44" w:name="_Toc162679223"/>
      <w:bookmarkStart w:id="45" w:name="_Toc162915363"/>
      <w:bookmarkStart w:id="46" w:name="_Toc164279750"/>
      <w:bookmarkStart w:id="47" w:name="_Toc162679224"/>
      <w:bookmarkStart w:id="48" w:name="_Toc162915364"/>
      <w:bookmarkStart w:id="49" w:name="_Toc16427975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BF5F15">
        <w:rPr>
          <w:rFonts w:ascii="Arial" w:hAnsi="Arial" w:cs="Arial"/>
          <w:sz w:val="24"/>
          <w:szCs w:val="24"/>
          <w:lang w:val="en-IE"/>
        </w:rPr>
        <w:lastRenderedPageBreak/>
        <w:t>DOCUMENT HISTORY</w:t>
      </w:r>
    </w:p>
    <w:tbl>
      <w:tblPr>
        <w:tblW w:w="9288" w:type="dxa"/>
        <w:tblBorders>
          <w:top w:val="single" w:sz="4" w:space="0" w:color="auto"/>
          <w:bottom w:val="single" w:sz="4" w:space="0" w:color="auto"/>
          <w:insideH w:val="single" w:sz="4" w:space="0" w:color="auto"/>
        </w:tblBorders>
        <w:tblLayout w:type="fixed"/>
        <w:tblLook w:val="0000"/>
      </w:tblPr>
      <w:tblGrid>
        <w:gridCol w:w="1176"/>
        <w:gridCol w:w="1452"/>
        <w:gridCol w:w="2700"/>
        <w:gridCol w:w="3960"/>
      </w:tblGrid>
      <w:tr w:rsidR="00CB756D" w:rsidRPr="002F0687" w:rsidTr="001D0BE8">
        <w:trPr>
          <w:trHeight w:val="77"/>
        </w:trPr>
        <w:tc>
          <w:tcPr>
            <w:tcW w:w="1176" w:type="dxa"/>
            <w:tcBorders>
              <w:top w:val="single" w:sz="18" w:space="0" w:color="auto"/>
              <w:bottom w:val="single" w:sz="18" w:space="0" w:color="auto"/>
            </w:tcBorders>
            <w:shd w:val="clear" w:color="auto" w:fill="F2F2F2"/>
          </w:tcPr>
          <w:p w:rsidR="00CB756D" w:rsidRPr="00BF5F15" w:rsidRDefault="00CB756D" w:rsidP="001D0BE8">
            <w:pPr>
              <w:pStyle w:val="TableColumnHeadings"/>
              <w:spacing w:before="120" w:after="120"/>
              <w:rPr>
                <w:rFonts w:ascii="Arial" w:hAnsi="Arial" w:cs="Arial"/>
                <w:smallCaps w:val="0"/>
                <w:lang w:val="en-IE"/>
              </w:rPr>
            </w:pPr>
            <w:r w:rsidRPr="00BF5F15">
              <w:rPr>
                <w:rFonts w:ascii="Arial" w:hAnsi="Arial" w:cs="Arial"/>
                <w:smallCaps w:val="0"/>
                <w:lang w:val="en-IE"/>
              </w:rPr>
              <w:t>Version</w:t>
            </w:r>
          </w:p>
        </w:tc>
        <w:tc>
          <w:tcPr>
            <w:tcW w:w="1452" w:type="dxa"/>
            <w:tcBorders>
              <w:top w:val="single" w:sz="18" w:space="0" w:color="auto"/>
              <w:bottom w:val="single" w:sz="18" w:space="0" w:color="auto"/>
            </w:tcBorders>
            <w:shd w:val="clear" w:color="auto" w:fill="F2F2F2"/>
          </w:tcPr>
          <w:p w:rsidR="00CB756D" w:rsidRPr="00BF5F15" w:rsidRDefault="00CB756D" w:rsidP="001D0BE8">
            <w:pPr>
              <w:pStyle w:val="TableColumnHeadings"/>
              <w:spacing w:before="120" w:after="120"/>
              <w:rPr>
                <w:rFonts w:ascii="Arial" w:hAnsi="Arial" w:cs="Arial"/>
                <w:smallCaps w:val="0"/>
                <w:lang w:val="en-IE"/>
              </w:rPr>
            </w:pPr>
            <w:r w:rsidRPr="00BF5F15">
              <w:rPr>
                <w:rFonts w:ascii="Arial" w:hAnsi="Arial" w:cs="Arial"/>
                <w:smallCaps w:val="0"/>
                <w:lang w:val="en-IE"/>
              </w:rPr>
              <w:t>Date</w:t>
            </w:r>
          </w:p>
        </w:tc>
        <w:tc>
          <w:tcPr>
            <w:tcW w:w="2700" w:type="dxa"/>
            <w:tcBorders>
              <w:top w:val="single" w:sz="18" w:space="0" w:color="auto"/>
              <w:bottom w:val="single" w:sz="18" w:space="0" w:color="auto"/>
            </w:tcBorders>
            <w:shd w:val="clear" w:color="auto" w:fill="F2F2F2"/>
          </w:tcPr>
          <w:p w:rsidR="00CB756D" w:rsidRPr="00BF5F15" w:rsidRDefault="00CB756D" w:rsidP="001D0BE8">
            <w:pPr>
              <w:pStyle w:val="TableColumnHeadings"/>
              <w:spacing w:before="120" w:after="120"/>
              <w:rPr>
                <w:rFonts w:ascii="Arial" w:hAnsi="Arial" w:cs="Arial"/>
                <w:smallCaps w:val="0"/>
                <w:lang w:val="en-IE"/>
              </w:rPr>
            </w:pPr>
            <w:r w:rsidRPr="00BF5F15">
              <w:rPr>
                <w:rFonts w:ascii="Arial" w:hAnsi="Arial" w:cs="Arial"/>
                <w:smallCaps w:val="0"/>
                <w:lang w:val="en-IE"/>
              </w:rPr>
              <w:t>Author</w:t>
            </w:r>
          </w:p>
        </w:tc>
        <w:tc>
          <w:tcPr>
            <w:tcW w:w="3960" w:type="dxa"/>
            <w:tcBorders>
              <w:top w:val="single" w:sz="18" w:space="0" w:color="auto"/>
              <w:bottom w:val="single" w:sz="18" w:space="0" w:color="auto"/>
            </w:tcBorders>
            <w:shd w:val="clear" w:color="auto" w:fill="F2F2F2"/>
          </w:tcPr>
          <w:p w:rsidR="00CB756D" w:rsidRPr="00BF5F15" w:rsidRDefault="00CB756D" w:rsidP="001D0BE8">
            <w:pPr>
              <w:pStyle w:val="TableColumnHeadings"/>
              <w:spacing w:before="120" w:after="120"/>
              <w:rPr>
                <w:rFonts w:ascii="Arial" w:hAnsi="Arial" w:cs="Arial"/>
                <w:smallCaps w:val="0"/>
                <w:lang w:val="en-IE"/>
              </w:rPr>
            </w:pPr>
            <w:r w:rsidRPr="00BF5F15">
              <w:rPr>
                <w:rFonts w:ascii="Arial" w:hAnsi="Arial" w:cs="Arial"/>
                <w:smallCaps w:val="0"/>
                <w:lang w:val="en-IE"/>
              </w:rPr>
              <w:t>Comment</w:t>
            </w:r>
          </w:p>
        </w:tc>
      </w:tr>
      <w:tr w:rsidR="00CB756D" w:rsidRPr="002F0687" w:rsidTr="001D0BE8">
        <w:trPr>
          <w:trHeight w:val="300"/>
        </w:trPr>
        <w:tc>
          <w:tcPr>
            <w:tcW w:w="1176" w:type="dxa"/>
            <w:tcBorders>
              <w:top w:val="single" w:sz="18" w:space="0" w:color="auto"/>
            </w:tcBorders>
          </w:tcPr>
          <w:p w:rsidR="00CB756D" w:rsidRPr="00BF5F15" w:rsidRDefault="007F12FE" w:rsidP="00650481">
            <w:pPr>
              <w:pStyle w:val="CERnon-indent"/>
              <w:rPr>
                <w:rFonts w:cs="Arial"/>
                <w:color w:val="auto"/>
                <w:szCs w:val="22"/>
                <w:lang w:val="en-IE" w:eastAsia="en-GB"/>
              </w:rPr>
            </w:pPr>
            <w:r>
              <w:rPr>
                <w:rFonts w:cs="Arial"/>
                <w:color w:val="auto"/>
                <w:szCs w:val="22"/>
                <w:lang w:val="en-IE" w:eastAsia="en-GB"/>
              </w:rPr>
              <w:t>1.0</w:t>
            </w:r>
          </w:p>
        </w:tc>
        <w:tc>
          <w:tcPr>
            <w:tcW w:w="1452" w:type="dxa"/>
            <w:tcBorders>
              <w:top w:val="single" w:sz="18" w:space="0" w:color="auto"/>
            </w:tcBorders>
          </w:tcPr>
          <w:p w:rsidR="00CB756D" w:rsidRPr="00BF5F15" w:rsidRDefault="007F12FE" w:rsidP="00650481">
            <w:pPr>
              <w:pStyle w:val="CERnon-indent"/>
              <w:rPr>
                <w:rFonts w:cs="Arial"/>
                <w:color w:val="auto"/>
                <w:szCs w:val="22"/>
                <w:lang w:val="en-IE" w:eastAsia="en-GB"/>
              </w:rPr>
            </w:pPr>
            <w:r>
              <w:rPr>
                <w:rFonts w:cs="Arial"/>
                <w:color w:val="auto"/>
                <w:szCs w:val="22"/>
                <w:lang w:val="en-IE" w:eastAsia="en-GB"/>
              </w:rPr>
              <w:t>07/04</w:t>
            </w:r>
            <w:r w:rsidR="0066453E">
              <w:rPr>
                <w:rFonts w:cs="Arial"/>
                <w:color w:val="auto"/>
                <w:szCs w:val="22"/>
                <w:lang w:val="en-IE" w:eastAsia="en-GB"/>
              </w:rPr>
              <w:t>/2017</w:t>
            </w:r>
          </w:p>
        </w:tc>
        <w:tc>
          <w:tcPr>
            <w:tcW w:w="2700" w:type="dxa"/>
            <w:tcBorders>
              <w:top w:val="single" w:sz="18" w:space="0" w:color="auto"/>
            </w:tcBorders>
          </w:tcPr>
          <w:p w:rsidR="00CB756D" w:rsidRPr="00BF5F15" w:rsidRDefault="00BD004F" w:rsidP="00014E2F">
            <w:pPr>
              <w:pStyle w:val="CERnon-indent"/>
              <w:rPr>
                <w:rFonts w:cs="Arial"/>
                <w:color w:val="auto"/>
                <w:szCs w:val="22"/>
                <w:lang w:val="en-IE" w:eastAsia="en-GB"/>
              </w:rPr>
            </w:pPr>
            <w:r>
              <w:rPr>
                <w:rFonts w:cs="Arial"/>
                <w:color w:val="auto"/>
                <w:szCs w:val="22"/>
                <w:lang w:val="en-IE" w:eastAsia="en-GB"/>
              </w:rPr>
              <w:t>I-SEM Project Team</w:t>
            </w:r>
          </w:p>
        </w:tc>
        <w:tc>
          <w:tcPr>
            <w:tcW w:w="3960" w:type="dxa"/>
            <w:tcBorders>
              <w:top w:val="single" w:sz="18" w:space="0" w:color="auto"/>
            </w:tcBorders>
          </w:tcPr>
          <w:p w:rsidR="00CB756D" w:rsidRPr="00BF5F15" w:rsidRDefault="00CB756D">
            <w:pPr>
              <w:pStyle w:val="CERnon-indent"/>
              <w:rPr>
                <w:rFonts w:cs="Arial"/>
                <w:color w:val="auto"/>
                <w:szCs w:val="22"/>
                <w:lang w:val="en-IE" w:eastAsia="en-GB"/>
              </w:rPr>
            </w:pPr>
          </w:p>
        </w:tc>
      </w:tr>
    </w:tbl>
    <w:p w:rsidR="00A02163" w:rsidRPr="002F0687" w:rsidRDefault="00A02163" w:rsidP="002965DE">
      <w:pPr>
        <w:pStyle w:val="CERnon-indent"/>
        <w:rPr>
          <w:color w:val="auto"/>
        </w:rPr>
      </w:pPr>
    </w:p>
    <w:p w:rsidR="00CB756D" w:rsidRPr="00BF5F15" w:rsidRDefault="002965DE" w:rsidP="001D0BE8">
      <w:pPr>
        <w:pStyle w:val="H1"/>
        <w:spacing w:after="240"/>
        <w:rPr>
          <w:rFonts w:ascii="Arial" w:hAnsi="Arial" w:cs="Arial"/>
          <w:sz w:val="24"/>
          <w:szCs w:val="24"/>
          <w:lang w:val="en-IE"/>
        </w:rPr>
      </w:pPr>
      <w:r w:rsidRPr="00BF5F15">
        <w:rPr>
          <w:rFonts w:ascii="Arial" w:hAnsi="Arial" w:cs="Arial"/>
          <w:sz w:val="24"/>
          <w:szCs w:val="24"/>
          <w:lang w:val="en-IE"/>
        </w:rPr>
        <w:t>RELATED DOCUMENTS</w:t>
      </w:r>
    </w:p>
    <w:tbl>
      <w:tblPr>
        <w:tblW w:w="9180" w:type="dxa"/>
        <w:tblBorders>
          <w:top w:val="single" w:sz="4" w:space="0" w:color="auto"/>
          <w:bottom w:val="single" w:sz="4" w:space="0" w:color="auto"/>
          <w:insideH w:val="single" w:sz="4" w:space="0" w:color="auto"/>
        </w:tblBorders>
        <w:tblLayout w:type="fixed"/>
        <w:tblLook w:val="0000"/>
      </w:tblPr>
      <w:tblGrid>
        <w:gridCol w:w="3528"/>
        <w:gridCol w:w="1260"/>
        <w:gridCol w:w="1620"/>
        <w:gridCol w:w="2772"/>
      </w:tblGrid>
      <w:tr w:rsidR="00CB756D" w:rsidRPr="002F0687" w:rsidTr="001D0BE8">
        <w:trPr>
          <w:trHeight w:val="109"/>
        </w:trPr>
        <w:tc>
          <w:tcPr>
            <w:tcW w:w="3528" w:type="dxa"/>
            <w:tcBorders>
              <w:top w:val="single" w:sz="18" w:space="0" w:color="auto"/>
              <w:bottom w:val="single" w:sz="18" w:space="0" w:color="auto"/>
            </w:tcBorders>
            <w:shd w:val="clear" w:color="auto" w:fill="F2F2F2"/>
          </w:tcPr>
          <w:p w:rsidR="00CB756D" w:rsidRPr="00BF5F15" w:rsidRDefault="00CB756D" w:rsidP="001D0BE8">
            <w:pPr>
              <w:pStyle w:val="TableColumnHeadings"/>
              <w:spacing w:before="120" w:after="120"/>
              <w:rPr>
                <w:rFonts w:ascii="Arial" w:hAnsi="Arial" w:cs="Arial"/>
                <w:smallCaps w:val="0"/>
                <w:lang w:val="en-IE"/>
              </w:rPr>
            </w:pPr>
            <w:r w:rsidRPr="00BF5F15">
              <w:rPr>
                <w:rFonts w:ascii="Arial" w:hAnsi="Arial" w:cs="Arial"/>
                <w:smallCaps w:val="0"/>
                <w:lang w:val="en-IE"/>
              </w:rPr>
              <w:t>Document Title</w:t>
            </w:r>
          </w:p>
        </w:tc>
        <w:tc>
          <w:tcPr>
            <w:tcW w:w="1260" w:type="dxa"/>
            <w:tcBorders>
              <w:top w:val="single" w:sz="18" w:space="0" w:color="auto"/>
              <w:bottom w:val="single" w:sz="18" w:space="0" w:color="auto"/>
            </w:tcBorders>
            <w:shd w:val="clear" w:color="auto" w:fill="F2F2F2"/>
          </w:tcPr>
          <w:p w:rsidR="00CB756D" w:rsidRPr="00BF5F15" w:rsidRDefault="00CB756D" w:rsidP="001D0BE8">
            <w:pPr>
              <w:pStyle w:val="TableColumnHeadings"/>
              <w:spacing w:before="120" w:after="120"/>
              <w:rPr>
                <w:rFonts w:ascii="Arial" w:hAnsi="Arial" w:cs="Arial"/>
                <w:smallCaps w:val="0"/>
                <w:lang w:val="en-IE"/>
              </w:rPr>
            </w:pPr>
            <w:r w:rsidRPr="00BF5F15">
              <w:rPr>
                <w:rFonts w:ascii="Arial" w:hAnsi="Arial" w:cs="Arial"/>
                <w:smallCaps w:val="0"/>
                <w:lang w:val="en-IE"/>
              </w:rPr>
              <w:t xml:space="preserve">Version </w:t>
            </w:r>
          </w:p>
        </w:tc>
        <w:tc>
          <w:tcPr>
            <w:tcW w:w="1620" w:type="dxa"/>
            <w:tcBorders>
              <w:top w:val="single" w:sz="18" w:space="0" w:color="auto"/>
              <w:bottom w:val="single" w:sz="18" w:space="0" w:color="auto"/>
            </w:tcBorders>
            <w:shd w:val="clear" w:color="auto" w:fill="F2F2F2"/>
          </w:tcPr>
          <w:p w:rsidR="00CB756D" w:rsidRPr="00BF5F15" w:rsidRDefault="00CB756D" w:rsidP="001D0BE8">
            <w:pPr>
              <w:pStyle w:val="TableColumnHeadings"/>
              <w:spacing w:before="120" w:after="120"/>
              <w:rPr>
                <w:rFonts w:ascii="Arial" w:hAnsi="Arial" w:cs="Arial"/>
                <w:smallCaps w:val="0"/>
                <w:lang w:val="en-IE"/>
              </w:rPr>
            </w:pPr>
            <w:r w:rsidRPr="00BF5F15">
              <w:rPr>
                <w:rFonts w:ascii="Arial" w:hAnsi="Arial" w:cs="Arial"/>
                <w:smallCaps w:val="0"/>
                <w:lang w:val="en-IE"/>
              </w:rPr>
              <w:t>Date</w:t>
            </w:r>
          </w:p>
        </w:tc>
        <w:tc>
          <w:tcPr>
            <w:tcW w:w="2772" w:type="dxa"/>
            <w:tcBorders>
              <w:top w:val="single" w:sz="18" w:space="0" w:color="auto"/>
              <w:bottom w:val="single" w:sz="18" w:space="0" w:color="auto"/>
            </w:tcBorders>
            <w:shd w:val="clear" w:color="auto" w:fill="F2F2F2"/>
          </w:tcPr>
          <w:p w:rsidR="00CB756D" w:rsidRPr="00BF5F15" w:rsidRDefault="00CB756D" w:rsidP="001D0BE8">
            <w:pPr>
              <w:pStyle w:val="TableColumnHeadings"/>
              <w:spacing w:before="120" w:after="120"/>
              <w:rPr>
                <w:rFonts w:ascii="Arial" w:hAnsi="Arial" w:cs="Arial"/>
                <w:smallCaps w:val="0"/>
                <w:lang w:val="en-IE"/>
              </w:rPr>
            </w:pPr>
            <w:r w:rsidRPr="00BF5F15">
              <w:rPr>
                <w:rFonts w:ascii="Arial" w:hAnsi="Arial" w:cs="Arial"/>
                <w:smallCaps w:val="0"/>
                <w:lang w:val="en-IE"/>
              </w:rPr>
              <w:t>By</w:t>
            </w:r>
          </w:p>
        </w:tc>
      </w:tr>
      <w:tr w:rsidR="00CB756D" w:rsidRPr="002F0687" w:rsidTr="001D0BE8">
        <w:trPr>
          <w:trHeight w:val="300"/>
        </w:trPr>
        <w:tc>
          <w:tcPr>
            <w:tcW w:w="3528" w:type="dxa"/>
            <w:tcBorders>
              <w:top w:val="single" w:sz="18" w:space="0" w:color="auto"/>
            </w:tcBorders>
          </w:tcPr>
          <w:p w:rsidR="00CB756D" w:rsidRPr="00BF5F15" w:rsidRDefault="00CB756D" w:rsidP="00650481">
            <w:pPr>
              <w:pStyle w:val="CERnon-indent"/>
              <w:rPr>
                <w:rFonts w:cs="Arial"/>
                <w:color w:val="auto"/>
                <w:szCs w:val="22"/>
                <w:lang w:val="en-IE" w:eastAsia="en-GB"/>
              </w:rPr>
            </w:pPr>
            <w:r w:rsidRPr="00BF5F15">
              <w:rPr>
                <w:rFonts w:cs="Arial"/>
                <w:color w:val="auto"/>
                <w:szCs w:val="22"/>
                <w:lang w:val="en-IE" w:eastAsia="en-GB"/>
              </w:rPr>
              <w:t xml:space="preserve">Trading and Settlement </w:t>
            </w:r>
            <w:r w:rsidR="00F67561" w:rsidRPr="00BF5F15">
              <w:rPr>
                <w:rFonts w:cs="Arial"/>
                <w:color w:val="auto"/>
                <w:szCs w:val="22"/>
                <w:lang w:val="en-IE" w:eastAsia="en-GB"/>
              </w:rPr>
              <w:t>C</w:t>
            </w:r>
            <w:r w:rsidRPr="00BF5F15">
              <w:rPr>
                <w:rFonts w:cs="Arial"/>
                <w:color w:val="auto"/>
                <w:szCs w:val="22"/>
                <w:lang w:val="en-IE" w:eastAsia="en-GB"/>
              </w:rPr>
              <w:t>ode</w:t>
            </w:r>
          </w:p>
        </w:tc>
        <w:tc>
          <w:tcPr>
            <w:tcW w:w="1260" w:type="dxa"/>
            <w:tcBorders>
              <w:top w:val="single" w:sz="18" w:space="0" w:color="auto"/>
            </w:tcBorders>
          </w:tcPr>
          <w:p w:rsidR="00CB756D" w:rsidRPr="00BF5F15" w:rsidRDefault="00CB756D" w:rsidP="00650481">
            <w:pPr>
              <w:pStyle w:val="CERnon-indent"/>
              <w:rPr>
                <w:rFonts w:cs="Arial"/>
                <w:color w:val="auto"/>
                <w:szCs w:val="22"/>
                <w:lang w:val="en-IE" w:eastAsia="en-GB"/>
              </w:rPr>
            </w:pPr>
          </w:p>
        </w:tc>
        <w:tc>
          <w:tcPr>
            <w:tcW w:w="1620" w:type="dxa"/>
            <w:tcBorders>
              <w:top w:val="single" w:sz="18" w:space="0" w:color="auto"/>
            </w:tcBorders>
          </w:tcPr>
          <w:p w:rsidR="00CB756D" w:rsidRPr="00BF5F15" w:rsidRDefault="00CB756D" w:rsidP="0000008B">
            <w:pPr>
              <w:pStyle w:val="CERnon-indent"/>
              <w:rPr>
                <w:rFonts w:cs="Arial"/>
                <w:color w:val="auto"/>
                <w:szCs w:val="22"/>
                <w:lang w:val="en-IE" w:eastAsia="en-GB"/>
              </w:rPr>
            </w:pPr>
          </w:p>
        </w:tc>
        <w:tc>
          <w:tcPr>
            <w:tcW w:w="2772" w:type="dxa"/>
            <w:tcBorders>
              <w:top w:val="single" w:sz="18" w:space="0" w:color="auto"/>
            </w:tcBorders>
          </w:tcPr>
          <w:p w:rsidR="00CB756D" w:rsidRPr="00BF5F15" w:rsidRDefault="00CB756D">
            <w:pPr>
              <w:pStyle w:val="CERnon-indent"/>
              <w:rPr>
                <w:rFonts w:cs="Arial"/>
                <w:color w:val="auto"/>
                <w:szCs w:val="22"/>
                <w:lang w:val="en-IE" w:eastAsia="en-GB"/>
              </w:rPr>
            </w:pPr>
          </w:p>
        </w:tc>
      </w:tr>
      <w:tr w:rsidR="00CA5A5B" w:rsidRPr="002F0687" w:rsidTr="00BF5F15">
        <w:trPr>
          <w:trHeight w:val="300"/>
        </w:trPr>
        <w:tc>
          <w:tcPr>
            <w:tcW w:w="3528" w:type="dxa"/>
          </w:tcPr>
          <w:p w:rsidR="00CA5A5B" w:rsidRPr="00BF5F15" w:rsidRDefault="00CA5A5B" w:rsidP="00650481">
            <w:pPr>
              <w:pStyle w:val="CERnon-indent"/>
              <w:rPr>
                <w:rFonts w:cs="Arial"/>
                <w:color w:val="auto"/>
                <w:szCs w:val="22"/>
                <w:lang w:val="en-IE" w:eastAsia="en-GB"/>
              </w:rPr>
            </w:pPr>
            <w:r w:rsidRPr="00BF5F15">
              <w:rPr>
                <w:rFonts w:cs="Arial"/>
                <w:color w:val="auto"/>
                <w:szCs w:val="22"/>
                <w:lang w:val="en-IE" w:eastAsia="en-GB"/>
              </w:rPr>
              <w:t>Agreed Procedure 9 “Management of Credit Cover and Credit”</w:t>
            </w:r>
          </w:p>
        </w:tc>
        <w:tc>
          <w:tcPr>
            <w:tcW w:w="1260" w:type="dxa"/>
          </w:tcPr>
          <w:p w:rsidR="00CA5A5B" w:rsidRPr="00BF5F15" w:rsidRDefault="00CA5A5B" w:rsidP="0000008B">
            <w:pPr>
              <w:pStyle w:val="CERnon-indent"/>
              <w:rPr>
                <w:rFonts w:cs="Arial"/>
                <w:color w:val="auto"/>
                <w:szCs w:val="22"/>
                <w:lang w:val="en-IE" w:eastAsia="en-GB"/>
              </w:rPr>
            </w:pPr>
          </w:p>
        </w:tc>
        <w:tc>
          <w:tcPr>
            <w:tcW w:w="1620" w:type="dxa"/>
          </w:tcPr>
          <w:p w:rsidR="00CA5A5B" w:rsidRPr="00BF5F15" w:rsidRDefault="00CA5A5B">
            <w:pPr>
              <w:pStyle w:val="CERnon-indent"/>
              <w:rPr>
                <w:rFonts w:cs="Arial"/>
                <w:color w:val="auto"/>
                <w:szCs w:val="22"/>
                <w:lang w:val="en-IE" w:eastAsia="en-GB"/>
              </w:rPr>
            </w:pPr>
          </w:p>
        </w:tc>
        <w:tc>
          <w:tcPr>
            <w:tcW w:w="2772" w:type="dxa"/>
          </w:tcPr>
          <w:p w:rsidR="00CA5A5B" w:rsidRPr="00BF5F15" w:rsidRDefault="00CA5A5B">
            <w:pPr>
              <w:pStyle w:val="CERnon-indent"/>
              <w:rPr>
                <w:rFonts w:cs="Arial"/>
                <w:color w:val="auto"/>
                <w:szCs w:val="22"/>
                <w:lang w:val="en-IE" w:eastAsia="en-GB"/>
              </w:rPr>
            </w:pPr>
          </w:p>
        </w:tc>
      </w:tr>
      <w:tr w:rsidR="00CB756D" w:rsidRPr="002F0687" w:rsidTr="00BF5F15">
        <w:trPr>
          <w:trHeight w:val="300"/>
        </w:trPr>
        <w:tc>
          <w:tcPr>
            <w:tcW w:w="3528" w:type="dxa"/>
          </w:tcPr>
          <w:p w:rsidR="00CB756D" w:rsidRPr="00BF5F15" w:rsidRDefault="00F67561" w:rsidP="00650481">
            <w:pPr>
              <w:pStyle w:val="CERnon-indent"/>
              <w:rPr>
                <w:rFonts w:cs="Arial"/>
                <w:color w:val="auto"/>
                <w:szCs w:val="22"/>
                <w:lang w:val="en-IE" w:eastAsia="en-GB"/>
              </w:rPr>
            </w:pPr>
            <w:r w:rsidRPr="00BF5F15">
              <w:rPr>
                <w:rFonts w:cs="Arial"/>
                <w:color w:val="auto"/>
                <w:szCs w:val="22"/>
                <w:lang w:val="en-IE" w:eastAsia="en-GB"/>
              </w:rPr>
              <w:t>Agreed Procedure 15 “</w:t>
            </w:r>
            <w:r w:rsidR="00650481">
              <w:rPr>
                <w:rFonts w:cs="Arial"/>
                <w:color w:val="auto"/>
                <w:szCs w:val="22"/>
                <w:lang w:val="en-IE" w:eastAsia="en-GB"/>
              </w:rPr>
              <w:t>Settlement and Billing</w:t>
            </w:r>
            <w:r w:rsidRPr="00BF5F15">
              <w:rPr>
                <w:rFonts w:cs="Arial"/>
                <w:color w:val="auto"/>
                <w:szCs w:val="22"/>
                <w:lang w:val="en-IE" w:eastAsia="en-GB"/>
              </w:rPr>
              <w:t>”</w:t>
            </w:r>
          </w:p>
        </w:tc>
        <w:tc>
          <w:tcPr>
            <w:tcW w:w="1260" w:type="dxa"/>
          </w:tcPr>
          <w:p w:rsidR="00CB756D" w:rsidRPr="00BF5F15" w:rsidRDefault="00CB756D" w:rsidP="0000008B">
            <w:pPr>
              <w:pStyle w:val="CERnon-indent"/>
              <w:rPr>
                <w:rFonts w:cs="Arial"/>
                <w:color w:val="auto"/>
                <w:szCs w:val="22"/>
                <w:lang w:val="en-IE" w:eastAsia="en-GB"/>
              </w:rPr>
            </w:pPr>
          </w:p>
        </w:tc>
        <w:tc>
          <w:tcPr>
            <w:tcW w:w="1620" w:type="dxa"/>
          </w:tcPr>
          <w:p w:rsidR="00CB756D" w:rsidRPr="00BF5F15" w:rsidRDefault="00CB756D">
            <w:pPr>
              <w:pStyle w:val="CERnon-indent"/>
              <w:rPr>
                <w:rFonts w:cs="Arial"/>
                <w:color w:val="auto"/>
                <w:szCs w:val="22"/>
                <w:lang w:val="en-IE" w:eastAsia="en-GB"/>
              </w:rPr>
            </w:pPr>
          </w:p>
        </w:tc>
        <w:tc>
          <w:tcPr>
            <w:tcW w:w="2772" w:type="dxa"/>
          </w:tcPr>
          <w:p w:rsidR="00CB756D" w:rsidRPr="00BF5F15" w:rsidRDefault="00CB756D">
            <w:pPr>
              <w:pStyle w:val="CERnon-indent"/>
              <w:rPr>
                <w:rFonts w:cs="Arial"/>
                <w:color w:val="auto"/>
                <w:szCs w:val="22"/>
                <w:lang w:val="en-IE" w:eastAsia="en-GB"/>
              </w:rPr>
            </w:pPr>
          </w:p>
        </w:tc>
      </w:tr>
    </w:tbl>
    <w:p w:rsidR="00CB756D" w:rsidRPr="002F0687" w:rsidRDefault="00CB756D" w:rsidP="002965DE">
      <w:pPr>
        <w:pStyle w:val="CERnon-indent"/>
        <w:rPr>
          <w:color w:val="auto"/>
        </w:rPr>
        <w:sectPr w:rsidR="00CB756D" w:rsidRPr="002F0687" w:rsidSect="00447056">
          <w:footerReference w:type="default" r:id="rId14"/>
          <w:footerReference w:type="first" r:id="rId15"/>
          <w:pgSz w:w="11907" w:h="16840" w:code="9"/>
          <w:pgMar w:top="1440" w:right="1440" w:bottom="1440" w:left="1440" w:header="720" w:footer="720" w:gutter="0"/>
          <w:pgNumType w:start="2"/>
          <w:cols w:space="720"/>
        </w:sectPr>
      </w:pPr>
    </w:p>
    <w:p w:rsidR="00CB756D" w:rsidRPr="00DD57AD" w:rsidRDefault="00CB756D" w:rsidP="00DD57AD">
      <w:pPr>
        <w:pStyle w:val="APHeading1"/>
        <w:numPr>
          <w:ilvl w:val="0"/>
          <w:numId w:val="7"/>
        </w:numPr>
        <w:tabs>
          <w:tab w:val="clear" w:pos="851"/>
          <w:tab w:val="num" w:pos="900"/>
        </w:tabs>
        <w:ind w:left="994" w:hanging="994"/>
      </w:pPr>
      <w:bookmarkStart w:id="50" w:name="_Toc356218097"/>
      <w:bookmarkStart w:id="51" w:name="_Toc466563171"/>
      <w:bookmarkStart w:id="52" w:name="_Toc477447728"/>
      <w:bookmarkStart w:id="53" w:name="_Toc477448358"/>
      <w:bookmarkStart w:id="54" w:name="_Toc477448510"/>
      <w:bookmarkStart w:id="55" w:name="_Toc479003386"/>
      <w:r w:rsidRPr="00DD57AD">
        <w:lastRenderedPageBreak/>
        <w:t>Introduction</w:t>
      </w:r>
      <w:bookmarkEnd w:id="50"/>
      <w:bookmarkEnd w:id="51"/>
      <w:bookmarkEnd w:id="52"/>
      <w:bookmarkEnd w:id="53"/>
      <w:bookmarkEnd w:id="54"/>
      <w:bookmarkEnd w:id="55"/>
    </w:p>
    <w:p w:rsidR="00CB756D" w:rsidRPr="004E022A" w:rsidRDefault="004E022A" w:rsidP="00DD57AD">
      <w:pPr>
        <w:pStyle w:val="APHeading2"/>
        <w:numPr>
          <w:ilvl w:val="1"/>
          <w:numId w:val="7"/>
        </w:numPr>
      </w:pPr>
      <w:bookmarkStart w:id="56" w:name="_Toc22548714"/>
      <w:bookmarkStart w:id="57" w:name="_Toc139788471"/>
      <w:bookmarkStart w:id="58" w:name="_Toc356218098"/>
      <w:bookmarkStart w:id="59" w:name="_Toc466563172"/>
      <w:bookmarkStart w:id="60" w:name="_Toc477447729"/>
      <w:bookmarkStart w:id="61" w:name="_Toc477448359"/>
      <w:bookmarkStart w:id="62" w:name="_Toc477448511"/>
      <w:bookmarkStart w:id="63" w:name="_Toc479003387"/>
      <w:r w:rsidRPr="004E022A">
        <w:t>Background and</w:t>
      </w:r>
      <w:r w:rsidR="00CB756D" w:rsidRPr="004E022A">
        <w:t xml:space="preserve"> Purpose</w:t>
      </w:r>
      <w:bookmarkEnd w:id="56"/>
      <w:bookmarkEnd w:id="57"/>
      <w:bookmarkEnd w:id="58"/>
      <w:bookmarkEnd w:id="59"/>
      <w:bookmarkEnd w:id="60"/>
      <w:bookmarkEnd w:id="61"/>
      <w:bookmarkEnd w:id="62"/>
      <w:bookmarkEnd w:id="63"/>
    </w:p>
    <w:p w:rsidR="004E022A" w:rsidRPr="00DD57AD" w:rsidRDefault="00CB756D" w:rsidP="00DD57AD">
      <w:pPr>
        <w:pStyle w:val="Body1"/>
        <w:spacing w:before="120" w:after="120"/>
        <w:jc w:val="both"/>
        <w:rPr>
          <w:rFonts w:ascii="Arial" w:hAnsi="Arial" w:cs="Arial"/>
          <w:bCs/>
        </w:rPr>
      </w:pPr>
      <w:r w:rsidRPr="00DD57AD">
        <w:rPr>
          <w:rFonts w:ascii="Arial" w:hAnsi="Arial" w:cs="Arial"/>
          <w:bCs/>
        </w:rPr>
        <w:t>This Agreed Procedure</w:t>
      </w:r>
      <w:r w:rsidR="008F5856" w:rsidRPr="00DD57AD">
        <w:rPr>
          <w:rFonts w:ascii="Arial" w:hAnsi="Arial" w:cs="Arial"/>
          <w:bCs/>
        </w:rPr>
        <w:t xml:space="preserve"> </w:t>
      </w:r>
      <w:r w:rsidR="00650481" w:rsidRPr="00DD57AD">
        <w:rPr>
          <w:rFonts w:ascii="Arial" w:hAnsi="Arial" w:cs="Arial"/>
          <w:bCs/>
        </w:rPr>
        <w:t>supplements the rules</w:t>
      </w:r>
      <w:r w:rsidR="0000008B" w:rsidRPr="00DD57AD">
        <w:rPr>
          <w:rFonts w:ascii="Arial" w:hAnsi="Arial" w:cs="Arial"/>
          <w:bCs/>
        </w:rPr>
        <w:t xml:space="preserve"> in relation to banking and </w:t>
      </w:r>
      <w:r w:rsidR="00D54C90" w:rsidRPr="00DD57AD">
        <w:rPr>
          <w:rFonts w:ascii="Arial" w:hAnsi="Arial" w:cs="Arial"/>
          <w:bCs/>
        </w:rPr>
        <w:t>P</w:t>
      </w:r>
      <w:r w:rsidR="0000008B" w:rsidRPr="00DD57AD">
        <w:rPr>
          <w:rFonts w:ascii="Arial" w:hAnsi="Arial" w:cs="Arial"/>
          <w:bCs/>
        </w:rPr>
        <w:t xml:space="preserve">articipant payments set out </w:t>
      </w:r>
      <w:r w:rsidR="00AD13DB">
        <w:rPr>
          <w:rFonts w:ascii="Arial" w:hAnsi="Arial" w:cs="Arial"/>
          <w:bCs/>
        </w:rPr>
        <w:t>in</w:t>
      </w:r>
      <w:r w:rsidR="008F5856" w:rsidRPr="00DD57AD">
        <w:rPr>
          <w:rFonts w:ascii="Arial" w:hAnsi="Arial" w:cs="Arial"/>
          <w:bCs/>
        </w:rPr>
        <w:t xml:space="preserve"> section G of </w:t>
      </w:r>
      <w:r w:rsidR="00650481" w:rsidRPr="00DD57AD">
        <w:rPr>
          <w:rFonts w:ascii="Arial" w:hAnsi="Arial" w:cs="Arial"/>
          <w:bCs/>
        </w:rPr>
        <w:t>the Trading and Settlement Code (hereinafter referred to as the “</w:t>
      </w:r>
      <w:r w:rsidR="00650481" w:rsidRPr="00DD57AD">
        <w:rPr>
          <w:rFonts w:ascii="Arial" w:hAnsi="Arial" w:cs="Arial"/>
          <w:b/>
          <w:bCs/>
        </w:rPr>
        <w:t>Code</w:t>
      </w:r>
      <w:r w:rsidR="00650481" w:rsidRPr="00DD57AD">
        <w:rPr>
          <w:rFonts w:ascii="Arial" w:hAnsi="Arial" w:cs="Arial"/>
          <w:bCs/>
        </w:rPr>
        <w:t>”)</w:t>
      </w:r>
      <w:r w:rsidR="0000008B" w:rsidRPr="00DD57AD">
        <w:rPr>
          <w:rFonts w:ascii="Arial" w:hAnsi="Arial" w:cs="Arial"/>
          <w:bCs/>
        </w:rPr>
        <w:t xml:space="preserve">. </w:t>
      </w:r>
      <w:r w:rsidRPr="00DD57AD">
        <w:rPr>
          <w:rFonts w:ascii="Arial" w:hAnsi="Arial" w:cs="Arial"/>
          <w:bCs/>
        </w:rPr>
        <w:t xml:space="preserve"> </w:t>
      </w:r>
      <w:r w:rsidR="00F33635">
        <w:rPr>
          <w:rFonts w:ascii="Arial" w:hAnsi="Arial" w:cs="Arial"/>
          <w:bCs/>
        </w:rPr>
        <w:t xml:space="preserve">It sets out procedures with which </w:t>
      </w:r>
      <w:r w:rsidR="00AD13DB">
        <w:rPr>
          <w:rFonts w:ascii="Arial" w:hAnsi="Arial" w:cs="Arial"/>
          <w:bCs/>
        </w:rPr>
        <w:t>Parties</w:t>
      </w:r>
      <w:r w:rsidR="00F33635">
        <w:rPr>
          <w:rFonts w:ascii="Arial" w:hAnsi="Arial" w:cs="Arial"/>
          <w:bCs/>
        </w:rPr>
        <w:t xml:space="preserve"> to the Code must comply.</w:t>
      </w:r>
    </w:p>
    <w:p w:rsidR="00D54C90" w:rsidRPr="00AB2186" w:rsidRDefault="00D54C90" w:rsidP="00DD57AD">
      <w:pPr>
        <w:pStyle w:val="Body1"/>
        <w:spacing w:before="120" w:after="120"/>
        <w:jc w:val="both"/>
      </w:pPr>
    </w:p>
    <w:p w:rsidR="00CB756D" w:rsidRPr="004E022A" w:rsidRDefault="00CB756D" w:rsidP="00DD57AD">
      <w:pPr>
        <w:pStyle w:val="APHeading2"/>
        <w:numPr>
          <w:ilvl w:val="1"/>
          <w:numId w:val="7"/>
        </w:numPr>
      </w:pPr>
      <w:bookmarkStart w:id="64" w:name="_Toc22548718"/>
      <w:bookmarkStart w:id="65" w:name="_Toc139788474"/>
      <w:bookmarkStart w:id="66" w:name="_Toc356218099"/>
      <w:bookmarkStart w:id="67" w:name="_Toc466563173"/>
      <w:bookmarkStart w:id="68" w:name="_Toc477447730"/>
      <w:bookmarkStart w:id="69" w:name="_Toc477448360"/>
      <w:bookmarkStart w:id="70" w:name="_Toc477448512"/>
      <w:bookmarkStart w:id="71" w:name="_Toc479003388"/>
      <w:r w:rsidRPr="004E022A">
        <w:t>Scope of Agreed Procedure</w:t>
      </w:r>
      <w:bookmarkEnd w:id="64"/>
      <w:bookmarkEnd w:id="65"/>
      <w:bookmarkEnd w:id="66"/>
      <w:bookmarkEnd w:id="67"/>
      <w:bookmarkEnd w:id="68"/>
      <w:bookmarkEnd w:id="69"/>
      <w:bookmarkEnd w:id="70"/>
      <w:bookmarkEnd w:id="71"/>
    </w:p>
    <w:p w:rsidR="008F5856" w:rsidRDefault="00CB756D" w:rsidP="00DD57AD">
      <w:pPr>
        <w:pStyle w:val="Body1"/>
        <w:spacing w:before="120" w:after="120"/>
        <w:jc w:val="both"/>
        <w:rPr>
          <w:rFonts w:ascii="Arial" w:hAnsi="Arial" w:cs="Arial"/>
          <w:bCs/>
        </w:rPr>
      </w:pPr>
      <w:r w:rsidRPr="00DD57AD">
        <w:rPr>
          <w:rFonts w:ascii="Arial" w:hAnsi="Arial" w:cs="Arial"/>
          <w:bCs/>
        </w:rPr>
        <w:t xml:space="preserve">This Agreed Procedure </w:t>
      </w:r>
      <w:r w:rsidR="00C648D7" w:rsidRPr="00DD57AD">
        <w:rPr>
          <w:rFonts w:ascii="Arial" w:hAnsi="Arial" w:cs="Arial"/>
          <w:bCs/>
        </w:rPr>
        <w:t xml:space="preserve">provides detail </w:t>
      </w:r>
      <w:r w:rsidR="00350F54" w:rsidRPr="00DD57AD">
        <w:rPr>
          <w:rFonts w:ascii="Arial" w:hAnsi="Arial" w:cs="Arial"/>
          <w:bCs/>
        </w:rPr>
        <w:t xml:space="preserve">in relation </w:t>
      </w:r>
      <w:r w:rsidR="00C93DBB">
        <w:rPr>
          <w:rFonts w:ascii="Arial" w:hAnsi="Arial" w:cs="Arial"/>
          <w:bCs/>
        </w:rPr>
        <w:t>to banking arrangements under the Code including:</w:t>
      </w:r>
    </w:p>
    <w:p w:rsidR="00C93DBB" w:rsidRDefault="00C93DBB" w:rsidP="00332B7B">
      <w:pPr>
        <w:pStyle w:val="Body1"/>
        <w:numPr>
          <w:ilvl w:val="0"/>
          <w:numId w:val="25"/>
        </w:numPr>
        <w:spacing w:before="120" w:after="120"/>
        <w:ind w:hanging="720"/>
        <w:jc w:val="both"/>
        <w:rPr>
          <w:rFonts w:ascii="Arial" w:hAnsi="Arial" w:cs="Arial"/>
          <w:bCs/>
        </w:rPr>
      </w:pPr>
      <w:r>
        <w:rPr>
          <w:rFonts w:ascii="Arial" w:hAnsi="Arial" w:cs="Arial"/>
          <w:bCs/>
        </w:rPr>
        <w:t>Bank accounts;</w:t>
      </w:r>
    </w:p>
    <w:p w:rsidR="00C93DBB" w:rsidRDefault="00C93DBB" w:rsidP="00332B7B">
      <w:pPr>
        <w:pStyle w:val="Body1"/>
        <w:numPr>
          <w:ilvl w:val="0"/>
          <w:numId w:val="25"/>
        </w:numPr>
        <w:spacing w:before="120" w:after="120"/>
        <w:ind w:hanging="720"/>
        <w:jc w:val="both"/>
        <w:rPr>
          <w:rFonts w:ascii="Arial" w:hAnsi="Arial" w:cs="Arial"/>
          <w:bCs/>
        </w:rPr>
      </w:pPr>
      <w:r>
        <w:rPr>
          <w:rFonts w:ascii="Arial" w:hAnsi="Arial" w:cs="Arial"/>
          <w:bCs/>
        </w:rPr>
        <w:t>Online banking;</w:t>
      </w:r>
    </w:p>
    <w:p w:rsidR="00C93DBB" w:rsidRDefault="00C93DBB" w:rsidP="00332B7B">
      <w:pPr>
        <w:pStyle w:val="Body1"/>
        <w:numPr>
          <w:ilvl w:val="0"/>
          <w:numId w:val="25"/>
        </w:numPr>
        <w:spacing w:before="120" w:after="120"/>
        <w:ind w:hanging="720"/>
        <w:jc w:val="both"/>
        <w:rPr>
          <w:rFonts w:ascii="Arial" w:hAnsi="Arial" w:cs="Arial"/>
          <w:bCs/>
        </w:rPr>
      </w:pPr>
      <w:r>
        <w:rPr>
          <w:rFonts w:ascii="Arial" w:hAnsi="Arial" w:cs="Arial"/>
          <w:bCs/>
        </w:rPr>
        <w:t>Participant payments and charges (including Settlement Documents and methods of payment);</w:t>
      </w:r>
    </w:p>
    <w:p w:rsidR="00AD13DB" w:rsidRDefault="00AD13DB" w:rsidP="00332B7B">
      <w:pPr>
        <w:pStyle w:val="Body1"/>
        <w:numPr>
          <w:ilvl w:val="0"/>
          <w:numId w:val="25"/>
        </w:numPr>
        <w:spacing w:before="120" w:after="120"/>
        <w:ind w:hanging="720"/>
        <w:jc w:val="both"/>
        <w:rPr>
          <w:rFonts w:ascii="Arial" w:hAnsi="Arial" w:cs="Arial"/>
          <w:bCs/>
        </w:rPr>
      </w:pPr>
      <w:r>
        <w:rPr>
          <w:rFonts w:ascii="Arial" w:hAnsi="Arial" w:cs="Arial"/>
          <w:bCs/>
        </w:rPr>
        <w:t>Payment references;</w:t>
      </w:r>
    </w:p>
    <w:p w:rsidR="00C93DBB" w:rsidRDefault="00C93DBB" w:rsidP="00332B7B">
      <w:pPr>
        <w:pStyle w:val="Body1"/>
        <w:numPr>
          <w:ilvl w:val="0"/>
          <w:numId w:val="25"/>
        </w:numPr>
        <w:spacing w:before="120" w:after="120"/>
        <w:ind w:hanging="720"/>
        <w:jc w:val="both"/>
        <w:rPr>
          <w:rFonts w:ascii="Arial" w:hAnsi="Arial" w:cs="Arial"/>
          <w:bCs/>
        </w:rPr>
      </w:pPr>
      <w:r>
        <w:rPr>
          <w:rFonts w:ascii="Arial" w:hAnsi="Arial" w:cs="Arial"/>
          <w:bCs/>
        </w:rPr>
        <w:t>Management of Collateral Reserve Accounts; and</w:t>
      </w:r>
    </w:p>
    <w:p w:rsidR="00C93DBB" w:rsidRPr="00C93DBB" w:rsidRDefault="00FC049E" w:rsidP="00332B7B">
      <w:pPr>
        <w:pStyle w:val="Body1"/>
        <w:numPr>
          <w:ilvl w:val="0"/>
          <w:numId w:val="25"/>
        </w:numPr>
        <w:spacing w:before="120" w:after="120"/>
        <w:ind w:hanging="720"/>
        <w:jc w:val="both"/>
        <w:rPr>
          <w:rFonts w:ascii="Arial" w:hAnsi="Arial" w:cs="Arial"/>
          <w:bCs/>
        </w:rPr>
      </w:pPr>
      <w:r>
        <w:rPr>
          <w:rFonts w:ascii="Arial" w:hAnsi="Arial" w:cs="Arial"/>
          <w:bCs/>
        </w:rPr>
        <w:t>T</w:t>
      </w:r>
      <w:r w:rsidR="00AD13DB">
        <w:rPr>
          <w:rFonts w:ascii="Arial" w:hAnsi="Arial" w:cs="Arial"/>
          <w:bCs/>
        </w:rPr>
        <w:t>he b</w:t>
      </w:r>
      <w:r w:rsidR="00C93DBB">
        <w:rPr>
          <w:rFonts w:ascii="Arial" w:hAnsi="Arial" w:cs="Arial"/>
          <w:bCs/>
        </w:rPr>
        <w:t>usiness continuity plan.</w:t>
      </w:r>
    </w:p>
    <w:p w:rsidR="009A2DAC" w:rsidRDefault="00D54C90" w:rsidP="009A2DAC">
      <w:pPr>
        <w:jc w:val="both"/>
        <w:rPr>
          <w:i/>
          <w:iCs/>
          <w:szCs w:val="22"/>
        </w:rPr>
      </w:pPr>
      <w:r w:rsidRPr="00DD57AD">
        <w:rPr>
          <w:rFonts w:cs="Arial"/>
          <w:bCs/>
        </w:rPr>
        <w:t xml:space="preserve">This Agreed Procedure forms an annex to, and is governed by, the Code. </w:t>
      </w:r>
      <w:r w:rsidR="00F33635">
        <w:rPr>
          <w:rFonts w:cs="Arial"/>
          <w:bCs/>
        </w:rPr>
        <w:t xml:space="preserve">It </w:t>
      </w:r>
      <w:r w:rsidR="00A4661F">
        <w:rPr>
          <w:rFonts w:cs="Arial"/>
          <w:bCs/>
        </w:rPr>
        <w:t>sets out</w:t>
      </w:r>
      <w:r w:rsidRPr="00DD57AD">
        <w:rPr>
          <w:rFonts w:cs="Arial"/>
          <w:bCs/>
        </w:rPr>
        <w:t xml:space="preserve"> procedure</w:t>
      </w:r>
      <w:r w:rsidR="00A4661F">
        <w:rPr>
          <w:rFonts w:cs="Arial"/>
          <w:bCs/>
        </w:rPr>
        <w:t>s</w:t>
      </w:r>
      <w:r w:rsidR="00F33635">
        <w:rPr>
          <w:rFonts w:cs="Arial"/>
          <w:bCs/>
        </w:rPr>
        <w:t xml:space="preserve"> to be followed </w:t>
      </w:r>
      <w:r w:rsidR="00A4661F">
        <w:rPr>
          <w:rFonts w:cs="Arial"/>
          <w:bCs/>
        </w:rPr>
        <w:t>subject</w:t>
      </w:r>
      <w:r w:rsidR="00F33635">
        <w:rPr>
          <w:rFonts w:cs="Arial"/>
          <w:bCs/>
        </w:rPr>
        <w:t xml:space="preserve"> to the</w:t>
      </w:r>
      <w:r w:rsidRPr="00DD57AD">
        <w:rPr>
          <w:rFonts w:cs="Arial"/>
          <w:bCs/>
        </w:rPr>
        <w:t xml:space="preserve"> rights and obligations</w:t>
      </w:r>
      <w:r w:rsidR="00F33635">
        <w:rPr>
          <w:rFonts w:cs="Arial"/>
          <w:bCs/>
        </w:rPr>
        <w:t xml:space="preserve"> of Parties</w:t>
      </w:r>
      <w:r w:rsidRPr="00DD57AD">
        <w:rPr>
          <w:rFonts w:cs="Arial"/>
          <w:bCs/>
        </w:rPr>
        <w:t xml:space="preserve"> </w:t>
      </w:r>
      <w:r w:rsidR="00ED1CA4">
        <w:rPr>
          <w:rFonts w:cs="Arial"/>
          <w:bCs/>
        </w:rPr>
        <w:t>under</w:t>
      </w:r>
      <w:r w:rsidRPr="00DD57AD">
        <w:rPr>
          <w:rFonts w:cs="Arial"/>
          <w:bCs/>
        </w:rPr>
        <w:t xml:space="preserve"> the Code.</w:t>
      </w:r>
      <w:r w:rsidR="009A2DAC">
        <w:rPr>
          <w:rFonts w:cs="Arial"/>
          <w:bCs/>
        </w:rPr>
        <w:t xml:space="preserve"> </w:t>
      </w:r>
      <w:r w:rsidR="009A2DAC">
        <w:rPr>
          <w:iCs/>
          <w:szCs w:val="22"/>
        </w:rPr>
        <w:t>In the event of any conflict between a Party’s obligations set out in the Code and this Agreed Procedure, the Code shall take precedence.</w:t>
      </w:r>
    </w:p>
    <w:p w:rsidR="00AD13DB" w:rsidRPr="00DD57AD" w:rsidRDefault="00AD13DB" w:rsidP="00DD57AD">
      <w:pPr>
        <w:pStyle w:val="Body1"/>
        <w:spacing w:before="120" w:after="120"/>
        <w:jc w:val="both"/>
        <w:rPr>
          <w:rFonts w:ascii="Arial" w:hAnsi="Arial" w:cs="Arial"/>
          <w:bCs/>
        </w:rPr>
      </w:pPr>
    </w:p>
    <w:p w:rsidR="00CB756D" w:rsidRPr="004E022A" w:rsidRDefault="00CB756D" w:rsidP="00DD57AD">
      <w:pPr>
        <w:pStyle w:val="APHeading2"/>
        <w:numPr>
          <w:ilvl w:val="1"/>
          <w:numId w:val="7"/>
        </w:numPr>
      </w:pPr>
      <w:bookmarkStart w:id="72" w:name="_Toc22359370"/>
      <w:bookmarkStart w:id="73" w:name="_Toc22545099"/>
      <w:bookmarkStart w:id="74" w:name="_Toc22548623"/>
      <w:bookmarkStart w:id="75" w:name="_Toc22548715"/>
      <w:bookmarkStart w:id="76" w:name="_Toc139788472"/>
      <w:bookmarkStart w:id="77" w:name="_Toc356218100"/>
      <w:bookmarkStart w:id="78" w:name="_Toc466563174"/>
      <w:bookmarkStart w:id="79" w:name="_Toc477447731"/>
      <w:bookmarkStart w:id="80" w:name="_Toc477448361"/>
      <w:bookmarkStart w:id="81" w:name="_Toc477448513"/>
      <w:bookmarkStart w:id="82" w:name="_Toc479003389"/>
      <w:r w:rsidRPr="004E022A">
        <w:t>Definitions</w:t>
      </w:r>
      <w:bookmarkEnd w:id="72"/>
      <w:bookmarkEnd w:id="73"/>
      <w:bookmarkEnd w:id="74"/>
      <w:bookmarkEnd w:id="75"/>
      <w:bookmarkEnd w:id="76"/>
      <w:bookmarkEnd w:id="77"/>
      <w:bookmarkEnd w:id="78"/>
      <w:bookmarkEnd w:id="79"/>
      <w:bookmarkEnd w:id="80"/>
      <w:bookmarkEnd w:id="81"/>
      <w:bookmarkEnd w:id="82"/>
    </w:p>
    <w:p w:rsidR="002E3B74" w:rsidRPr="00DD57AD" w:rsidRDefault="002E3B74" w:rsidP="00DD57AD">
      <w:pPr>
        <w:pStyle w:val="Body1"/>
        <w:spacing w:before="120" w:after="120"/>
        <w:jc w:val="both"/>
        <w:rPr>
          <w:rFonts w:ascii="Arial" w:hAnsi="Arial" w:cs="Arial"/>
          <w:bCs/>
        </w:rPr>
      </w:pPr>
      <w:r w:rsidRPr="00DD57AD">
        <w:rPr>
          <w:rFonts w:ascii="Arial" w:hAnsi="Arial" w:cs="Arial"/>
          <w:bCs/>
        </w:rPr>
        <w:t xml:space="preserve">Words and expressions defined in the Code shall, unless the context otherwise requires or unless otherwise defined herein at Appendix 1 </w:t>
      </w:r>
      <w:r w:rsidR="00A4661F">
        <w:rPr>
          <w:rFonts w:ascii="Arial" w:hAnsi="Arial" w:cs="Arial"/>
          <w:bCs/>
        </w:rPr>
        <w:t>“</w:t>
      </w:r>
      <w:r w:rsidRPr="00DD57AD">
        <w:rPr>
          <w:rFonts w:ascii="Arial" w:hAnsi="Arial" w:cs="Arial"/>
          <w:bCs/>
        </w:rPr>
        <w:t>Definitions and Abbreviations</w:t>
      </w:r>
      <w:r w:rsidR="00A4661F">
        <w:rPr>
          <w:rFonts w:ascii="Arial" w:hAnsi="Arial" w:cs="Arial"/>
          <w:bCs/>
        </w:rPr>
        <w:t>”</w:t>
      </w:r>
      <w:r w:rsidRPr="00DD57AD">
        <w:rPr>
          <w:rFonts w:ascii="Arial" w:hAnsi="Arial" w:cs="Arial"/>
          <w:bCs/>
        </w:rPr>
        <w:t>, have the same meanings when used in this Agreed Procedure.</w:t>
      </w:r>
    </w:p>
    <w:p w:rsidR="00CB756D" w:rsidRPr="00DD57AD" w:rsidRDefault="002E3B74" w:rsidP="00DD57AD">
      <w:pPr>
        <w:pStyle w:val="Body1"/>
        <w:spacing w:before="120" w:after="120"/>
        <w:jc w:val="both"/>
        <w:rPr>
          <w:rFonts w:ascii="Arial" w:hAnsi="Arial" w:cs="Arial"/>
          <w:bCs/>
        </w:rPr>
      </w:pPr>
      <w:r w:rsidRPr="00DD57AD">
        <w:rPr>
          <w:rFonts w:ascii="Arial" w:hAnsi="Arial" w:cs="Arial"/>
          <w:bCs/>
        </w:rPr>
        <w:t>References to particular paragraphs relate internally to this Agreed Procedure unless otherwise specified.</w:t>
      </w:r>
    </w:p>
    <w:p w:rsidR="004E022A" w:rsidRPr="00DD57AD" w:rsidRDefault="004E022A" w:rsidP="00DD57AD">
      <w:pPr>
        <w:pStyle w:val="Body1"/>
        <w:spacing w:before="120" w:after="120"/>
        <w:jc w:val="both"/>
        <w:rPr>
          <w:rFonts w:ascii="Arial" w:hAnsi="Arial" w:cs="Arial"/>
          <w:bCs/>
        </w:rPr>
      </w:pPr>
    </w:p>
    <w:p w:rsidR="00CB756D" w:rsidRPr="004E022A" w:rsidRDefault="00CB756D" w:rsidP="00DD57AD">
      <w:pPr>
        <w:pStyle w:val="APHeading2"/>
        <w:numPr>
          <w:ilvl w:val="1"/>
          <w:numId w:val="7"/>
        </w:numPr>
      </w:pPr>
      <w:bookmarkStart w:id="83" w:name="_Toc22548719"/>
      <w:bookmarkStart w:id="84" w:name="_Toc139788475"/>
      <w:bookmarkStart w:id="85" w:name="_Toc356218101"/>
      <w:bookmarkStart w:id="86" w:name="_Toc466563175"/>
      <w:bookmarkStart w:id="87" w:name="_Toc477447732"/>
      <w:bookmarkStart w:id="88" w:name="_Toc477448362"/>
      <w:bookmarkStart w:id="89" w:name="_Toc477448514"/>
      <w:bookmarkStart w:id="90" w:name="_Toc479003390"/>
      <w:r w:rsidRPr="004E022A">
        <w:t>Compliance with Agreed Procedure</w:t>
      </w:r>
      <w:bookmarkEnd w:id="83"/>
      <w:bookmarkEnd w:id="84"/>
      <w:bookmarkEnd w:id="85"/>
      <w:bookmarkEnd w:id="86"/>
      <w:bookmarkEnd w:id="87"/>
      <w:bookmarkEnd w:id="88"/>
      <w:bookmarkEnd w:id="89"/>
      <w:bookmarkEnd w:id="90"/>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Compliance with this Agreed Procedure is required under the terms of the Code.</w:t>
      </w:r>
    </w:p>
    <w:p w:rsidR="00CB756D" w:rsidRPr="00DD57AD" w:rsidRDefault="00650481" w:rsidP="00DD57AD">
      <w:pPr>
        <w:pStyle w:val="APHeading1"/>
        <w:numPr>
          <w:ilvl w:val="0"/>
          <w:numId w:val="7"/>
        </w:numPr>
        <w:tabs>
          <w:tab w:val="clear" w:pos="851"/>
          <w:tab w:val="num" w:pos="900"/>
        </w:tabs>
        <w:ind w:left="994" w:hanging="994"/>
      </w:pPr>
      <w:bookmarkStart w:id="91" w:name="_Toc466563176"/>
      <w:bookmarkStart w:id="92" w:name="_Toc477447733"/>
      <w:bookmarkStart w:id="93" w:name="_Toc477448363"/>
      <w:bookmarkStart w:id="94" w:name="_Toc477448515"/>
      <w:bookmarkStart w:id="95" w:name="_Toc479003391"/>
      <w:r w:rsidRPr="00DD57AD">
        <w:lastRenderedPageBreak/>
        <w:t>Banking</w:t>
      </w:r>
      <w:r w:rsidR="003F1F0D">
        <w:t xml:space="preserve"> and P</w:t>
      </w:r>
      <w:r w:rsidR="00D54C90" w:rsidRPr="00DD57AD">
        <w:t xml:space="preserve">articipant </w:t>
      </w:r>
      <w:r w:rsidR="003F1F0D">
        <w:t>P</w:t>
      </w:r>
      <w:r w:rsidR="00D54C90" w:rsidRPr="00DD57AD">
        <w:t>ayments</w:t>
      </w:r>
      <w:bookmarkEnd w:id="91"/>
      <w:bookmarkEnd w:id="92"/>
      <w:bookmarkEnd w:id="93"/>
      <w:bookmarkEnd w:id="94"/>
      <w:bookmarkEnd w:id="95"/>
    </w:p>
    <w:p w:rsidR="00CB756D" w:rsidRPr="004E022A" w:rsidRDefault="00CB756D" w:rsidP="00DD57AD">
      <w:pPr>
        <w:pStyle w:val="APHeading2"/>
        <w:numPr>
          <w:ilvl w:val="1"/>
          <w:numId w:val="7"/>
        </w:numPr>
      </w:pPr>
      <w:bookmarkStart w:id="96" w:name="_Toc356218104"/>
      <w:bookmarkStart w:id="97" w:name="_Toc466563177"/>
      <w:bookmarkStart w:id="98" w:name="_Toc477447734"/>
      <w:bookmarkStart w:id="99" w:name="_Toc477448364"/>
      <w:bookmarkStart w:id="100" w:name="_Toc477448516"/>
      <w:bookmarkStart w:id="101" w:name="_Toc479003392"/>
      <w:r w:rsidRPr="004E022A">
        <w:t>Elements of the Banking Arrangements</w:t>
      </w:r>
      <w:bookmarkEnd w:id="96"/>
      <w:bookmarkEnd w:id="97"/>
      <w:bookmarkEnd w:id="98"/>
      <w:bookmarkEnd w:id="99"/>
      <w:bookmarkEnd w:id="100"/>
      <w:bookmarkEnd w:id="101"/>
      <w:r w:rsidRPr="004E022A">
        <w:t xml:space="preserve"> </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The banking arrangements</w:t>
      </w:r>
      <w:r w:rsidR="00D6684E" w:rsidRPr="00DD57AD">
        <w:rPr>
          <w:rFonts w:ascii="Arial" w:hAnsi="Arial" w:cs="Arial"/>
          <w:bCs/>
        </w:rPr>
        <w:t xml:space="preserve"> for financial Settlement</w:t>
      </w:r>
      <w:r w:rsidRPr="00DD57AD">
        <w:rPr>
          <w:rFonts w:ascii="Arial" w:hAnsi="Arial" w:cs="Arial"/>
          <w:bCs/>
        </w:rPr>
        <w:t xml:space="preserve"> consist of s</w:t>
      </w:r>
      <w:r w:rsidR="00191F06" w:rsidRPr="00DD57AD">
        <w:rPr>
          <w:rFonts w:ascii="Arial" w:hAnsi="Arial" w:cs="Arial"/>
          <w:bCs/>
        </w:rPr>
        <w:t>even</w:t>
      </w:r>
      <w:r w:rsidRPr="00DD57AD">
        <w:rPr>
          <w:rFonts w:ascii="Arial" w:hAnsi="Arial" w:cs="Arial"/>
          <w:bCs/>
        </w:rPr>
        <w:t xml:space="preserve"> </w:t>
      </w:r>
      <w:r w:rsidR="00D6684E" w:rsidRPr="00DD57AD">
        <w:rPr>
          <w:rFonts w:ascii="Arial" w:hAnsi="Arial" w:cs="Arial"/>
          <w:bCs/>
        </w:rPr>
        <w:t xml:space="preserve">key </w:t>
      </w:r>
      <w:r w:rsidRPr="00DD57AD">
        <w:rPr>
          <w:rFonts w:ascii="Arial" w:hAnsi="Arial" w:cs="Arial"/>
          <w:bCs/>
        </w:rPr>
        <w:t>elements that impact or result from Participants’ activities:</w:t>
      </w:r>
    </w:p>
    <w:p w:rsidR="00CB756D" w:rsidRPr="004F237C" w:rsidRDefault="00C94ABF" w:rsidP="00332B7B">
      <w:pPr>
        <w:pStyle w:val="Body1"/>
        <w:numPr>
          <w:ilvl w:val="0"/>
          <w:numId w:val="19"/>
        </w:numPr>
        <w:tabs>
          <w:tab w:val="num" w:pos="720"/>
        </w:tabs>
        <w:spacing w:before="120" w:after="120"/>
        <w:ind w:hanging="720"/>
        <w:jc w:val="both"/>
        <w:rPr>
          <w:rFonts w:ascii="Arial" w:hAnsi="Arial" w:cs="Arial"/>
          <w:lang w:val="en-US"/>
        </w:rPr>
      </w:pPr>
      <w:r w:rsidRPr="004F237C">
        <w:rPr>
          <w:rFonts w:ascii="Arial" w:hAnsi="Arial" w:cs="Arial"/>
          <w:lang w:val="en-US"/>
        </w:rPr>
        <w:t>a</w:t>
      </w:r>
      <w:r w:rsidR="00CB756D" w:rsidRPr="004F237C">
        <w:rPr>
          <w:rFonts w:ascii="Arial" w:hAnsi="Arial" w:cs="Arial"/>
          <w:lang w:val="en-US"/>
        </w:rPr>
        <w:t>mounts to be paid by Participants under the Code</w:t>
      </w:r>
      <w:r w:rsidR="00D6684E" w:rsidRPr="004F237C">
        <w:rPr>
          <w:rFonts w:ascii="Arial" w:hAnsi="Arial" w:cs="Arial"/>
          <w:lang w:val="en-US"/>
        </w:rPr>
        <w:t>;</w:t>
      </w:r>
      <w:r w:rsidR="00CB756D" w:rsidRPr="004F237C">
        <w:rPr>
          <w:rFonts w:ascii="Arial" w:hAnsi="Arial" w:cs="Arial"/>
          <w:lang w:val="en-US"/>
        </w:rPr>
        <w:t xml:space="preserve"> </w:t>
      </w:r>
    </w:p>
    <w:p w:rsidR="00CB756D" w:rsidRPr="004F237C" w:rsidRDefault="00C94ABF" w:rsidP="00332B7B">
      <w:pPr>
        <w:pStyle w:val="Body1"/>
        <w:numPr>
          <w:ilvl w:val="0"/>
          <w:numId w:val="19"/>
        </w:numPr>
        <w:tabs>
          <w:tab w:val="num" w:pos="720"/>
        </w:tabs>
        <w:spacing w:before="120" w:after="120"/>
        <w:ind w:hanging="720"/>
        <w:jc w:val="both"/>
        <w:rPr>
          <w:rFonts w:ascii="Arial" w:hAnsi="Arial" w:cs="Arial"/>
          <w:lang w:val="en-US"/>
        </w:rPr>
      </w:pPr>
      <w:r w:rsidRPr="004F237C">
        <w:rPr>
          <w:rFonts w:ascii="Arial" w:hAnsi="Arial" w:cs="Arial"/>
          <w:lang w:val="en-US"/>
        </w:rPr>
        <w:t>a</w:t>
      </w:r>
      <w:r w:rsidR="00CB756D" w:rsidRPr="004F237C">
        <w:rPr>
          <w:rFonts w:ascii="Arial" w:hAnsi="Arial" w:cs="Arial"/>
          <w:lang w:val="en-US"/>
        </w:rPr>
        <w:t>mounts to be paid to Participants under the Code</w:t>
      </w:r>
      <w:r w:rsidR="00D6684E" w:rsidRPr="004F237C">
        <w:rPr>
          <w:rFonts w:ascii="Arial" w:hAnsi="Arial" w:cs="Arial"/>
          <w:lang w:val="en-US"/>
        </w:rPr>
        <w:t>;</w:t>
      </w:r>
    </w:p>
    <w:p w:rsidR="00CB756D" w:rsidRPr="004F237C" w:rsidRDefault="00C94ABF" w:rsidP="00332B7B">
      <w:pPr>
        <w:pStyle w:val="Body1"/>
        <w:numPr>
          <w:ilvl w:val="0"/>
          <w:numId w:val="19"/>
        </w:numPr>
        <w:tabs>
          <w:tab w:val="num" w:pos="720"/>
        </w:tabs>
        <w:spacing w:before="120" w:after="120"/>
        <w:ind w:hanging="720"/>
        <w:jc w:val="both"/>
        <w:rPr>
          <w:rFonts w:ascii="Arial" w:hAnsi="Arial" w:cs="Arial"/>
          <w:lang w:val="en-US"/>
        </w:rPr>
      </w:pPr>
      <w:r w:rsidRPr="004F237C">
        <w:rPr>
          <w:rFonts w:ascii="Arial" w:hAnsi="Arial" w:cs="Arial"/>
          <w:lang w:val="en-US"/>
        </w:rPr>
        <w:t>d</w:t>
      </w:r>
      <w:r w:rsidR="00CB756D" w:rsidRPr="004F237C">
        <w:rPr>
          <w:rFonts w:ascii="Arial" w:hAnsi="Arial" w:cs="Arial"/>
          <w:lang w:val="en-US"/>
        </w:rPr>
        <w:t>rawdown of cash collateral</w:t>
      </w:r>
      <w:r w:rsidR="00D6684E" w:rsidRPr="004F237C">
        <w:rPr>
          <w:rFonts w:ascii="Arial" w:hAnsi="Arial" w:cs="Arial"/>
          <w:lang w:val="en-US"/>
        </w:rPr>
        <w:t>;</w:t>
      </w:r>
      <w:r w:rsidR="00CB756D" w:rsidRPr="004F237C">
        <w:rPr>
          <w:rFonts w:ascii="Arial" w:hAnsi="Arial" w:cs="Arial"/>
          <w:lang w:val="en-US"/>
        </w:rPr>
        <w:t xml:space="preserve"> </w:t>
      </w:r>
    </w:p>
    <w:p w:rsidR="00CB756D" w:rsidRPr="004F237C" w:rsidRDefault="00C94ABF" w:rsidP="00332B7B">
      <w:pPr>
        <w:pStyle w:val="Body1"/>
        <w:numPr>
          <w:ilvl w:val="0"/>
          <w:numId w:val="19"/>
        </w:numPr>
        <w:tabs>
          <w:tab w:val="num" w:pos="720"/>
        </w:tabs>
        <w:spacing w:before="120" w:after="120"/>
        <w:ind w:hanging="720"/>
        <w:jc w:val="both"/>
        <w:rPr>
          <w:rFonts w:ascii="Arial" w:hAnsi="Arial" w:cs="Arial"/>
          <w:lang w:val="en-US"/>
        </w:rPr>
      </w:pPr>
      <w:r w:rsidRPr="004F237C">
        <w:rPr>
          <w:rFonts w:ascii="Arial" w:hAnsi="Arial" w:cs="Arial"/>
          <w:lang w:val="en-US"/>
        </w:rPr>
        <w:t>c</w:t>
      </w:r>
      <w:r w:rsidR="00CB756D" w:rsidRPr="004F237C">
        <w:rPr>
          <w:rFonts w:ascii="Arial" w:hAnsi="Arial" w:cs="Arial"/>
          <w:lang w:val="en-US"/>
        </w:rPr>
        <w:t xml:space="preserve">alls </w:t>
      </w:r>
      <w:r w:rsidR="002C763E" w:rsidRPr="004F237C">
        <w:rPr>
          <w:rFonts w:ascii="Arial" w:hAnsi="Arial" w:cs="Arial"/>
          <w:lang w:val="en-US"/>
        </w:rPr>
        <w:t xml:space="preserve">on </w:t>
      </w:r>
      <w:del w:id="102" w:author="Author">
        <w:r w:rsidR="00CB756D" w:rsidRPr="004F237C" w:rsidDel="002A4CA8">
          <w:rPr>
            <w:rFonts w:ascii="Arial" w:hAnsi="Arial" w:cs="Arial"/>
            <w:lang w:val="en-US"/>
          </w:rPr>
          <w:delText xml:space="preserve"> </w:delText>
        </w:r>
      </w:del>
      <w:r w:rsidR="002C763E" w:rsidRPr="004F237C">
        <w:rPr>
          <w:rFonts w:ascii="Arial" w:hAnsi="Arial" w:cs="Arial"/>
          <w:lang w:val="en-US"/>
        </w:rPr>
        <w:t>Letter of Credit</w:t>
      </w:r>
      <w:r w:rsidR="00191F06" w:rsidRPr="004F237C">
        <w:rPr>
          <w:rFonts w:ascii="Arial" w:hAnsi="Arial" w:cs="Arial"/>
          <w:lang w:val="en-US"/>
        </w:rPr>
        <w:t xml:space="preserve"> </w:t>
      </w:r>
      <w:r w:rsidR="00CB756D" w:rsidRPr="004F237C">
        <w:rPr>
          <w:rFonts w:ascii="Arial" w:hAnsi="Arial" w:cs="Arial"/>
          <w:lang w:val="en-US"/>
        </w:rPr>
        <w:t>collateral</w:t>
      </w:r>
      <w:r w:rsidR="00D6684E" w:rsidRPr="004F237C">
        <w:rPr>
          <w:rFonts w:ascii="Arial" w:hAnsi="Arial" w:cs="Arial"/>
          <w:lang w:val="en-US"/>
        </w:rPr>
        <w:t>;</w:t>
      </w:r>
    </w:p>
    <w:p w:rsidR="00CB756D" w:rsidRPr="004F237C" w:rsidRDefault="00C94ABF" w:rsidP="00332B7B">
      <w:pPr>
        <w:pStyle w:val="Body1"/>
        <w:numPr>
          <w:ilvl w:val="0"/>
          <w:numId w:val="19"/>
        </w:numPr>
        <w:tabs>
          <w:tab w:val="num" w:pos="720"/>
        </w:tabs>
        <w:spacing w:before="120" w:after="120"/>
        <w:ind w:hanging="720"/>
        <w:jc w:val="both"/>
        <w:rPr>
          <w:rFonts w:ascii="Arial" w:hAnsi="Arial" w:cs="Arial"/>
          <w:lang w:val="en-US"/>
        </w:rPr>
      </w:pPr>
      <w:r w:rsidRPr="004F237C">
        <w:rPr>
          <w:rFonts w:ascii="Arial" w:hAnsi="Arial" w:cs="Arial"/>
          <w:lang w:val="en-US"/>
        </w:rPr>
        <w:t>d</w:t>
      </w:r>
      <w:r w:rsidR="00CB756D" w:rsidRPr="004F237C">
        <w:rPr>
          <w:rFonts w:ascii="Arial" w:hAnsi="Arial" w:cs="Arial"/>
          <w:lang w:val="en-US"/>
        </w:rPr>
        <w:t xml:space="preserve">eposits into </w:t>
      </w:r>
      <w:r w:rsidR="00A65754">
        <w:rPr>
          <w:rFonts w:ascii="Arial" w:hAnsi="Arial" w:cs="Arial"/>
          <w:lang w:val="en-US"/>
        </w:rPr>
        <w:t xml:space="preserve">SEM </w:t>
      </w:r>
      <w:r w:rsidR="00CB756D" w:rsidRPr="004F237C">
        <w:rPr>
          <w:rFonts w:ascii="Arial" w:hAnsi="Arial" w:cs="Arial"/>
          <w:lang w:val="en-US"/>
        </w:rPr>
        <w:t>Collateral Reserve Accounts</w:t>
      </w:r>
      <w:r w:rsidR="00D6684E" w:rsidRPr="004F237C">
        <w:rPr>
          <w:rFonts w:ascii="Arial" w:hAnsi="Arial" w:cs="Arial"/>
          <w:lang w:val="en-US"/>
        </w:rPr>
        <w:t>; and</w:t>
      </w:r>
    </w:p>
    <w:p w:rsidR="00236E0B" w:rsidRPr="004F237C" w:rsidRDefault="00C94ABF" w:rsidP="00332B7B">
      <w:pPr>
        <w:pStyle w:val="Body1"/>
        <w:numPr>
          <w:ilvl w:val="0"/>
          <w:numId w:val="19"/>
        </w:numPr>
        <w:tabs>
          <w:tab w:val="num" w:pos="720"/>
        </w:tabs>
        <w:spacing w:before="120" w:after="120"/>
        <w:ind w:hanging="720"/>
        <w:jc w:val="both"/>
        <w:rPr>
          <w:rFonts w:ascii="Arial" w:hAnsi="Arial" w:cs="Arial"/>
          <w:lang w:val="en-US"/>
        </w:rPr>
      </w:pPr>
      <w:r w:rsidRPr="004F237C">
        <w:rPr>
          <w:rFonts w:ascii="Arial" w:hAnsi="Arial" w:cs="Arial"/>
          <w:lang w:val="en-US"/>
        </w:rPr>
        <w:t>d</w:t>
      </w:r>
      <w:r w:rsidR="00CB756D" w:rsidRPr="004F237C">
        <w:rPr>
          <w:rFonts w:ascii="Arial" w:hAnsi="Arial" w:cs="Arial"/>
          <w:lang w:val="en-US"/>
        </w:rPr>
        <w:t>eposit Interest and charges</w:t>
      </w:r>
      <w:r w:rsidRPr="004F237C">
        <w:rPr>
          <w:rFonts w:ascii="Arial" w:hAnsi="Arial" w:cs="Arial"/>
          <w:lang w:val="en-US"/>
        </w:rPr>
        <w:t xml:space="preserve"> </w:t>
      </w:r>
      <w:r w:rsidR="00CB756D" w:rsidRPr="004F237C">
        <w:rPr>
          <w:rFonts w:ascii="Arial" w:hAnsi="Arial" w:cs="Arial"/>
          <w:lang w:val="en-US"/>
        </w:rPr>
        <w:t>/</w:t>
      </w:r>
      <w:r w:rsidRPr="004F237C">
        <w:rPr>
          <w:rFonts w:ascii="Arial" w:hAnsi="Arial" w:cs="Arial"/>
          <w:lang w:val="en-US"/>
        </w:rPr>
        <w:t xml:space="preserve"> </w:t>
      </w:r>
      <w:r w:rsidR="00CB756D" w:rsidRPr="004F237C">
        <w:rPr>
          <w:rFonts w:ascii="Arial" w:hAnsi="Arial" w:cs="Arial"/>
          <w:lang w:val="en-US"/>
        </w:rPr>
        <w:t xml:space="preserve">fees on </w:t>
      </w:r>
      <w:r w:rsidR="00A65754">
        <w:rPr>
          <w:rFonts w:ascii="Arial" w:hAnsi="Arial" w:cs="Arial"/>
          <w:lang w:val="en-US"/>
        </w:rPr>
        <w:t xml:space="preserve">SEM </w:t>
      </w:r>
      <w:r w:rsidR="00CB756D" w:rsidRPr="004F237C">
        <w:rPr>
          <w:rFonts w:ascii="Arial" w:hAnsi="Arial" w:cs="Arial"/>
          <w:lang w:val="en-US"/>
        </w:rPr>
        <w:t>Collateral Reserve Accounts</w:t>
      </w:r>
      <w:r w:rsidR="00D6684E" w:rsidRPr="004F237C">
        <w:rPr>
          <w:rFonts w:ascii="Arial" w:hAnsi="Arial" w:cs="Arial"/>
          <w:lang w:val="en-US"/>
        </w:rPr>
        <w:t>.</w:t>
      </w:r>
    </w:p>
    <w:p w:rsidR="004E022A" w:rsidRPr="002F0687" w:rsidRDefault="004E022A" w:rsidP="00DD57AD">
      <w:pPr>
        <w:pStyle w:val="Body1"/>
        <w:spacing w:before="120" w:after="120"/>
        <w:jc w:val="both"/>
      </w:pPr>
    </w:p>
    <w:p w:rsidR="00D54C90" w:rsidRPr="00D54C90" w:rsidRDefault="00CB756D" w:rsidP="00DD57AD">
      <w:pPr>
        <w:pStyle w:val="APHeading2"/>
        <w:numPr>
          <w:ilvl w:val="1"/>
          <w:numId w:val="7"/>
        </w:numPr>
      </w:pPr>
      <w:bookmarkStart w:id="103" w:name="_Toc356218105"/>
      <w:bookmarkStart w:id="104" w:name="_Toc466563178"/>
      <w:bookmarkStart w:id="105" w:name="_Toc477447735"/>
      <w:bookmarkStart w:id="106" w:name="_Toc477448365"/>
      <w:bookmarkStart w:id="107" w:name="_Toc477448517"/>
      <w:bookmarkStart w:id="108" w:name="_Toc479003393"/>
      <w:r w:rsidRPr="004E022A">
        <w:t>Bank Accounts</w:t>
      </w:r>
      <w:bookmarkEnd w:id="103"/>
      <w:bookmarkEnd w:id="104"/>
      <w:bookmarkEnd w:id="105"/>
      <w:bookmarkEnd w:id="106"/>
      <w:bookmarkEnd w:id="107"/>
      <w:bookmarkEnd w:id="108"/>
    </w:p>
    <w:p w:rsidR="00CB756D" w:rsidRPr="003F1F0D" w:rsidRDefault="00CB756D" w:rsidP="003F1F0D">
      <w:pPr>
        <w:pStyle w:val="APHeading3"/>
        <w:numPr>
          <w:ilvl w:val="2"/>
          <w:numId w:val="7"/>
        </w:numPr>
        <w:tabs>
          <w:tab w:val="clear" w:pos="851"/>
          <w:tab w:val="num" w:pos="720"/>
        </w:tabs>
        <w:ind w:left="720" w:hanging="720"/>
      </w:pPr>
      <w:bookmarkStart w:id="109" w:name="_Toc466563179"/>
      <w:bookmarkStart w:id="110" w:name="_Toc477447736"/>
      <w:bookmarkStart w:id="111" w:name="_Toc477448366"/>
      <w:bookmarkStart w:id="112" w:name="_Toc477448518"/>
      <w:bookmarkStart w:id="113" w:name="_Toc479003394"/>
      <w:r w:rsidRPr="003F1F0D">
        <w:t>SEM Bank</w:t>
      </w:r>
      <w:bookmarkEnd w:id="109"/>
      <w:bookmarkEnd w:id="110"/>
      <w:bookmarkEnd w:id="111"/>
      <w:bookmarkEnd w:id="112"/>
      <w:bookmarkEnd w:id="113"/>
    </w:p>
    <w:p w:rsidR="00D54C90" w:rsidRPr="00DD57AD" w:rsidRDefault="00D54C90" w:rsidP="00DD57AD">
      <w:pPr>
        <w:pStyle w:val="Body1"/>
        <w:spacing w:before="120" w:after="120"/>
        <w:jc w:val="both"/>
        <w:rPr>
          <w:rFonts w:ascii="Arial" w:hAnsi="Arial" w:cs="Arial"/>
          <w:bCs/>
        </w:rPr>
      </w:pPr>
      <w:r w:rsidRPr="00DD57AD">
        <w:rPr>
          <w:rFonts w:ascii="Arial" w:hAnsi="Arial" w:cs="Arial"/>
          <w:bCs/>
        </w:rPr>
        <w:t>The SEM Bank is a bank that meets the requirements of the Code in relation to the financial standing and constitution of the SEM Bank.</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For each type of bank account listed below there will be both a Euro and </w:t>
      </w:r>
      <w:r w:rsidR="001A5A31" w:rsidRPr="00DD57AD">
        <w:rPr>
          <w:rFonts w:ascii="Arial" w:hAnsi="Arial" w:cs="Arial"/>
          <w:bCs/>
        </w:rPr>
        <w:t xml:space="preserve">Pounds </w:t>
      </w:r>
      <w:r w:rsidRPr="00DD57AD">
        <w:rPr>
          <w:rFonts w:ascii="Arial" w:hAnsi="Arial" w:cs="Arial"/>
          <w:bCs/>
        </w:rPr>
        <w:t xml:space="preserve">Sterling bank account.  The Euro </w:t>
      </w:r>
      <w:r w:rsidR="00722DC9" w:rsidRPr="00DD57AD">
        <w:rPr>
          <w:rFonts w:ascii="Arial" w:hAnsi="Arial" w:cs="Arial"/>
          <w:bCs/>
        </w:rPr>
        <w:t>b</w:t>
      </w:r>
      <w:r w:rsidR="00C75169" w:rsidRPr="00DD57AD">
        <w:rPr>
          <w:rFonts w:ascii="Arial" w:hAnsi="Arial" w:cs="Arial"/>
          <w:bCs/>
        </w:rPr>
        <w:t xml:space="preserve">ank </w:t>
      </w:r>
      <w:r w:rsidRPr="00DD57AD">
        <w:rPr>
          <w:rFonts w:ascii="Arial" w:hAnsi="Arial" w:cs="Arial"/>
          <w:bCs/>
        </w:rPr>
        <w:t xml:space="preserve">accounts will be held with </w:t>
      </w:r>
      <w:r w:rsidR="00662E63" w:rsidRPr="00DD57AD">
        <w:rPr>
          <w:rFonts w:ascii="Arial" w:hAnsi="Arial" w:cs="Arial"/>
          <w:bCs/>
        </w:rPr>
        <w:t xml:space="preserve">the SEM </w:t>
      </w:r>
      <w:r w:rsidRPr="00DD57AD">
        <w:rPr>
          <w:rFonts w:ascii="Arial" w:hAnsi="Arial" w:cs="Arial"/>
          <w:bCs/>
        </w:rPr>
        <w:t xml:space="preserve">Bank in </w:t>
      </w:r>
      <w:r w:rsidR="00191F06" w:rsidRPr="00DD57AD">
        <w:rPr>
          <w:rFonts w:ascii="Arial" w:hAnsi="Arial" w:cs="Arial"/>
          <w:bCs/>
        </w:rPr>
        <w:t xml:space="preserve">the </w:t>
      </w:r>
      <w:r w:rsidRPr="00DD57AD">
        <w:rPr>
          <w:rFonts w:ascii="Arial" w:hAnsi="Arial" w:cs="Arial"/>
          <w:bCs/>
        </w:rPr>
        <w:t xml:space="preserve">Republic of Ireland and the </w:t>
      </w:r>
      <w:r w:rsidR="001A5A31" w:rsidRPr="00DD57AD">
        <w:rPr>
          <w:rFonts w:ascii="Arial" w:hAnsi="Arial" w:cs="Arial"/>
          <w:bCs/>
        </w:rPr>
        <w:t xml:space="preserve">Pounds </w:t>
      </w:r>
      <w:r w:rsidRPr="00DD57AD">
        <w:rPr>
          <w:rFonts w:ascii="Arial" w:hAnsi="Arial" w:cs="Arial"/>
          <w:bCs/>
        </w:rPr>
        <w:t xml:space="preserve">Sterling </w:t>
      </w:r>
      <w:r w:rsidR="00722DC9" w:rsidRPr="00DD57AD">
        <w:rPr>
          <w:rFonts w:ascii="Arial" w:hAnsi="Arial" w:cs="Arial"/>
          <w:bCs/>
        </w:rPr>
        <w:t>b</w:t>
      </w:r>
      <w:r w:rsidR="00C75169" w:rsidRPr="00DD57AD">
        <w:rPr>
          <w:rFonts w:ascii="Arial" w:hAnsi="Arial" w:cs="Arial"/>
          <w:bCs/>
        </w:rPr>
        <w:t xml:space="preserve">ank </w:t>
      </w:r>
      <w:r w:rsidRPr="00DD57AD">
        <w:rPr>
          <w:rFonts w:ascii="Arial" w:hAnsi="Arial" w:cs="Arial"/>
          <w:bCs/>
        </w:rPr>
        <w:t xml:space="preserve">accounts will be held with </w:t>
      </w:r>
      <w:r w:rsidR="00662E63" w:rsidRPr="00DD57AD">
        <w:rPr>
          <w:rFonts w:ascii="Arial" w:hAnsi="Arial" w:cs="Arial"/>
          <w:bCs/>
        </w:rPr>
        <w:t xml:space="preserve">the SEM </w:t>
      </w:r>
      <w:r w:rsidRPr="00DD57AD">
        <w:rPr>
          <w:rFonts w:ascii="Arial" w:hAnsi="Arial" w:cs="Arial"/>
          <w:bCs/>
        </w:rPr>
        <w:t>Bank in</w:t>
      </w:r>
      <w:r w:rsidR="00662E63" w:rsidRPr="00DD57AD">
        <w:rPr>
          <w:rFonts w:ascii="Arial" w:hAnsi="Arial" w:cs="Arial"/>
          <w:bCs/>
        </w:rPr>
        <w:t xml:space="preserve"> the United Kingdom</w:t>
      </w:r>
      <w:r w:rsidRPr="00DD57AD">
        <w:rPr>
          <w:rFonts w:ascii="Arial" w:hAnsi="Arial" w:cs="Arial"/>
          <w:bCs/>
        </w:rPr>
        <w:t>.  Participants will pay into and</w:t>
      </w:r>
      <w:r w:rsidR="00C75169" w:rsidRPr="00DD57AD">
        <w:rPr>
          <w:rFonts w:ascii="Arial" w:hAnsi="Arial" w:cs="Arial"/>
          <w:bCs/>
        </w:rPr>
        <w:t xml:space="preserve"> </w:t>
      </w:r>
      <w:r w:rsidRPr="00DD57AD">
        <w:rPr>
          <w:rFonts w:ascii="Arial" w:hAnsi="Arial" w:cs="Arial"/>
          <w:bCs/>
        </w:rPr>
        <w:t>/</w:t>
      </w:r>
      <w:r w:rsidR="00C75169" w:rsidRPr="00DD57AD">
        <w:rPr>
          <w:rFonts w:ascii="Arial" w:hAnsi="Arial" w:cs="Arial"/>
          <w:bCs/>
        </w:rPr>
        <w:t xml:space="preserve"> </w:t>
      </w:r>
      <w:r w:rsidRPr="00DD57AD">
        <w:rPr>
          <w:rFonts w:ascii="Arial" w:hAnsi="Arial" w:cs="Arial"/>
          <w:bCs/>
        </w:rPr>
        <w:t xml:space="preserve">or receive funds from the bank account corresponding to the </w:t>
      </w:r>
      <w:r w:rsidR="00191F06" w:rsidRPr="00DD57AD">
        <w:rPr>
          <w:rFonts w:ascii="Arial" w:hAnsi="Arial" w:cs="Arial"/>
          <w:bCs/>
        </w:rPr>
        <w:t xml:space="preserve">Currency Zone </w:t>
      </w:r>
      <w:r w:rsidR="002C763E" w:rsidRPr="00DD57AD">
        <w:rPr>
          <w:rFonts w:ascii="Arial" w:hAnsi="Arial" w:cs="Arial"/>
          <w:bCs/>
        </w:rPr>
        <w:t xml:space="preserve">of </w:t>
      </w:r>
      <w:r w:rsidRPr="00DD57AD">
        <w:rPr>
          <w:rFonts w:ascii="Arial" w:hAnsi="Arial" w:cs="Arial"/>
          <w:bCs/>
        </w:rPr>
        <w:t>that Participant.</w:t>
      </w:r>
    </w:p>
    <w:p w:rsidR="004E022A" w:rsidRPr="00DD57AD" w:rsidRDefault="004E022A" w:rsidP="00DD57AD">
      <w:pPr>
        <w:pStyle w:val="Body1"/>
        <w:spacing w:before="120" w:after="120"/>
        <w:jc w:val="both"/>
        <w:rPr>
          <w:rFonts w:ascii="Arial" w:hAnsi="Arial" w:cs="Arial"/>
          <w:bCs/>
        </w:rPr>
      </w:pPr>
    </w:p>
    <w:p w:rsidR="001A5A31" w:rsidRPr="00DD57AD" w:rsidRDefault="00CB756D" w:rsidP="00DD57AD">
      <w:pPr>
        <w:pStyle w:val="APHeading3"/>
        <w:numPr>
          <w:ilvl w:val="2"/>
          <w:numId w:val="7"/>
        </w:numPr>
        <w:tabs>
          <w:tab w:val="clear" w:pos="851"/>
          <w:tab w:val="num" w:pos="720"/>
        </w:tabs>
        <w:ind w:left="720" w:hanging="720"/>
      </w:pPr>
      <w:bookmarkStart w:id="114" w:name="_Toc466563180"/>
      <w:bookmarkStart w:id="115" w:name="_Toc477447737"/>
      <w:bookmarkStart w:id="116" w:name="_Toc477448367"/>
      <w:bookmarkStart w:id="117" w:name="_Toc477448519"/>
      <w:bookmarkStart w:id="118" w:name="_Toc479003395"/>
      <w:r w:rsidRPr="00DD57AD">
        <w:t>SEM Accounts</w:t>
      </w:r>
      <w:bookmarkEnd w:id="114"/>
      <w:bookmarkEnd w:id="115"/>
      <w:bookmarkEnd w:id="116"/>
      <w:bookmarkEnd w:id="117"/>
      <w:bookmarkEnd w:id="118"/>
      <w:r w:rsidR="00CF642F" w:rsidRPr="00DD57AD">
        <w:t xml:space="preserve"> </w:t>
      </w:r>
    </w:p>
    <w:p w:rsidR="00CB756D" w:rsidRPr="00DD57AD" w:rsidRDefault="000A1AE2" w:rsidP="00DD57AD">
      <w:pPr>
        <w:pStyle w:val="Body1"/>
        <w:spacing w:before="120" w:after="120"/>
        <w:jc w:val="both"/>
        <w:rPr>
          <w:rFonts w:ascii="Arial" w:hAnsi="Arial" w:cs="Arial"/>
          <w:bCs/>
        </w:rPr>
      </w:pPr>
      <w:r w:rsidRPr="00DD57AD">
        <w:rPr>
          <w:rFonts w:ascii="Arial" w:hAnsi="Arial" w:cs="Arial"/>
          <w:bCs/>
        </w:rPr>
        <w:t>SEM A</w:t>
      </w:r>
      <w:r w:rsidR="00CB756D" w:rsidRPr="00DD57AD">
        <w:rPr>
          <w:rFonts w:ascii="Arial" w:hAnsi="Arial" w:cs="Arial"/>
          <w:bCs/>
        </w:rPr>
        <w:t>ccounts</w:t>
      </w:r>
      <w:r w:rsidR="00CF642F" w:rsidRPr="00DD57AD">
        <w:rPr>
          <w:rFonts w:ascii="Arial" w:hAnsi="Arial" w:cs="Arial"/>
          <w:bCs/>
        </w:rPr>
        <w:t xml:space="preserve"> </w:t>
      </w:r>
      <w:r w:rsidR="00CB756D" w:rsidRPr="00DD57AD">
        <w:rPr>
          <w:rFonts w:ascii="Arial" w:hAnsi="Arial" w:cs="Arial"/>
          <w:bCs/>
        </w:rPr>
        <w:t xml:space="preserve">will be used to receive in and pay out all amounts in relation to </w:t>
      </w:r>
      <w:r w:rsidR="00FC049E">
        <w:rPr>
          <w:rFonts w:ascii="Arial" w:hAnsi="Arial" w:cs="Arial"/>
          <w:bCs/>
        </w:rPr>
        <w:t>Trading Charges, Trading Payments, Capacity Charges and Capacity Payments</w:t>
      </w:r>
      <w:r w:rsidR="00E650F1" w:rsidRPr="00DD57AD">
        <w:rPr>
          <w:rFonts w:ascii="Arial" w:hAnsi="Arial" w:cs="Arial"/>
          <w:bCs/>
        </w:rPr>
        <w:t>,</w:t>
      </w:r>
      <w:r w:rsidR="00162383" w:rsidRPr="00DD57AD">
        <w:rPr>
          <w:rFonts w:ascii="Arial" w:hAnsi="Arial" w:cs="Arial"/>
          <w:bCs/>
        </w:rPr>
        <w:t xml:space="preserve"> </w:t>
      </w:r>
      <w:r w:rsidR="00CB756D" w:rsidRPr="00DD57AD">
        <w:rPr>
          <w:rFonts w:ascii="Arial" w:hAnsi="Arial" w:cs="Arial"/>
          <w:bCs/>
        </w:rPr>
        <w:t xml:space="preserve">as calculated </w:t>
      </w:r>
      <w:r w:rsidR="00FC049E">
        <w:rPr>
          <w:rFonts w:ascii="Arial" w:hAnsi="Arial" w:cs="Arial"/>
          <w:bCs/>
        </w:rPr>
        <w:t>in accordance with</w:t>
      </w:r>
      <w:r w:rsidR="00CB756D" w:rsidRPr="00DD57AD">
        <w:rPr>
          <w:rFonts w:ascii="Arial" w:hAnsi="Arial" w:cs="Arial"/>
          <w:bCs/>
        </w:rPr>
        <w:t xml:space="preserve"> the Code.  The</w:t>
      </w:r>
      <w:r w:rsidR="00FC358C" w:rsidRPr="00DD57AD">
        <w:rPr>
          <w:rFonts w:ascii="Arial" w:hAnsi="Arial" w:cs="Arial"/>
          <w:bCs/>
        </w:rPr>
        <w:t>se</w:t>
      </w:r>
      <w:r w:rsidR="00CB756D" w:rsidRPr="00DD57AD">
        <w:rPr>
          <w:rFonts w:ascii="Arial" w:hAnsi="Arial" w:cs="Arial"/>
          <w:bCs/>
        </w:rPr>
        <w:t xml:space="preserve"> accounts will be in the name of the </w:t>
      </w:r>
      <w:r w:rsidR="00790533" w:rsidRPr="00DD57AD">
        <w:rPr>
          <w:rFonts w:ascii="Arial" w:hAnsi="Arial" w:cs="Arial"/>
          <w:bCs/>
        </w:rPr>
        <w:t>Market Operator</w:t>
      </w:r>
      <w:r w:rsidR="00790533" w:rsidRPr="00DD57AD" w:rsidDel="00790533">
        <w:rPr>
          <w:rFonts w:ascii="Arial" w:hAnsi="Arial" w:cs="Arial"/>
          <w:bCs/>
        </w:rPr>
        <w:t xml:space="preserve"> </w:t>
      </w:r>
      <w:r w:rsidR="00CB756D" w:rsidRPr="00DD57AD">
        <w:rPr>
          <w:rFonts w:ascii="Arial" w:hAnsi="Arial" w:cs="Arial"/>
          <w:bCs/>
        </w:rPr>
        <w:t xml:space="preserve">and held on trust </w:t>
      </w:r>
      <w:r w:rsidR="00E650F1" w:rsidRPr="00DD57AD">
        <w:rPr>
          <w:rFonts w:ascii="Arial" w:hAnsi="Arial" w:cs="Arial"/>
          <w:bCs/>
        </w:rPr>
        <w:t>as</w:t>
      </w:r>
      <w:r w:rsidR="00CB756D" w:rsidRPr="00DD57AD">
        <w:rPr>
          <w:rFonts w:ascii="Arial" w:hAnsi="Arial" w:cs="Arial"/>
          <w:bCs/>
        </w:rPr>
        <w:t xml:space="preserve"> set out </w:t>
      </w:r>
      <w:r w:rsidR="00CF642F" w:rsidRPr="00DD57AD">
        <w:rPr>
          <w:rFonts w:ascii="Arial" w:hAnsi="Arial" w:cs="Arial"/>
          <w:bCs/>
        </w:rPr>
        <w:t xml:space="preserve">in section G.1.6 of </w:t>
      </w:r>
      <w:r w:rsidR="00CB756D" w:rsidRPr="00DD57AD">
        <w:rPr>
          <w:rFonts w:ascii="Arial" w:hAnsi="Arial" w:cs="Arial"/>
          <w:bCs/>
        </w:rPr>
        <w:t>the Code.</w:t>
      </w:r>
    </w:p>
    <w:p w:rsidR="00CF642F" w:rsidRPr="00DD57AD" w:rsidRDefault="00CF642F" w:rsidP="00DD57AD">
      <w:pPr>
        <w:pStyle w:val="Body1"/>
        <w:spacing w:before="120" w:after="120"/>
        <w:jc w:val="both"/>
        <w:rPr>
          <w:rFonts w:ascii="Arial" w:hAnsi="Arial" w:cs="Arial"/>
          <w:bCs/>
        </w:rPr>
      </w:pPr>
    </w:p>
    <w:p w:rsidR="001A5A31" w:rsidRPr="00DD57AD" w:rsidRDefault="00E650F1" w:rsidP="00DD57AD">
      <w:pPr>
        <w:pStyle w:val="APHeading3"/>
        <w:numPr>
          <w:ilvl w:val="2"/>
          <w:numId w:val="7"/>
        </w:numPr>
        <w:tabs>
          <w:tab w:val="clear" w:pos="851"/>
          <w:tab w:val="num" w:pos="720"/>
        </w:tabs>
        <w:ind w:left="720" w:hanging="720"/>
      </w:pPr>
      <w:bookmarkStart w:id="119" w:name="_Toc466563181"/>
      <w:bookmarkStart w:id="120" w:name="_Toc477447738"/>
      <w:bookmarkStart w:id="121" w:name="_Toc477448368"/>
      <w:bookmarkStart w:id="122" w:name="_Toc477448520"/>
      <w:bookmarkStart w:id="123" w:name="_Toc479003396"/>
      <w:r w:rsidRPr="00DD57AD">
        <w:t xml:space="preserve">SEM </w:t>
      </w:r>
      <w:r w:rsidR="00CB756D" w:rsidRPr="00DD57AD">
        <w:t>Collateral Reserve Accounts</w:t>
      </w:r>
      <w:bookmarkEnd w:id="119"/>
      <w:bookmarkEnd w:id="120"/>
      <w:bookmarkEnd w:id="121"/>
      <w:bookmarkEnd w:id="122"/>
      <w:bookmarkEnd w:id="123"/>
    </w:p>
    <w:p w:rsidR="00CB756D" w:rsidRPr="00DD57AD" w:rsidRDefault="00E650F1" w:rsidP="00DD57AD">
      <w:pPr>
        <w:pStyle w:val="Body1"/>
        <w:spacing w:before="120" w:after="120"/>
        <w:jc w:val="both"/>
        <w:rPr>
          <w:rFonts w:ascii="Arial" w:hAnsi="Arial" w:cs="Arial"/>
          <w:bCs/>
        </w:rPr>
      </w:pPr>
      <w:r w:rsidRPr="00DD57AD">
        <w:rPr>
          <w:rFonts w:ascii="Arial" w:hAnsi="Arial" w:cs="Arial"/>
          <w:bCs/>
        </w:rPr>
        <w:t>A SEM Collateral Reserve</w:t>
      </w:r>
      <w:r w:rsidR="00CB756D" w:rsidRPr="00DD57AD">
        <w:rPr>
          <w:rFonts w:ascii="Arial" w:hAnsi="Arial" w:cs="Arial"/>
          <w:bCs/>
        </w:rPr>
        <w:t xml:space="preserve"> </w:t>
      </w:r>
      <w:r w:rsidRPr="00DD57AD">
        <w:rPr>
          <w:rFonts w:ascii="Arial" w:hAnsi="Arial" w:cs="Arial"/>
          <w:bCs/>
        </w:rPr>
        <w:t>A</w:t>
      </w:r>
      <w:r w:rsidR="00CB756D" w:rsidRPr="00DD57AD">
        <w:rPr>
          <w:rFonts w:ascii="Arial" w:hAnsi="Arial" w:cs="Arial"/>
          <w:bCs/>
        </w:rPr>
        <w:t xml:space="preserve">ccount will be </w:t>
      </w:r>
      <w:r w:rsidR="009E33A5" w:rsidRPr="00DD57AD">
        <w:rPr>
          <w:rFonts w:ascii="Arial" w:hAnsi="Arial" w:cs="Arial"/>
          <w:bCs/>
        </w:rPr>
        <w:t>established</w:t>
      </w:r>
      <w:r w:rsidR="00CB756D" w:rsidRPr="00DD57AD">
        <w:rPr>
          <w:rFonts w:ascii="Arial" w:hAnsi="Arial" w:cs="Arial"/>
          <w:bCs/>
        </w:rPr>
        <w:t xml:space="preserve"> where a Participant decides to post some or all of its Required Credit Cover in the form of cash collateral.  </w:t>
      </w:r>
      <w:r w:rsidR="00CF642F" w:rsidRPr="00DD57AD">
        <w:rPr>
          <w:rFonts w:ascii="Arial" w:hAnsi="Arial" w:cs="Arial"/>
          <w:bCs/>
        </w:rPr>
        <w:t>These</w:t>
      </w:r>
      <w:r w:rsidR="00722DC9" w:rsidRPr="00DD57AD">
        <w:rPr>
          <w:rFonts w:ascii="Arial" w:hAnsi="Arial" w:cs="Arial"/>
          <w:bCs/>
        </w:rPr>
        <w:t xml:space="preserve"> bank </w:t>
      </w:r>
      <w:r w:rsidR="00CB756D" w:rsidRPr="00DD57AD">
        <w:rPr>
          <w:rFonts w:ascii="Arial" w:hAnsi="Arial" w:cs="Arial"/>
          <w:bCs/>
        </w:rPr>
        <w:t xml:space="preserve">accounts will be held in the </w:t>
      </w:r>
      <w:r w:rsidR="00564582" w:rsidRPr="00DD57AD">
        <w:rPr>
          <w:rFonts w:ascii="Arial" w:hAnsi="Arial" w:cs="Arial"/>
          <w:bCs/>
        </w:rPr>
        <w:t xml:space="preserve">sole </w:t>
      </w:r>
      <w:r w:rsidR="00CB756D" w:rsidRPr="00DD57AD">
        <w:rPr>
          <w:rFonts w:ascii="Arial" w:hAnsi="Arial" w:cs="Arial"/>
          <w:bCs/>
        </w:rPr>
        <w:t xml:space="preserve">name of the </w:t>
      </w:r>
      <w:r w:rsidR="006E03A9" w:rsidRPr="00DD57AD">
        <w:rPr>
          <w:rFonts w:ascii="Arial" w:hAnsi="Arial" w:cs="Arial"/>
          <w:bCs/>
        </w:rPr>
        <w:t xml:space="preserve">Market Operator </w:t>
      </w:r>
      <w:r w:rsidR="00CB756D" w:rsidRPr="00DD57AD">
        <w:rPr>
          <w:rFonts w:ascii="Arial" w:hAnsi="Arial" w:cs="Arial"/>
          <w:bCs/>
        </w:rPr>
        <w:t>and will be held on trust as further described</w:t>
      </w:r>
      <w:r w:rsidR="00CF642F" w:rsidRPr="00DD57AD">
        <w:rPr>
          <w:rFonts w:ascii="Arial" w:hAnsi="Arial" w:cs="Arial"/>
          <w:bCs/>
        </w:rPr>
        <w:t xml:space="preserve"> at section G.1.6</w:t>
      </w:r>
      <w:r w:rsidR="009E33A5" w:rsidRPr="00DD57AD">
        <w:rPr>
          <w:rFonts w:ascii="Arial" w:hAnsi="Arial" w:cs="Arial"/>
          <w:bCs/>
        </w:rPr>
        <w:t xml:space="preserve"> of</w:t>
      </w:r>
      <w:r w:rsidR="00CB756D" w:rsidRPr="00DD57AD">
        <w:rPr>
          <w:rFonts w:ascii="Arial" w:hAnsi="Arial" w:cs="Arial"/>
          <w:bCs/>
        </w:rPr>
        <w:t xml:space="preserve"> the Code.  </w:t>
      </w:r>
      <w:r w:rsidR="002C763E" w:rsidRPr="00DD57AD">
        <w:rPr>
          <w:rFonts w:ascii="Arial" w:hAnsi="Arial" w:cs="Arial"/>
          <w:bCs/>
        </w:rPr>
        <w:t xml:space="preserve">The SEM Bank, the Participant and the </w:t>
      </w:r>
      <w:r w:rsidR="006E03A9" w:rsidRPr="00DD57AD">
        <w:rPr>
          <w:rFonts w:ascii="Arial" w:hAnsi="Arial" w:cs="Arial"/>
          <w:bCs/>
        </w:rPr>
        <w:t xml:space="preserve">Market Operator </w:t>
      </w:r>
      <w:r w:rsidR="002C763E" w:rsidRPr="00DD57AD">
        <w:rPr>
          <w:rFonts w:ascii="Arial" w:hAnsi="Arial" w:cs="Arial"/>
          <w:bCs/>
        </w:rPr>
        <w:t xml:space="preserve">will sign a form of Bank Mandate which shall irrevocably instruct the SEM Bank to make payment against the sole instruction of the </w:t>
      </w:r>
      <w:r w:rsidR="006E03A9" w:rsidRPr="00DD57AD">
        <w:rPr>
          <w:rFonts w:ascii="Arial" w:hAnsi="Arial" w:cs="Arial"/>
          <w:bCs/>
        </w:rPr>
        <w:t>Market Operator</w:t>
      </w:r>
      <w:r w:rsidR="002C763E" w:rsidRPr="00DD57AD">
        <w:rPr>
          <w:rFonts w:ascii="Arial" w:hAnsi="Arial" w:cs="Arial"/>
          <w:bCs/>
        </w:rPr>
        <w:t xml:space="preserve">.  </w:t>
      </w:r>
      <w:r w:rsidR="00CB756D" w:rsidRPr="00DD57AD">
        <w:rPr>
          <w:rFonts w:ascii="Arial" w:hAnsi="Arial" w:cs="Arial"/>
          <w:bCs/>
        </w:rPr>
        <w:t xml:space="preserve">In the event of a Shortfall, the </w:t>
      </w:r>
      <w:r w:rsidR="006E03A9" w:rsidRPr="00DD57AD">
        <w:rPr>
          <w:rFonts w:ascii="Arial" w:hAnsi="Arial" w:cs="Arial"/>
          <w:bCs/>
        </w:rPr>
        <w:t xml:space="preserve">Market Operator </w:t>
      </w:r>
      <w:r w:rsidR="00CB756D" w:rsidRPr="00DD57AD">
        <w:rPr>
          <w:rFonts w:ascii="Arial" w:hAnsi="Arial" w:cs="Arial"/>
          <w:bCs/>
        </w:rPr>
        <w:t xml:space="preserve">may drawdown funds from </w:t>
      </w:r>
      <w:r w:rsidR="009E33A5" w:rsidRPr="00DD57AD">
        <w:rPr>
          <w:rFonts w:ascii="Arial" w:hAnsi="Arial" w:cs="Arial"/>
          <w:bCs/>
        </w:rPr>
        <w:t>a SEM Collateral Reserve Account</w:t>
      </w:r>
      <w:r w:rsidR="00CB756D" w:rsidRPr="00DD57AD">
        <w:rPr>
          <w:rFonts w:ascii="Arial" w:hAnsi="Arial" w:cs="Arial"/>
          <w:bCs/>
        </w:rPr>
        <w:t xml:space="preserve"> to meet such Shortfall</w:t>
      </w:r>
      <w:r w:rsidR="009E33A5" w:rsidRPr="00DD57AD">
        <w:rPr>
          <w:rFonts w:ascii="Arial" w:hAnsi="Arial" w:cs="Arial"/>
          <w:bCs/>
        </w:rPr>
        <w:t>,</w:t>
      </w:r>
      <w:r w:rsidR="0066079A" w:rsidRPr="00DD57AD">
        <w:rPr>
          <w:rFonts w:ascii="Arial" w:hAnsi="Arial" w:cs="Arial"/>
          <w:bCs/>
        </w:rPr>
        <w:t xml:space="preserve"> as further described in the Code</w:t>
      </w:r>
      <w:r w:rsidR="00CB756D" w:rsidRPr="00DD57AD">
        <w:rPr>
          <w:rFonts w:ascii="Arial" w:hAnsi="Arial" w:cs="Arial"/>
          <w:bCs/>
        </w:rPr>
        <w:t xml:space="preserve">. </w:t>
      </w:r>
      <w:r w:rsidR="009E33A5" w:rsidRPr="00DD57AD">
        <w:rPr>
          <w:rFonts w:ascii="Arial" w:hAnsi="Arial" w:cs="Arial"/>
          <w:bCs/>
        </w:rPr>
        <w:t>Participants entering into a Collateral Reserve Account arrangement will be required to comply with the Account Security Requirements as set out in G.1.5 of the Code.</w:t>
      </w:r>
    </w:p>
    <w:p w:rsidR="004E022A" w:rsidRPr="00DD57AD" w:rsidRDefault="004E022A" w:rsidP="00DD57AD">
      <w:pPr>
        <w:pStyle w:val="Body1"/>
        <w:spacing w:before="120" w:after="120"/>
        <w:jc w:val="both"/>
        <w:rPr>
          <w:rFonts w:ascii="Arial" w:hAnsi="Arial" w:cs="Arial"/>
          <w:bCs/>
        </w:rPr>
      </w:pPr>
    </w:p>
    <w:p w:rsidR="001A5A31" w:rsidRPr="00DD57AD" w:rsidRDefault="00CB756D" w:rsidP="00DD57AD">
      <w:pPr>
        <w:pStyle w:val="APHeading3"/>
        <w:numPr>
          <w:ilvl w:val="2"/>
          <w:numId w:val="7"/>
        </w:numPr>
        <w:tabs>
          <w:tab w:val="clear" w:pos="851"/>
          <w:tab w:val="num" w:pos="720"/>
        </w:tabs>
        <w:ind w:left="720" w:hanging="720"/>
      </w:pPr>
      <w:bookmarkStart w:id="124" w:name="_Toc466563182"/>
      <w:bookmarkStart w:id="125" w:name="_Toc477447739"/>
      <w:bookmarkStart w:id="126" w:name="_Toc477448369"/>
      <w:bookmarkStart w:id="127" w:name="_Toc477448521"/>
      <w:bookmarkStart w:id="128" w:name="_Toc479003397"/>
      <w:r w:rsidRPr="00DD57AD">
        <w:lastRenderedPageBreak/>
        <w:t>Market Operator Charge Accounts</w:t>
      </w:r>
      <w:bookmarkEnd w:id="124"/>
      <w:bookmarkEnd w:id="125"/>
      <w:bookmarkEnd w:id="126"/>
      <w:bookmarkEnd w:id="127"/>
      <w:bookmarkEnd w:id="128"/>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The</w:t>
      </w:r>
      <w:r w:rsidR="00C75169" w:rsidRPr="00DD57AD">
        <w:rPr>
          <w:rFonts w:ascii="Arial" w:hAnsi="Arial" w:cs="Arial"/>
          <w:bCs/>
        </w:rPr>
        <w:t xml:space="preserve"> Market Operator Charge</w:t>
      </w:r>
      <w:r w:rsidRPr="00DD57AD">
        <w:rPr>
          <w:rFonts w:ascii="Arial" w:hAnsi="Arial" w:cs="Arial"/>
          <w:bCs/>
        </w:rPr>
        <w:t xml:space="preserve"> </w:t>
      </w:r>
      <w:r w:rsidR="00C75169" w:rsidRPr="00DD57AD">
        <w:rPr>
          <w:rFonts w:ascii="Arial" w:hAnsi="Arial" w:cs="Arial"/>
          <w:bCs/>
        </w:rPr>
        <w:t>A</w:t>
      </w:r>
      <w:r w:rsidRPr="00DD57AD">
        <w:rPr>
          <w:rFonts w:ascii="Arial" w:hAnsi="Arial" w:cs="Arial"/>
          <w:bCs/>
        </w:rPr>
        <w:t xml:space="preserve">ccounts will be used to receive all payments due under the Code </w:t>
      </w:r>
      <w:r w:rsidR="000B6517" w:rsidRPr="00DD57AD">
        <w:rPr>
          <w:rFonts w:ascii="Arial" w:hAnsi="Arial" w:cs="Arial"/>
          <w:bCs/>
        </w:rPr>
        <w:t xml:space="preserve">pursuant to the issue of </w:t>
      </w:r>
      <w:r w:rsidRPr="00DD57AD">
        <w:rPr>
          <w:rFonts w:ascii="Arial" w:hAnsi="Arial" w:cs="Arial"/>
          <w:bCs/>
        </w:rPr>
        <w:t>Fixed</w:t>
      </w:r>
      <w:r w:rsidR="000B6517" w:rsidRPr="00DD57AD">
        <w:rPr>
          <w:rFonts w:ascii="Arial" w:hAnsi="Arial" w:cs="Arial"/>
          <w:bCs/>
        </w:rPr>
        <w:t xml:space="preserve"> Market Operator Charge Invoices</w:t>
      </w:r>
      <w:r w:rsidRPr="00DD57AD">
        <w:rPr>
          <w:rFonts w:ascii="Arial" w:hAnsi="Arial" w:cs="Arial"/>
          <w:bCs/>
        </w:rPr>
        <w:t xml:space="preserve"> and Variable Market Operator </w:t>
      </w:r>
      <w:r w:rsidR="001A5A31" w:rsidRPr="00DD57AD">
        <w:rPr>
          <w:rFonts w:ascii="Arial" w:hAnsi="Arial" w:cs="Arial"/>
          <w:bCs/>
        </w:rPr>
        <w:t>Charge</w:t>
      </w:r>
      <w:r w:rsidR="000B6517" w:rsidRPr="00DD57AD">
        <w:rPr>
          <w:rFonts w:ascii="Arial" w:hAnsi="Arial" w:cs="Arial"/>
          <w:bCs/>
        </w:rPr>
        <w:t xml:space="preserve"> </w:t>
      </w:r>
      <w:r w:rsidR="00F95879">
        <w:rPr>
          <w:rFonts w:ascii="Arial" w:hAnsi="Arial" w:cs="Arial"/>
          <w:bCs/>
        </w:rPr>
        <w:t>i</w:t>
      </w:r>
      <w:r w:rsidR="000B6517" w:rsidRPr="00DD57AD">
        <w:rPr>
          <w:rFonts w:ascii="Arial" w:hAnsi="Arial" w:cs="Arial"/>
          <w:bCs/>
        </w:rPr>
        <w:t>nvoices</w:t>
      </w:r>
      <w:r w:rsidRPr="00DD57AD">
        <w:rPr>
          <w:rFonts w:ascii="Arial" w:hAnsi="Arial" w:cs="Arial"/>
          <w:bCs/>
        </w:rPr>
        <w:t xml:space="preserve">.  </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The Market Operator Charge Accounts will not be held in </w:t>
      </w:r>
      <w:r w:rsidR="000B6517" w:rsidRPr="00DD57AD">
        <w:rPr>
          <w:rFonts w:ascii="Arial" w:hAnsi="Arial" w:cs="Arial"/>
          <w:bCs/>
        </w:rPr>
        <w:t>t</w:t>
      </w:r>
      <w:r w:rsidRPr="00DD57AD">
        <w:rPr>
          <w:rFonts w:ascii="Arial" w:hAnsi="Arial" w:cs="Arial"/>
          <w:bCs/>
        </w:rPr>
        <w:t xml:space="preserve">rust as they are set up to receive payment of Market Operator </w:t>
      </w:r>
      <w:r w:rsidR="000B6517" w:rsidRPr="00DD57AD">
        <w:rPr>
          <w:rFonts w:ascii="Arial" w:hAnsi="Arial" w:cs="Arial"/>
          <w:bCs/>
        </w:rPr>
        <w:t>C</w:t>
      </w:r>
      <w:r w:rsidRPr="00DD57AD">
        <w:rPr>
          <w:rFonts w:ascii="Arial" w:hAnsi="Arial" w:cs="Arial"/>
          <w:bCs/>
        </w:rPr>
        <w:t xml:space="preserve">harges to which the </w:t>
      </w:r>
      <w:r w:rsidR="00E25E50" w:rsidRPr="00DD57AD">
        <w:rPr>
          <w:rFonts w:ascii="Arial" w:hAnsi="Arial" w:cs="Arial"/>
          <w:bCs/>
        </w:rPr>
        <w:t xml:space="preserve">Market Operator </w:t>
      </w:r>
      <w:r w:rsidRPr="00DD57AD">
        <w:rPr>
          <w:rFonts w:ascii="Arial" w:hAnsi="Arial" w:cs="Arial"/>
          <w:bCs/>
        </w:rPr>
        <w:t>is beneficially entitled.</w:t>
      </w:r>
    </w:p>
    <w:p w:rsidR="004E022A" w:rsidRPr="00DD57AD" w:rsidRDefault="004E022A" w:rsidP="00DD57AD">
      <w:pPr>
        <w:pStyle w:val="Body1"/>
        <w:spacing w:before="120" w:after="120"/>
        <w:jc w:val="both"/>
        <w:rPr>
          <w:rFonts w:ascii="Arial" w:hAnsi="Arial" w:cs="Arial"/>
          <w:bCs/>
        </w:rPr>
      </w:pPr>
    </w:p>
    <w:p w:rsidR="00CB756D" w:rsidRPr="004E022A" w:rsidRDefault="00CB756D" w:rsidP="00DD57AD">
      <w:pPr>
        <w:pStyle w:val="APHeading2"/>
        <w:numPr>
          <w:ilvl w:val="1"/>
          <w:numId w:val="7"/>
        </w:numPr>
      </w:pPr>
      <w:bookmarkStart w:id="129" w:name="_Toc356218106"/>
      <w:bookmarkStart w:id="130" w:name="_Toc466563183"/>
      <w:bookmarkStart w:id="131" w:name="_Toc477447740"/>
      <w:bookmarkStart w:id="132" w:name="_Toc477448370"/>
      <w:bookmarkStart w:id="133" w:name="_Toc477448522"/>
      <w:bookmarkStart w:id="134" w:name="_Toc479003398"/>
      <w:r w:rsidRPr="004E022A">
        <w:t>Online Banking</w:t>
      </w:r>
      <w:bookmarkEnd w:id="129"/>
      <w:bookmarkEnd w:id="130"/>
      <w:bookmarkEnd w:id="131"/>
      <w:bookmarkEnd w:id="132"/>
      <w:bookmarkEnd w:id="133"/>
      <w:bookmarkEnd w:id="134"/>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The </w:t>
      </w:r>
      <w:r w:rsidR="00790533" w:rsidRPr="00DD57AD">
        <w:rPr>
          <w:rFonts w:ascii="Arial" w:hAnsi="Arial" w:cs="Arial"/>
          <w:bCs/>
        </w:rPr>
        <w:t>Market Operator</w:t>
      </w:r>
      <w:r w:rsidR="00790533" w:rsidRPr="00DD57AD" w:rsidDel="00790533">
        <w:rPr>
          <w:rFonts w:ascii="Arial" w:hAnsi="Arial" w:cs="Arial"/>
          <w:bCs/>
        </w:rPr>
        <w:t xml:space="preserve"> </w:t>
      </w:r>
      <w:r w:rsidRPr="00DD57AD">
        <w:rPr>
          <w:rFonts w:ascii="Arial" w:hAnsi="Arial" w:cs="Arial"/>
          <w:bCs/>
        </w:rPr>
        <w:t xml:space="preserve">will use the </w:t>
      </w:r>
      <w:del w:id="135" w:author="Author">
        <w:r w:rsidRPr="00DD57AD" w:rsidDel="003A6E49">
          <w:rPr>
            <w:rFonts w:ascii="Arial" w:hAnsi="Arial" w:cs="Arial"/>
            <w:bCs/>
          </w:rPr>
          <w:delText>Business eBanking</w:delText>
        </w:r>
      </w:del>
      <w:ins w:id="136" w:author="Author">
        <w:r w:rsidR="003A6E49">
          <w:rPr>
            <w:rFonts w:ascii="Arial" w:hAnsi="Arial" w:cs="Arial"/>
            <w:bCs/>
          </w:rPr>
          <w:t xml:space="preserve">Online Banking </w:t>
        </w:r>
      </w:ins>
      <w:del w:id="137" w:author="Author">
        <w:r w:rsidRPr="00DD57AD" w:rsidDel="007F2D9C">
          <w:rPr>
            <w:rFonts w:ascii="Arial" w:hAnsi="Arial" w:cs="Arial"/>
            <w:bCs/>
          </w:rPr>
          <w:delText xml:space="preserve"> </w:delText>
        </w:r>
      </w:del>
      <w:r w:rsidR="00F56D8C" w:rsidRPr="00DD57AD">
        <w:rPr>
          <w:rFonts w:ascii="Arial" w:hAnsi="Arial" w:cs="Arial"/>
          <w:bCs/>
        </w:rPr>
        <w:t xml:space="preserve">Platform </w:t>
      </w:r>
      <w:r w:rsidRPr="00DD57AD">
        <w:rPr>
          <w:rFonts w:ascii="Arial" w:hAnsi="Arial" w:cs="Arial"/>
          <w:bCs/>
        </w:rPr>
        <w:t>provided by the SEM Bank. This application will</w:t>
      </w:r>
      <w:r w:rsidR="007115E9" w:rsidRPr="00DD57AD">
        <w:rPr>
          <w:rFonts w:ascii="Arial" w:hAnsi="Arial" w:cs="Arial"/>
          <w:bCs/>
        </w:rPr>
        <w:t xml:space="preserve"> provide for: (i)</w:t>
      </w:r>
      <w:r w:rsidRPr="00DD57AD">
        <w:rPr>
          <w:rFonts w:ascii="Arial" w:hAnsi="Arial" w:cs="Arial"/>
          <w:bCs/>
        </w:rPr>
        <w:t xml:space="preserve"> same day and standard payments in </w:t>
      </w:r>
      <w:r w:rsidR="00B154BF" w:rsidRPr="00DD57AD">
        <w:rPr>
          <w:rFonts w:ascii="Arial" w:hAnsi="Arial" w:cs="Arial"/>
          <w:bCs/>
        </w:rPr>
        <w:t>the Republic of Ireland and Northern Ireland</w:t>
      </w:r>
      <w:r w:rsidR="007115E9" w:rsidRPr="00DD57AD">
        <w:rPr>
          <w:rFonts w:ascii="Arial" w:hAnsi="Arial" w:cs="Arial"/>
          <w:bCs/>
        </w:rPr>
        <w:t>; (ii)</w:t>
      </w:r>
      <w:r w:rsidRPr="00DD57AD">
        <w:rPr>
          <w:rFonts w:ascii="Arial" w:hAnsi="Arial" w:cs="Arial"/>
          <w:bCs/>
        </w:rPr>
        <w:t xml:space="preserve"> </w:t>
      </w:r>
      <w:r w:rsidR="00B154BF" w:rsidRPr="00DD57AD">
        <w:rPr>
          <w:rFonts w:ascii="Arial" w:hAnsi="Arial" w:cs="Arial"/>
          <w:bCs/>
        </w:rPr>
        <w:t xml:space="preserve">the </w:t>
      </w:r>
      <w:r w:rsidRPr="00DD57AD">
        <w:rPr>
          <w:rFonts w:ascii="Arial" w:hAnsi="Arial" w:cs="Arial"/>
          <w:bCs/>
        </w:rPr>
        <w:t>download</w:t>
      </w:r>
      <w:r w:rsidR="00B154BF" w:rsidRPr="00DD57AD">
        <w:rPr>
          <w:rFonts w:ascii="Arial" w:hAnsi="Arial" w:cs="Arial"/>
          <w:bCs/>
        </w:rPr>
        <w:t>ing of</w:t>
      </w:r>
      <w:r w:rsidRPr="00DD57AD">
        <w:rPr>
          <w:rFonts w:ascii="Arial" w:hAnsi="Arial" w:cs="Arial"/>
          <w:bCs/>
        </w:rPr>
        <w:t xml:space="preserve"> statements</w:t>
      </w:r>
      <w:r w:rsidR="007115E9" w:rsidRPr="00DD57AD">
        <w:rPr>
          <w:rFonts w:ascii="Arial" w:hAnsi="Arial" w:cs="Arial"/>
          <w:bCs/>
        </w:rPr>
        <w:t>;</w:t>
      </w:r>
      <w:r w:rsidRPr="00DD57AD">
        <w:rPr>
          <w:rFonts w:ascii="Arial" w:hAnsi="Arial" w:cs="Arial"/>
          <w:bCs/>
        </w:rPr>
        <w:t xml:space="preserve"> and </w:t>
      </w:r>
      <w:r w:rsidR="007115E9" w:rsidRPr="00DD57AD">
        <w:rPr>
          <w:rFonts w:ascii="Arial" w:hAnsi="Arial" w:cs="Arial"/>
          <w:bCs/>
        </w:rPr>
        <w:t xml:space="preserve">(iii) </w:t>
      </w:r>
      <w:r w:rsidRPr="00DD57AD">
        <w:rPr>
          <w:rFonts w:ascii="Arial" w:hAnsi="Arial" w:cs="Arial"/>
          <w:bCs/>
        </w:rPr>
        <w:t xml:space="preserve">the monitoring of both the </w:t>
      </w:r>
      <w:r w:rsidR="00F95879">
        <w:rPr>
          <w:rFonts w:ascii="Arial" w:hAnsi="Arial" w:cs="Arial"/>
          <w:bCs/>
        </w:rPr>
        <w:t xml:space="preserve">SEM </w:t>
      </w:r>
      <w:r w:rsidRPr="00DD57AD">
        <w:rPr>
          <w:rFonts w:ascii="Arial" w:hAnsi="Arial" w:cs="Arial"/>
          <w:bCs/>
        </w:rPr>
        <w:t>Collateral Reserve Account balances and the posted L</w:t>
      </w:r>
      <w:r w:rsidR="00B154BF" w:rsidRPr="00DD57AD">
        <w:rPr>
          <w:rFonts w:ascii="Arial" w:hAnsi="Arial" w:cs="Arial"/>
          <w:bCs/>
        </w:rPr>
        <w:t xml:space="preserve">etter of </w:t>
      </w:r>
      <w:r w:rsidRPr="00DD57AD">
        <w:rPr>
          <w:rFonts w:ascii="Arial" w:hAnsi="Arial" w:cs="Arial"/>
          <w:bCs/>
        </w:rPr>
        <w:t>C</w:t>
      </w:r>
      <w:r w:rsidR="00B154BF" w:rsidRPr="00DD57AD">
        <w:rPr>
          <w:rFonts w:ascii="Arial" w:hAnsi="Arial" w:cs="Arial"/>
          <w:bCs/>
        </w:rPr>
        <w:t>redit</w:t>
      </w:r>
      <w:r w:rsidRPr="00DD57AD">
        <w:rPr>
          <w:rFonts w:ascii="Arial" w:hAnsi="Arial" w:cs="Arial"/>
          <w:bCs/>
        </w:rPr>
        <w:t>s</w:t>
      </w:r>
      <w:r w:rsidR="00B154BF" w:rsidRPr="00DD57AD">
        <w:rPr>
          <w:rFonts w:ascii="Arial" w:hAnsi="Arial" w:cs="Arial"/>
          <w:bCs/>
        </w:rPr>
        <w:t xml:space="preserve"> as provided for under the Code</w:t>
      </w:r>
      <w:r w:rsidRPr="00DD57AD">
        <w:rPr>
          <w:rFonts w:ascii="Arial" w:hAnsi="Arial" w:cs="Arial"/>
          <w:bCs/>
        </w:rPr>
        <w:t>. The</w:t>
      </w:r>
      <w:r w:rsidR="007115E9" w:rsidRPr="00DD57AD">
        <w:rPr>
          <w:rFonts w:ascii="Arial" w:hAnsi="Arial" w:cs="Arial"/>
          <w:bCs/>
        </w:rPr>
        <w:t xml:space="preserve"> </w:t>
      </w:r>
      <w:del w:id="138" w:author="Author">
        <w:r w:rsidR="007115E9" w:rsidRPr="00DD57AD" w:rsidDel="003A6E49">
          <w:rPr>
            <w:rFonts w:ascii="Arial" w:hAnsi="Arial" w:cs="Arial"/>
            <w:bCs/>
          </w:rPr>
          <w:delText>Business eBanking</w:delText>
        </w:r>
      </w:del>
      <w:ins w:id="139" w:author="Author">
        <w:r w:rsidR="003A6E49">
          <w:rPr>
            <w:rFonts w:ascii="Arial" w:hAnsi="Arial" w:cs="Arial"/>
            <w:bCs/>
          </w:rPr>
          <w:t xml:space="preserve">Online Banking </w:t>
        </w:r>
      </w:ins>
      <w:del w:id="140" w:author="Author">
        <w:r w:rsidRPr="00DD57AD" w:rsidDel="007F2D9C">
          <w:rPr>
            <w:rFonts w:ascii="Arial" w:hAnsi="Arial" w:cs="Arial"/>
            <w:bCs/>
          </w:rPr>
          <w:delText xml:space="preserve"> </w:delText>
        </w:r>
      </w:del>
      <w:r w:rsidR="001D0BE8" w:rsidRPr="00DD57AD">
        <w:rPr>
          <w:rFonts w:ascii="Arial" w:hAnsi="Arial" w:cs="Arial"/>
          <w:bCs/>
        </w:rPr>
        <w:t>Platform</w:t>
      </w:r>
      <w:r w:rsidRPr="00DD57AD">
        <w:rPr>
          <w:rFonts w:ascii="Arial" w:hAnsi="Arial" w:cs="Arial"/>
          <w:bCs/>
        </w:rPr>
        <w:t xml:space="preserve"> is accessed </w:t>
      </w:r>
      <w:r w:rsidR="007115E9" w:rsidRPr="00DD57AD">
        <w:rPr>
          <w:rFonts w:ascii="Arial" w:hAnsi="Arial" w:cs="Arial"/>
          <w:bCs/>
        </w:rPr>
        <w:t xml:space="preserve">through </w:t>
      </w:r>
      <w:r w:rsidRPr="00DD57AD">
        <w:rPr>
          <w:rFonts w:ascii="Arial" w:hAnsi="Arial" w:cs="Arial"/>
          <w:bCs/>
        </w:rPr>
        <w:t>the internet via a secure website.</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Agreed Procedure </w:t>
      </w:r>
      <w:r w:rsidR="00036792" w:rsidRPr="00DD57AD">
        <w:rPr>
          <w:rFonts w:ascii="Arial" w:hAnsi="Arial" w:cs="Arial"/>
          <w:bCs/>
        </w:rPr>
        <w:t>15</w:t>
      </w:r>
      <w:r w:rsidRPr="00DD57AD">
        <w:rPr>
          <w:rFonts w:ascii="Arial" w:hAnsi="Arial" w:cs="Arial"/>
          <w:bCs/>
        </w:rPr>
        <w:t xml:space="preserve"> </w:t>
      </w:r>
      <w:r w:rsidR="003321E6" w:rsidRPr="00DD57AD">
        <w:rPr>
          <w:rFonts w:ascii="Arial" w:hAnsi="Arial" w:cs="Arial"/>
          <w:bCs/>
        </w:rPr>
        <w:t>“</w:t>
      </w:r>
      <w:r w:rsidR="00BB6150" w:rsidRPr="00DD57AD">
        <w:rPr>
          <w:rFonts w:ascii="Arial" w:hAnsi="Arial" w:cs="Arial"/>
          <w:bCs/>
        </w:rPr>
        <w:t>Settlement</w:t>
      </w:r>
      <w:r w:rsidR="00B154BF" w:rsidRPr="00DD57AD">
        <w:rPr>
          <w:rFonts w:ascii="Arial" w:hAnsi="Arial" w:cs="Arial"/>
          <w:bCs/>
        </w:rPr>
        <w:t xml:space="preserve"> and Billing</w:t>
      </w:r>
      <w:r w:rsidR="003321E6" w:rsidRPr="00DD57AD">
        <w:rPr>
          <w:rFonts w:ascii="Arial" w:hAnsi="Arial" w:cs="Arial"/>
          <w:bCs/>
        </w:rPr>
        <w:t xml:space="preserve">” </w:t>
      </w:r>
      <w:r w:rsidRPr="00DD57AD">
        <w:rPr>
          <w:rFonts w:ascii="Arial" w:hAnsi="Arial" w:cs="Arial"/>
          <w:bCs/>
        </w:rPr>
        <w:t>describes the timelines for payment</w:t>
      </w:r>
      <w:r w:rsidR="007115E9" w:rsidRPr="00DD57AD">
        <w:rPr>
          <w:rFonts w:ascii="Arial" w:hAnsi="Arial" w:cs="Arial"/>
          <w:bCs/>
        </w:rPr>
        <w:t>s in detail</w:t>
      </w:r>
      <w:r w:rsidRPr="00DD57AD">
        <w:rPr>
          <w:rFonts w:ascii="Arial" w:hAnsi="Arial" w:cs="Arial"/>
          <w:bCs/>
        </w:rPr>
        <w:t>, however, for present purposes, the most relevant is the payment of</w:t>
      </w:r>
      <w:r w:rsidR="00BB6150" w:rsidRPr="00DD57AD">
        <w:rPr>
          <w:rFonts w:ascii="Arial" w:hAnsi="Arial" w:cs="Arial"/>
          <w:bCs/>
        </w:rPr>
        <w:t xml:space="preserve"> </w:t>
      </w:r>
      <w:r w:rsidR="00117958" w:rsidRPr="00DD57AD">
        <w:rPr>
          <w:rFonts w:ascii="Arial" w:hAnsi="Arial" w:cs="Arial"/>
          <w:bCs/>
        </w:rPr>
        <w:t>Settlement Documents</w:t>
      </w:r>
      <w:r w:rsidR="00CA5732" w:rsidRPr="00DD57AD">
        <w:rPr>
          <w:rFonts w:ascii="Arial" w:hAnsi="Arial" w:cs="Arial"/>
          <w:bCs/>
        </w:rPr>
        <w:t xml:space="preserve"> </w:t>
      </w:r>
      <w:r w:rsidRPr="00DD57AD">
        <w:rPr>
          <w:rFonts w:ascii="Arial" w:hAnsi="Arial" w:cs="Arial"/>
          <w:bCs/>
        </w:rPr>
        <w:t xml:space="preserve">(issued by the </w:t>
      </w:r>
      <w:r w:rsidR="00E25E50" w:rsidRPr="00DD57AD">
        <w:rPr>
          <w:rFonts w:ascii="Arial" w:hAnsi="Arial" w:cs="Arial"/>
          <w:bCs/>
        </w:rPr>
        <w:t>Market Operator</w:t>
      </w:r>
      <w:r w:rsidR="00E25E50" w:rsidRPr="00DD57AD" w:rsidDel="00E25E50">
        <w:rPr>
          <w:rFonts w:ascii="Arial" w:hAnsi="Arial" w:cs="Arial"/>
          <w:bCs/>
        </w:rPr>
        <w:t xml:space="preserve"> </w:t>
      </w:r>
      <w:r w:rsidRPr="00DD57AD">
        <w:rPr>
          <w:rFonts w:ascii="Arial" w:hAnsi="Arial" w:cs="Arial"/>
          <w:bCs/>
        </w:rPr>
        <w:t>to Participants</w:t>
      </w:r>
      <w:r w:rsidR="00B52C44" w:rsidRPr="00DD57AD">
        <w:rPr>
          <w:rFonts w:ascii="Arial" w:hAnsi="Arial" w:cs="Arial"/>
          <w:bCs/>
        </w:rPr>
        <w:t xml:space="preserve"> in respect of </w:t>
      </w:r>
      <w:r w:rsidR="00E84ABE" w:rsidRPr="00DD57AD">
        <w:rPr>
          <w:rFonts w:ascii="Arial" w:hAnsi="Arial" w:cs="Arial"/>
          <w:bCs/>
        </w:rPr>
        <w:t xml:space="preserve">sums due to be paid to the </w:t>
      </w:r>
      <w:r w:rsidR="00790533" w:rsidRPr="00DD57AD">
        <w:rPr>
          <w:rFonts w:ascii="Arial" w:hAnsi="Arial" w:cs="Arial"/>
          <w:bCs/>
        </w:rPr>
        <w:t>Market Operator</w:t>
      </w:r>
      <w:r w:rsidRPr="00DD57AD">
        <w:rPr>
          <w:rFonts w:ascii="Arial" w:hAnsi="Arial" w:cs="Arial"/>
          <w:bCs/>
        </w:rPr>
        <w:t>)</w:t>
      </w:r>
      <w:r w:rsidR="00EA6900" w:rsidRPr="00DD57AD">
        <w:rPr>
          <w:rFonts w:ascii="Arial" w:hAnsi="Arial" w:cs="Arial"/>
          <w:bCs/>
        </w:rPr>
        <w:t>.</w:t>
      </w:r>
      <w:r w:rsidRPr="00DD57AD">
        <w:rPr>
          <w:rFonts w:ascii="Arial" w:hAnsi="Arial" w:cs="Arial"/>
          <w:bCs/>
        </w:rPr>
        <w:t xml:space="preserve"> </w:t>
      </w:r>
      <w:r w:rsidR="00EA6900" w:rsidRPr="00DD57AD">
        <w:rPr>
          <w:rFonts w:ascii="Arial" w:hAnsi="Arial" w:cs="Arial"/>
          <w:bCs/>
        </w:rPr>
        <w:t xml:space="preserve">These payments </w:t>
      </w:r>
      <w:r w:rsidRPr="00DD57AD">
        <w:rPr>
          <w:rFonts w:ascii="Arial" w:hAnsi="Arial" w:cs="Arial"/>
          <w:bCs/>
        </w:rPr>
        <w:t xml:space="preserve">must be </w:t>
      </w:r>
      <w:r w:rsidR="00EA6900" w:rsidRPr="00DD57AD">
        <w:rPr>
          <w:rFonts w:ascii="Arial" w:hAnsi="Arial" w:cs="Arial"/>
          <w:bCs/>
        </w:rPr>
        <w:t xml:space="preserve">made </w:t>
      </w:r>
      <w:r w:rsidRPr="00DD57AD">
        <w:rPr>
          <w:rFonts w:ascii="Arial" w:hAnsi="Arial" w:cs="Arial"/>
          <w:bCs/>
        </w:rPr>
        <w:t>by the relevant Participant b</w:t>
      </w:r>
      <w:r w:rsidR="00F95879">
        <w:rPr>
          <w:rFonts w:ascii="Arial" w:hAnsi="Arial" w:cs="Arial"/>
          <w:bCs/>
        </w:rPr>
        <w:t>efore</w:t>
      </w:r>
      <w:r w:rsidRPr="00DD57AD">
        <w:rPr>
          <w:rFonts w:ascii="Arial" w:hAnsi="Arial" w:cs="Arial"/>
          <w:bCs/>
        </w:rPr>
        <w:t xml:space="preserve"> 1</w:t>
      </w:r>
      <w:r w:rsidR="0009087C">
        <w:rPr>
          <w:rFonts w:ascii="Arial" w:hAnsi="Arial" w:cs="Arial"/>
          <w:bCs/>
        </w:rPr>
        <w:t>2</w:t>
      </w:r>
      <w:r w:rsidRPr="00DD57AD">
        <w:rPr>
          <w:rFonts w:ascii="Arial" w:hAnsi="Arial" w:cs="Arial"/>
          <w:bCs/>
        </w:rPr>
        <w:t xml:space="preserve">00hrs 3 Working Days after issue. </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To meet with payment timelines for </w:t>
      </w:r>
      <w:r w:rsidR="00CA5732" w:rsidRPr="00DD57AD">
        <w:rPr>
          <w:rFonts w:ascii="Arial" w:hAnsi="Arial" w:cs="Arial"/>
          <w:bCs/>
        </w:rPr>
        <w:t>payments due to Participants,</w:t>
      </w:r>
      <w:r w:rsidRPr="00DD57AD">
        <w:rPr>
          <w:rFonts w:ascii="Arial" w:hAnsi="Arial" w:cs="Arial"/>
          <w:bCs/>
        </w:rPr>
        <w:t xml:space="preserve"> as set out in the Code</w:t>
      </w:r>
      <w:r w:rsidR="00CA5732" w:rsidRPr="00DD57AD">
        <w:rPr>
          <w:rFonts w:ascii="Arial" w:hAnsi="Arial" w:cs="Arial"/>
          <w:bCs/>
        </w:rPr>
        <w:t>,</w:t>
      </w:r>
      <w:r w:rsidRPr="00DD57AD">
        <w:rPr>
          <w:rFonts w:ascii="Arial" w:hAnsi="Arial" w:cs="Arial"/>
          <w:bCs/>
        </w:rPr>
        <w:t xml:space="preserve"> the </w:t>
      </w:r>
      <w:r w:rsidR="00790533" w:rsidRPr="00DD57AD">
        <w:rPr>
          <w:rFonts w:ascii="Arial" w:hAnsi="Arial" w:cs="Arial"/>
          <w:bCs/>
        </w:rPr>
        <w:t>Market Operator</w:t>
      </w:r>
      <w:r w:rsidR="00790533" w:rsidRPr="00DD57AD" w:rsidDel="00790533">
        <w:rPr>
          <w:rFonts w:ascii="Arial" w:hAnsi="Arial" w:cs="Arial"/>
          <w:bCs/>
        </w:rPr>
        <w:t xml:space="preserve"> </w:t>
      </w:r>
      <w:r w:rsidRPr="00DD57AD">
        <w:rPr>
          <w:rFonts w:ascii="Arial" w:hAnsi="Arial" w:cs="Arial"/>
          <w:bCs/>
        </w:rPr>
        <w:t xml:space="preserve">will need to effect same day </w:t>
      </w:r>
      <w:r w:rsidR="001A5A31" w:rsidRPr="00DD57AD">
        <w:rPr>
          <w:rFonts w:ascii="Arial" w:hAnsi="Arial" w:cs="Arial"/>
          <w:bCs/>
        </w:rPr>
        <w:t>Electronic Funds Transfer</w:t>
      </w:r>
      <w:r w:rsidR="00B154BF" w:rsidRPr="00DD57AD">
        <w:rPr>
          <w:rFonts w:ascii="Arial" w:hAnsi="Arial" w:cs="Arial"/>
          <w:bCs/>
        </w:rPr>
        <w:t xml:space="preserve"> </w:t>
      </w:r>
      <w:r w:rsidRPr="00DD57AD">
        <w:rPr>
          <w:rFonts w:ascii="Arial" w:hAnsi="Arial" w:cs="Arial"/>
          <w:bCs/>
        </w:rPr>
        <w:t xml:space="preserve">payments to Participants.  The </w:t>
      </w:r>
      <w:del w:id="141" w:author="Author">
        <w:r w:rsidRPr="00DD57AD" w:rsidDel="003A6E49">
          <w:rPr>
            <w:rFonts w:ascii="Arial" w:hAnsi="Arial" w:cs="Arial"/>
            <w:bCs/>
          </w:rPr>
          <w:delText>Business eBanking</w:delText>
        </w:r>
      </w:del>
      <w:ins w:id="142" w:author="Author">
        <w:r w:rsidR="003A6E49">
          <w:rPr>
            <w:rFonts w:ascii="Arial" w:hAnsi="Arial" w:cs="Arial"/>
            <w:bCs/>
          </w:rPr>
          <w:t xml:space="preserve">Online Banking </w:t>
        </w:r>
      </w:ins>
      <w:del w:id="143" w:author="Author">
        <w:r w:rsidRPr="00DD57AD" w:rsidDel="007F2D9C">
          <w:rPr>
            <w:rFonts w:ascii="Arial" w:hAnsi="Arial" w:cs="Arial"/>
            <w:bCs/>
          </w:rPr>
          <w:delText xml:space="preserve"> </w:delText>
        </w:r>
      </w:del>
      <w:r w:rsidR="001D0BE8" w:rsidRPr="00DD57AD">
        <w:rPr>
          <w:rFonts w:ascii="Arial" w:hAnsi="Arial" w:cs="Arial"/>
          <w:bCs/>
        </w:rPr>
        <w:t>Platform</w:t>
      </w:r>
      <w:r w:rsidRPr="00DD57AD">
        <w:rPr>
          <w:rFonts w:ascii="Arial" w:hAnsi="Arial" w:cs="Arial"/>
          <w:bCs/>
        </w:rPr>
        <w:t xml:space="preserve"> enable</w:t>
      </w:r>
      <w:r w:rsidR="00EA6900" w:rsidRPr="00DD57AD">
        <w:rPr>
          <w:rFonts w:ascii="Arial" w:hAnsi="Arial" w:cs="Arial"/>
          <w:bCs/>
        </w:rPr>
        <w:t>s</w:t>
      </w:r>
      <w:r w:rsidRPr="00DD57AD">
        <w:rPr>
          <w:rFonts w:ascii="Arial" w:hAnsi="Arial" w:cs="Arial"/>
          <w:bCs/>
        </w:rPr>
        <w:t xml:space="preserve"> the </w:t>
      </w:r>
      <w:r w:rsidR="00790533" w:rsidRPr="00DD57AD">
        <w:rPr>
          <w:rFonts w:ascii="Arial" w:hAnsi="Arial" w:cs="Arial"/>
          <w:bCs/>
        </w:rPr>
        <w:t>Market Operator</w:t>
      </w:r>
      <w:r w:rsidR="00790533" w:rsidRPr="00DD57AD" w:rsidDel="00790533">
        <w:rPr>
          <w:rFonts w:ascii="Arial" w:hAnsi="Arial" w:cs="Arial"/>
          <w:bCs/>
        </w:rPr>
        <w:t xml:space="preserve"> </w:t>
      </w:r>
      <w:r w:rsidRPr="00DD57AD">
        <w:rPr>
          <w:rFonts w:ascii="Arial" w:hAnsi="Arial" w:cs="Arial"/>
          <w:bCs/>
        </w:rPr>
        <w:t xml:space="preserve">to submit </w:t>
      </w:r>
      <w:r w:rsidR="00EA6900" w:rsidRPr="00DD57AD">
        <w:rPr>
          <w:rFonts w:ascii="Arial" w:hAnsi="Arial" w:cs="Arial"/>
          <w:bCs/>
        </w:rPr>
        <w:t xml:space="preserve">electronic </w:t>
      </w:r>
      <w:r w:rsidRPr="00DD57AD">
        <w:rPr>
          <w:rFonts w:ascii="Arial" w:hAnsi="Arial" w:cs="Arial"/>
          <w:bCs/>
        </w:rPr>
        <w:t xml:space="preserve">payment </w:t>
      </w:r>
      <w:r w:rsidR="001D0BE8" w:rsidRPr="00DD57AD">
        <w:rPr>
          <w:rFonts w:ascii="Arial" w:hAnsi="Arial" w:cs="Arial"/>
          <w:bCs/>
        </w:rPr>
        <w:t>files to</w:t>
      </w:r>
      <w:r w:rsidRPr="00DD57AD">
        <w:rPr>
          <w:rFonts w:ascii="Arial" w:hAnsi="Arial" w:cs="Arial"/>
          <w:bCs/>
        </w:rPr>
        <w:t xml:space="preserve"> ensure that payment to Participants is made against the relevant </w:t>
      </w:r>
      <w:r w:rsidR="00D612A5" w:rsidRPr="00DD57AD">
        <w:rPr>
          <w:rFonts w:ascii="Arial" w:hAnsi="Arial" w:cs="Arial"/>
          <w:bCs/>
        </w:rPr>
        <w:t>amount due to Participants on</w:t>
      </w:r>
      <w:r w:rsidR="00117958" w:rsidRPr="00DD57AD">
        <w:rPr>
          <w:rFonts w:ascii="Arial" w:hAnsi="Arial" w:cs="Arial"/>
          <w:bCs/>
        </w:rPr>
        <w:t xml:space="preserve"> Settlement Documents</w:t>
      </w:r>
      <w:r w:rsidRPr="00DD57AD">
        <w:rPr>
          <w:rFonts w:ascii="Arial" w:hAnsi="Arial" w:cs="Arial"/>
          <w:bCs/>
        </w:rPr>
        <w:t xml:space="preserve"> by 1700hrs on th</w:t>
      </w:r>
      <w:r w:rsidR="00B52C44" w:rsidRPr="00DD57AD">
        <w:rPr>
          <w:rFonts w:ascii="Arial" w:hAnsi="Arial" w:cs="Arial"/>
          <w:bCs/>
        </w:rPr>
        <w:t xml:space="preserve">at </w:t>
      </w:r>
      <w:r w:rsidRPr="00DD57AD">
        <w:rPr>
          <w:rFonts w:ascii="Arial" w:hAnsi="Arial" w:cs="Arial"/>
          <w:bCs/>
        </w:rPr>
        <w:t xml:space="preserve">Working Day.  </w:t>
      </w:r>
    </w:p>
    <w:p w:rsidR="004E022A" w:rsidRPr="00DD57AD" w:rsidRDefault="004E022A" w:rsidP="00DD57AD">
      <w:pPr>
        <w:pStyle w:val="Body1"/>
        <w:spacing w:before="120" w:after="120"/>
        <w:jc w:val="both"/>
        <w:rPr>
          <w:rFonts w:ascii="Arial" w:hAnsi="Arial" w:cs="Arial"/>
          <w:bCs/>
        </w:rPr>
      </w:pPr>
    </w:p>
    <w:p w:rsidR="00CB756D" w:rsidRPr="002F0687" w:rsidRDefault="004F2A9E" w:rsidP="00DD57AD">
      <w:pPr>
        <w:pStyle w:val="APHeading2"/>
        <w:numPr>
          <w:ilvl w:val="1"/>
          <w:numId w:val="7"/>
        </w:numPr>
      </w:pPr>
      <w:bookmarkStart w:id="144" w:name="_Toc356218107"/>
      <w:r w:rsidRPr="004E022A">
        <w:t xml:space="preserve"> </w:t>
      </w:r>
      <w:bookmarkStart w:id="145" w:name="_Toc466563184"/>
      <w:bookmarkStart w:id="146" w:name="_Toc477447741"/>
      <w:bookmarkStart w:id="147" w:name="_Toc477448371"/>
      <w:bookmarkStart w:id="148" w:name="_Toc477448523"/>
      <w:bookmarkStart w:id="149" w:name="_Toc479003399"/>
      <w:r w:rsidR="00B5250B" w:rsidRPr="001D0BE8">
        <w:t>Participant</w:t>
      </w:r>
      <w:r w:rsidR="00B5250B">
        <w:t xml:space="preserve"> </w:t>
      </w:r>
      <w:r w:rsidR="00CB756D" w:rsidRPr="004E022A">
        <w:t xml:space="preserve">Payments </w:t>
      </w:r>
      <w:r w:rsidR="00BA369B" w:rsidRPr="004E022A">
        <w:t>and Cha</w:t>
      </w:r>
      <w:r w:rsidR="00013266">
        <w:t>r</w:t>
      </w:r>
      <w:r w:rsidR="00BA369B" w:rsidRPr="004E022A">
        <w:t>ges</w:t>
      </w:r>
      <w:bookmarkEnd w:id="145"/>
      <w:bookmarkEnd w:id="146"/>
      <w:bookmarkEnd w:id="147"/>
      <w:bookmarkEnd w:id="148"/>
      <w:bookmarkEnd w:id="149"/>
      <w:r w:rsidR="00BA369B" w:rsidRPr="004E022A">
        <w:t xml:space="preserve"> </w:t>
      </w:r>
      <w:bookmarkEnd w:id="144"/>
    </w:p>
    <w:p w:rsidR="004879D1" w:rsidRPr="00DD57AD" w:rsidRDefault="00117958" w:rsidP="00DD57AD">
      <w:pPr>
        <w:pStyle w:val="Body1"/>
        <w:spacing w:before="120" w:after="120"/>
        <w:jc w:val="both"/>
        <w:rPr>
          <w:rFonts w:ascii="Arial" w:hAnsi="Arial" w:cs="Arial"/>
          <w:bCs/>
        </w:rPr>
      </w:pPr>
      <w:r w:rsidRPr="00DD57AD">
        <w:rPr>
          <w:rFonts w:ascii="Arial" w:hAnsi="Arial" w:cs="Arial"/>
          <w:bCs/>
        </w:rPr>
        <w:t>Settlement Documents</w:t>
      </w:r>
      <w:r w:rsidR="00BA369B" w:rsidRPr="00DD57AD">
        <w:rPr>
          <w:rFonts w:ascii="Arial" w:hAnsi="Arial" w:cs="Arial"/>
          <w:bCs/>
        </w:rPr>
        <w:t xml:space="preserve"> will be issued to Participants covering all p</w:t>
      </w:r>
      <w:r w:rsidR="00CB756D" w:rsidRPr="00DD57AD">
        <w:rPr>
          <w:rFonts w:ascii="Arial" w:hAnsi="Arial" w:cs="Arial"/>
          <w:bCs/>
        </w:rPr>
        <w:t>ayments</w:t>
      </w:r>
      <w:r w:rsidR="00BA369B" w:rsidRPr="00DD57AD">
        <w:rPr>
          <w:rFonts w:ascii="Arial" w:hAnsi="Arial" w:cs="Arial"/>
          <w:bCs/>
        </w:rPr>
        <w:t xml:space="preserve"> and charges in respect of their Generator Unit</w:t>
      </w:r>
      <w:r w:rsidR="004879D1" w:rsidRPr="00DD57AD">
        <w:rPr>
          <w:rFonts w:ascii="Arial" w:hAnsi="Arial" w:cs="Arial"/>
          <w:bCs/>
        </w:rPr>
        <w:t>s, Capacity Market Units</w:t>
      </w:r>
      <w:r w:rsidR="00BA369B" w:rsidRPr="00DD57AD">
        <w:rPr>
          <w:rFonts w:ascii="Arial" w:hAnsi="Arial" w:cs="Arial"/>
          <w:bCs/>
        </w:rPr>
        <w:t xml:space="preserve"> and Supplier Unit</w:t>
      </w:r>
      <w:r w:rsidR="004879D1" w:rsidRPr="00DD57AD">
        <w:rPr>
          <w:rFonts w:ascii="Arial" w:hAnsi="Arial" w:cs="Arial"/>
          <w:bCs/>
        </w:rPr>
        <w:t>s</w:t>
      </w:r>
      <w:r w:rsidR="00CB756D" w:rsidRPr="00DD57AD">
        <w:rPr>
          <w:rFonts w:ascii="Arial" w:hAnsi="Arial" w:cs="Arial"/>
          <w:bCs/>
        </w:rPr>
        <w:t xml:space="preserve">.  </w:t>
      </w:r>
    </w:p>
    <w:p w:rsidR="004879D1" w:rsidRPr="00DD57AD" w:rsidRDefault="00CB756D" w:rsidP="00DD57AD">
      <w:pPr>
        <w:pStyle w:val="Body1"/>
        <w:spacing w:before="120" w:after="120"/>
        <w:jc w:val="both"/>
        <w:rPr>
          <w:rFonts w:ascii="Arial" w:hAnsi="Arial" w:cs="Arial"/>
          <w:bCs/>
        </w:rPr>
      </w:pPr>
      <w:r w:rsidRPr="00DD57AD">
        <w:rPr>
          <w:rFonts w:ascii="Arial" w:hAnsi="Arial" w:cs="Arial"/>
          <w:bCs/>
        </w:rPr>
        <w:t xml:space="preserve">There are </w:t>
      </w:r>
      <w:r w:rsidR="004879D1" w:rsidRPr="00DD57AD">
        <w:rPr>
          <w:rFonts w:ascii="Arial" w:hAnsi="Arial" w:cs="Arial"/>
          <w:bCs/>
        </w:rPr>
        <w:t xml:space="preserve">the </w:t>
      </w:r>
      <w:r w:rsidR="001D0BE8" w:rsidRPr="00DD57AD">
        <w:rPr>
          <w:rFonts w:ascii="Arial" w:hAnsi="Arial" w:cs="Arial"/>
          <w:bCs/>
        </w:rPr>
        <w:t>following payment</w:t>
      </w:r>
      <w:r w:rsidRPr="00DD57AD">
        <w:rPr>
          <w:rFonts w:ascii="Arial" w:hAnsi="Arial" w:cs="Arial"/>
          <w:bCs/>
        </w:rPr>
        <w:t xml:space="preserve"> types: </w:t>
      </w:r>
    </w:p>
    <w:p w:rsidR="004879D1" w:rsidRPr="004F237C" w:rsidRDefault="00CB756D" w:rsidP="00332B7B">
      <w:pPr>
        <w:pStyle w:val="Body1"/>
        <w:numPr>
          <w:ilvl w:val="0"/>
          <w:numId w:val="23"/>
        </w:numPr>
        <w:tabs>
          <w:tab w:val="num" w:pos="720"/>
        </w:tabs>
        <w:spacing w:before="120" w:after="120"/>
        <w:ind w:hanging="720"/>
        <w:jc w:val="both"/>
        <w:rPr>
          <w:rFonts w:ascii="Arial" w:hAnsi="Arial" w:cs="Arial"/>
          <w:lang w:val="en-US"/>
        </w:rPr>
      </w:pPr>
      <w:r w:rsidRPr="004F237C">
        <w:rPr>
          <w:rFonts w:ascii="Arial" w:hAnsi="Arial" w:cs="Arial"/>
          <w:lang w:val="en-US"/>
        </w:rPr>
        <w:t>Trading</w:t>
      </w:r>
      <w:r w:rsidR="00FD3D22" w:rsidRPr="004F237C">
        <w:rPr>
          <w:rFonts w:ascii="Arial" w:hAnsi="Arial" w:cs="Arial"/>
          <w:lang w:val="en-US"/>
        </w:rPr>
        <w:t xml:space="preserve"> Payments and Trading Charges</w:t>
      </w:r>
      <w:r w:rsidR="004879D1" w:rsidRPr="004F237C">
        <w:rPr>
          <w:rFonts w:ascii="Arial" w:hAnsi="Arial" w:cs="Arial"/>
          <w:lang w:val="en-US"/>
        </w:rPr>
        <w:t>;</w:t>
      </w:r>
    </w:p>
    <w:p w:rsidR="004879D1" w:rsidRPr="004F237C" w:rsidRDefault="004879D1" w:rsidP="00332B7B">
      <w:pPr>
        <w:pStyle w:val="Body1"/>
        <w:numPr>
          <w:ilvl w:val="0"/>
          <w:numId w:val="23"/>
        </w:numPr>
        <w:tabs>
          <w:tab w:val="num" w:pos="720"/>
        </w:tabs>
        <w:spacing w:before="120" w:after="120"/>
        <w:ind w:hanging="720"/>
        <w:jc w:val="both"/>
        <w:rPr>
          <w:rFonts w:ascii="Arial" w:hAnsi="Arial" w:cs="Arial"/>
          <w:lang w:val="en-US"/>
        </w:rPr>
      </w:pPr>
      <w:r w:rsidRPr="004F237C">
        <w:rPr>
          <w:rFonts w:ascii="Arial" w:hAnsi="Arial" w:cs="Arial"/>
          <w:lang w:val="en-US"/>
        </w:rPr>
        <w:t>Capacity Payments and Capacity Charges; and</w:t>
      </w:r>
    </w:p>
    <w:p w:rsidR="004879D1" w:rsidRDefault="004879D1" w:rsidP="00332B7B">
      <w:pPr>
        <w:pStyle w:val="Body1"/>
        <w:numPr>
          <w:ilvl w:val="0"/>
          <w:numId w:val="23"/>
        </w:numPr>
        <w:tabs>
          <w:tab w:val="num" w:pos="720"/>
        </w:tabs>
        <w:spacing w:before="120" w:after="120"/>
        <w:ind w:hanging="720"/>
        <w:jc w:val="both"/>
        <w:rPr>
          <w:rFonts w:ascii="Arial" w:hAnsi="Arial" w:cs="Arial"/>
          <w:lang w:val="en-US"/>
        </w:rPr>
      </w:pPr>
      <w:r w:rsidRPr="004F237C">
        <w:rPr>
          <w:rFonts w:ascii="Arial" w:hAnsi="Arial" w:cs="Arial"/>
          <w:lang w:val="en-US"/>
        </w:rPr>
        <w:t>Market Operator Charges</w:t>
      </w:r>
      <w:r w:rsidR="00CB756D" w:rsidRPr="004F237C">
        <w:rPr>
          <w:rFonts w:ascii="Arial" w:hAnsi="Arial" w:cs="Arial"/>
          <w:lang w:val="en-US"/>
        </w:rPr>
        <w:t xml:space="preserve">.  </w:t>
      </w:r>
    </w:p>
    <w:p w:rsidR="007F4534" w:rsidRPr="004F237C" w:rsidRDefault="007F4534" w:rsidP="007F4534">
      <w:pPr>
        <w:pStyle w:val="Body1"/>
        <w:spacing w:before="120" w:after="120"/>
        <w:ind w:left="720"/>
        <w:jc w:val="both"/>
        <w:rPr>
          <w:rFonts w:ascii="Arial" w:hAnsi="Arial" w:cs="Arial"/>
          <w:lang w:val="en-US"/>
        </w:rPr>
      </w:pP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Each payment type h</w:t>
      </w:r>
      <w:r w:rsidR="00FE71E8" w:rsidRPr="00DD57AD">
        <w:rPr>
          <w:rFonts w:ascii="Arial" w:hAnsi="Arial" w:cs="Arial"/>
          <w:bCs/>
        </w:rPr>
        <w:t>as a corresponding bank account, as follows:</w:t>
      </w:r>
      <w:r w:rsidRPr="00DD57AD">
        <w:rPr>
          <w:rFonts w:ascii="Arial" w:hAnsi="Arial" w:cs="Arial"/>
          <w:bCs/>
        </w:rPr>
        <w:t xml:space="preserve"> </w:t>
      </w:r>
    </w:p>
    <w:p w:rsidR="00CB756D" w:rsidRPr="004F237C" w:rsidRDefault="004879D1" w:rsidP="00332B7B">
      <w:pPr>
        <w:pStyle w:val="Body1"/>
        <w:numPr>
          <w:ilvl w:val="0"/>
          <w:numId w:val="22"/>
        </w:numPr>
        <w:spacing w:before="120" w:after="120"/>
        <w:ind w:hanging="720"/>
        <w:jc w:val="both"/>
        <w:rPr>
          <w:rFonts w:ascii="Arial" w:hAnsi="Arial" w:cs="Arial"/>
          <w:lang w:val="en-US"/>
        </w:rPr>
      </w:pPr>
      <w:r w:rsidRPr="004F237C">
        <w:rPr>
          <w:rFonts w:ascii="Arial" w:hAnsi="Arial" w:cs="Arial"/>
          <w:lang w:val="en-US"/>
        </w:rPr>
        <w:t xml:space="preserve">Trading Payments and Charges and </w:t>
      </w:r>
      <w:r w:rsidR="00CB756D" w:rsidRPr="004F237C">
        <w:rPr>
          <w:rFonts w:ascii="Arial" w:hAnsi="Arial" w:cs="Arial"/>
          <w:lang w:val="en-US"/>
        </w:rPr>
        <w:t>Capacity Payments</w:t>
      </w:r>
      <w:r w:rsidRPr="004F237C">
        <w:rPr>
          <w:rFonts w:ascii="Arial" w:hAnsi="Arial" w:cs="Arial"/>
          <w:lang w:val="en-US"/>
        </w:rPr>
        <w:t xml:space="preserve"> and Charges</w:t>
      </w:r>
      <w:r w:rsidR="00A37922">
        <w:rPr>
          <w:rFonts w:ascii="Arial" w:hAnsi="Arial" w:cs="Arial"/>
          <w:lang w:val="en-US"/>
        </w:rPr>
        <w:t>:</w:t>
      </w:r>
      <w:r w:rsidR="00CB756D" w:rsidRPr="004F237C">
        <w:rPr>
          <w:rFonts w:ascii="Arial" w:hAnsi="Arial" w:cs="Arial"/>
          <w:lang w:val="en-US"/>
        </w:rPr>
        <w:t xml:space="preserve"> SEM</w:t>
      </w:r>
      <w:r w:rsidR="00461536">
        <w:rPr>
          <w:rFonts w:ascii="Arial" w:hAnsi="Arial" w:cs="Arial"/>
          <w:lang w:val="en-US"/>
        </w:rPr>
        <w:t xml:space="preserve"> </w:t>
      </w:r>
      <w:r w:rsidR="00CB756D" w:rsidRPr="004F237C">
        <w:rPr>
          <w:rFonts w:ascii="Arial" w:hAnsi="Arial" w:cs="Arial"/>
          <w:lang w:val="en-US"/>
        </w:rPr>
        <w:t xml:space="preserve">Account; </w:t>
      </w:r>
      <w:r w:rsidR="00BB6150" w:rsidRPr="004F237C">
        <w:rPr>
          <w:rFonts w:ascii="Arial" w:hAnsi="Arial" w:cs="Arial"/>
          <w:lang w:val="en-US"/>
        </w:rPr>
        <w:t>and,</w:t>
      </w:r>
    </w:p>
    <w:p w:rsidR="00CB756D" w:rsidRDefault="00CB756D" w:rsidP="003A6E49">
      <w:pPr>
        <w:pStyle w:val="Body1"/>
        <w:numPr>
          <w:ilvl w:val="0"/>
          <w:numId w:val="22"/>
        </w:numPr>
        <w:spacing w:before="120" w:after="120"/>
        <w:ind w:hanging="720"/>
        <w:jc w:val="both"/>
        <w:rPr>
          <w:rFonts w:ascii="Arial" w:hAnsi="Arial" w:cs="Arial"/>
          <w:lang w:val="en-US"/>
        </w:rPr>
      </w:pPr>
      <w:r w:rsidRPr="004F237C">
        <w:rPr>
          <w:rFonts w:ascii="Arial" w:hAnsi="Arial" w:cs="Arial"/>
          <w:lang w:val="en-US"/>
        </w:rPr>
        <w:t xml:space="preserve">Market Operator </w:t>
      </w:r>
      <w:r w:rsidR="00A37922">
        <w:rPr>
          <w:rFonts w:ascii="Arial" w:hAnsi="Arial" w:cs="Arial"/>
          <w:lang w:val="en-US"/>
        </w:rPr>
        <w:t>Charges:</w:t>
      </w:r>
      <w:r w:rsidRPr="004F237C">
        <w:rPr>
          <w:rFonts w:ascii="Arial" w:hAnsi="Arial" w:cs="Arial"/>
          <w:lang w:val="en-US"/>
        </w:rPr>
        <w:t xml:space="preserve"> Market Operator Charge Account.  </w:t>
      </w:r>
    </w:p>
    <w:p w:rsidR="007F4534" w:rsidRPr="004F237C" w:rsidRDefault="007F4534" w:rsidP="007F4534">
      <w:pPr>
        <w:pStyle w:val="Body1"/>
        <w:spacing w:before="120" w:after="120"/>
        <w:ind w:left="720"/>
        <w:jc w:val="both"/>
        <w:rPr>
          <w:rFonts w:ascii="Arial" w:hAnsi="Arial" w:cs="Arial"/>
          <w:lang w:val="en-US"/>
        </w:rPr>
      </w:pP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Participants with Units registered in Northern Ireland will</w:t>
      </w:r>
      <w:r w:rsidR="00013266" w:rsidRPr="00DD57AD">
        <w:rPr>
          <w:rFonts w:ascii="Arial" w:hAnsi="Arial" w:cs="Arial"/>
          <w:bCs/>
        </w:rPr>
        <w:t>,</w:t>
      </w:r>
      <w:r w:rsidR="0092249E" w:rsidRPr="00DD57AD">
        <w:rPr>
          <w:rFonts w:ascii="Arial" w:hAnsi="Arial" w:cs="Arial"/>
          <w:bCs/>
        </w:rPr>
        <w:t xml:space="preserve"> in respect of those Units</w:t>
      </w:r>
      <w:r w:rsidR="00013266" w:rsidRPr="00DD57AD">
        <w:rPr>
          <w:rFonts w:ascii="Arial" w:hAnsi="Arial" w:cs="Arial"/>
          <w:bCs/>
        </w:rPr>
        <w:t>,</w:t>
      </w:r>
      <w:r w:rsidRPr="00DD57AD">
        <w:rPr>
          <w:rFonts w:ascii="Arial" w:hAnsi="Arial" w:cs="Arial"/>
          <w:bCs/>
        </w:rPr>
        <w:t xml:space="preserve"> pay into the corresponding bank account at </w:t>
      </w:r>
      <w:r w:rsidR="00662E63" w:rsidRPr="00DD57AD">
        <w:rPr>
          <w:rFonts w:ascii="Arial" w:hAnsi="Arial" w:cs="Arial"/>
          <w:bCs/>
        </w:rPr>
        <w:t xml:space="preserve">the SEM </w:t>
      </w:r>
      <w:r w:rsidRPr="00DD57AD">
        <w:rPr>
          <w:rFonts w:ascii="Arial" w:hAnsi="Arial" w:cs="Arial"/>
          <w:bCs/>
        </w:rPr>
        <w:t xml:space="preserve">Bank in </w:t>
      </w:r>
      <w:r w:rsidR="001A5A31" w:rsidRPr="00DD57AD">
        <w:rPr>
          <w:rFonts w:ascii="Arial" w:hAnsi="Arial" w:cs="Arial"/>
          <w:bCs/>
        </w:rPr>
        <w:t xml:space="preserve">Pounds </w:t>
      </w:r>
      <w:r w:rsidRPr="00DD57AD">
        <w:rPr>
          <w:rFonts w:ascii="Arial" w:hAnsi="Arial" w:cs="Arial"/>
          <w:bCs/>
        </w:rPr>
        <w:t>Sterling and Participants with Units registered in the Republic of Ireland will</w:t>
      </w:r>
      <w:r w:rsidR="00013266" w:rsidRPr="00DD57AD">
        <w:rPr>
          <w:rFonts w:ascii="Arial" w:hAnsi="Arial" w:cs="Arial"/>
          <w:bCs/>
        </w:rPr>
        <w:t>,</w:t>
      </w:r>
      <w:r w:rsidRPr="00DD57AD">
        <w:rPr>
          <w:rFonts w:ascii="Arial" w:hAnsi="Arial" w:cs="Arial"/>
          <w:bCs/>
        </w:rPr>
        <w:t xml:space="preserve"> </w:t>
      </w:r>
      <w:r w:rsidR="0092249E" w:rsidRPr="00DD57AD">
        <w:rPr>
          <w:rFonts w:ascii="Arial" w:hAnsi="Arial" w:cs="Arial"/>
          <w:bCs/>
        </w:rPr>
        <w:t>in respect of those Units</w:t>
      </w:r>
      <w:r w:rsidR="00013266" w:rsidRPr="00DD57AD">
        <w:rPr>
          <w:rFonts w:ascii="Arial" w:hAnsi="Arial" w:cs="Arial"/>
          <w:bCs/>
        </w:rPr>
        <w:t>,</w:t>
      </w:r>
      <w:r w:rsidR="0092249E" w:rsidRPr="00DD57AD">
        <w:rPr>
          <w:rFonts w:ascii="Arial" w:hAnsi="Arial" w:cs="Arial"/>
          <w:bCs/>
        </w:rPr>
        <w:t xml:space="preserve"> </w:t>
      </w:r>
      <w:r w:rsidRPr="00DD57AD">
        <w:rPr>
          <w:rFonts w:ascii="Arial" w:hAnsi="Arial" w:cs="Arial"/>
          <w:bCs/>
        </w:rPr>
        <w:t xml:space="preserve">pay in Euro into the corresponding bank account at </w:t>
      </w:r>
      <w:r w:rsidR="00662E63" w:rsidRPr="00DD57AD">
        <w:rPr>
          <w:rFonts w:ascii="Arial" w:hAnsi="Arial" w:cs="Arial"/>
          <w:bCs/>
        </w:rPr>
        <w:t>the SEM</w:t>
      </w:r>
      <w:r w:rsidRPr="00DD57AD">
        <w:rPr>
          <w:rFonts w:ascii="Arial" w:hAnsi="Arial" w:cs="Arial"/>
          <w:bCs/>
        </w:rPr>
        <w:t xml:space="preserve"> Bank</w:t>
      </w:r>
      <w:r w:rsidR="00662E63" w:rsidRPr="00DD57AD">
        <w:rPr>
          <w:rFonts w:ascii="Arial" w:hAnsi="Arial" w:cs="Arial"/>
          <w:bCs/>
        </w:rPr>
        <w:t xml:space="preserve"> in the Republic of Ireland</w:t>
      </w:r>
      <w:r w:rsidRPr="00DD57AD">
        <w:rPr>
          <w:rFonts w:ascii="Arial" w:hAnsi="Arial" w:cs="Arial"/>
          <w:bCs/>
        </w:rPr>
        <w:t>.</w:t>
      </w:r>
    </w:p>
    <w:p w:rsidR="004E022A" w:rsidRPr="00DD57AD" w:rsidRDefault="004E022A" w:rsidP="00DD57AD">
      <w:pPr>
        <w:pStyle w:val="Body1"/>
        <w:spacing w:before="120" w:after="120"/>
        <w:jc w:val="both"/>
        <w:rPr>
          <w:rFonts w:ascii="Arial" w:hAnsi="Arial" w:cs="Arial"/>
          <w:bCs/>
        </w:rPr>
      </w:pPr>
    </w:p>
    <w:p w:rsidR="00CB756D" w:rsidRPr="00DD57AD" w:rsidRDefault="00CB756D" w:rsidP="00DD57AD">
      <w:pPr>
        <w:pStyle w:val="APHeading3"/>
        <w:numPr>
          <w:ilvl w:val="2"/>
          <w:numId w:val="7"/>
        </w:numPr>
        <w:tabs>
          <w:tab w:val="clear" w:pos="851"/>
          <w:tab w:val="num" w:pos="720"/>
        </w:tabs>
        <w:ind w:left="720" w:hanging="720"/>
      </w:pPr>
      <w:bookmarkStart w:id="150" w:name="_Ref165967826"/>
      <w:bookmarkStart w:id="151" w:name="_Toc466563185"/>
      <w:bookmarkStart w:id="152" w:name="_Toc477447742"/>
      <w:bookmarkStart w:id="153" w:name="_Toc477448372"/>
      <w:bookmarkStart w:id="154" w:name="_Toc477448524"/>
      <w:bookmarkStart w:id="155" w:name="_Toc479003400"/>
      <w:r w:rsidRPr="00DD57AD">
        <w:t>Method of Payment</w:t>
      </w:r>
      <w:bookmarkEnd w:id="150"/>
      <w:bookmarkEnd w:id="151"/>
      <w:bookmarkEnd w:id="152"/>
      <w:bookmarkEnd w:id="153"/>
      <w:bookmarkEnd w:id="154"/>
      <w:bookmarkEnd w:id="155"/>
    </w:p>
    <w:p w:rsidR="00D709D8" w:rsidRDefault="00013266" w:rsidP="00DD57AD">
      <w:pPr>
        <w:pStyle w:val="Body1"/>
        <w:spacing w:before="120" w:after="120"/>
        <w:jc w:val="both"/>
        <w:rPr>
          <w:rFonts w:ascii="Arial" w:hAnsi="Arial" w:cs="Arial"/>
          <w:bCs/>
        </w:rPr>
      </w:pPr>
      <w:r w:rsidRPr="00DD57AD">
        <w:rPr>
          <w:rFonts w:ascii="Arial" w:hAnsi="Arial" w:cs="Arial"/>
          <w:bCs/>
        </w:rPr>
        <w:t>A</w:t>
      </w:r>
      <w:r w:rsidR="00CB756D" w:rsidRPr="00DD57AD">
        <w:rPr>
          <w:rFonts w:ascii="Arial" w:hAnsi="Arial" w:cs="Arial"/>
          <w:bCs/>
        </w:rPr>
        <w:t>ll payments</w:t>
      </w:r>
      <w:r w:rsidRPr="00DD57AD">
        <w:rPr>
          <w:rFonts w:ascii="Arial" w:hAnsi="Arial" w:cs="Arial"/>
          <w:bCs/>
        </w:rPr>
        <w:t xml:space="preserve"> shall be</w:t>
      </w:r>
      <w:r w:rsidR="00CB756D" w:rsidRPr="00DD57AD">
        <w:rPr>
          <w:rFonts w:ascii="Arial" w:hAnsi="Arial" w:cs="Arial"/>
          <w:bCs/>
        </w:rPr>
        <w:t xml:space="preserve"> made by way of </w:t>
      </w:r>
      <w:r w:rsidR="00AF35C6">
        <w:rPr>
          <w:rFonts w:ascii="Arial" w:hAnsi="Arial" w:cs="Arial"/>
          <w:bCs/>
        </w:rPr>
        <w:t>electronic funds transfer</w:t>
      </w:r>
      <w:r w:rsidR="00CB756D" w:rsidRPr="00DD57AD">
        <w:rPr>
          <w:rFonts w:ascii="Arial" w:hAnsi="Arial" w:cs="Arial"/>
          <w:bCs/>
        </w:rPr>
        <w:t xml:space="preserve">.  Any other form of payment </w:t>
      </w:r>
      <w:r w:rsidR="00870C20" w:rsidRPr="00DD57AD">
        <w:rPr>
          <w:rFonts w:ascii="Arial" w:hAnsi="Arial" w:cs="Arial"/>
          <w:bCs/>
        </w:rPr>
        <w:t xml:space="preserve">shall </w:t>
      </w:r>
      <w:r w:rsidR="00D709D8">
        <w:rPr>
          <w:rFonts w:ascii="Arial" w:hAnsi="Arial" w:cs="Arial"/>
          <w:bCs/>
        </w:rPr>
        <w:t>not be accepted.</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The following </w:t>
      </w:r>
      <w:r w:rsidR="00AF35C6">
        <w:rPr>
          <w:rFonts w:ascii="Arial" w:hAnsi="Arial" w:cs="Arial"/>
          <w:bCs/>
        </w:rPr>
        <w:t>electronic funds transfer</w:t>
      </w:r>
      <w:r w:rsidRPr="00DD57AD">
        <w:rPr>
          <w:rFonts w:ascii="Arial" w:hAnsi="Arial" w:cs="Arial"/>
          <w:bCs/>
        </w:rPr>
        <w:t xml:space="preserve"> payment methods can be used to effect a payment under the Code</w:t>
      </w:r>
      <w:r w:rsidR="00034B09" w:rsidRPr="00DD57AD">
        <w:rPr>
          <w:rFonts w:ascii="Arial" w:hAnsi="Arial" w:cs="Arial"/>
          <w:bCs/>
        </w:rPr>
        <w:t xml:space="preserve">. The Participant must consider </w:t>
      </w:r>
      <w:r w:rsidRPr="00DD57AD">
        <w:rPr>
          <w:rFonts w:ascii="Arial" w:hAnsi="Arial" w:cs="Arial"/>
          <w:bCs/>
        </w:rPr>
        <w:t xml:space="preserve">the relevant payment </w:t>
      </w:r>
      <w:r w:rsidR="00034B09" w:rsidRPr="00DD57AD">
        <w:rPr>
          <w:rFonts w:ascii="Arial" w:hAnsi="Arial" w:cs="Arial"/>
          <w:bCs/>
        </w:rPr>
        <w:t xml:space="preserve">cycle to </w:t>
      </w:r>
      <w:r w:rsidRPr="00DD57AD">
        <w:rPr>
          <w:rFonts w:ascii="Arial" w:hAnsi="Arial" w:cs="Arial"/>
          <w:bCs/>
        </w:rPr>
        <w:t>allow payment to be met</w:t>
      </w:r>
      <w:r w:rsidR="00034B09" w:rsidRPr="00DD57AD">
        <w:rPr>
          <w:rFonts w:ascii="Arial" w:hAnsi="Arial" w:cs="Arial"/>
          <w:bCs/>
        </w:rPr>
        <w:t xml:space="preserve"> by the </w:t>
      </w:r>
      <w:r w:rsidR="00870C20" w:rsidRPr="00DD57AD">
        <w:rPr>
          <w:rFonts w:ascii="Arial" w:hAnsi="Arial" w:cs="Arial"/>
          <w:bCs/>
        </w:rPr>
        <w:t>Payment D</w:t>
      </w:r>
      <w:r w:rsidR="00034B09" w:rsidRPr="00DD57AD">
        <w:rPr>
          <w:rFonts w:ascii="Arial" w:hAnsi="Arial" w:cs="Arial"/>
          <w:bCs/>
        </w:rPr>
        <w:t xml:space="preserve">ue </w:t>
      </w:r>
      <w:r w:rsidR="00870C20" w:rsidRPr="00DD57AD">
        <w:rPr>
          <w:rFonts w:ascii="Arial" w:hAnsi="Arial" w:cs="Arial"/>
          <w:bCs/>
        </w:rPr>
        <w:t>D</w:t>
      </w:r>
      <w:r w:rsidR="00034B09" w:rsidRPr="00DD57AD">
        <w:rPr>
          <w:rFonts w:ascii="Arial" w:hAnsi="Arial" w:cs="Arial"/>
          <w:bCs/>
        </w:rPr>
        <w:t>ate</w:t>
      </w:r>
      <w:r w:rsidRPr="00DD57AD">
        <w:rPr>
          <w:rFonts w:ascii="Arial" w:hAnsi="Arial" w:cs="Arial"/>
          <w:bCs/>
        </w:rPr>
        <w:t xml:space="preserve">: </w:t>
      </w:r>
    </w:p>
    <w:p w:rsidR="00CB756D" w:rsidRPr="00DD57AD" w:rsidRDefault="00CB756D" w:rsidP="00332B7B">
      <w:pPr>
        <w:pStyle w:val="Body1"/>
        <w:numPr>
          <w:ilvl w:val="0"/>
          <w:numId w:val="18"/>
        </w:numPr>
        <w:tabs>
          <w:tab w:val="num" w:pos="720"/>
        </w:tabs>
        <w:spacing w:before="120" w:after="120"/>
        <w:ind w:hanging="720"/>
        <w:jc w:val="both"/>
        <w:rPr>
          <w:rFonts w:ascii="Arial" w:hAnsi="Arial" w:cs="Arial"/>
          <w:lang w:val="en-US"/>
        </w:rPr>
      </w:pPr>
      <w:r w:rsidRPr="00DD57AD">
        <w:rPr>
          <w:rFonts w:ascii="Arial" w:hAnsi="Arial" w:cs="Arial"/>
          <w:lang w:val="en-US"/>
        </w:rPr>
        <w:t>Standard payment methods:</w:t>
      </w:r>
    </w:p>
    <w:p w:rsidR="00CB756D" w:rsidRPr="00DD57AD" w:rsidRDefault="00CB756D" w:rsidP="00332B7B">
      <w:pPr>
        <w:pStyle w:val="bullettonumbers"/>
        <w:numPr>
          <w:ilvl w:val="1"/>
          <w:numId w:val="24"/>
        </w:numPr>
        <w:ind w:left="1170" w:hanging="450"/>
        <w:rPr>
          <w:lang w:val="en-US"/>
        </w:rPr>
      </w:pPr>
      <w:r w:rsidRPr="00DD57AD">
        <w:rPr>
          <w:lang w:val="en-US"/>
        </w:rPr>
        <w:t>BACS (UK)</w:t>
      </w:r>
      <w:r w:rsidR="000C5A9D" w:rsidRPr="00DD57AD">
        <w:rPr>
          <w:lang w:val="en-US"/>
        </w:rPr>
        <w:t>:</w:t>
      </w:r>
      <w:r w:rsidRPr="00DD57AD">
        <w:rPr>
          <w:lang w:val="en-US"/>
        </w:rPr>
        <w:t xml:space="preserve"> </w:t>
      </w:r>
      <w:r w:rsidR="00034B09" w:rsidRPr="00DD57AD">
        <w:rPr>
          <w:lang w:val="en-US"/>
        </w:rPr>
        <w:t xml:space="preserve">normally a </w:t>
      </w:r>
      <w:r w:rsidRPr="00DD57AD">
        <w:rPr>
          <w:lang w:val="en-US"/>
        </w:rPr>
        <w:t>3 day cycle, standard payment</w:t>
      </w:r>
      <w:r w:rsidR="00870C20" w:rsidRPr="00DD57AD">
        <w:rPr>
          <w:lang w:val="en-US"/>
        </w:rPr>
        <w:t>; and</w:t>
      </w:r>
    </w:p>
    <w:p w:rsidR="00CB756D" w:rsidRDefault="003A6E49" w:rsidP="00332B7B">
      <w:pPr>
        <w:pStyle w:val="bullettonumbers"/>
        <w:numPr>
          <w:ilvl w:val="1"/>
          <w:numId w:val="24"/>
        </w:numPr>
        <w:ind w:left="1170" w:hanging="450"/>
        <w:rPr>
          <w:lang w:val="en-US"/>
        </w:rPr>
      </w:pPr>
      <w:ins w:id="156" w:author="Author">
        <w:r>
          <w:rPr>
            <w:lang w:val="en-US"/>
          </w:rPr>
          <w:t>SEPA</w:t>
        </w:r>
      </w:ins>
      <w:del w:id="157" w:author="Author">
        <w:r w:rsidR="00CB756D" w:rsidRPr="00DD57AD" w:rsidDel="003A6E49">
          <w:rPr>
            <w:lang w:val="en-US"/>
          </w:rPr>
          <w:delText>EFT</w:delText>
        </w:r>
      </w:del>
      <w:r w:rsidR="00CB756D" w:rsidRPr="00DD57AD">
        <w:rPr>
          <w:lang w:val="en-US"/>
        </w:rPr>
        <w:t xml:space="preserve"> (</w:t>
      </w:r>
      <w:r w:rsidR="001E2111" w:rsidRPr="00DD57AD">
        <w:rPr>
          <w:lang w:val="en-US"/>
        </w:rPr>
        <w:t>Ireland</w:t>
      </w:r>
      <w:r w:rsidR="00CB756D" w:rsidRPr="00DD57AD">
        <w:rPr>
          <w:lang w:val="en-US"/>
        </w:rPr>
        <w:t>)</w:t>
      </w:r>
      <w:r w:rsidR="000C5A9D" w:rsidRPr="00DD57AD">
        <w:rPr>
          <w:lang w:val="en-US"/>
        </w:rPr>
        <w:t>:</w:t>
      </w:r>
      <w:r w:rsidR="00CB756D" w:rsidRPr="00DD57AD">
        <w:rPr>
          <w:lang w:val="en-US"/>
        </w:rPr>
        <w:t xml:space="preserve"> </w:t>
      </w:r>
      <w:r w:rsidR="00034B09" w:rsidRPr="00DD57AD">
        <w:rPr>
          <w:lang w:val="en-US"/>
        </w:rPr>
        <w:t xml:space="preserve">normally a </w:t>
      </w:r>
      <w:r w:rsidR="00CB756D" w:rsidRPr="00DD57AD">
        <w:rPr>
          <w:lang w:val="en-US"/>
        </w:rPr>
        <w:t>2 day cycle, standard payment</w:t>
      </w:r>
      <w:r w:rsidR="00AD13DB">
        <w:rPr>
          <w:lang w:val="en-US"/>
        </w:rPr>
        <w:t>.</w:t>
      </w:r>
    </w:p>
    <w:p w:rsidR="007F4534" w:rsidRPr="00DD57AD" w:rsidRDefault="007F4534" w:rsidP="007F4534">
      <w:pPr>
        <w:pStyle w:val="bullettonumbers"/>
        <w:numPr>
          <w:ilvl w:val="0"/>
          <w:numId w:val="0"/>
        </w:numPr>
        <w:ind w:left="1440"/>
        <w:rPr>
          <w:lang w:val="en-US"/>
        </w:rPr>
      </w:pPr>
    </w:p>
    <w:p w:rsidR="00CB756D" w:rsidRPr="00DD57AD" w:rsidRDefault="00CB756D" w:rsidP="00332B7B">
      <w:pPr>
        <w:pStyle w:val="Body1"/>
        <w:numPr>
          <w:ilvl w:val="0"/>
          <w:numId w:val="18"/>
        </w:numPr>
        <w:tabs>
          <w:tab w:val="num" w:pos="720"/>
        </w:tabs>
        <w:spacing w:before="120" w:after="120"/>
        <w:ind w:hanging="720"/>
        <w:jc w:val="both"/>
        <w:rPr>
          <w:rFonts w:ascii="Arial" w:hAnsi="Arial" w:cs="Arial"/>
          <w:lang w:val="en-US"/>
        </w:rPr>
      </w:pPr>
      <w:r w:rsidRPr="00DD57AD">
        <w:rPr>
          <w:rFonts w:ascii="Arial" w:hAnsi="Arial" w:cs="Arial"/>
          <w:lang w:val="en-US"/>
        </w:rPr>
        <w:t>Same day payment methods:</w:t>
      </w:r>
    </w:p>
    <w:p w:rsidR="00CB756D" w:rsidRPr="00DD57AD" w:rsidRDefault="00CB756D" w:rsidP="003A6E49">
      <w:pPr>
        <w:pStyle w:val="bullettonumbers"/>
        <w:numPr>
          <w:ilvl w:val="0"/>
          <w:numId w:val="45"/>
        </w:numPr>
        <w:ind w:left="720" w:firstLine="0"/>
        <w:rPr>
          <w:lang w:val="en-US"/>
        </w:rPr>
      </w:pPr>
      <w:r w:rsidRPr="00DD57AD">
        <w:rPr>
          <w:lang w:val="en-US"/>
        </w:rPr>
        <w:t>CHAPS (UK)</w:t>
      </w:r>
      <w:r w:rsidR="000C5A9D" w:rsidRPr="00DD57AD">
        <w:rPr>
          <w:lang w:val="en-US"/>
        </w:rPr>
        <w:t>:</w:t>
      </w:r>
      <w:r w:rsidRPr="00DD57AD">
        <w:rPr>
          <w:lang w:val="en-US"/>
        </w:rPr>
        <w:t xml:space="preserve"> 1 day cycle, same day payment</w:t>
      </w:r>
      <w:r w:rsidR="00EE34DF" w:rsidRPr="00DD57AD">
        <w:rPr>
          <w:lang w:val="en-US"/>
        </w:rPr>
        <w:t xml:space="preserve">; </w:t>
      </w:r>
      <w:del w:id="158" w:author="Author">
        <w:r w:rsidR="00EE34DF" w:rsidRPr="00DD57AD" w:rsidDel="00C30395">
          <w:rPr>
            <w:lang w:val="en-US"/>
          </w:rPr>
          <w:delText>and</w:delText>
        </w:r>
      </w:del>
    </w:p>
    <w:p w:rsidR="00CB756D" w:rsidRDefault="00CB756D" w:rsidP="003A6E49">
      <w:pPr>
        <w:pStyle w:val="bullettonumbers"/>
        <w:numPr>
          <w:ilvl w:val="0"/>
          <w:numId w:val="45"/>
        </w:numPr>
        <w:ind w:left="720" w:firstLine="0"/>
        <w:rPr>
          <w:lang w:val="en-US"/>
        </w:rPr>
      </w:pPr>
      <w:del w:id="159" w:author="Author">
        <w:r w:rsidRPr="00DD57AD" w:rsidDel="003A6E49">
          <w:rPr>
            <w:lang w:val="en-US"/>
          </w:rPr>
          <w:delText>Same day payments</w:delText>
        </w:r>
      </w:del>
      <w:ins w:id="160" w:author="Author">
        <w:r w:rsidR="003A6E49">
          <w:rPr>
            <w:lang w:val="en-US"/>
          </w:rPr>
          <w:t>TARGET2</w:t>
        </w:r>
      </w:ins>
      <w:r w:rsidRPr="00DD57AD">
        <w:rPr>
          <w:lang w:val="en-US"/>
        </w:rPr>
        <w:t xml:space="preserve"> (</w:t>
      </w:r>
      <w:r w:rsidR="001E2111" w:rsidRPr="00DD57AD">
        <w:rPr>
          <w:lang w:val="en-US"/>
        </w:rPr>
        <w:t>Ireland</w:t>
      </w:r>
      <w:r w:rsidRPr="00DD57AD">
        <w:rPr>
          <w:lang w:val="en-US"/>
        </w:rPr>
        <w:t>)</w:t>
      </w:r>
      <w:r w:rsidR="000C5A9D" w:rsidRPr="00DD57AD">
        <w:rPr>
          <w:lang w:val="en-US"/>
        </w:rPr>
        <w:t>:</w:t>
      </w:r>
      <w:r w:rsidRPr="00DD57AD">
        <w:rPr>
          <w:lang w:val="en-US"/>
        </w:rPr>
        <w:t xml:space="preserve"> 1 day cycle, same day payment</w:t>
      </w:r>
      <w:r w:rsidR="00C30395">
        <w:rPr>
          <w:lang w:val="en-US"/>
        </w:rPr>
        <w:t>;</w:t>
      </w:r>
      <w:ins w:id="161" w:author="Author">
        <w:r w:rsidR="00C30395">
          <w:rPr>
            <w:lang w:val="en-US"/>
          </w:rPr>
          <w:t xml:space="preserve"> and</w:t>
        </w:r>
      </w:ins>
    </w:p>
    <w:p w:rsidR="00C30395" w:rsidRDefault="00C30395" w:rsidP="00C30395">
      <w:pPr>
        <w:pStyle w:val="bullettonumbers"/>
        <w:numPr>
          <w:ilvl w:val="0"/>
          <w:numId w:val="45"/>
        </w:numPr>
        <w:tabs>
          <w:tab w:val="left" w:pos="1080"/>
        </w:tabs>
        <w:ind w:left="1080"/>
        <w:rPr>
          <w:ins w:id="162" w:author="Author"/>
          <w:lang w:val="en-US"/>
        </w:rPr>
      </w:pPr>
      <w:ins w:id="163" w:author="Author">
        <w:r>
          <w:rPr>
            <w:lang w:val="en-US"/>
          </w:rPr>
          <w:t>Faster Payment (UK)</w:t>
        </w:r>
        <w:r w:rsidR="004711F4">
          <w:rPr>
            <w:lang w:val="en-US"/>
          </w:rPr>
          <w:t>:</w:t>
        </w:r>
        <w:r>
          <w:rPr>
            <w:lang w:val="en-US"/>
          </w:rPr>
          <w:t xml:space="preserve"> </w:t>
        </w:r>
        <w:del w:id="164" w:author="Author">
          <w:r w:rsidDel="007F2D9C">
            <w:rPr>
              <w:lang w:val="en-US"/>
            </w:rPr>
            <w:delText>Realtime</w:delText>
          </w:r>
        </w:del>
        <w:r w:rsidR="007F2D9C">
          <w:rPr>
            <w:lang w:val="en-US"/>
          </w:rPr>
          <w:t>Real-time</w:t>
        </w:r>
        <w:r>
          <w:rPr>
            <w:lang w:val="en-US"/>
          </w:rPr>
          <w:t xml:space="preserve"> payment subject to sending </w:t>
        </w:r>
        <w:del w:id="165" w:author="Author">
          <w:r w:rsidDel="007F2D9C">
            <w:rPr>
              <w:lang w:val="en-US"/>
            </w:rPr>
            <w:delText>instiution</w:delText>
          </w:r>
        </w:del>
        <w:r w:rsidR="007F2D9C">
          <w:rPr>
            <w:lang w:val="en-US"/>
          </w:rPr>
          <w:t>institution</w:t>
        </w:r>
        <w:r>
          <w:rPr>
            <w:lang w:val="en-US"/>
          </w:rPr>
          <w:t xml:space="preserve"> and a transaction limit, standard payment;</w:t>
        </w:r>
      </w:ins>
    </w:p>
    <w:p w:rsidR="00C30395" w:rsidRDefault="00C30395" w:rsidP="00C30395">
      <w:pPr>
        <w:pStyle w:val="bullettonumbers"/>
        <w:numPr>
          <w:ilvl w:val="0"/>
          <w:numId w:val="0"/>
        </w:numPr>
        <w:ind w:left="720"/>
        <w:rPr>
          <w:lang w:val="en-US"/>
        </w:rPr>
      </w:pPr>
    </w:p>
    <w:p w:rsidR="007F4534" w:rsidRPr="00DD57AD" w:rsidRDefault="007F4534" w:rsidP="007F4534">
      <w:pPr>
        <w:pStyle w:val="bullettonumbers"/>
        <w:numPr>
          <w:ilvl w:val="0"/>
          <w:numId w:val="0"/>
        </w:numPr>
        <w:ind w:left="1440"/>
        <w:rPr>
          <w:lang w:val="en-US"/>
        </w:rPr>
      </w:pPr>
    </w:p>
    <w:p w:rsidR="00B24AF5" w:rsidRDefault="000C5A9D" w:rsidP="00DD57AD">
      <w:pPr>
        <w:pStyle w:val="Body1"/>
        <w:spacing w:before="120" w:after="120"/>
        <w:jc w:val="both"/>
        <w:rPr>
          <w:ins w:id="166" w:author="Author"/>
          <w:rFonts w:ascii="Arial" w:hAnsi="Arial" w:cs="Arial"/>
          <w:bCs/>
        </w:rPr>
      </w:pPr>
      <w:r w:rsidRPr="00DD57AD">
        <w:rPr>
          <w:rFonts w:ascii="Arial" w:hAnsi="Arial" w:cs="Arial"/>
          <w:bCs/>
        </w:rPr>
        <w:t>In relation to p</w:t>
      </w:r>
      <w:r w:rsidR="00CB756D" w:rsidRPr="00DD57AD">
        <w:rPr>
          <w:rFonts w:ascii="Arial" w:hAnsi="Arial" w:cs="Arial"/>
          <w:bCs/>
        </w:rPr>
        <w:t>ayment</w:t>
      </w:r>
      <w:r w:rsidRPr="00DD57AD">
        <w:rPr>
          <w:rFonts w:ascii="Arial" w:hAnsi="Arial" w:cs="Arial"/>
          <w:bCs/>
        </w:rPr>
        <w:t xml:space="preserve"> of Settlement Document</w:t>
      </w:r>
      <w:r w:rsidR="00CB756D" w:rsidRPr="00DD57AD">
        <w:rPr>
          <w:rFonts w:ascii="Arial" w:hAnsi="Arial" w:cs="Arial"/>
          <w:bCs/>
        </w:rPr>
        <w:t>s</w:t>
      </w:r>
      <w:r w:rsidRPr="00DD57AD">
        <w:rPr>
          <w:rFonts w:ascii="Arial" w:hAnsi="Arial" w:cs="Arial"/>
          <w:bCs/>
        </w:rPr>
        <w:t>, payment</w:t>
      </w:r>
      <w:r w:rsidR="00CB756D" w:rsidRPr="00DD57AD">
        <w:rPr>
          <w:rFonts w:ascii="Arial" w:hAnsi="Arial" w:cs="Arial"/>
          <w:bCs/>
        </w:rPr>
        <w:t xml:space="preserve"> </w:t>
      </w:r>
      <w:r w:rsidR="00870C20" w:rsidRPr="00DD57AD">
        <w:rPr>
          <w:rFonts w:ascii="Arial" w:hAnsi="Arial" w:cs="Arial"/>
          <w:bCs/>
        </w:rPr>
        <w:t>shall</w:t>
      </w:r>
      <w:r w:rsidR="00CB756D" w:rsidRPr="00DD57AD">
        <w:rPr>
          <w:rFonts w:ascii="Arial" w:hAnsi="Arial" w:cs="Arial"/>
          <w:bCs/>
        </w:rPr>
        <w:t xml:space="preserve"> be made within </w:t>
      </w:r>
      <w:r w:rsidR="00870C20" w:rsidRPr="00DD57AD">
        <w:rPr>
          <w:rFonts w:ascii="Arial" w:hAnsi="Arial" w:cs="Arial"/>
          <w:bCs/>
        </w:rPr>
        <w:t xml:space="preserve">3 </w:t>
      </w:r>
      <w:r w:rsidRPr="00DD57AD">
        <w:rPr>
          <w:rFonts w:ascii="Arial" w:hAnsi="Arial" w:cs="Arial"/>
          <w:bCs/>
        </w:rPr>
        <w:t>W</w:t>
      </w:r>
      <w:r w:rsidR="00CB756D" w:rsidRPr="00DD57AD">
        <w:rPr>
          <w:rFonts w:ascii="Arial" w:hAnsi="Arial" w:cs="Arial"/>
          <w:bCs/>
        </w:rPr>
        <w:t xml:space="preserve">orking </w:t>
      </w:r>
      <w:r w:rsidRPr="00DD57AD">
        <w:rPr>
          <w:rFonts w:ascii="Arial" w:hAnsi="Arial" w:cs="Arial"/>
          <w:bCs/>
        </w:rPr>
        <w:t>D</w:t>
      </w:r>
      <w:r w:rsidR="00CB756D" w:rsidRPr="00DD57AD">
        <w:rPr>
          <w:rFonts w:ascii="Arial" w:hAnsi="Arial" w:cs="Arial"/>
          <w:bCs/>
        </w:rPr>
        <w:t xml:space="preserve">ays of issuing </w:t>
      </w:r>
      <w:r w:rsidR="00CA5732" w:rsidRPr="00DD57AD">
        <w:rPr>
          <w:rFonts w:ascii="Arial" w:hAnsi="Arial" w:cs="Arial"/>
          <w:bCs/>
        </w:rPr>
        <w:t>a</w:t>
      </w:r>
      <w:r w:rsidR="00117958" w:rsidRPr="00DD57AD">
        <w:rPr>
          <w:rFonts w:ascii="Arial" w:hAnsi="Arial" w:cs="Arial"/>
          <w:bCs/>
        </w:rPr>
        <w:t xml:space="preserve"> Settlement Document</w:t>
      </w:r>
      <w:r w:rsidR="00CB756D" w:rsidRPr="00DD57AD">
        <w:rPr>
          <w:rFonts w:ascii="Arial" w:hAnsi="Arial" w:cs="Arial"/>
          <w:bCs/>
        </w:rPr>
        <w:t xml:space="preserve">.  </w:t>
      </w:r>
      <w:r w:rsidRPr="00DD57AD">
        <w:rPr>
          <w:rFonts w:ascii="Arial" w:hAnsi="Arial" w:cs="Arial"/>
          <w:bCs/>
        </w:rPr>
        <w:t>Therefore, b</w:t>
      </w:r>
      <w:r w:rsidR="002F4DE8" w:rsidRPr="00DD57AD">
        <w:rPr>
          <w:rFonts w:ascii="Arial" w:hAnsi="Arial" w:cs="Arial"/>
          <w:bCs/>
        </w:rPr>
        <w:t>ased on the payment cycles</w:t>
      </w:r>
      <w:r w:rsidRPr="00DD57AD">
        <w:rPr>
          <w:rFonts w:ascii="Arial" w:hAnsi="Arial" w:cs="Arial"/>
          <w:bCs/>
        </w:rPr>
        <w:t xml:space="preserve"> above</w:t>
      </w:r>
      <w:r w:rsidR="002F4DE8" w:rsidRPr="00DD57AD">
        <w:rPr>
          <w:rFonts w:ascii="Arial" w:hAnsi="Arial" w:cs="Arial"/>
          <w:bCs/>
        </w:rPr>
        <w:t>, t</w:t>
      </w:r>
      <w:r w:rsidR="00CB756D" w:rsidRPr="00DD57AD">
        <w:rPr>
          <w:rFonts w:ascii="Arial" w:hAnsi="Arial" w:cs="Arial"/>
          <w:bCs/>
        </w:rPr>
        <w:t>o ensure payments are made on time</w:t>
      </w:r>
      <w:ins w:id="167" w:author="Author">
        <w:r w:rsidR="00B24AF5">
          <w:rPr>
            <w:rFonts w:ascii="Arial" w:hAnsi="Arial" w:cs="Arial"/>
            <w:bCs/>
          </w:rPr>
          <w:t>:</w:t>
        </w:r>
      </w:ins>
    </w:p>
    <w:p w:rsidR="00B24AF5" w:rsidRDefault="00CB756D" w:rsidP="00B24AF5">
      <w:pPr>
        <w:pStyle w:val="Body1"/>
        <w:numPr>
          <w:ilvl w:val="0"/>
          <w:numId w:val="48"/>
        </w:numPr>
        <w:spacing w:before="120" w:after="120"/>
        <w:jc w:val="both"/>
        <w:rPr>
          <w:ins w:id="168" w:author="Author"/>
          <w:rFonts w:ascii="Arial" w:hAnsi="Arial" w:cs="Arial"/>
          <w:bCs/>
        </w:rPr>
      </w:pPr>
      <w:r w:rsidRPr="00DD57AD">
        <w:rPr>
          <w:rFonts w:ascii="Arial" w:hAnsi="Arial" w:cs="Arial"/>
          <w:bCs/>
        </w:rPr>
        <w:t xml:space="preserve">a BACS instruction </w:t>
      </w:r>
      <w:del w:id="169" w:author="Author">
        <w:r w:rsidRPr="00DD57AD" w:rsidDel="00B24AF5">
          <w:rPr>
            <w:rFonts w:ascii="Arial" w:hAnsi="Arial" w:cs="Arial"/>
            <w:bCs/>
          </w:rPr>
          <w:delText>needs to be presented</w:delText>
        </w:r>
      </w:del>
      <w:ins w:id="170" w:author="Author">
        <w:r w:rsidR="00B24AF5">
          <w:rPr>
            <w:rFonts w:ascii="Arial" w:hAnsi="Arial" w:cs="Arial"/>
            <w:bCs/>
          </w:rPr>
          <w:t>must be made</w:t>
        </w:r>
      </w:ins>
      <w:r w:rsidRPr="00DD57AD">
        <w:rPr>
          <w:rFonts w:ascii="Arial" w:hAnsi="Arial" w:cs="Arial"/>
          <w:bCs/>
        </w:rPr>
        <w:t xml:space="preserve"> on the </w:t>
      </w:r>
      <w:r w:rsidR="00117958" w:rsidRPr="00DD57AD">
        <w:rPr>
          <w:rFonts w:ascii="Arial" w:hAnsi="Arial" w:cs="Arial"/>
          <w:bCs/>
        </w:rPr>
        <w:t>Settlement Document</w:t>
      </w:r>
      <w:r w:rsidR="00D17E22" w:rsidRPr="00DD57AD">
        <w:rPr>
          <w:rFonts w:ascii="Arial" w:hAnsi="Arial" w:cs="Arial"/>
          <w:bCs/>
        </w:rPr>
        <w:t xml:space="preserve"> </w:t>
      </w:r>
      <w:r w:rsidR="004879D1" w:rsidRPr="00DD57AD">
        <w:rPr>
          <w:rFonts w:ascii="Arial" w:hAnsi="Arial" w:cs="Arial"/>
          <w:bCs/>
        </w:rPr>
        <w:t xml:space="preserve">issue </w:t>
      </w:r>
      <w:r w:rsidRPr="00DD57AD">
        <w:rPr>
          <w:rFonts w:ascii="Arial" w:hAnsi="Arial" w:cs="Arial"/>
          <w:bCs/>
        </w:rPr>
        <w:t>date</w:t>
      </w:r>
      <w:ins w:id="171" w:author="Author">
        <w:r w:rsidR="00B24AF5">
          <w:rPr>
            <w:rFonts w:ascii="Arial" w:hAnsi="Arial" w:cs="Arial"/>
            <w:bCs/>
          </w:rPr>
          <w:t>;</w:t>
        </w:r>
      </w:ins>
      <w:del w:id="172" w:author="Author">
        <w:r w:rsidRPr="00DD57AD" w:rsidDel="00B24AF5">
          <w:rPr>
            <w:rFonts w:ascii="Arial" w:hAnsi="Arial" w:cs="Arial"/>
            <w:bCs/>
          </w:rPr>
          <w:delText>,</w:delText>
        </w:r>
      </w:del>
      <w:r w:rsidRPr="00DD57AD">
        <w:rPr>
          <w:rFonts w:ascii="Arial" w:hAnsi="Arial" w:cs="Arial"/>
          <w:bCs/>
        </w:rPr>
        <w:t xml:space="preserve"> </w:t>
      </w:r>
    </w:p>
    <w:p w:rsidR="00B24AF5" w:rsidRDefault="00CB756D" w:rsidP="00B24AF5">
      <w:pPr>
        <w:pStyle w:val="Body1"/>
        <w:numPr>
          <w:ilvl w:val="0"/>
          <w:numId w:val="48"/>
        </w:numPr>
        <w:spacing w:before="120" w:after="120"/>
        <w:jc w:val="both"/>
        <w:rPr>
          <w:ins w:id="173" w:author="Author"/>
          <w:rFonts w:ascii="Arial" w:hAnsi="Arial" w:cs="Arial"/>
          <w:bCs/>
        </w:rPr>
      </w:pPr>
      <w:r w:rsidRPr="00DD57AD">
        <w:rPr>
          <w:rFonts w:ascii="Arial" w:hAnsi="Arial" w:cs="Arial"/>
          <w:bCs/>
        </w:rPr>
        <w:t>a</w:t>
      </w:r>
      <w:del w:id="174" w:author="Author">
        <w:r w:rsidRPr="00DD57AD" w:rsidDel="003A6E49">
          <w:rPr>
            <w:rFonts w:ascii="Arial" w:hAnsi="Arial" w:cs="Arial"/>
            <w:bCs/>
          </w:rPr>
          <w:delText>n</w:delText>
        </w:r>
      </w:del>
      <w:r w:rsidRPr="00DD57AD">
        <w:rPr>
          <w:rFonts w:ascii="Arial" w:hAnsi="Arial" w:cs="Arial"/>
          <w:bCs/>
        </w:rPr>
        <w:t xml:space="preserve"> </w:t>
      </w:r>
      <w:del w:id="175" w:author="Author">
        <w:r w:rsidRPr="00DD57AD" w:rsidDel="003A6E49">
          <w:rPr>
            <w:rFonts w:ascii="Arial" w:hAnsi="Arial" w:cs="Arial"/>
            <w:bCs/>
          </w:rPr>
          <w:delText>EFT</w:delText>
        </w:r>
      </w:del>
      <w:ins w:id="176" w:author="Author">
        <w:r w:rsidR="003A6E49">
          <w:rPr>
            <w:rFonts w:ascii="Arial" w:hAnsi="Arial" w:cs="Arial"/>
            <w:bCs/>
          </w:rPr>
          <w:t>SEPA</w:t>
        </w:r>
      </w:ins>
      <w:r w:rsidRPr="00DD57AD">
        <w:rPr>
          <w:rFonts w:ascii="Arial" w:hAnsi="Arial" w:cs="Arial"/>
          <w:bCs/>
        </w:rPr>
        <w:t xml:space="preserve"> instruction </w:t>
      </w:r>
      <w:r w:rsidR="000C5A9D" w:rsidRPr="00DD57AD">
        <w:rPr>
          <w:rFonts w:ascii="Arial" w:hAnsi="Arial" w:cs="Arial"/>
          <w:bCs/>
        </w:rPr>
        <w:t xml:space="preserve">before the Settlement Document </w:t>
      </w:r>
      <w:r w:rsidR="004879D1" w:rsidRPr="00DD57AD">
        <w:rPr>
          <w:rFonts w:ascii="Arial" w:hAnsi="Arial" w:cs="Arial"/>
          <w:bCs/>
        </w:rPr>
        <w:t xml:space="preserve">issue </w:t>
      </w:r>
      <w:r w:rsidRPr="00DD57AD">
        <w:rPr>
          <w:rFonts w:ascii="Arial" w:hAnsi="Arial" w:cs="Arial"/>
          <w:bCs/>
        </w:rPr>
        <w:t xml:space="preserve">date +1 </w:t>
      </w:r>
      <w:r w:rsidR="004879D1" w:rsidRPr="00DD57AD">
        <w:rPr>
          <w:rFonts w:ascii="Arial" w:hAnsi="Arial" w:cs="Arial"/>
          <w:bCs/>
        </w:rPr>
        <w:t xml:space="preserve">Working </w:t>
      </w:r>
      <w:r w:rsidR="000C5A9D" w:rsidRPr="00DD57AD">
        <w:rPr>
          <w:rFonts w:ascii="Arial" w:hAnsi="Arial" w:cs="Arial"/>
          <w:bCs/>
        </w:rPr>
        <w:t>D</w:t>
      </w:r>
      <w:r w:rsidRPr="00DD57AD">
        <w:rPr>
          <w:rFonts w:ascii="Arial" w:hAnsi="Arial" w:cs="Arial"/>
          <w:bCs/>
        </w:rPr>
        <w:t>ay</w:t>
      </w:r>
      <w:ins w:id="177" w:author="Author">
        <w:r w:rsidR="00B24AF5">
          <w:rPr>
            <w:rFonts w:ascii="Arial" w:hAnsi="Arial" w:cs="Arial"/>
            <w:bCs/>
          </w:rPr>
          <w:t>;</w:t>
        </w:r>
      </w:ins>
      <w:r w:rsidRPr="00DD57AD">
        <w:rPr>
          <w:rFonts w:ascii="Arial" w:hAnsi="Arial" w:cs="Arial"/>
          <w:bCs/>
        </w:rPr>
        <w:t xml:space="preserve"> </w:t>
      </w:r>
      <w:del w:id="178" w:author="Author">
        <w:r w:rsidRPr="00DD57AD" w:rsidDel="00C30395">
          <w:rPr>
            <w:rFonts w:ascii="Arial" w:hAnsi="Arial" w:cs="Arial"/>
            <w:bCs/>
          </w:rPr>
          <w:delText xml:space="preserve">and </w:delText>
        </w:r>
        <w:r w:rsidR="000C5A9D" w:rsidRPr="00DD57AD" w:rsidDel="00C30395">
          <w:rPr>
            <w:rFonts w:ascii="Arial" w:hAnsi="Arial" w:cs="Arial"/>
            <w:bCs/>
          </w:rPr>
          <w:delText xml:space="preserve">if </w:delText>
        </w:r>
        <w:r w:rsidRPr="00DD57AD" w:rsidDel="00B24AF5">
          <w:rPr>
            <w:rFonts w:ascii="Arial" w:hAnsi="Arial" w:cs="Arial"/>
            <w:bCs/>
          </w:rPr>
          <w:delText xml:space="preserve">using the </w:delText>
        </w:r>
      </w:del>
    </w:p>
    <w:p w:rsidR="00CB756D" w:rsidRDefault="00B24AF5" w:rsidP="00B24AF5">
      <w:pPr>
        <w:pStyle w:val="Body1"/>
        <w:numPr>
          <w:ilvl w:val="0"/>
          <w:numId w:val="48"/>
        </w:numPr>
        <w:spacing w:before="120" w:after="120"/>
        <w:jc w:val="both"/>
        <w:rPr>
          <w:rFonts w:ascii="Arial" w:hAnsi="Arial" w:cs="Arial"/>
          <w:bCs/>
        </w:rPr>
      </w:pPr>
      <w:ins w:id="179" w:author="Author">
        <w:r>
          <w:rPr>
            <w:rFonts w:ascii="Arial" w:hAnsi="Arial" w:cs="Arial"/>
            <w:bCs/>
          </w:rPr>
          <w:t xml:space="preserve">a </w:t>
        </w:r>
      </w:ins>
      <w:r w:rsidR="00CB756D" w:rsidRPr="00DD57AD">
        <w:rPr>
          <w:rFonts w:ascii="Arial" w:hAnsi="Arial" w:cs="Arial"/>
          <w:bCs/>
        </w:rPr>
        <w:t xml:space="preserve">CHAPS or </w:t>
      </w:r>
      <w:del w:id="180" w:author="Author">
        <w:r w:rsidR="00CB756D" w:rsidRPr="00DD57AD" w:rsidDel="003A6E49">
          <w:rPr>
            <w:rFonts w:ascii="Arial" w:hAnsi="Arial" w:cs="Arial"/>
            <w:bCs/>
          </w:rPr>
          <w:delText>same day</w:delText>
        </w:r>
      </w:del>
      <w:ins w:id="181" w:author="Author">
        <w:r w:rsidR="003A6E49">
          <w:rPr>
            <w:rFonts w:ascii="Arial" w:hAnsi="Arial" w:cs="Arial"/>
            <w:bCs/>
          </w:rPr>
          <w:t>TARGET2</w:t>
        </w:r>
      </w:ins>
      <w:r w:rsidR="00CB756D" w:rsidRPr="00DD57AD">
        <w:rPr>
          <w:rFonts w:ascii="Arial" w:hAnsi="Arial" w:cs="Arial"/>
          <w:bCs/>
        </w:rPr>
        <w:t xml:space="preserve"> </w:t>
      </w:r>
      <w:del w:id="182" w:author="Author">
        <w:r w:rsidR="00CB756D" w:rsidRPr="00DD57AD" w:rsidDel="00B24AF5">
          <w:rPr>
            <w:rFonts w:ascii="Arial" w:hAnsi="Arial" w:cs="Arial"/>
            <w:bCs/>
          </w:rPr>
          <w:delText xml:space="preserve">facility an </w:delText>
        </w:r>
      </w:del>
      <w:r w:rsidR="00CB756D" w:rsidRPr="00DD57AD">
        <w:rPr>
          <w:rFonts w:ascii="Arial" w:hAnsi="Arial" w:cs="Arial"/>
          <w:bCs/>
        </w:rPr>
        <w:t>instruction</w:t>
      </w:r>
      <w:r w:rsidR="000C5A9D" w:rsidRPr="00DD57AD">
        <w:rPr>
          <w:rFonts w:ascii="Arial" w:hAnsi="Arial" w:cs="Arial"/>
          <w:bCs/>
        </w:rPr>
        <w:t xml:space="preserve"> must be </w:t>
      </w:r>
      <w:del w:id="183" w:author="Author">
        <w:r w:rsidR="000C5A9D" w:rsidRPr="00DD57AD" w:rsidDel="00B24AF5">
          <w:rPr>
            <w:rFonts w:ascii="Arial" w:hAnsi="Arial" w:cs="Arial"/>
            <w:bCs/>
          </w:rPr>
          <w:delText>sent</w:delText>
        </w:r>
        <w:r w:rsidR="00CB756D" w:rsidRPr="00DD57AD" w:rsidDel="00B24AF5">
          <w:rPr>
            <w:rFonts w:ascii="Arial" w:hAnsi="Arial" w:cs="Arial"/>
            <w:bCs/>
          </w:rPr>
          <w:delText xml:space="preserve"> </w:delText>
        </w:r>
      </w:del>
      <w:ins w:id="184" w:author="Author">
        <w:r>
          <w:rPr>
            <w:rFonts w:ascii="Arial" w:hAnsi="Arial" w:cs="Arial"/>
            <w:bCs/>
          </w:rPr>
          <w:t>made</w:t>
        </w:r>
        <w:r w:rsidRPr="00DD57AD">
          <w:rPr>
            <w:rFonts w:ascii="Arial" w:hAnsi="Arial" w:cs="Arial"/>
            <w:bCs/>
          </w:rPr>
          <w:t xml:space="preserve"> </w:t>
        </w:r>
      </w:ins>
      <w:r w:rsidR="00642D0B" w:rsidRPr="00DD57AD">
        <w:rPr>
          <w:rFonts w:ascii="Arial" w:hAnsi="Arial" w:cs="Arial"/>
          <w:bCs/>
        </w:rPr>
        <w:t>before the</w:t>
      </w:r>
      <w:r w:rsidR="000C5A9D" w:rsidRPr="00DD57AD">
        <w:rPr>
          <w:rFonts w:ascii="Arial" w:hAnsi="Arial" w:cs="Arial"/>
          <w:bCs/>
        </w:rPr>
        <w:t xml:space="preserve"> Settlement Document </w:t>
      </w:r>
      <w:r w:rsidR="004879D1" w:rsidRPr="00DD57AD">
        <w:rPr>
          <w:rFonts w:ascii="Arial" w:hAnsi="Arial" w:cs="Arial"/>
          <w:bCs/>
        </w:rPr>
        <w:t xml:space="preserve">issue </w:t>
      </w:r>
      <w:r w:rsidR="00CB756D" w:rsidRPr="00DD57AD">
        <w:rPr>
          <w:rFonts w:ascii="Arial" w:hAnsi="Arial" w:cs="Arial"/>
          <w:bCs/>
        </w:rPr>
        <w:t xml:space="preserve">date +2 </w:t>
      </w:r>
      <w:r w:rsidR="004879D1" w:rsidRPr="00DD57AD">
        <w:rPr>
          <w:rFonts w:ascii="Arial" w:hAnsi="Arial" w:cs="Arial"/>
          <w:bCs/>
        </w:rPr>
        <w:t xml:space="preserve">Working </w:t>
      </w:r>
      <w:r w:rsidR="000C5A9D" w:rsidRPr="00DD57AD">
        <w:rPr>
          <w:rFonts w:ascii="Arial" w:hAnsi="Arial" w:cs="Arial"/>
          <w:bCs/>
        </w:rPr>
        <w:t>D</w:t>
      </w:r>
      <w:r w:rsidR="00CB756D" w:rsidRPr="00DD57AD">
        <w:rPr>
          <w:rFonts w:ascii="Arial" w:hAnsi="Arial" w:cs="Arial"/>
          <w:bCs/>
        </w:rPr>
        <w:t>ays</w:t>
      </w:r>
      <w:ins w:id="185" w:author="Author">
        <w:r w:rsidR="00C30395">
          <w:rPr>
            <w:rFonts w:ascii="Arial" w:hAnsi="Arial" w:cs="Arial"/>
            <w:bCs/>
          </w:rPr>
          <w:t>; and</w:t>
        </w:r>
      </w:ins>
      <w:del w:id="186" w:author="Author">
        <w:r w:rsidR="00CB756D" w:rsidRPr="00DD57AD" w:rsidDel="00C30395">
          <w:rPr>
            <w:rFonts w:ascii="Arial" w:hAnsi="Arial" w:cs="Arial"/>
            <w:bCs/>
          </w:rPr>
          <w:delText xml:space="preserve">.  </w:delText>
        </w:r>
      </w:del>
    </w:p>
    <w:p w:rsidR="00C30395" w:rsidRDefault="00C30395" w:rsidP="00C30395">
      <w:pPr>
        <w:pStyle w:val="Body1"/>
        <w:numPr>
          <w:ilvl w:val="0"/>
          <w:numId w:val="48"/>
        </w:numPr>
        <w:spacing w:before="120" w:after="120"/>
        <w:jc w:val="both"/>
        <w:rPr>
          <w:ins w:id="187" w:author="Author"/>
          <w:rFonts w:ascii="Arial" w:hAnsi="Arial" w:cs="Arial"/>
          <w:bCs/>
        </w:rPr>
      </w:pPr>
      <w:del w:id="188" w:author="Author">
        <w:r w:rsidRPr="00DD57AD" w:rsidDel="00B24AF5">
          <w:rPr>
            <w:rFonts w:ascii="Arial" w:hAnsi="Arial" w:cs="Arial"/>
            <w:bCs/>
          </w:rPr>
          <w:delText xml:space="preserve">, </w:delText>
        </w:r>
      </w:del>
      <w:ins w:id="189" w:author="Author">
        <w:r>
          <w:rPr>
            <w:rFonts w:ascii="Arial" w:hAnsi="Arial" w:cs="Arial"/>
            <w:bCs/>
          </w:rPr>
          <w:t xml:space="preserve">a Faster Payment instruction must be made before noon on </w:t>
        </w:r>
        <w:r w:rsidR="00CF007B" w:rsidRPr="00DD57AD">
          <w:rPr>
            <w:rFonts w:ascii="Arial" w:hAnsi="Arial" w:cs="Arial"/>
            <w:bCs/>
          </w:rPr>
          <w:t xml:space="preserve">the Settlement Document issue date </w:t>
        </w:r>
        <w:r w:rsidR="00675420">
          <w:rPr>
            <w:rFonts w:ascii="Arial" w:hAnsi="Arial" w:cs="Arial"/>
            <w:bCs/>
          </w:rPr>
          <w:t>+3</w:t>
        </w:r>
        <w:r w:rsidR="00CF007B" w:rsidRPr="00DD57AD">
          <w:rPr>
            <w:rFonts w:ascii="Arial" w:hAnsi="Arial" w:cs="Arial"/>
            <w:bCs/>
          </w:rPr>
          <w:t xml:space="preserve"> Working Days</w:t>
        </w:r>
        <w:r>
          <w:rPr>
            <w:rFonts w:ascii="Arial" w:hAnsi="Arial" w:cs="Arial"/>
            <w:bCs/>
          </w:rPr>
          <w:t xml:space="preserve"> (subject to confirmation of sending institution).</w:t>
        </w:r>
        <w:del w:id="190" w:author="Author">
          <w:r w:rsidDel="00C30395">
            <w:rPr>
              <w:rFonts w:ascii="Arial" w:hAnsi="Arial" w:cs="Arial"/>
              <w:bCs/>
            </w:rPr>
            <w:delText>;</w:delText>
          </w:r>
        </w:del>
      </w:ins>
    </w:p>
    <w:p w:rsidR="00C30395" w:rsidRPr="00DD57AD" w:rsidRDefault="00C30395" w:rsidP="00C30395">
      <w:pPr>
        <w:pStyle w:val="Body1"/>
        <w:spacing w:before="120" w:after="120"/>
        <w:ind w:left="360"/>
        <w:jc w:val="both"/>
        <w:rPr>
          <w:rFonts w:ascii="Arial" w:hAnsi="Arial" w:cs="Arial"/>
          <w:bCs/>
        </w:rPr>
      </w:pPr>
    </w:p>
    <w:p w:rsidR="007F4534" w:rsidRDefault="007F4534" w:rsidP="00DD57AD">
      <w:pPr>
        <w:pStyle w:val="Body1"/>
        <w:spacing w:before="120" w:after="120"/>
        <w:jc w:val="both"/>
        <w:rPr>
          <w:rFonts w:ascii="Arial" w:hAnsi="Arial" w:cs="Arial"/>
          <w:bCs/>
        </w:rPr>
      </w:pP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Example:  </w:t>
      </w:r>
    </w:p>
    <w:p w:rsidR="00CB756D" w:rsidRPr="00DD57AD" w:rsidRDefault="00117958" w:rsidP="00E1046D">
      <w:pPr>
        <w:pStyle w:val="Body1"/>
        <w:numPr>
          <w:ilvl w:val="0"/>
          <w:numId w:val="50"/>
        </w:numPr>
        <w:spacing w:before="120" w:after="120"/>
        <w:jc w:val="both"/>
        <w:rPr>
          <w:rFonts w:ascii="Arial" w:hAnsi="Arial" w:cs="Arial"/>
          <w:lang w:val="en-US"/>
        </w:rPr>
      </w:pPr>
      <w:r w:rsidRPr="00DD57AD">
        <w:rPr>
          <w:rFonts w:ascii="Arial" w:hAnsi="Arial" w:cs="Arial"/>
          <w:lang w:val="en-US"/>
        </w:rPr>
        <w:t>Settlement Document</w:t>
      </w:r>
      <w:r w:rsidR="00CA5732" w:rsidRPr="00DD57AD">
        <w:rPr>
          <w:rFonts w:ascii="Arial" w:hAnsi="Arial" w:cs="Arial"/>
          <w:lang w:val="en-US"/>
        </w:rPr>
        <w:t xml:space="preserve"> </w:t>
      </w:r>
      <w:r w:rsidR="00CB756D" w:rsidRPr="00DD57AD">
        <w:rPr>
          <w:rFonts w:ascii="Arial" w:hAnsi="Arial" w:cs="Arial"/>
          <w:lang w:val="en-US"/>
        </w:rPr>
        <w:t xml:space="preserve">is raised on Billing Period +5 </w:t>
      </w:r>
      <w:r w:rsidR="004879D1" w:rsidRPr="00DD57AD">
        <w:rPr>
          <w:rFonts w:ascii="Arial" w:hAnsi="Arial" w:cs="Arial"/>
          <w:lang w:val="en-US"/>
        </w:rPr>
        <w:t xml:space="preserve">Working </w:t>
      </w:r>
      <w:r w:rsidR="00AE6765" w:rsidRPr="00DD57AD">
        <w:rPr>
          <w:rFonts w:ascii="Arial" w:hAnsi="Arial" w:cs="Arial"/>
          <w:lang w:val="en-US"/>
        </w:rPr>
        <w:t xml:space="preserve">Days </w:t>
      </w:r>
      <w:r w:rsidR="00CB756D" w:rsidRPr="00DD57AD">
        <w:rPr>
          <w:rFonts w:ascii="Arial" w:hAnsi="Arial" w:cs="Arial"/>
          <w:lang w:val="en-US"/>
        </w:rPr>
        <w:t>12:00, Friday</w:t>
      </w:r>
      <w:r w:rsidR="00EE34DF" w:rsidRPr="00DD57AD">
        <w:rPr>
          <w:rFonts w:ascii="Arial" w:hAnsi="Arial" w:cs="Arial"/>
          <w:lang w:val="en-US"/>
        </w:rPr>
        <w:t>;</w:t>
      </w:r>
    </w:p>
    <w:p w:rsidR="00CB756D" w:rsidRPr="00DD57AD" w:rsidRDefault="00CB756D" w:rsidP="00E1046D">
      <w:pPr>
        <w:pStyle w:val="Body1"/>
        <w:numPr>
          <w:ilvl w:val="0"/>
          <w:numId w:val="50"/>
        </w:numPr>
        <w:spacing w:before="120" w:after="120"/>
        <w:jc w:val="both"/>
        <w:rPr>
          <w:rFonts w:ascii="Arial" w:hAnsi="Arial" w:cs="Arial"/>
          <w:lang w:val="en-US"/>
        </w:rPr>
      </w:pPr>
      <w:r w:rsidRPr="00DD57AD">
        <w:rPr>
          <w:rFonts w:ascii="Arial" w:hAnsi="Arial" w:cs="Arial"/>
          <w:lang w:val="en-US"/>
        </w:rPr>
        <w:t xml:space="preserve">Payment is </w:t>
      </w:r>
      <w:del w:id="191" w:author="Author">
        <w:r w:rsidRPr="00DD57AD" w:rsidDel="00571F12">
          <w:rPr>
            <w:rFonts w:ascii="Arial" w:hAnsi="Arial" w:cs="Arial"/>
            <w:lang w:val="en-US"/>
          </w:rPr>
          <w:delText xml:space="preserve">then </w:delText>
        </w:r>
      </w:del>
      <w:r w:rsidRPr="00DD57AD">
        <w:rPr>
          <w:rFonts w:ascii="Arial" w:hAnsi="Arial" w:cs="Arial"/>
          <w:lang w:val="en-US"/>
        </w:rPr>
        <w:t>due on Billing Period +</w:t>
      </w:r>
      <w:r w:rsidR="004879D1" w:rsidRPr="00DD57AD">
        <w:rPr>
          <w:rFonts w:ascii="Arial" w:hAnsi="Arial" w:cs="Arial"/>
          <w:lang w:val="en-US"/>
        </w:rPr>
        <w:t>3 Working Days</w:t>
      </w:r>
      <w:r w:rsidRPr="00DD57AD">
        <w:rPr>
          <w:rFonts w:ascii="Arial" w:hAnsi="Arial" w:cs="Arial"/>
          <w:lang w:val="en-US"/>
        </w:rPr>
        <w:t xml:space="preserve"> 12:00, Wednesday</w:t>
      </w:r>
      <w:r w:rsidR="00EE34DF" w:rsidRPr="00DD57AD">
        <w:rPr>
          <w:rFonts w:ascii="Arial" w:hAnsi="Arial" w:cs="Arial"/>
          <w:lang w:val="en-US"/>
        </w:rPr>
        <w:t>; and</w:t>
      </w:r>
    </w:p>
    <w:p w:rsidR="00CB756D" w:rsidRPr="00DD57AD" w:rsidRDefault="00CB756D" w:rsidP="00E1046D">
      <w:pPr>
        <w:pStyle w:val="Body1"/>
        <w:numPr>
          <w:ilvl w:val="0"/>
          <w:numId w:val="50"/>
        </w:numPr>
        <w:spacing w:before="120" w:after="120"/>
        <w:jc w:val="both"/>
        <w:rPr>
          <w:rFonts w:ascii="Arial" w:hAnsi="Arial" w:cs="Arial"/>
          <w:lang w:val="en-US"/>
        </w:rPr>
      </w:pPr>
      <w:r w:rsidRPr="00DD57AD">
        <w:rPr>
          <w:rFonts w:ascii="Arial" w:hAnsi="Arial" w:cs="Arial"/>
          <w:lang w:val="en-US"/>
        </w:rPr>
        <w:t>To meet 12:00 Wednesday deadline</w:t>
      </w:r>
    </w:p>
    <w:p w:rsidR="00DD57AD" w:rsidRPr="00DD57AD" w:rsidRDefault="00CB756D" w:rsidP="00E1046D">
      <w:pPr>
        <w:pStyle w:val="bullettonumbers"/>
        <w:numPr>
          <w:ilvl w:val="1"/>
          <w:numId w:val="51"/>
        </w:numPr>
        <w:rPr>
          <w:lang w:val="en-US"/>
        </w:rPr>
      </w:pPr>
      <w:r w:rsidRPr="00DD57AD">
        <w:rPr>
          <w:lang w:val="en-US"/>
        </w:rPr>
        <w:t>BACS – submit Friday, presented 3</w:t>
      </w:r>
      <w:ins w:id="192" w:author="Author">
        <w:r w:rsidR="0032404E">
          <w:rPr>
            <w:lang w:val="en-US"/>
          </w:rPr>
          <w:t xml:space="preserve"> </w:t>
        </w:r>
      </w:ins>
      <w:r w:rsidRPr="00DD57AD">
        <w:rPr>
          <w:lang w:val="en-US"/>
        </w:rPr>
        <w:t>W</w:t>
      </w:r>
      <w:ins w:id="193" w:author="Author">
        <w:r w:rsidR="00DF6DD2">
          <w:rPr>
            <w:lang w:val="en-US"/>
          </w:rPr>
          <w:t xml:space="preserve">orking </w:t>
        </w:r>
      </w:ins>
      <w:r w:rsidRPr="00DD57AD">
        <w:rPr>
          <w:lang w:val="en-US"/>
        </w:rPr>
        <w:t>D</w:t>
      </w:r>
      <w:ins w:id="194" w:author="Author">
        <w:r w:rsidR="00DF6DD2">
          <w:rPr>
            <w:lang w:val="en-US"/>
          </w:rPr>
          <w:t>ays</w:t>
        </w:r>
      </w:ins>
      <w:r w:rsidRPr="00DD57AD">
        <w:rPr>
          <w:lang w:val="en-US"/>
        </w:rPr>
        <w:t xml:space="preserve"> later, Wednesday morning</w:t>
      </w:r>
      <w:ins w:id="195" w:author="Author">
        <w:r w:rsidR="00044E78">
          <w:rPr>
            <w:lang w:val="en-US"/>
          </w:rPr>
          <w:t>;</w:t>
        </w:r>
      </w:ins>
    </w:p>
    <w:p w:rsidR="00DD57AD" w:rsidRPr="00DD57AD" w:rsidRDefault="00E1046D" w:rsidP="00E1046D">
      <w:pPr>
        <w:pStyle w:val="bullettonumbers"/>
        <w:numPr>
          <w:ilvl w:val="1"/>
          <w:numId w:val="51"/>
        </w:numPr>
        <w:rPr>
          <w:lang w:val="en-US"/>
        </w:rPr>
      </w:pPr>
      <w:ins w:id="196" w:author="Author">
        <w:r>
          <w:rPr>
            <w:lang w:val="en-US"/>
          </w:rPr>
          <w:t>SEPA</w:t>
        </w:r>
      </w:ins>
      <w:del w:id="197" w:author="Author">
        <w:r w:rsidR="00CB756D" w:rsidRPr="00DD57AD" w:rsidDel="00E1046D">
          <w:rPr>
            <w:lang w:val="en-US"/>
          </w:rPr>
          <w:delText>EFT</w:delText>
        </w:r>
      </w:del>
      <w:r w:rsidR="00CB756D" w:rsidRPr="00DD57AD">
        <w:rPr>
          <w:lang w:val="en-US"/>
        </w:rPr>
        <w:t xml:space="preserve"> – submit Monday, presented 2 W</w:t>
      </w:r>
      <w:ins w:id="198" w:author="Author">
        <w:r w:rsidR="00DF6DD2">
          <w:rPr>
            <w:lang w:val="en-US"/>
          </w:rPr>
          <w:t xml:space="preserve">orking </w:t>
        </w:r>
      </w:ins>
      <w:r w:rsidR="00CB756D" w:rsidRPr="00DD57AD">
        <w:rPr>
          <w:lang w:val="en-US"/>
        </w:rPr>
        <w:t>D</w:t>
      </w:r>
      <w:ins w:id="199" w:author="Author">
        <w:r w:rsidR="00DF6DD2">
          <w:rPr>
            <w:lang w:val="en-US"/>
          </w:rPr>
          <w:t>ays</w:t>
        </w:r>
      </w:ins>
      <w:r w:rsidR="00CB756D" w:rsidRPr="00DD57AD">
        <w:rPr>
          <w:lang w:val="en-US"/>
        </w:rPr>
        <w:t xml:space="preserve"> later, Wednesday morning</w:t>
      </w:r>
      <w:ins w:id="200" w:author="Author">
        <w:r w:rsidR="00044E78">
          <w:rPr>
            <w:lang w:val="en-US"/>
          </w:rPr>
          <w:t>;</w:t>
        </w:r>
      </w:ins>
      <w:bookmarkStart w:id="201" w:name="_GoBack"/>
      <w:bookmarkEnd w:id="201"/>
    </w:p>
    <w:p w:rsidR="00044E78" w:rsidRDefault="00CB756D" w:rsidP="00E1046D">
      <w:pPr>
        <w:pStyle w:val="bullettonumbers"/>
        <w:numPr>
          <w:ilvl w:val="1"/>
          <w:numId w:val="51"/>
        </w:numPr>
        <w:rPr>
          <w:ins w:id="202" w:author="Author"/>
          <w:lang w:val="en-US"/>
        </w:rPr>
      </w:pPr>
      <w:r w:rsidRPr="00DD57AD">
        <w:rPr>
          <w:lang w:val="en-US"/>
        </w:rPr>
        <w:t>Same day – submit Tuesday, presented on the same day, Tuesday evening</w:t>
      </w:r>
      <w:ins w:id="203" w:author="Author">
        <w:r w:rsidR="00044E78">
          <w:rPr>
            <w:lang w:val="en-US"/>
          </w:rPr>
          <w:t>;</w:t>
        </w:r>
      </w:ins>
    </w:p>
    <w:p w:rsidR="00044E78" w:rsidRPr="002F0687" w:rsidRDefault="00044E78" w:rsidP="00044E78">
      <w:pPr>
        <w:pStyle w:val="bullettonumbers"/>
        <w:numPr>
          <w:ilvl w:val="1"/>
          <w:numId w:val="51"/>
        </w:numPr>
        <w:rPr>
          <w:ins w:id="204" w:author="Author"/>
        </w:rPr>
      </w:pPr>
      <w:ins w:id="205" w:author="Author">
        <w:r>
          <w:t xml:space="preserve">Faster Payment – </w:t>
        </w:r>
        <w:r w:rsidRPr="00044E78">
          <w:rPr>
            <w:lang w:val="en-US"/>
          </w:rPr>
          <w:t>submit</w:t>
        </w:r>
        <w:r>
          <w:t xml:space="preserve"> Wednesday, presented before 12</w:t>
        </w:r>
        <w:r w:rsidR="004D4275">
          <w:t>:00</w:t>
        </w:r>
        <w:r>
          <w:t xml:space="preserve"> Wednesday</w:t>
        </w:r>
        <w:r w:rsidR="007D0D97">
          <w:t xml:space="preserve"> (subject to confirmation of sending institution)</w:t>
        </w:r>
        <w:r>
          <w:t>.</w:t>
        </w:r>
      </w:ins>
    </w:p>
    <w:p w:rsidR="00CB756D" w:rsidRDefault="00CB756D" w:rsidP="00044E78">
      <w:pPr>
        <w:pStyle w:val="bullettonumbers"/>
        <w:numPr>
          <w:ilvl w:val="0"/>
          <w:numId w:val="0"/>
        </w:numPr>
        <w:ind w:left="1440"/>
        <w:rPr>
          <w:ins w:id="206" w:author="Author"/>
          <w:lang w:val="en-US"/>
        </w:rPr>
      </w:pPr>
      <w:del w:id="207" w:author="Author">
        <w:r w:rsidRPr="00DD57AD" w:rsidDel="00044E78">
          <w:rPr>
            <w:lang w:val="en-US"/>
          </w:rPr>
          <w:delText>.</w:delText>
        </w:r>
      </w:del>
    </w:p>
    <w:p w:rsidR="00CB756D" w:rsidRPr="00DD57AD" w:rsidDel="004C0E46" w:rsidRDefault="00D8487B" w:rsidP="00DD57AD">
      <w:pPr>
        <w:pStyle w:val="Body1"/>
        <w:spacing w:before="120" w:after="120"/>
        <w:jc w:val="both"/>
        <w:rPr>
          <w:del w:id="208" w:author="Author"/>
          <w:rFonts w:ascii="Arial" w:hAnsi="Arial" w:cs="Arial"/>
          <w:bCs/>
        </w:rPr>
      </w:pPr>
      <w:ins w:id="209" w:author="Author">
        <w:del w:id="210" w:author="Author">
          <w:r w:rsidDel="004C0E46">
            <w:rPr>
              <w:rFonts w:ascii="Arial" w:hAnsi="Arial" w:cs="Arial"/>
              <w:bCs/>
            </w:rPr>
            <w:delText>i</w:delText>
          </w:r>
        </w:del>
      </w:ins>
      <w:del w:id="211" w:author="Author">
        <w:r w:rsidR="004C0E46" w:rsidDel="004C0E46">
          <w:rPr>
            <w:rFonts w:ascii="Arial" w:hAnsi="Arial" w:cs="Arial"/>
            <w:bCs/>
          </w:rPr>
          <w:delText>f submitted</w:delText>
        </w:r>
        <w:r w:rsidR="00CB756D" w:rsidRPr="00DD57AD" w:rsidDel="004C0E46">
          <w:rPr>
            <w:rFonts w:ascii="Arial" w:hAnsi="Arial" w:cs="Arial"/>
            <w:bCs/>
          </w:rPr>
          <w:delText xml:space="preserve"> Wednesday, the payment will not be presented until after 12:00</w:delText>
        </w:r>
      </w:del>
      <w:ins w:id="212" w:author="Author">
        <w:del w:id="213" w:author="Author">
          <w:r w:rsidR="004711F4" w:rsidDel="004C0E46">
            <w:rPr>
              <w:rFonts w:ascii="Arial" w:hAnsi="Arial" w:cs="Arial"/>
              <w:bCs/>
            </w:rPr>
            <w:delText>.</w:delText>
          </w:r>
        </w:del>
      </w:ins>
    </w:p>
    <w:p w:rsidR="004E022A" w:rsidRPr="00DD57AD" w:rsidRDefault="004E022A" w:rsidP="00DD57AD">
      <w:pPr>
        <w:pStyle w:val="Body1"/>
        <w:spacing w:before="120" w:after="120"/>
        <w:jc w:val="both"/>
        <w:rPr>
          <w:rFonts w:ascii="Arial" w:hAnsi="Arial" w:cs="Arial"/>
          <w:bCs/>
        </w:rPr>
      </w:pPr>
    </w:p>
    <w:p w:rsidR="001F7942" w:rsidRPr="002F0687" w:rsidRDefault="001F7942" w:rsidP="00DD57AD">
      <w:pPr>
        <w:pStyle w:val="APHeading3"/>
        <w:numPr>
          <w:ilvl w:val="2"/>
          <w:numId w:val="7"/>
        </w:numPr>
        <w:tabs>
          <w:tab w:val="clear" w:pos="851"/>
          <w:tab w:val="num" w:pos="720"/>
        </w:tabs>
        <w:ind w:left="720" w:hanging="720"/>
      </w:pPr>
      <w:r w:rsidRPr="00DD57AD">
        <w:tab/>
      </w:r>
      <w:bookmarkStart w:id="214" w:name="_Toc466563186"/>
      <w:bookmarkStart w:id="215" w:name="_Toc477447743"/>
      <w:bookmarkStart w:id="216" w:name="_Toc477448373"/>
      <w:bookmarkStart w:id="217" w:name="_Toc477448525"/>
      <w:bookmarkStart w:id="218" w:name="_Toc479003401"/>
      <w:r w:rsidR="00946D11" w:rsidRPr="00DD57AD">
        <w:t xml:space="preserve">Settlement Statements and </w:t>
      </w:r>
      <w:r w:rsidR="00117958" w:rsidRPr="00DD57AD">
        <w:t>Settlement Documents</w:t>
      </w:r>
      <w:bookmarkEnd w:id="214"/>
      <w:bookmarkEnd w:id="215"/>
      <w:bookmarkEnd w:id="216"/>
      <w:bookmarkEnd w:id="217"/>
      <w:bookmarkEnd w:id="218"/>
    </w:p>
    <w:p w:rsidR="00362836" w:rsidRPr="00DD57AD" w:rsidRDefault="00642D0B" w:rsidP="00DD57AD">
      <w:pPr>
        <w:pStyle w:val="Body1"/>
        <w:spacing w:before="120" w:after="120"/>
        <w:jc w:val="both"/>
        <w:rPr>
          <w:rFonts w:ascii="Arial" w:hAnsi="Arial" w:cs="Arial"/>
          <w:bCs/>
        </w:rPr>
      </w:pPr>
      <w:r w:rsidRPr="00DD57AD">
        <w:rPr>
          <w:rFonts w:ascii="Arial" w:hAnsi="Arial" w:cs="Arial"/>
          <w:bCs/>
        </w:rPr>
        <w:t>The Market</w:t>
      </w:r>
      <w:r w:rsidR="00790533" w:rsidRPr="00DD57AD">
        <w:rPr>
          <w:rFonts w:ascii="Arial" w:hAnsi="Arial" w:cs="Arial"/>
          <w:bCs/>
        </w:rPr>
        <w:t xml:space="preserve"> Operator</w:t>
      </w:r>
      <w:r w:rsidR="00673977" w:rsidRPr="00DD57AD">
        <w:rPr>
          <w:rFonts w:ascii="Arial" w:hAnsi="Arial" w:cs="Arial"/>
          <w:bCs/>
        </w:rPr>
        <w:t xml:space="preserve"> will issue Settlement Statements to Participants each Working Day</w:t>
      </w:r>
      <w:r w:rsidR="00FA1F1A" w:rsidRPr="00DD57AD">
        <w:rPr>
          <w:rFonts w:ascii="Arial" w:hAnsi="Arial" w:cs="Arial"/>
          <w:bCs/>
        </w:rPr>
        <w:t xml:space="preserve"> on completion of all </w:t>
      </w:r>
      <w:r w:rsidR="00AE6765" w:rsidRPr="00DD57AD">
        <w:rPr>
          <w:rFonts w:ascii="Arial" w:hAnsi="Arial" w:cs="Arial"/>
          <w:bCs/>
        </w:rPr>
        <w:t>S</w:t>
      </w:r>
      <w:r w:rsidR="00FA1F1A" w:rsidRPr="00DD57AD">
        <w:rPr>
          <w:rFonts w:ascii="Arial" w:hAnsi="Arial" w:cs="Arial"/>
          <w:bCs/>
        </w:rPr>
        <w:t>ettlement runs</w:t>
      </w:r>
      <w:r w:rsidR="00673977" w:rsidRPr="00DD57AD">
        <w:rPr>
          <w:rFonts w:ascii="Arial" w:hAnsi="Arial" w:cs="Arial"/>
          <w:bCs/>
        </w:rPr>
        <w:t xml:space="preserve">. Settlement Statements </w:t>
      </w:r>
      <w:r w:rsidR="00050356" w:rsidRPr="00DD57AD">
        <w:rPr>
          <w:rFonts w:ascii="Arial" w:hAnsi="Arial" w:cs="Arial"/>
          <w:bCs/>
        </w:rPr>
        <w:t>shall detail</w:t>
      </w:r>
      <w:r w:rsidR="00673977" w:rsidRPr="00DD57AD">
        <w:rPr>
          <w:rFonts w:ascii="Arial" w:hAnsi="Arial" w:cs="Arial"/>
          <w:bCs/>
        </w:rPr>
        <w:t xml:space="preserve"> inputs into and results of all </w:t>
      </w:r>
      <w:r w:rsidR="00AE6765" w:rsidRPr="00DD57AD">
        <w:rPr>
          <w:rFonts w:ascii="Arial" w:hAnsi="Arial" w:cs="Arial"/>
          <w:bCs/>
        </w:rPr>
        <w:t>S</w:t>
      </w:r>
      <w:r w:rsidR="00673977" w:rsidRPr="00DD57AD">
        <w:rPr>
          <w:rFonts w:ascii="Arial" w:hAnsi="Arial" w:cs="Arial"/>
          <w:bCs/>
        </w:rPr>
        <w:t>ettlement calculations on a</w:t>
      </w:r>
      <w:r w:rsidRPr="00DD57AD">
        <w:rPr>
          <w:rFonts w:ascii="Arial" w:hAnsi="Arial" w:cs="Arial"/>
          <w:bCs/>
        </w:rPr>
        <w:t>n</w:t>
      </w:r>
      <w:r w:rsidR="00673977" w:rsidRPr="00DD57AD">
        <w:rPr>
          <w:rFonts w:ascii="Arial" w:hAnsi="Arial" w:cs="Arial"/>
          <w:bCs/>
        </w:rPr>
        <w:t xml:space="preserve"> </w:t>
      </w:r>
      <w:r w:rsidR="004F450F" w:rsidRPr="00DD57AD">
        <w:rPr>
          <w:rFonts w:ascii="Arial" w:hAnsi="Arial" w:cs="Arial"/>
          <w:bCs/>
        </w:rPr>
        <w:t>I</w:t>
      </w:r>
      <w:r w:rsidR="00673977" w:rsidRPr="00DD57AD">
        <w:rPr>
          <w:rFonts w:ascii="Arial" w:hAnsi="Arial" w:cs="Arial"/>
          <w:bCs/>
        </w:rPr>
        <w:t xml:space="preserve">mbalance </w:t>
      </w:r>
      <w:r w:rsidR="004F450F" w:rsidRPr="00DD57AD">
        <w:rPr>
          <w:rFonts w:ascii="Arial" w:hAnsi="Arial" w:cs="Arial"/>
          <w:bCs/>
        </w:rPr>
        <w:t>S</w:t>
      </w:r>
      <w:r w:rsidR="00673977" w:rsidRPr="00DD57AD">
        <w:rPr>
          <w:rFonts w:ascii="Arial" w:hAnsi="Arial" w:cs="Arial"/>
          <w:bCs/>
        </w:rPr>
        <w:t xml:space="preserve">ettlement </w:t>
      </w:r>
      <w:r w:rsidR="004F450F" w:rsidRPr="00DD57AD">
        <w:rPr>
          <w:rFonts w:ascii="Arial" w:hAnsi="Arial" w:cs="Arial"/>
          <w:bCs/>
        </w:rPr>
        <w:t>P</w:t>
      </w:r>
      <w:r w:rsidR="00673977" w:rsidRPr="00DD57AD">
        <w:rPr>
          <w:rFonts w:ascii="Arial" w:hAnsi="Arial" w:cs="Arial"/>
          <w:bCs/>
        </w:rPr>
        <w:t>eriod</w:t>
      </w:r>
      <w:r w:rsidR="00CF22EE" w:rsidRPr="00DD57AD">
        <w:rPr>
          <w:rFonts w:ascii="Arial" w:hAnsi="Arial" w:cs="Arial"/>
          <w:bCs/>
        </w:rPr>
        <w:t xml:space="preserve"> in relation to Generator Units</w:t>
      </w:r>
      <w:r w:rsidR="004879D1" w:rsidRPr="00DD57AD">
        <w:rPr>
          <w:rFonts w:ascii="Arial" w:hAnsi="Arial" w:cs="Arial"/>
          <w:bCs/>
        </w:rPr>
        <w:t>, Capacity Market Units</w:t>
      </w:r>
      <w:r w:rsidRPr="00DD57AD">
        <w:rPr>
          <w:rFonts w:ascii="Arial" w:hAnsi="Arial" w:cs="Arial"/>
          <w:bCs/>
        </w:rPr>
        <w:t xml:space="preserve"> </w:t>
      </w:r>
      <w:r w:rsidR="00CF22EE" w:rsidRPr="00DD57AD">
        <w:rPr>
          <w:rFonts w:ascii="Arial" w:hAnsi="Arial" w:cs="Arial"/>
          <w:bCs/>
        </w:rPr>
        <w:t>and Supplier Units</w:t>
      </w:r>
      <w:r w:rsidR="006A7794" w:rsidRPr="00DD57AD">
        <w:rPr>
          <w:rFonts w:ascii="Arial" w:hAnsi="Arial" w:cs="Arial"/>
          <w:bCs/>
        </w:rPr>
        <w:t xml:space="preserve"> registered by a Participant</w:t>
      </w:r>
      <w:r w:rsidR="00673977" w:rsidRPr="00DD57AD">
        <w:rPr>
          <w:rFonts w:ascii="Arial" w:hAnsi="Arial" w:cs="Arial"/>
          <w:bCs/>
        </w:rPr>
        <w:t>.</w:t>
      </w:r>
      <w:r w:rsidR="00FA1F1A" w:rsidRPr="00DD57AD">
        <w:rPr>
          <w:rFonts w:ascii="Arial" w:hAnsi="Arial" w:cs="Arial"/>
          <w:bCs/>
        </w:rPr>
        <w:t xml:space="preserve"> </w:t>
      </w:r>
    </w:p>
    <w:p w:rsidR="00FA1F1A" w:rsidRPr="00DD57AD" w:rsidRDefault="005137E4" w:rsidP="00DD57AD">
      <w:pPr>
        <w:pStyle w:val="Body1"/>
        <w:spacing w:before="120" w:after="120"/>
        <w:jc w:val="both"/>
        <w:rPr>
          <w:rFonts w:ascii="Arial" w:hAnsi="Arial" w:cs="Arial"/>
          <w:bCs/>
        </w:rPr>
      </w:pPr>
      <w:r w:rsidRPr="00DD57AD">
        <w:rPr>
          <w:rFonts w:ascii="Arial" w:hAnsi="Arial" w:cs="Arial"/>
          <w:bCs/>
        </w:rPr>
        <w:t xml:space="preserve">In accordance with the timelines set out in </w:t>
      </w:r>
      <w:r w:rsidR="006A7794" w:rsidRPr="00DD57AD">
        <w:rPr>
          <w:rFonts w:ascii="Arial" w:hAnsi="Arial" w:cs="Arial"/>
          <w:bCs/>
        </w:rPr>
        <w:t>c</w:t>
      </w:r>
      <w:r w:rsidRPr="00DD57AD">
        <w:rPr>
          <w:rFonts w:ascii="Arial" w:hAnsi="Arial" w:cs="Arial"/>
          <w:bCs/>
        </w:rPr>
        <w:t xml:space="preserve">hapter G of Code, </w:t>
      </w:r>
      <w:r w:rsidR="00642D0B" w:rsidRPr="00DD57AD">
        <w:rPr>
          <w:rFonts w:ascii="Arial" w:hAnsi="Arial" w:cs="Arial"/>
          <w:bCs/>
        </w:rPr>
        <w:t>the Market</w:t>
      </w:r>
      <w:r w:rsidR="00790533" w:rsidRPr="00DD57AD">
        <w:rPr>
          <w:rFonts w:ascii="Arial" w:hAnsi="Arial" w:cs="Arial"/>
          <w:bCs/>
        </w:rPr>
        <w:t xml:space="preserve"> Operator</w:t>
      </w:r>
      <w:r w:rsidR="00FA1F1A" w:rsidRPr="00DD57AD">
        <w:rPr>
          <w:rFonts w:ascii="Arial" w:hAnsi="Arial" w:cs="Arial"/>
          <w:bCs/>
        </w:rPr>
        <w:t xml:space="preserve"> will also issue a single </w:t>
      </w:r>
      <w:r w:rsidR="00117958" w:rsidRPr="00DD57AD">
        <w:rPr>
          <w:rFonts w:ascii="Arial" w:hAnsi="Arial" w:cs="Arial"/>
          <w:bCs/>
        </w:rPr>
        <w:t>Settlement Document</w:t>
      </w:r>
      <w:r w:rsidR="00FA1F1A" w:rsidRPr="00DD57AD">
        <w:rPr>
          <w:rFonts w:ascii="Arial" w:hAnsi="Arial" w:cs="Arial"/>
          <w:bCs/>
        </w:rPr>
        <w:t xml:space="preserve"> </w:t>
      </w:r>
      <w:r w:rsidR="004F450F" w:rsidRPr="00DD57AD">
        <w:rPr>
          <w:rFonts w:ascii="Arial" w:hAnsi="Arial" w:cs="Arial"/>
          <w:bCs/>
        </w:rPr>
        <w:t>that shall</w:t>
      </w:r>
      <w:r w:rsidR="00FA1F1A" w:rsidRPr="00DD57AD">
        <w:rPr>
          <w:rFonts w:ascii="Arial" w:hAnsi="Arial" w:cs="Arial"/>
          <w:bCs/>
        </w:rPr>
        <w:t xml:space="preserve"> report the aggregate of the results from the Settlement Statements for each Billing Period. </w:t>
      </w:r>
      <w:r w:rsidR="00117958" w:rsidRPr="00DD57AD">
        <w:rPr>
          <w:rFonts w:ascii="Arial" w:hAnsi="Arial" w:cs="Arial"/>
          <w:bCs/>
        </w:rPr>
        <w:t>Settlement Documents</w:t>
      </w:r>
      <w:r w:rsidR="00FA1F1A" w:rsidRPr="00DD57AD">
        <w:rPr>
          <w:rFonts w:ascii="Arial" w:hAnsi="Arial" w:cs="Arial"/>
          <w:bCs/>
        </w:rPr>
        <w:t xml:space="preserve"> </w:t>
      </w:r>
      <w:r w:rsidR="00E97197" w:rsidRPr="00DD57AD">
        <w:rPr>
          <w:rFonts w:ascii="Arial" w:hAnsi="Arial" w:cs="Arial"/>
          <w:bCs/>
        </w:rPr>
        <w:t xml:space="preserve">shall set out </w:t>
      </w:r>
      <w:r w:rsidR="00FA1F1A" w:rsidRPr="00DD57AD">
        <w:rPr>
          <w:rFonts w:ascii="Arial" w:hAnsi="Arial" w:cs="Arial"/>
          <w:bCs/>
        </w:rPr>
        <w:t>all payments and charges</w:t>
      </w:r>
      <w:r w:rsidR="00E97197" w:rsidRPr="00DD57AD">
        <w:rPr>
          <w:rFonts w:ascii="Arial" w:hAnsi="Arial" w:cs="Arial"/>
          <w:bCs/>
        </w:rPr>
        <w:t xml:space="preserve"> due</w:t>
      </w:r>
      <w:r w:rsidR="00FA1F1A" w:rsidRPr="00DD57AD">
        <w:rPr>
          <w:rFonts w:ascii="Arial" w:hAnsi="Arial" w:cs="Arial"/>
          <w:bCs/>
        </w:rPr>
        <w:t xml:space="preserve"> in respect of </w:t>
      </w:r>
      <w:r w:rsidR="00CF22EE" w:rsidRPr="00DD57AD">
        <w:rPr>
          <w:rFonts w:ascii="Arial" w:hAnsi="Arial" w:cs="Arial"/>
          <w:bCs/>
        </w:rPr>
        <w:t>Generator</w:t>
      </w:r>
      <w:r w:rsidR="00FA1F1A" w:rsidRPr="00DD57AD">
        <w:rPr>
          <w:rFonts w:ascii="Arial" w:hAnsi="Arial" w:cs="Arial"/>
          <w:bCs/>
        </w:rPr>
        <w:t xml:space="preserve"> Units and Supplier Units</w:t>
      </w:r>
      <w:r w:rsidR="006A7794" w:rsidRPr="00DD57AD">
        <w:rPr>
          <w:rFonts w:ascii="Arial" w:hAnsi="Arial" w:cs="Arial"/>
          <w:bCs/>
        </w:rPr>
        <w:t xml:space="preserve"> registered by a Participant</w:t>
      </w:r>
      <w:r w:rsidR="00FA1F1A" w:rsidRPr="00DD57AD">
        <w:rPr>
          <w:rFonts w:ascii="Arial" w:hAnsi="Arial" w:cs="Arial"/>
          <w:bCs/>
        </w:rPr>
        <w:t xml:space="preserve"> for Imbalance Settlement.</w:t>
      </w:r>
      <w:r w:rsidR="00736F81" w:rsidRPr="00DD57AD">
        <w:rPr>
          <w:rFonts w:ascii="Arial" w:hAnsi="Arial" w:cs="Arial"/>
          <w:bCs/>
        </w:rPr>
        <w:t xml:space="preserve"> </w:t>
      </w:r>
      <w:r w:rsidR="00117958" w:rsidRPr="00DD57AD">
        <w:rPr>
          <w:rFonts w:ascii="Arial" w:hAnsi="Arial" w:cs="Arial"/>
          <w:bCs/>
        </w:rPr>
        <w:t>Settlement Documents</w:t>
      </w:r>
      <w:r w:rsidR="00736F81" w:rsidRPr="00DD57AD">
        <w:rPr>
          <w:rFonts w:ascii="Arial" w:hAnsi="Arial" w:cs="Arial"/>
          <w:bCs/>
        </w:rPr>
        <w:t xml:space="preserve"> </w:t>
      </w:r>
      <w:r w:rsidR="00E97197" w:rsidRPr="00DD57AD">
        <w:rPr>
          <w:rFonts w:ascii="Arial" w:hAnsi="Arial" w:cs="Arial"/>
          <w:bCs/>
        </w:rPr>
        <w:t xml:space="preserve">relate </w:t>
      </w:r>
      <w:r w:rsidR="00642D0B" w:rsidRPr="00DD57AD">
        <w:rPr>
          <w:rFonts w:ascii="Arial" w:hAnsi="Arial" w:cs="Arial"/>
          <w:bCs/>
        </w:rPr>
        <w:t>to Initial</w:t>
      </w:r>
      <w:r w:rsidR="00736F81" w:rsidRPr="00DD57AD">
        <w:rPr>
          <w:rFonts w:ascii="Arial" w:hAnsi="Arial" w:cs="Arial"/>
          <w:bCs/>
        </w:rPr>
        <w:t xml:space="preserve"> Settlement and Settlement Reruns for the Working Day in which they are issued. </w:t>
      </w:r>
    </w:p>
    <w:p w:rsidR="006C1E5F" w:rsidRPr="00DD57AD" w:rsidRDefault="006C1E5F" w:rsidP="00DD57AD">
      <w:pPr>
        <w:pStyle w:val="Body1"/>
        <w:spacing w:before="120" w:after="120"/>
        <w:jc w:val="both"/>
        <w:rPr>
          <w:rFonts w:ascii="Arial" w:hAnsi="Arial" w:cs="Arial"/>
          <w:bCs/>
        </w:rPr>
      </w:pPr>
      <w:r w:rsidRPr="00DD57AD">
        <w:rPr>
          <w:rFonts w:ascii="Arial" w:hAnsi="Arial" w:cs="Arial"/>
          <w:bCs/>
        </w:rPr>
        <w:t>M</w:t>
      </w:r>
      <w:r w:rsidR="00882D8D" w:rsidRPr="00DD57AD">
        <w:rPr>
          <w:rFonts w:ascii="Arial" w:hAnsi="Arial" w:cs="Arial"/>
          <w:bCs/>
        </w:rPr>
        <w:t xml:space="preserve">arket </w:t>
      </w:r>
      <w:r w:rsidRPr="00DD57AD">
        <w:rPr>
          <w:rFonts w:ascii="Arial" w:hAnsi="Arial" w:cs="Arial"/>
          <w:bCs/>
        </w:rPr>
        <w:t>O</w:t>
      </w:r>
      <w:r w:rsidR="00882D8D" w:rsidRPr="00DD57AD">
        <w:rPr>
          <w:rFonts w:ascii="Arial" w:hAnsi="Arial" w:cs="Arial"/>
          <w:bCs/>
        </w:rPr>
        <w:t>perator</w:t>
      </w:r>
      <w:r w:rsidRPr="00DD57AD">
        <w:rPr>
          <w:rFonts w:ascii="Arial" w:hAnsi="Arial" w:cs="Arial"/>
          <w:bCs/>
        </w:rPr>
        <w:t xml:space="preserve"> </w:t>
      </w:r>
      <w:r w:rsidR="00642D0B" w:rsidRPr="00DD57AD">
        <w:rPr>
          <w:rFonts w:ascii="Arial" w:hAnsi="Arial" w:cs="Arial"/>
          <w:bCs/>
        </w:rPr>
        <w:t>Charges shall</w:t>
      </w:r>
      <w:r w:rsidRPr="00DD57AD">
        <w:rPr>
          <w:rFonts w:ascii="Arial" w:hAnsi="Arial" w:cs="Arial"/>
          <w:bCs/>
        </w:rPr>
        <w:t xml:space="preserve"> not be included in the </w:t>
      </w:r>
      <w:r w:rsidR="00117958" w:rsidRPr="00DD57AD">
        <w:rPr>
          <w:rFonts w:ascii="Arial" w:hAnsi="Arial" w:cs="Arial"/>
          <w:bCs/>
        </w:rPr>
        <w:t>Settlement Document</w:t>
      </w:r>
      <w:r w:rsidR="00882D8D" w:rsidRPr="00DD57AD">
        <w:rPr>
          <w:rFonts w:ascii="Arial" w:hAnsi="Arial" w:cs="Arial"/>
          <w:bCs/>
        </w:rPr>
        <w:t xml:space="preserve">, </w:t>
      </w:r>
      <w:r w:rsidR="00642D0B" w:rsidRPr="00DD57AD">
        <w:rPr>
          <w:rFonts w:ascii="Arial" w:hAnsi="Arial" w:cs="Arial"/>
          <w:bCs/>
        </w:rPr>
        <w:t>they are</w:t>
      </w:r>
      <w:r w:rsidRPr="00DD57AD">
        <w:rPr>
          <w:rFonts w:ascii="Arial" w:hAnsi="Arial" w:cs="Arial"/>
          <w:bCs/>
        </w:rPr>
        <w:t xml:space="preserve"> detailed in the </w:t>
      </w:r>
      <w:r w:rsidR="00882D8D" w:rsidRPr="00DD57AD">
        <w:rPr>
          <w:rFonts w:ascii="Arial" w:hAnsi="Arial" w:cs="Arial"/>
          <w:bCs/>
        </w:rPr>
        <w:t>Market Operator i</w:t>
      </w:r>
      <w:r w:rsidRPr="00DD57AD">
        <w:rPr>
          <w:rFonts w:ascii="Arial" w:hAnsi="Arial" w:cs="Arial"/>
          <w:bCs/>
        </w:rPr>
        <w:t>nvoice.</w:t>
      </w:r>
    </w:p>
    <w:p w:rsidR="001F7942" w:rsidRPr="00DD57AD" w:rsidRDefault="001F7942" w:rsidP="00DD57AD">
      <w:pPr>
        <w:pStyle w:val="Body1"/>
        <w:spacing w:before="120" w:after="120"/>
        <w:jc w:val="both"/>
        <w:rPr>
          <w:rFonts w:ascii="Arial" w:hAnsi="Arial" w:cs="Arial"/>
          <w:bCs/>
        </w:rPr>
      </w:pPr>
      <w:r w:rsidRPr="00DD57AD">
        <w:rPr>
          <w:rFonts w:ascii="Arial" w:hAnsi="Arial" w:cs="Arial"/>
          <w:bCs/>
        </w:rPr>
        <w:t xml:space="preserve">If </w:t>
      </w:r>
      <w:r w:rsidR="004F450F" w:rsidRPr="00DD57AD">
        <w:rPr>
          <w:rFonts w:ascii="Arial" w:hAnsi="Arial" w:cs="Arial"/>
          <w:bCs/>
        </w:rPr>
        <w:t>a</w:t>
      </w:r>
      <w:r w:rsidR="00E97197" w:rsidRPr="00DD57AD">
        <w:rPr>
          <w:rFonts w:ascii="Arial" w:hAnsi="Arial" w:cs="Arial"/>
          <w:bCs/>
        </w:rPr>
        <w:t xml:space="preserve"> payment made by a</w:t>
      </w:r>
      <w:r w:rsidR="004F450F" w:rsidRPr="00DD57AD">
        <w:rPr>
          <w:rFonts w:ascii="Arial" w:hAnsi="Arial" w:cs="Arial"/>
          <w:bCs/>
        </w:rPr>
        <w:t xml:space="preserve"> </w:t>
      </w:r>
      <w:r w:rsidRPr="00DD57AD">
        <w:rPr>
          <w:rFonts w:ascii="Arial" w:hAnsi="Arial" w:cs="Arial"/>
          <w:bCs/>
        </w:rPr>
        <w:t xml:space="preserve">Participant is greater than the total amount </w:t>
      </w:r>
      <w:r w:rsidR="00E97197" w:rsidRPr="00DD57AD">
        <w:rPr>
          <w:rFonts w:ascii="Arial" w:hAnsi="Arial" w:cs="Arial"/>
          <w:bCs/>
        </w:rPr>
        <w:t xml:space="preserve">due by that Participant in respect </w:t>
      </w:r>
      <w:r w:rsidR="005137E4" w:rsidRPr="00DD57AD">
        <w:rPr>
          <w:rFonts w:ascii="Arial" w:hAnsi="Arial" w:cs="Arial"/>
          <w:bCs/>
        </w:rPr>
        <w:t xml:space="preserve">of the </w:t>
      </w:r>
      <w:r w:rsidR="00117958" w:rsidRPr="00DD57AD">
        <w:rPr>
          <w:rFonts w:ascii="Arial" w:hAnsi="Arial" w:cs="Arial"/>
          <w:bCs/>
        </w:rPr>
        <w:t>Settlement Documents</w:t>
      </w:r>
      <w:r w:rsidR="00E97197" w:rsidRPr="00DD57AD">
        <w:rPr>
          <w:rFonts w:ascii="Arial" w:hAnsi="Arial" w:cs="Arial"/>
          <w:bCs/>
        </w:rPr>
        <w:t xml:space="preserve"> issued,</w:t>
      </w:r>
      <w:r w:rsidR="00B71BB2" w:rsidRPr="00DD57AD">
        <w:rPr>
          <w:rFonts w:ascii="Arial" w:hAnsi="Arial" w:cs="Arial"/>
          <w:bCs/>
        </w:rPr>
        <w:t xml:space="preserve"> </w:t>
      </w:r>
      <w:r w:rsidR="005E2744" w:rsidRPr="00DD57AD">
        <w:rPr>
          <w:rFonts w:ascii="Arial" w:hAnsi="Arial" w:cs="Arial"/>
          <w:bCs/>
        </w:rPr>
        <w:t xml:space="preserve">the </w:t>
      </w:r>
      <w:r w:rsidR="00642D0B" w:rsidRPr="00DD57AD">
        <w:rPr>
          <w:rFonts w:ascii="Arial" w:hAnsi="Arial" w:cs="Arial"/>
          <w:bCs/>
        </w:rPr>
        <w:t>overpayments</w:t>
      </w:r>
      <w:r w:rsidR="005E2744" w:rsidRPr="00DD57AD">
        <w:rPr>
          <w:rFonts w:ascii="Arial" w:hAnsi="Arial" w:cs="Arial"/>
          <w:bCs/>
        </w:rPr>
        <w:t xml:space="preserve"> process </w:t>
      </w:r>
      <w:r w:rsidR="004F450F" w:rsidRPr="00DD57AD">
        <w:rPr>
          <w:rFonts w:ascii="Arial" w:hAnsi="Arial" w:cs="Arial"/>
          <w:bCs/>
        </w:rPr>
        <w:t>set out</w:t>
      </w:r>
      <w:r w:rsidR="005E2744" w:rsidRPr="00DD57AD">
        <w:rPr>
          <w:rFonts w:ascii="Arial" w:hAnsi="Arial" w:cs="Arial"/>
          <w:bCs/>
        </w:rPr>
        <w:t xml:space="preserve"> in </w:t>
      </w:r>
      <w:r w:rsidR="006A7794" w:rsidRPr="00DD57AD">
        <w:rPr>
          <w:rFonts w:ascii="Arial" w:hAnsi="Arial" w:cs="Arial"/>
          <w:bCs/>
        </w:rPr>
        <w:t>s</w:t>
      </w:r>
      <w:r w:rsidR="00664892" w:rsidRPr="00DD57AD">
        <w:rPr>
          <w:rFonts w:ascii="Arial" w:hAnsi="Arial" w:cs="Arial"/>
          <w:bCs/>
        </w:rPr>
        <w:t>ection</w:t>
      </w:r>
      <w:r w:rsidR="005E2744" w:rsidRPr="00DD57AD">
        <w:rPr>
          <w:rFonts w:ascii="Arial" w:hAnsi="Arial" w:cs="Arial"/>
          <w:bCs/>
        </w:rPr>
        <w:t xml:space="preserve"> </w:t>
      </w:r>
      <w:r w:rsidR="004F450F" w:rsidRPr="00DD57AD">
        <w:rPr>
          <w:rFonts w:ascii="Arial" w:hAnsi="Arial" w:cs="Arial"/>
          <w:bCs/>
        </w:rPr>
        <w:t>G.</w:t>
      </w:r>
      <w:r w:rsidR="00664892" w:rsidRPr="00DD57AD">
        <w:rPr>
          <w:rFonts w:ascii="Arial" w:hAnsi="Arial" w:cs="Arial"/>
          <w:bCs/>
        </w:rPr>
        <w:t>2.8</w:t>
      </w:r>
      <w:r w:rsidR="00921A8E" w:rsidRPr="00DD57AD">
        <w:rPr>
          <w:rFonts w:ascii="Arial" w:hAnsi="Arial" w:cs="Arial"/>
          <w:bCs/>
        </w:rPr>
        <w:t xml:space="preserve"> </w:t>
      </w:r>
      <w:r w:rsidR="005E2744" w:rsidRPr="00DD57AD">
        <w:rPr>
          <w:rFonts w:ascii="Arial" w:hAnsi="Arial" w:cs="Arial"/>
          <w:bCs/>
        </w:rPr>
        <w:t xml:space="preserve">of the Code </w:t>
      </w:r>
      <w:r w:rsidR="00E97197" w:rsidRPr="00DD57AD">
        <w:rPr>
          <w:rFonts w:ascii="Arial" w:hAnsi="Arial" w:cs="Arial"/>
          <w:bCs/>
        </w:rPr>
        <w:t>shall</w:t>
      </w:r>
      <w:r w:rsidR="005E2744" w:rsidRPr="00DD57AD">
        <w:rPr>
          <w:rFonts w:ascii="Arial" w:hAnsi="Arial" w:cs="Arial"/>
          <w:bCs/>
        </w:rPr>
        <w:t xml:space="preserve"> apply.</w:t>
      </w:r>
    </w:p>
    <w:p w:rsidR="004E022A" w:rsidRPr="00DD57AD" w:rsidRDefault="004E022A" w:rsidP="00DD57AD">
      <w:pPr>
        <w:pStyle w:val="Body1"/>
        <w:spacing w:before="120" w:after="120"/>
        <w:jc w:val="both"/>
        <w:rPr>
          <w:rFonts w:ascii="Arial" w:hAnsi="Arial" w:cs="Arial"/>
          <w:bCs/>
        </w:rPr>
      </w:pPr>
    </w:p>
    <w:p w:rsidR="00CB756D" w:rsidRPr="00DD57AD" w:rsidRDefault="00CB756D" w:rsidP="00AD13DB">
      <w:pPr>
        <w:pStyle w:val="APHeading2"/>
        <w:numPr>
          <w:ilvl w:val="1"/>
          <w:numId w:val="7"/>
        </w:numPr>
      </w:pPr>
      <w:bookmarkStart w:id="219" w:name="_Toc466563187"/>
      <w:bookmarkStart w:id="220" w:name="_Toc477447744"/>
      <w:bookmarkStart w:id="221" w:name="_Toc477448374"/>
      <w:bookmarkStart w:id="222" w:name="_Toc477448526"/>
      <w:bookmarkStart w:id="223" w:name="_Toc479003402"/>
      <w:r w:rsidRPr="00DD57AD">
        <w:t>Payment References</w:t>
      </w:r>
      <w:bookmarkEnd w:id="219"/>
      <w:bookmarkEnd w:id="220"/>
      <w:bookmarkEnd w:id="221"/>
      <w:bookmarkEnd w:id="222"/>
      <w:bookmarkEnd w:id="223"/>
    </w:p>
    <w:p w:rsidR="005B507A" w:rsidRDefault="00CB756D" w:rsidP="00DD57AD">
      <w:pPr>
        <w:pStyle w:val="Body1"/>
        <w:spacing w:before="120" w:after="120"/>
        <w:jc w:val="both"/>
        <w:rPr>
          <w:rFonts w:ascii="Arial" w:hAnsi="Arial" w:cs="Arial"/>
          <w:bCs/>
        </w:rPr>
      </w:pPr>
      <w:r w:rsidRPr="00DD57AD">
        <w:rPr>
          <w:rFonts w:ascii="Arial" w:hAnsi="Arial" w:cs="Arial"/>
          <w:bCs/>
        </w:rPr>
        <w:t xml:space="preserve">Participants </w:t>
      </w:r>
      <w:r w:rsidR="00BE2DA0" w:rsidRPr="00DD57AD">
        <w:rPr>
          <w:rFonts w:ascii="Arial" w:hAnsi="Arial" w:cs="Arial"/>
          <w:bCs/>
        </w:rPr>
        <w:t xml:space="preserve">are required to </w:t>
      </w:r>
      <w:r w:rsidRPr="00DD57AD">
        <w:rPr>
          <w:rFonts w:ascii="Arial" w:hAnsi="Arial" w:cs="Arial"/>
          <w:bCs/>
        </w:rPr>
        <w:t>process their payments</w:t>
      </w:r>
      <w:r w:rsidR="00BE2DA0" w:rsidRPr="00DD57AD">
        <w:rPr>
          <w:rFonts w:ascii="Arial" w:hAnsi="Arial" w:cs="Arial"/>
          <w:bCs/>
        </w:rPr>
        <w:t xml:space="preserve"> to the Market Operator</w:t>
      </w:r>
      <w:r w:rsidRPr="00DD57AD">
        <w:rPr>
          <w:rFonts w:ascii="Arial" w:hAnsi="Arial" w:cs="Arial"/>
          <w:bCs/>
        </w:rPr>
        <w:t xml:space="preserve"> using </w:t>
      </w:r>
      <w:r w:rsidR="00BE2DA0" w:rsidRPr="00DD57AD">
        <w:rPr>
          <w:rFonts w:ascii="Arial" w:hAnsi="Arial" w:cs="Arial"/>
          <w:bCs/>
        </w:rPr>
        <w:t xml:space="preserve">specified payment </w:t>
      </w:r>
      <w:r w:rsidRPr="00DD57AD">
        <w:rPr>
          <w:rFonts w:ascii="Arial" w:hAnsi="Arial" w:cs="Arial"/>
          <w:bCs/>
        </w:rPr>
        <w:t>reference</w:t>
      </w:r>
      <w:r w:rsidR="00BE2DA0" w:rsidRPr="00DD57AD">
        <w:rPr>
          <w:rFonts w:ascii="Arial" w:hAnsi="Arial" w:cs="Arial"/>
          <w:bCs/>
        </w:rPr>
        <w:t>s, as set out below.</w:t>
      </w:r>
    </w:p>
    <w:p w:rsidR="00492375" w:rsidRPr="00DD57AD" w:rsidRDefault="00951B25" w:rsidP="00DD57AD">
      <w:pPr>
        <w:pStyle w:val="Body1"/>
        <w:spacing w:before="120" w:after="120"/>
        <w:jc w:val="both"/>
        <w:rPr>
          <w:rFonts w:ascii="Arial" w:hAnsi="Arial" w:cs="Arial"/>
          <w:bCs/>
        </w:rPr>
      </w:pPr>
      <w:r>
        <w:rPr>
          <w:rFonts w:ascii="Arial" w:hAnsi="Arial" w:cs="Arial"/>
          <w:bCs/>
        </w:rPr>
        <w:t>If a</w:t>
      </w:r>
      <w:r w:rsidR="00492375">
        <w:rPr>
          <w:rFonts w:ascii="Arial" w:hAnsi="Arial" w:cs="Arial"/>
          <w:bCs/>
        </w:rPr>
        <w:t xml:space="preserve"> Particip</w:t>
      </w:r>
      <w:r>
        <w:rPr>
          <w:rFonts w:ascii="Arial" w:hAnsi="Arial" w:cs="Arial"/>
          <w:bCs/>
        </w:rPr>
        <w:t>ant</w:t>
      </w:r>
      <w:r w:rsidR="00492375">
        <w:rPr>
          <w:rFonts w:ascii="Arial" w:hAnsi="Arial" w:cs="Arial"/>
          <w:bCs/>
        </w:rPr>
        <w:t xml:space="preserve"> </w:t>
      </w:r>
      <w:r>
        <w:rPr>
          <w:rFonts w:ascii="Arial" w:hAnsi="Arial" w:cs="Arial"/>
          <w:bCs/>
        </w:rPr>
        <w:t>makes a payment to the Market Operator without using the payment references set out below</w:t>
      </w:r>
      <w:r w:rsidR="00492375">
        <w:rPr>
          <w:rFonts w:ascii="Arial" w:hAnsi="Arial" w:cs="Arial"/>
          <w:bCs/>
        </w:rPr>
        <w:t>, an administrative fee shall apply.</w:t>
      </w:r>
    </w:p>
    <w:p w:rsidR="004E022A" w:rsidRPr="00DD57AD" w:rsidRDefault="004E022A" w:rsidP="00DD57AD">
      <w:pPr>
        <w:pStyle w:val="Body1"/>
        <w:spacing w:before="120" w:after="120"/>
        <w:jc w:val="both"/>
        <w:rPr>
          <w:rFonts w:ascii="Arial" w:hAnsi="Arial" w:cs="Arial"/>
          <w:bCs/>
        </w:rPr>
      </w:pPr>
    </w:p>
    <w:p w:rsidR="00CB756D" w:rsidRPr="00DD57AD" w:rsidRDefault="00CB756D" w:rsidP="00DD57AD">
      <w:pPr>
        <w:pStyle w:val="APHeading3"/>
        <w:numPr>
          <w:ilvl w:val="2"/>
          <w:numId w:val="7"/>
        </w:numPr>
        <w:tabs>
          <w:tab w:val="clear" w:pos="851"/>
          <w:tab w:val="num" w:pos="720"/>
        </w:tabs>
        <w:ind w:left="720" w:hanging="720"/>
      </w:pPr>
      <w:bookmarkStart w:id="224" w:name="_Toc466563188"/>
      <w:bookmarkStart w:id="225" w:name="_Toc477447745"/>
      <w:bookmarkStart w:id="226" w:name="_Toc477448375"/>
      <w:bookmarkStart w:id="227" w:name="_Toc477448527"/>
      <w:bookmarkStart w:id="228" w:name="_Toc479003403"/>
      <w:r w:rsidRPr="00DD57AD">
        <w:t>References</w:t>
      </w:r>
      <w:bookmarkEnd w:id="224"/>
      <w:bookmarkEnd w:id="225"/>
      <w:bookmarkEnd w:id="226"/>
      <w:bookmarkEnd w:id="227"/>
      <w:bookmarkEnd w:id="228"/>
    </w:p>
    <w:p w:rsidR="00CB756D" w:rsidRPr="00DD57AD" w:rsidRDefault="00FD658E" w:rsidP="00DD57AD">
      <w:pPr>
        <w:pStyle w:val="Body1"/>
        <w:spacing w:before="120" w:after="120"/>
        <w:jc w:val="both"/>
        <w:rPr>
          <w:rFonts w:ascii="Arial" w:hAnsi="Arial" w:cs="Arial"/>
          <w:bCs/>
        </w:rPr>
      </w:pPr>
      <w:r w:rsidRPr="00DD57AD">
        <w:rPr>
          <w:rFonts w:ascii="Arial" w:hAnsi="Arial" w:cs="Arial"/>
          <w:bCs/>
        </w:rPr>
        <w:t xml:space="preserve">On registration </w:t>
      </w:r>
      <w:r w:rsidR="00CB756D" w:rsidRPr="00DD57AD">
        <w:rPr>
          <w:rFonts w:ascii="Arial" w:hAnsi="Arial" w:cs="Arial"/>
          <w:bCs/>
        </w:rPr>
        <w:t xml:space="preserve">Participants </w:t>
      </w:r>
      <w:r w:rsidR="00642D0B" w:rsidRPr="00DD57AD">
        <w:rPr>
          <w:rFonts w:ascii="Arial" w:hAnsi="Arial" w:cs="Arial"/>
          <w:bCs/>
        </w:rPr>
        <w:t>shall be</w:t>
      </w:r>
      <w:r w:rsidR="00CB756D" w:rsidRPr="00DD57AD">
        <w:rPr>
          <w:rFonts w:ascii="Arial" w:hAnsi="Arial" w:cs="Arial"/>
          <w:bCs/>
        </w:rPr>
        <w:t xml:space="preserve"> given a Participant I</w:t>
      </w:r>
      <w:r w:rsidR="00092047" w:rsidRPr="00DD57AD">
        <w:rPr>
          <w:rFonts w:ascii="Arial" w:hAnsi="Arial" w:cs="Arial"/>
          <w:bCs/>
        </w:rPr>
        <w:t>D</w:t>
      </w:r>
      <w:r w:rsidR="00CB756D" w:rsidRPr="00DD57AD">
        <w:rPr>
          <w:rFonts w:ascii="Arial" w:hAnsi="Arial" w:cs="Arial"/>
          <w:bCs/>
        </w:rPr>
        <w:t xml:space="preserve">.  This will be in the format PT_nnnnnn, where nnnnnn is a six digit, unique integer.  </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Invoices</w:t>
      </w:r>
      <w:r w:rsidR="00114964" w:rsidRPr="00DD57AD">
        <w:rPr>
          <w:rFonts w:ascii="Arial" w:hAnsi="Arial" w:cs="Arial"/>
          <w:bCs/>
        </w:rPr>
        <w:t xml:space="preserve"> issued by the Market Operator</w:t>
      </w:r>
      <w:r w:rsidRPr="00DD57AD">
        <w:rPr>
          <w:rFonts w:ascii="Arial" w:hAnsi="Arial" w:cs="Arial"/>
          <w:bCs/>
        </w:rPr>
        <w:t xml:space="preserve"> will </w:t>
      </w:r>
      <w:r w:rsidR="00114964" w:rsidRPr="00DD57AD">
        <w:rPr>
          <w:rFonts w:ascii="Arial" w:hAnsi="Arial" w:cs="Arial"/>
          <w:bCs/>
        </w:rPr>
        <w:t>have an invoice number in the</w:t>
      </w:r>
      <w:r w:rsidRPr="00DD57AD">
        <w:rPr>
          <w:rFonts w:ascii="Arial" w:hAnsi="Arial" w:cs="Arial"/>
          <w:bCs/>
        </w:rPr>
        <w:t xml:space="preserve"> format of mmmmmmmmmm (10 </w:t>
      </w:r>
      <w:r w:rsidR="000466AF" w:rsidRPr="00DD57AD">
        <w:rPr>
          <w:rFonts w:ascii="Arial" w:hAnsi="Arial" w:cs="Arial"/>
          <w:bCs/>
        </w:rPr>
        <w:t>digits</w:t>
      </w:r>
      <w:r w:rsidRPr="00DD57AD">
        <w:rPr>
          <w:rFonts w:ascii="Arial" w:hAnsi="Arial" w:cs="Arial"/>
          <w:bCs/>
        </w:rPr>
        <w:t xml:space="preserve">).  </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In order to successfully identify both the Participant and the </w:t>
      </w:r>
      <w:r w:rsidR="00F412C1" w:rsidRPr="00DD57AD">
        <w:rPr>
          <w:rFonts w:ascii="Arial" w:hAnsi="Arial" w:cs="Arial"/>
          <w:bCs/>
        </w:rPr>
        <w:t>Settlement Document</w:t>
      </w:r>
      <w:r w:rsidRPr="00DD57AD">
        <w:rPr>
          <w:rFonts w:ascii="Arial" w:hAnsi="Arial" w:cs="Arial"/>
          <w:bCs/>
        </w:rPr>
        <w:t xml:space="preserve"> that is being paid a combination of both the Participant ID and the </w:t>
      </w:r>
      <w:r w:rsidR="00F412C1" w:rsidRPr="00DD57AD">
        <w:rPr>
          <w:rFonts w:ascii="Arial" w:hAnsi="Arial" w:cs="Arial"/>
          <w:bCs/>
        </w:rPr>
        <w:t>Settlement Document</w:t>
      </w:r>
      <w:r w:rsidRPr="00DD57AD">
        <w:rPr>
          <w:rFonts w:ascii="Arial" w:hAnsi="Arial" w:cs="Arial"/>
          <w:bCs/>
        </w:rPr>
        <w:t xml:space="preserve"> number </w:t>
      </w:r>
      <w:r w:rsidR="000466AF" w:rsidRPr="00DD57AD">
        <w:rPr>
          <w:rFonts w:ascii="Arial" w:hAnsi="Arial" w:cs="Arial"/>
          <w:bCs/>
        </w:rPr>
        <w:t>is</w:t>
      </w:r>
      <w:r w:rsidRPr="00DD57AD">
        <w:rPr>
          <w:rFonts w:ascii="Arial" w:hAnsi="Arial" w:cs="Arial"/>
          <w:bCs/>
        </w:rPr>
        <w:t xml:space="preserve"> required to be used </w:t>
      </w:r>
      <w:r w:rsidR="00114964" w:rsidRPr="00DD57AD">
        <w:rPr>
          <w:rFonts w:ascii="Arial" w:hAnsi="Arial" w:cs="Arial"/>
          <w:bCs/>
        </w:rPr>
        <w:t xml:space="preserve">by the Participant </w:t>
      </w:r>
      <w:r w:rsidRPr="00DD57AD">
        <w:rPr>
          <w:rFonts w:ascii="Arial" w:hAnsi="Arial" w:cs="Arial"/>
          <w:bCs/>
        </w:rPr>
        <w:t xml:space="preserve">as the payment reference. </w:t>
      </w:r>
    </w:p>
    <w:p w:rsidR="00AB2186" w:rsidRPr="00DD57AD" w:rsidRDefault="00AB2186" w:rsidP="00DD57AD">
      <w:pPr>
        <w:pStyle w:val="Body1"/>
        <w:spacing w:before="120" w:after="120"/>
        <w:jc w:val="both"/>
        <w:rPr>
          <w:rFonts w:ascii="Arial" w:hAnsi="Arial" w:cs="Arial"/>
          <w:bCs/>
        </w:rPr>
      </w:pPr>
    </w:p>
    <w:p w:rsidR="00CB756D" w:rsidRPr="00DD57AD" w:rsidRDefault="00CB756D" w:rsidP="00DD57AD">
      <w:pPr>
        <w:pStyle w:val="APHeading3"/>
        <w:numPr>
          <w:ilvl w:val="2"/>
          <w:numId w:val="7"/>
        </w:numPr>
        <w:tabs>
          <w:tab w:val="clear" w:pos="851"/>
          <w:tab w:val="num" w:pos="720"/>
        </w:tabs>
        <w:ind w:left="720" w:hanging="720"/>
      </w:pPr>
      <w:bookmarkStart w:id="229" w:name="_Ref165967975"/>
      <w:bookmarkStart w:id="230" w:name="_Toc466563189"/>
      <w:bookmarkStart w:id="231" w:name="_Toc477447746"/>
      <w:bookmarkStart w:id="232" w:name="_Toc477448376"/>
      <w:bookmarkStart w:id="233" w:name="_Toc477448528"/>
      <w:bookmarkStart w:id="234" w:name="_Toc479003404"/>
      <w:r w:rsidRPr="00DD57AD">
        <w:t>Standard Payments</w:t>
      </w:r>
      <w:bookmarkEnd w:id="229"/>
      <w:bookmarkEnd w:id="230"/>
      <w:bookmarkEnd w:id="231"/>
      <w:bookmarkEnd w:id="232"/>
      <w:bookmarkEnd w:id="233"/>
      <w:bookmarkEnd w:id="234"/>
    </w:p>
    <w:p w:rsidR="00CB756D" w:rsidRPr="00DD57AD" w:rsidRDefault="00AB67B7" w:rsidP="00DD57AD">
      <w:pPr>
        <w:pStyle w:val="Body1"/>
        <w:spacing w:before="120" w:after="120"/>
        <w:jc w:val="both"/>
        <w:rPr>
          <w:rFonts w:ascii="Arial" w:hAnsi="Arial" w:cs="Arial"/>
          <w:bCs/>
        </w:rPr>
      </w:pPr>
      <w:r w:rsidRPr="00DD57AD">
        <w:rPr>
          <w:rFonts w:ascii="Arial" w:hAnsi="Arial" w:cs="Arial"/>
          <w:bCs/>
        </w:rPr>
        <w:t>Participants us</w:t>
      </w:r>
      <w:r w:rsidR="001E29A6" w:rsidRPr="00DD57AD">
        <w:rPr>
          <w:rFonts w:ascii="Arial" w:hAnsi="Arial" w:cs="Arial"/>
          <w:bCs/>
        </w:rPr>
        <w:t>ing the standard payment method</w:t>
      </w:r>
      <w:r w:rsidRPr="00DD57AD">
        <w:rPr>
          <w:rFonts w:ascii="Arial" w:hAnsi="Arial" w:cs="Arial"/>
          <w:bCs/>
        </w:rPr>
        <w:t xml:space="preserve"> shall use the following format</w:t>
      </w:r>
      <w:ins w:id="235" w:author="Author">
        <w:r w:rsidR="005D793A">
          <w:rPr>
            <w:rFonts w:ascii="Arial" w:hAnsi="Arial" w:cs="Arial"/>
            <w:bCs/>
          </w:rPr>
          <w:t xml:space="preserve"> of payment reference (in the UK 18 characters of text available and in Ireland 140 characters of text available)</w:t>
        </w:r>
      </w:ins>
      <w:r w:rsidRPr="00DD57AD">
        <w:rPr>
          <w:rFonts w:ascii="Arial" w:hAnsi="Arial" w:cs="Arial"/>
          <w:bCs/>
        </w:rPr>
        <w:t>:</w:t>
      </w:r>
    </w:p>
    <w:p w:rsidR="00CB756D" w:rsidRPr="0024781E" w:rsidRDefault="00574033" w:rsidP="003E1C2C">
      <w:pPr>
        <w:pStyle w:val="CERNORMAL"/>
        <w:jc w:val="both"/>
        <w:rPr>
          <w:b/>
          <w:color w:val="auto"/>
        </w:rPr>
      </w:pPr>
      <w:r w:rsidRPr="0024781E">
        <w:rPr>
          <w:b/>
          <w:color w:val="auto"/>
        </w:rPr>
        <w:t>N</w:t>
      </w:r>
      <w:r w:rsidR="00CB756D" w:rsidRPr="0024781E">
        <w:rPr>
          <w:b/>
          <w:color w:val="auto"/>
        </w:rPr>
        <w:t>[</w:t>
      </w:r>
      <w:r w:rsidR="000247DF" w:rsidRPr="0024781E">
        <w:rPr>
          <w:b/>
          <w:color w:val="auto"/>
        </w:rPr>
        <w:t xml:space="preserve">Settlement Document </w:t>
      </w:r>
      <w:r w:rsidR="00CB756D" w:rsidRPr="0024781E">
        <w:rPr>
          <w:b/>
          <w:color w:val="auto"/>
        </w:rPr>
        <w:t>number]A[Participant ID (without any PT_ prefix)]</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Example:</w:t>
      </w:r>
      <w:r w:rsidRPr="00DD57AD">
        <w:rPr>
          <w:rFonts w:ascii="Arial" w:hAnsi="Arial" w:cs="Arial"/>
          <w:bCs/>
        </w:rPr>
        <w:tab/>
      </w:r>
    </w:p>
    <w:p w:rsidR="00CB756D" w:rsidRPr="00DD57AD" w:rsidRDefault="00CB756D" w:rsidP="00332B7B">
      <w:pPr>
        <w:pStyle w:val="Body1"/>
        <w:numPr>
          <w:ilvl w:val="0"/>
          <w:numId w:val="14"/>
        </w:numPr>
        <w:tabs>
          <w:tab w:val="num" w:pos="720"/>
        </w:tabs>
        <w:spacing w:before="120" w:after="120"/>
        <w:ind w:hanging="720"/>
        <w:jc w:val="both"/>
        <w:rPr>
          <w:rFonts w:ascii="Arial" w:hAnsi="Arial" w:cs="Arial"/>
          <w:lang w:val="en-US"/>
        </w:rPr>
      </w:pPr>
      <w:r w:rsidRPr="00DD57AD">
        <w:rPr>
          <w:rFonts w:ascii="Arial" w:hAnsi="Arial" w:cs="Arial"/>
          <w:lang w:val="en-US"/>
        </w:rPr>
        <w:t>Participant PT_</w:t>
      </w:r>
      <w:r w:rsidR="00D1654C" w:rsidRPr="00DD57AD">
        <w:rPr>
          <w:rFonts w:ascii="Arial" w:hAnsi="Arial" w:cs="Arial"/>
          <w:lang w:val="en-US"/>
        </w:rPr>
        <w:t>000</w:t>
      </w:r>
      <w:r w:rsidRPr="00DD57AD">
        <w:rPr>
          <w:rFonts w:ascii="Arial" w:hAnsi="Arial" w:cs="Arial"/>
          <w:lang w:val="en-US"/>
        </w:rPr>
        <w:t xml:space="preserve">321 must pay </w:t>
      </w:r>
      <w:r w:rsidR="000247DF" w:rsidRPr="00DD57AD">
        <w:rPr>
          <w:rFonts w:ascii="Arial" w:hAnsi="Arial" w:cs="Arial"/>
          <w:lang w:val="en-US"/>
        </w:rPr>
        <w:t xml:space="preserve">Settlement Document </w:t>
      </w:r>
      <w:r w:rsidRPr="00DD57AD">
        <w:rPr>
          <w:rFonts w:ascii="Arial" w:hAnsi="Arial" w:cs="Arial"/>
          <w:lang w:val="en-US"/>
        </w:rPr>
        <w:t>0987654321</w:t>
      </w:r>
    </w:p>
    <w:p w:rsidR="00382422" w:rsidRPr="00DD57AD" w:rsidRDefault="009A2ABD" w:rsidP="00332B7B">
      <w:pPr>
        <w:pStyle w:val="Body1"/>
        <w:numPr>
          <w:ilvl w:val="0"/>
          <w:numId w:val="14"/>
        </w:numPr>
        <w:tabs>
          <w:tab w:val="num" w:pos="720"/>
        </w:tabs>
        <w:spacing w:before="120" w:after="120"/>
        <w:ind w:hanging="720"/>
        <w:jc w:val="both"/>
        <w:rPr>
          <w:rFonts w:ascii="Arial" w:hAnsi="Arial" w:cs="Arial"/>
          <w:lang w:val="en-US"/>
        </w:rPr>
      </w:pPr>
      <w:r w:rsidRPr="00DD57AD">
        <w:rPr>
          <w:rFonts w:ascii="Arial" w:hAnsi="Arial" w:cs="Arial"/>
          <w:lang w:val="en-US"/>
        </w:rPr>
        <w:t xml:space="preserve">The Participant </w:t>
      </w:r>
      <w:r w:rsidR="00CB756D" w:rsidRPr="00DD57AD">
        <w:rPr>
          <w:rFonts w:ascii="Arial" w:hAnsi="Arial" w:cs="Arial"/>
          <w:lang w:val="en-US"/>
        </w:rPr>
        <w:t>suppl</w:t>
      </w:r>
      <w:r w:rsidRPr="00DD57AD">
        <w:rPr>
          <w:rFonts w:ascii="Arial" w:hAnsi="Arial" w:cs="Arial"/>
          <w:lang w:val="en-US"/>
        </w:rPr>
        <w:t>ies</w:t>
      </w:r>
      <w:r w:rsidR="00CB756D" w:rsidRPr="00DD57AD">
        <w:rPr>
          <w:rFonts w:ascii="Arial" w:hAnsi="Arial" w:cs="Arial"/>
          <w:lang w:val="en-US"/>
        </w:rPr>
        <w:t xml:space="preserve"> a payment reference </w:t>
      </w:r>
      <w:r w:rsidR="00574033" w:rsidRPr="00DD57AD">
        <w:rPr>
          <w:rFonts w:ascii="Arial" w:hAnsi="Arial" w:cs="Arial"/>
          <w:lang w:val="en-US"/>
        </w:rPr>
        <w:t>N</w:t>
      </w:r>
      <w:r w:rsidR="00CB756D" w:rsidRPr="00DD57AD">
        <w:rPr>
          <w:rFonts w:ascii="Arial" w:hAnsi="Arial" w:cs="Arial"/>
          <w:lang w:val="en-US"/>
        </w:rPr>
        <w:t>0987654321A</w:t>
      </w:r>
      <w:r w:rsidR="00D1654C" w:rsidRPr="00DD57AD">
        <w:rPr>
          <w:rFonts w:ascii="Arial" w:hAnsi="Arial" w:cs="Arial"/>
          <w:lang w:val="en-US"/>
        </w:rPr>
        <w:t>000</w:t>
      </w:r>
      <w:r w:rsidR="00CB756D" w:rsidRPr="00DD57AD">
        <w:rPr>
          <w:rFonts w:ascii="Arial" w:hAnsi="Arial" w:cs="Arial"/>
          <w:lang w:val="en-US"/>
        </w:rPr>
        <w:t>321</w:t>
      </w:r>
    </w:p>
    <w:p w:rsidR="00E279B7" w:rsidRPr="00DD57AD" w:rsidRDefault="00E279B7" w:rsidP="00DD57AD">
      <w:pPr>
        <w:pStyle w:val="Body1"/>
        <w:spacing w:before="120" w:after="120"/>
        <w:jc w:val="both"/>
        <w:rPr>
          <w:rFonts w:ascii="Arial" w:hAnsi="Arial" w:cs="Arial"/>
          <w:bCs/>
        </w:rPr>
      </w:pPr>
      <w:r w:rsidRPr="00DD57AD">
        <w:rPr>
          <w:rFonts w:ascii="Arial" w:hAnsi="Arial" w:cs="Arial"/>
          <w:bCs/>
        </w:rPr>
        <w:lastRenderedPageBreak/>
        <w:t xml:space="preserve">For aggregate payments the </w:t>
      </w:r>
      <w:r w:rsidR="009F6EDF" w:rsidRPr="00DD57AD">
        <w:rPr>
          <w:rFonts w:ascii="Arial" w:hAnsi="Arial" w:cs="Arial"/>
          <w:bCs/>
        </w:rPr>
        <w:t xml:space="preserve">Settlement Document </w:t>
      </w:r>
      <w:r w:rsidRPr="00DD57AD">
        <w:rPr>
          <w:rFonts w:ascii="Arial" w:hAnsi="Arial" w:cs="Arial"/>
          <w:bCs/>
        </w:rPr>
        <w:t xml:space="preserve">number should be for the highest priority </w:t>
      </w:r>
      <w:r w:rsidR="009F6EDF" w:rsidRPr="00DD57AD">
        <w:rPr>
          <w:rFonts w:ascii="Arial" w:hAnsi="Arial" w:cs="Arial"/>
          <w:bCs/>
        </w:rPr>
        <w:t>Settlement</w:t>
      </w:r>
      <w:r w:rsidRPr="00DD57AD">
        <w:rPr>
          <w:rFonts w:ascii="Arial" w:hAnsi="Arial" w:cs="Arial"/>
          <w:bCs/>
        </w:rPr>
        <w:t xml:space="preserve"> that needs payment for the given Account, </w:t>
      </w:r>
      <w:r w:rsidR="009F6EDF" w:rsidRPr="00DD57AD">
        <w:rPr>
          <w:rFonts w:ascii="Arial" w:hAnsi="Arial" w:cs="Arial"/>
          <w:bCs/>
        </w:rPr>
        <w:t xml:space="preserve">billing </w:t>
      </w:r>
      <w:r w:rsidRPr="00DD57AD">
        <w:rPr>
          <w:rFonts w:ascii="Arial" w:hAnsi="Arial" w:cs="Arial"/>
          <w:bCs/>
        </w:rPr>
        <w:t xml:space="preserve">type and </w:t>
      </w:r>
      <w:r w:rsidR="00F412C1" w:rsidRPr="00DD57AD">
        <w:rPr>
          <w:rFonts w:ascii="Arial" w:hAnsi="Arial" w:cs="Arial"/>
          <w:bCs/>
        </w:rPr>
        <w:t>Payment D</w:t>
      </w:r>
      <w:r w:rsidRPr="00DD57AD">
        <w:rPr>
          <w:rFonts w:ascii="Arial" w:hAnsi="Arial" w:cs="Arial"/>
          <w:bCs/>
        </w:rPr>
        <w:t xml:space="preserve">ue </w:t>
      </w:r>
      <w:r w:rsidR="00F412C1" w:rsidRPr="00DD57AD">
        <w:rPr>
          <w:rFonts w:ascii="Arial" w:hAnsi="Arial" w:cs="Arial"/>
          <w:bCs/>
        </w:rPr>
        <w:t>D</w:t>
      </w:r>
      <w:r w:rsidRPr="00DD57AD">
        <w:rPr>
          <w:rFonts w:ascii="Arial" w:hAnsi="Arial" w:cs="Arial"/>
          <w:bCs/>
        </w:rPr>
        <w:t>ate.</w:t>
      </w:r>
    </w:p>
    <w:p w:rsidR="00CA22CA" w:rsidRPr="00DD57AD" w:rsidRDefault="00CA22CA" w:rsidP="00DD57AD">
      <w:pPr>
        <w:pStyle w:val="Body1"/>
        <w:spacing w:before="120" w:after="120"/>
        <w:jc w:val="both"/>
        <w:rPr>
          <w:rFonts w:ascii="Arial" w:hAnsi="Arial" w:cs="Arial"/>
          <w:bCs/>
        </w:rPr>
      </w:pPr>
    </w:p>
    <w:p w:rsidR="00CB756D" w:rsidRPr="00DD57AD" w:rsidRDefault="00CB756D" w:rsidP="00DD57AD">
      <w:pPr>
        <w:pStyle w:val="APHeading3"/>
        <w:numPr>
          <w:ilvl w:val="2"/>
          <w:numId w:val="7"/>
        </w:numPr>
        <w:tabs>
          <w:tab w:val="clear" w:pos="851"/>
          <w:tab w:val="num" w:pos="720"/>
        </w:tabs>
        <w:ind w:left="720" w:hanging="720"/>
      </w:pPr>
      <w:bookmarkStart w:id="236" w:name="_Ref165968360"/>
      <w:bookmarkStart w:id="237" w:name="_Toc466563190"/>
      <w:bookmarkStart w:id="238" w:name="_Toc477447747"/>
      <w:bookmarkStart w:id="239" w:name="_Toc477448377"/>
      <w:bookmarkStart w:id="240" w:name="_Toc477448529"/>
      <w:bookmarkStart w:id="241" w:name="_Toc479003405"/>
      <w:r w:rsidRPr="00DD57AD">
        <w:t>Same Day Payments</w:t>
      </w:r>
      <w:bookmarkEnd w:id="236"/>
      <w:bookmarkEnd w:id="237"/>
      <w:bookmarkEnd w:id="238"/>
      <w:bookmarkEnd w:id="239"/>
      <w:bookmarkEnd w:id="240"/>
      <w:bookmarkEnd w:id="241"/>
    </w:p>
    <w:p w:rsidR="001E29A6" w:rsidRPr="00DD57AD" w:rsidRDefault="001E29A6" w:rsidP="00DD57AD">
      <w:pPr>
        <w:pStyle w:val="Body1"/>
        <w:spacing w:before="120" w:after="120"/>
        <w:jc w:val="both"/>
        <w:rPr>
          <w:rFonts w:ascii="Arial" w:hAnsi="Arial" w:cs="Arial"/>
          <w:bCs/>
        </w:rPr>
      </w:pPr>
      <w:r w:rsidRPr="00DD57AD">
        <w:rPr>
          <w:rFonts w:ascii="Arial" w:hAnsi="Arial" w:cs="Arial"/>
          <w:bCs/>
        </w:rPr>
        <w:t>Participants using the same day payment method shall use the following format</w:t>
      </w:r>
      <w:r w:rsidR="00574033" w:rsidRPr="00DD57AD">
        <w:rPr>
          <w:rFonts w:ascii="Arial" w:hAnsi="Arial" w:cs="Arial"/>
          <w:bCs/>
        </w:rPr>
        <w:t xml:space="preserve"> </w:t>
      </w:r>
      <w:del w:id="242" w:author="Author">
        <w:r w:rsidR="00574033" w:rsidRPr="00DD57AD" w:rsidDel="005D793A">
          <w:rPr>
            <w:rFonts w:ascii="Arial" w:hAnsi="Arial" w:cs="Arial"/>
            <w:bCs/>
          </w:rPr>
          <w:delText>in the description</w:delText>
        </w:r>
      </w:del>
      <w:ins w:id="243" w:author="Author">
        <w:r w:rsidR="005D793A">
          <w:rPr>
            <w:rFonts w:ascii="Arial" w:hAnsi="Arial" w:cs="Arial"/>
            <w:bCs/>
          </w:rPr>
          <w:t>of payment reference</w:t>
        </w:r>
      </w:ins>
      <w:r w:rsidR="00574033" w:rsidRPr="00DD57AD">
        <w:rPr>
          <w:rFonts w:ascii="Arial" w:hAnsi="Arial" w:cs="Arial"/>
          <w:bCs/>
        </w:rPr>
        <w:t xml:space="preserve"> (</w:t>
      </w:r>
      <w:del w:id="244" w:author="Author">
        <w:r w:rsidR="00574033" w:rsidRPr="00DD57AD" w:rsidDel="005D793A">
          <w:rPr>
            <w:rFonts w:ascii="Arial" w:hAnsi="Arial" w:cs="Arial"/>
            <w:bCs/>
          </w:rPr>
          <w:delText>4 lines</w:delText>
        </w:r>
      </w:del>
      <w:ins w:id="245" w:author="Author">
        <w:r w:rsidR="005D793A">
          <w:rPr>
            <w:rFonts w:ascii="Arial" w:hAnsi="Arial" w:cs="Arial"/>
            <w:bCs/>
          </w:rPr>
          <w:t>140 characters</w:t>
        </w:r>
      </w:ins>
      <w:r w:rsidR="00574033" w:rsidRPr="00DD57AD">
        <w:rPr>
          <w:rFonts w:ascii="Arial" w:hAnsi="Arial" w:cs="Arial"/>
          <w:bCs/>
        </w:rPr>
        <w:t xml:space="preserve"> of </w:t>
      </w:r>
      <w:del w:id="246" w:author="Author">
        <w:r w:rsidR="00574033" w:rsidRPr="00DD57AD" w:rsidDel="005D793A">
          <w:rPr>
            <w:rFonts w:ascii="Arial" w:hAnsi="Arial" w:cs="Arial"/>
            <w:bCs/>
          </w:rPr>
          <w:delText xml:space="preserve">free </w:delText>
        </w:r>
      </w:del>
      <w:r w:rsidR="00574033" w:rsidRPr="00DD57AD">
        <w:rPr>
          <w:rFonts w:ascii="Arial" w:hAnsi="Arial" w:cs="Arial"/>
          <w:bCs/>
        </w:rPr>
        <w:t>text available</w:t>
      </w:r>
      <w:del w:id="247" w:author="Author">
        <w:r w:rsidR="00574033" w:rsidRPr="00DD57AD" w:rsidDel="000519F9">
          <w:rPr>
            <w:rFonts w:ascii="Arial" w:hAnsi="Arial" w:cs="Arial"/>
            <w:bCs/>
          </w:rPr>
          <w:delText xml:space="preserve"> on </w:delText>
        </w:r>
        <w:r w:rsidR="00092D72" w:rsidRPr="00DD57AD" w:rsidDel="000519F9">
          <w:rPr>
            <w:rFonts w:ascii="Arial" w:hAnsi="Arial" w:cs="Arial"/>
            <w:bCs/>
          </w:rPr>
          <w:delText>s</w:delText>
        </w:r>
        <w:r w:rsidR="00574033" w:rsidRPr="00DD57AD" w:rsidDel="000519F9">
          <w:rPr>
            <w:rFonts w:ascii="Arial" w:hAnsi="Arial" w:cs="Arial"/>
            <w:bCs/>
          </w:rPr>
          <w:delText xml:space="preserve">ame </w:delText>
        </w:r>
        <w:r w:rsidR="00092D72" w:rsidRPr="00DD57AD" w:rsidDel="000519F9">
          <w:rPr>
            <w:rFonts w:ascii="Arial" w:hAnsi="Arial" w:cs="Arial"/>
            <w:bCs/>
          </w:rPr>
          <w:delText>d</w:delText>
        </w:r>
        <w:r w:rsidR="00574033" w:rsidRPr="00DD57AD" w:rsidDel="000519F9">
          <w:rPr>
            <w:rFonts w:ascii="Arial" w:hAnsi="Arial" w:cs="Arial"/>
            <w:bCs/>
          </w:rPr>
          <w:delText xml:space="preserve">ay </w:delText>
        </w:r>
        <w:r w:rsidR="00092D72" w:rsidRPr="00DD57AD" w:rsidDel="000519F9">
          <w:rPr>
            <w:rFonts w:ascii="Arial" w:hAnsi="Arial" w:cs="Arial"/>
            <w:bCs/>
          </w:rPr>
          <w:delText>p</w:delText>
        </w:r>
        <w:r w:rsidR="00574033" w:rsidRPr="00DD57AD" w:rsidDel="000519F9">
          <w:rPr>
            <w:rFonts w:ascii="Arial" w:hAnsi="Arial" w:cs="Arial"/>
            <w:bCs/>
          </w:rPr>
          <w:delText xml:space="preserve">ayment </w:delText>
        </w:r>
        <w:r w:rsidR="00092D72" w:rsidRPr="00DD57AD" w:rsidDel="000519F9">
          <w:rPr>
            <w:rFonts w:ascii="Arial" w:hAnsi="Arial" w:cs="Arial"/>
            <w:bCs/>
          </w:rPr>
          <w:delText>a</w:delText>
        </w:r>
        <w:r w:rsidR="00574033" w:rsidRPr="00DD57AD" w:rsidDel="000519F9">
          <w:rPr>
            <w:rFonts w:ascii="Arial" w:hAnsi="Arial" w:cs="Arial"/>
            <w:bCs/>
          </w:rPr>
          <w:delText>dvice</w:delText>
        </w:r>
      </w:del>
      <w:r w:rsidR="00574033" w:rsidRPr="00DD57AD">
        <w:rPr>
          <w:rFonts w:ascii="Arial" w:hAnsi="Arial" w:cs="Arial"/>
          <w:bCs/>
        </w:rPr>
        <w:t>)</w:t>
      </w:r>
      <w:r w:rsidRPr="00DD57AD">
        <w:rPr>
          <w:rFonts w:ascii="Arial" w:hAnsi="Arial" w:cs="Arial"/>
          <w:bCs/>
        </w:rPr>
        <w:t>:</w:t>
      </w:r>
    </w:p>
    <w:p w:rsidR="00CB756D" w:rsidRPr="002F0687" w:rsidRDefault="00CB756D" w:rsidP="0024781E">
      <w:pPr>
        <w:pStyle w:val="CERNORMAL"/>
        <w:ind w:left="0"/>
        <w:jc w:val="both"/>
        <w:rPr>
          <w:color w:val="auto"/>
        </w:rPr>
      </w:pPr>
      <w:r w:rsidRPr="0024781E">
        <w:rPr>
          <w:b/>
          <w:color w:val="auto"/>
        </w:rPr>
        <w:t>&lt;SMO&gt;</w:t>
      </w:r>
      <w:r w:rsidR="00574033" w:rsidRPr="0024781E">
        <w:rPr>
          <w:b/>
          <w:color w:val="auto"/>
        </w:rPr>
        <w:t>N</w:t>
      </w:r>
      <w:r w:rsidRPr="0024781E">
        <w:rPr>
          <w:b/>
          <w:color w:val="auto"/>
        </w:rPr>
        <w:t>[</w:t>
      </w:r>
      <w:r w:rsidR="000247DF" w:rsidRPr="0024781E">
        <w:rPr>
          <w:b/>
          <w:color w:val="auto"/>
        </w:rPr>
        <w:t xml:space="preserve">Settlement Document </w:t>
      </w:r>
      <w:r w:rsidRPr="0024781E">
        <w:rPr>
          <w:b/>
          <w:color w:val="auto"/>
        </w:rPr>
        <w:t>number]A[Participant ID (without any PT_ prefix)]&lt;/SMO&gt;</w:t>
      </w:r>
    </w:p>
    <w:p w:rsidR="007F4534" w:rsidRDefault="007F4534" w:rsidP="00DD57AD">
      <w:pPr>
        <w:pStyle w:val="Body1"/>
        <w:spacing w:before="120" w:after="120"/>
        <w:jc w:val="both"/>
        <w:rPr>
          <w:rFonts w:ascii="Arial" w:hAnsi="Arial" w:cs="Arial"/>
          <w:bCs/>
        </w:rPr>
      </w:pP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Example:</w:t>
      </w:r>
      <w:r w:rsidRPr="00DD57AD">
        <w:rPr>
          <w:rFonts w:ascii="Arial" w:hAnsi="Arial" w:cs="Arial"/>
          <w:bCs/>
        </w:rPr>
        <w:tab/>
      </w:r>
    </w:p>
    <w:p w:rsidR="00CB756D" w:rsidRPr="00DD57AD" w:rsidRDefault="00CB756D" w:rsidP="00332B7B">
      <w:pPr>
        <w:pStyle w:val="Body1"/>
        <w:numPr>
          <w:ilvl w:val="0"/>
          <w:numId w:val="15"/>
        </w:numPr>
        <w:tabs>
          <w:tab w:val="num" w:pos="720"/>
        </w:tabs>
        <w:spacing w:before="120" w:after="120"/>
        <w:ind w:hanging="720"/>
        <w:jc w:val="both"/>
        <w:rPr>
          <w:rFonts w:ascii="Arial" w:hAnsi="Arial" w:cs="Arial"/>
          <w:lang w:val="en-US"/>
        </w:rPr>
      </w:pPr>
      <w:r w:rsidRPr="00DD57AD">
        <w:rPr>
          <w:rFonts w:ascii="Arial" w:hAnsi="Arial" w:cs="Arial"/>
          <w:lang w:val="en-US"/>
        </w:rPr>
        <w:t xml:space="preserve">Participant PT_012345 must pay </w:t>
      </w:r>
      <w:r w:rsidR="000247DF" w:rsidRPr="00DD57AD">
        <w:rPr>
          <w:rFonts w:ascii="Arial" w:hAnsi="Arial" w:cs="Arial"/>
          <w:lang w:val="en-US"/>
        </w:rPr>
        <w:t xml:space="preserve">Settlement Document </w:t>
      </w:r>
      <w:r w:rsidRPr="00DD57AD">
        <w:rPr>
          <w:rFonts w:ascii="Arial" w:hAnsi="Arial" w:cs="Arial"/>
          <w:lang w:val="en-US"/>
        </w:rPr>
        <w:t xml:space="preserve">0123456789 </w:t>
      </w:r>
    </w:p>
    <w:p w:rsidR="00CB756D" w:rsidRDefault="001E29A6" w:rsidP="00332B7B">
      <w:pPr>
        <w:pStyle w:val="Body1"/>
        <w:numPr>
          <w:ilvl w:val="0"/>
          <w:numId w:val="15"/>
        </w:numPr>
        <w:tabs>
          <w:tab w:val="num" w:pos="720"/>
        </w:tabs>
        <w:spacing w:before="120" w:after="120"/>
        <w:ind w:hanging="720"/>
        <w:jc w:val="both"/>
        <w:rPr>
          <w:rFonts w:ascii="Arial" w:hAnsi="Arial" w:cs="Arial"/>
          <w:lang w:val="en-US"/>
        </w:rPr>
      </w:pPr>
      <w:r w:rsidRPr="00DD57AD">
        <w:rPr>
          <w:rFonts w:ascii="Arial" w:hAnsi="Arial" w:cs="Arial"/>
          <w:lang w:val="en-US"/>
        </w:rPr>
        <w:t>The Participant</w:t>
      </w:r>
      <w:r w:rsidR="00CB756D" w:rsidRPr="00DD57AD">
        <w:rPr>
          <w:rFonts w:ascii="Arial" w:hAnsi="Arial" w:cs="Arial"/>
          <w:lang w:val="en-US"/>
        </w:rPr>
        <w:t xml:space="preserve"> suppl</w:t>
      </w:r>
      <w:r w:rsidRPr="00DD57AD">
        <w:rPr>
          <w:rFonts w:ascii="Arial" w:hAnsi="Arial" w:cs="Arial"/>
          <w:lang w:val="en-US"/>
        </w:rPr>
        <w:t>ies</w:t>
      </w:r>
      <w:r w:rsidR="00CB756D" w:rsidRPr="00DD57AD">
        <w:rPr>
          <w:rFonts w:ascii="Arial" w:hAnsi="Arial" w:cs="Arial"/>
          <w:lang w:val="en-US"/>
        </w:rPr>
        <w:t xml:space="preserve"> the user reference &lt;SMO&gt;</w:t>
      </w:r>
      <w:r w:rsidR="00574033" w:rsidRPr="00DD57AD">
        <w:rPr>
          <w:rFonts w:ascii="Arial" w:hAnsi="Arial" w:cs="Arial"/>
          <w:lang w:val="en-US"/>
        </w:rPr>
        <w:t>N</w:t>
      </w:r>
      <w:r w:rsidR="00CB756D" w:rsidRPr="00DD57AD">
        <w:rPr>
          <w:rFonts w:ascii="Arial" w:hAnsi="Arial" w:cs="Arial"/>
          <w:lang w:val="en-US"/>
        </w:rPr>
        <w:t>0123456789A012345&lt;/SMO&gt;</w:t>
      </w:r>
    </w:p>
    <w:p w:rsidR="007F4534" w:rsidRPr="00DD57AD" w:rsidRDefault="007F4534" w:rsidP="007F4534">
      <w:pPr>
        <w:pStyle w:val="Body1"/>
        <w:spacing w:before="120" w:after="120"/>
        <w:ind w:left="720"/>
        <w:jc w:val="both"/>
        <w:rPr>
          <w:rFonts w:ascii="Arial" w:hAnsi="Arial" w:cs="Arial"/>
          <w:lang w:val="en-US"/>
        </w:rPr>
      </w:pPr>
    </w:p>
    <w:p w:rsidR="00E279B7" w:rsidRPr="00DD57AD" w:rsidRDefault="00E279B7" w:rsidP="00DD57AD">
      <w:pPr>
        <w:pStyle w:val="Body1"/>
        <w:spacing w:before="120" w:after="120"/>
        <w:jc w:val="both"/>
        <w:rPr>
          <w:rFonts w:ascii="Arial" w:hAnsi="Arial" w:cs="Arial"/>
          <w:bCs/>
        </w:rPr>
      </w:pPr>
      <w:r w:rsidRPr="00DD57AD">
        <w:rPr>
          <w:rFonts w:ascii="Arial" w:hAnsi="Arial" w:cs="Arial"/>
          <w:bCs/>
        </w:rPr>
        <w:t>For aggregate payments t</w:t>
      </w:r>
      <w:r w:rsidR="00AE3D0A" w:rsidRPr="00DD57AD">
        <w:rPr>
          <w:rFonts w:ascii="Arial" w:hAnsi="Arial" w:cs="Arial"/>
          <w:bCs/>
        </w:rPr>
        <w:t>he</w:t>
      </w:r>
      <w:r w:rsidRPr="00DD57AD">
        <w:rPr>
          <w:rFonts w:ascii="Arial" w:hAnsi="Arial" w:cs="Arial"/>
          <w:bCs/>
        </w:rPr>
        <w:t xml:space="preserve"> </w:t>
      </w:r>
      <w:r w:rsidR="000247DF" w:rsidRPr="00DD57AD">
        <w:rPr>
          <w:rFonts w:ascii="Arial" w:hAnsi="Arial" w:cs="Arial"/>
          <w:bCs/>
        </w:rPr>
        <w:t xml:space="preserve">Settlement Document </w:t>
      </w:r>
      <w:r w:rsidRPr="00DD57AD">
        <w:rPr>
          <w:rFonts w:ascii="Arial" w:hAnsi="Arial" w:cs="Arial"/>
          <w:bCs/>
        </w:rPr>
        <w:t xml:space="preserve">number should be for the highest priority </w:t>
      </w:r>
      <w:r w:rsidR="000247DF" w:rsidRPr="00DD57AD">
        <w:rPr>
          <w:rFonts w:ascii="Arial" w:hAnsi="Arial" w:cs="Arial"/>
          <w:bCs/>
        </w:rPr>
        <w:t xml:space="preserve">Settlement </w:t>
      </w:r>
      <w:r w:rsidR="00642D0B" w:rsidRPr="00DD57AD">
        <w:rPr>
          <w:rFonts w:ascii="Arial" w:hAnsi="Arial" w:cs="Arial"/>
          <w:bCs/>
        </w:rPr>
        <w:t>Document that</w:t>
      </w:r>
      <w:r w:rsidRPr="00DD57AD">
        <w:rPr>
          <w:rFonts w:ascii="Arial" w:hAnsi="Arial" w:cs="Arial"/>
          <w:bCs/>
        </w:rPr>
        <w:t xml:space="preserve"> needs payment for the given Account, </w:t>
      </w:r>
      <w:r w:rsidR="000247DF" w:rsidRPr="00DD57AD">
        <w:rPr>
          <w:rFonts w:ascii="Arial" w:hAnsi="Arial" w:cs="Arial"/>
          <w:bCs/>
        </w:rPr>
        <w:t xml:space="preserve">Settlement Document </w:t>
      </w:r>
      <w:r w:rsidRPr="00DD57AD">
        <w:rPr>
          <w:rFonts w:ascii="Arial" w:hAnsi="Arial" w:cs="Arial"/>
          <w:bCs/>
        </w:rPr>
        <w:t xml:space="preserve">type and </w:t>
      </w:r>
      <w:r w:rsidR="00092D72" w:rsidRPr="00DD57AD">
        <w:rPr>
          <w:rFonts w:ascii="Arial" w:hAnsi="Arial" w:cs="Arial"/>
          <w:bCs/>
        </w:rPr>
        <w:t xml:space="preserve">relevant Payment </w:t>
      </w:r>
      <w:r w:rsidR="00AD5EC4" w:rsidRPr="00DD57AD">
        <w:rPr>
          <w:rFonts w:ascii="Arial" w:hAnsi="Arial" w:cs="Arial"/>
          <w:bCs/>
        </w:rPr>
        <w:t>D</w:t>
      </w:r>
      <w:r w:rsidRPr="00DD57AD">
        <w:rPr>
          <w:rFonts w:ascii="Arial" w:hAnsi="Arial" w:cs="Arial"/>
          <w:bCs/>
        </w:rPr>
        <w:t xml:space="preserve">ue </w:t>
      </w:r>
      <w:r w:rsidR="00AD5EC4" w:rsidRPr="00DD57AD">
        <w:rPr>
          <w:rFonts w:ascii="Arial" w:hAnsi="Arial" w:cs="Arial"/>
          <w:bCs/>
        </w:rPr>
        <w:t>D</w:t>
      </w:r>
      <w:r w:rsidRPr="00DD57AD">
        <w:rPr>
          <w:rFonts w:ascii="Arial" w:hAnsi="Arial" w:cs="Arial"/>
          <w:bCs/>
        </w:rPr>
        <w:t>ate.</w:t>
      </w:r>
    </w:p>
    <w:p w:rsidR="00092D72" w:rsidRPr="00DD57AD" w:rsidRDefault="00CB756D" w:rsidP="00DD57AD">
      <w:pPr>
        <w:pStyle w:val="Body1"/>
        <w:spacing w:before="120" w:after="120"/>
        <w:jc w:val="both"/>
        <w:rPr>
          <w:rFonts w:ascii="Arial" w:hAnsi="Arial" w:cs="Arial"/>
          <w:bCs/>
        </w:rPr>
      </w:pPr>
      <w:r w:rsidRPr="00DD57AD">
        <w:rPr>
          <w:rFonts w:ascii="Arial" w:hAnsi="Arial" w:cs="Arial"/>
          <w:bCs/>
        </w:rPr>
        <w:t xml:space="preserve">Participants are not required to provide further information on the 4 lines of text available for </w:t>
      </w:r>
      <w:r w:rsidR="00092D72" w:rsidRPr="00DD57AD">
        <w:rPr>
          <w:rFonts w:ascii="Arial" w:hAnsi="Arial" w:cs="Arial"/>
          <w:bCs/>
        </w:rPr>
        <w:t>payment references</w:t>
      </w:r>
      <w:r w:rsidRPr="00DD57AD">
        <w:rPr>
          <w:rFonts w:ascii="Arial" w:hAnsi="Arial" w:cs="Arial"/>
          <w:bCs/>
        </w:rPr>
        <w:t>, however, the above reference format must appear somewhere within those 4 lines.</w:t>
      </w:r>
      <w:r w:rsidR="001E29A6" w:rsidRPr="00DD57AD">
        <w:rPr>
          <w:rFonts w:ascii="Arial" w:hAnsi="Arial" w:cs="Arial"/>
          <w:bCs/>
        </w:rPr>
        <w:t xml:space="preserve">  </w:t>
      </w:r>
      <w:r w:rsidR="00092D72" w:rsidRPr="00DD57AD">
        <w:rPr>
          <w:rFonts w:ascii="Arial" w:hAnsi="Arial" w:cs="Arial"/>
          <w:bCs/>
        </w:rPr>
        <w:t>Only</w:t>
      </w:r>
      <w:r w:rsidR="001E29A6" w:rsidRPr="00DD57AD">
        <w:rPr>
          <w:rFonts w:ascii="Arial" w:hAnsi="Arial" w:cs="Arial"/>
          <w:bCs/>
        </w:rPr>
        <w:t xml:space="preserve"> th</w:t>
      </w:r>
      <w:r w:rsidR="00092D72" w:rsidRPr="00DD57AD">
        <w:rPr>
          <w:rFonts w:ascii="Arial" w:hAnsi="Arial" w:cs="Arial"/>
          <w:bCs/>
        </w:rPr>
        <w:t>is</w:t>
      </w:r>
      <w:r w:rsidR="001E29A6" w:rsidRPr="00DD57AD">
        <w:rPr>
          <w:rFonts w:ascii="Arial" w:hAnsi="Arial" w:cs="Arial"/>
          <w:bCs/>
        </w:rPr>
        <w:t xml:space="preserve"> reference shall be recognised by </w:t>
      </w:r>
      <w:r w:rsidR="00642D0B" w:rsidRPr="00DD57AD">
        <w:rPr>
          <w:rFonts w:ascii="Arial" w:hAnsi="Arial" w:cs="Arial"/>
          <w:bCs/>
        </w:rPr>
        <w:t>the Market</w:t>
      </w:r>
      <w:r w:rsidR="00790533" w:rsidRPr="00DD57AD">
        <w:rPr>
          <w:rFonts w:ascii="Arial" w:hAnsi="Arial" w:cs="Arial"/>
          <w:bCs/>
        </w:rPr>
        <w:t xml:space="preserve"> Operator</w:t>
      </w:r>
      <w:r w:rsidR="001E29A6" w:rsidRPr="00DD57AD">
        <w:rPr>
          <w:rFonts w:ascii="Arial" w:hAnsi="Arial" w:cs="Arial"/>
          <w:bCs/>
        </w:rPr>
        <w:t>.</w:t>
      </w:r>
      <w:r w:rsidR="00574033" w:rsidRPr="00DD57AD">
        <w:rPr>
          <w:rFonts w:ascii="Arial" w:hAnsi="Arial" w:cs="Arial"/>
          <w:bCs/>
        </w:rPr>
        <w:t xml:space="preserve"> If, technical constraints on </w:t>
      </w:r>
      <w:r w:rsidR="00092D72" w:rsidRPr="00DD57AD">
        <w:rPr>
          <w:rFonts w:ascii="Arial" w:hAnsi="Arial" w:cs="Arial"/>
          <w:bCs/>
        </w:rPr>
        <w:t xml:space="preserve">a </w:t>
      </w:r>
      <w:r w:rsidR="00574033" w:rsidRPr="00DD57AD">
        <w:rPr>
          <w:rFonts w:ascii="Arial" w:hAnsi="Arial" w:cs="Arial"/>
          <w:bCs/>
        </w:rPr>
        <w:t xml:space="preserve">Participant’s Banks </w:t>
      </w:r>
      <w:r w:rsidR="00092D72" w:rsidRPr="00DD57AD">
        <w:rPr>
          <w:rFonts w:ascii="Arial" w:hAnsi="Arial" w:cs="Arial"/>
          <w:bCs/>
        </w:rPr>
        <w:t>p</w:t>
      </w:r>
      <w:r w:rsidR="00574033" w:rsidRPr="00DD57AD">
        <w:rPr>
          <w:rFonts w:ascii="Arial" w:hAnsi="Arial" w:cs="Arial"/>
          <w:bCs/>
        </w:rPr>
        <w:t xml:space="preserve">ayment system mean </w:t>
      </w:r>
      <w:r w:rsidR="00092D72" w:rsidRPr="00DD57AD">
        <w:rPr>
          <w:rFonts w:ascii="Arial" w:hAnsi="Arial" w:cs="Arial"/>
          <w:bCs/>
        </w:rPr>
        <w:t>complying with the above in relation to same day payments is</w:t>
      </w:r>
      <w:r w:rsidR="00574033" w:rsidRPr="00DD57AD">
        <w:rPr>
          <w:rFonts w:ascii="Arial" w:hAnsi="Arial" w:cs="Arial"/>
          <w:bCs/>
        </w:rPr>
        <w:t xml:space="preserve"> not possible, then they should use the 18 character reference field on the Same Day Payment Advice to specify the </w:t>
      </w:r>
      <w:r w:rsidR="000247DF" w:rsidRPr="00DD57AD">
        <w:rPr>
          <w:rFonts w:ascii="Arial" w:hAnsi="Arial" w:cs="Arial"/>
          <w:bCs/>
        </w:rPr>
        <w:t xml:space="preserve">Settlement Document </w:t>
      </w:r>
      <w:r w:rsidR="00574033" w:rsidRPr="00DD57AD">
        <w:rPr>
          <w:rFonts w:ascii="Arial" w:hAnsi="Arial" w:cs="Arial"/>
          <w:bCs/>
        </w:rPr>
        <w:t>and Participant ID</w:t>
      </w:r>
      <w:r w:rsidR="00092D72" w:rsidRPr="00DD57AD">
        <w:rPr>
          <w:rFonts w:ascii="Arial" w:hAnsi="Arial" w:cs="Arial"/>
          <w:bCs/>
        </w:rPr>
        <w:t>, as follows:</w:t>
      </w:r>
    </w:p>
    <w:p w:rsidR="00574033" w:rsidRDefault="00574033" w:rsidP="003E1C2C">
      <w:pPr>
        <w:jc w:val="both"/>
        <w:rPr>
          <w:rFonts w:cs="Arial"/>
          <w:b/>
          <w:szCs w:val="22"/>
        </w:rPr>
      </w:pPr>
      <w:r w:rsidRPr="00092D72">
        <w:rPr>
          <w:rFonts w:cs="Arial"/>
          <w:b/>
          <w:szCs w:val="22"/>
        </w:rPr>
        <w:t>N[</w:t>
      </w:r>
      <w:r w:rsidR="000247DF" w:rsidRPr="00092D72">
        <w:rPr>
          <w:b/>
        </w:rPr>
        <w:t xml:space="preserve">Settlement Document </w:t>
      </w:r>
      <w:r w:rsidRPr="00092D72">
        <w:rPr>
          <w:rFonts w:cs="Arial"/>
          <w:b/>
          <w:szCs w:val="22"/>
        </w:rPr>
        <w:t>number]A[Participant ID (without any PT_ prefix)]</w:t>
      </w:r>
    </w:p>
    <w:p w:rsidR="00092D72" w:rsidRPr="00092D72" w:rsidRDefault="00092D72" w:rsidP="003E1C2C">
      <w:pPr>
        <w:jc w:val="both"/>
        <w:rPr>
          <w:rFonts w:cs="Arial"/>
          <w:b/>
          <w:szCs w:val="22"/>
        </w:rPr>
      </w:pPr>
    </w:p>
    <w:p w:rsidR="00574033" w:rsidRPr="00DD57AD" w:rsidRDefault="00574033" w:rsidP="00DD57AD">
      <w:pPr>
        <w:pStyle w:val="Body1"/>
        <w:spacing w:before="120" w:after="120"/>
        <w:jc w:val="both"/>
        <w:rPr>
          <w:rFonts w:ascii="Arial" w:hAnsi="Arial" w:cs="Arial"/>
          <w:bCs/>
        </w:rPr>
      </w:pPr>
      <w:r w:rsidRPr="00DD57AD">
        <w:rPr>
          <w:rFonts w:ascii="Arial" w:hAnsi="Arial" w:cs="Arial"/>
          <w:bCs/>
        </w:rPr>
        <w:t>Example:</w:t>
      </w:r>
    </w:p>
    <w:p w:rsidR="00EE34DF" w:rsidRPr="00DD57AD" w:rsidRDefault="00574033" w:rsidP="00332B7B">
      <w:pPr>
        <w:pStyle w:val="Body1"/>
        <w:numPr>
          <w:ilvl w:val="0"/>
          <w:numId w:val="16"/>
        </w:numPr>
        <w:tabs>
          <w:tab w:val="num" w:pos="720"/>
        </w:tabs>
        <w:spacing w:before="120" w:after="120"/>
        <w:ind w:hanging="720"/>
        <w:jc w:val="both"/>
        <w:rPr>
          <w:rFonts w:ascii="Arial" w:hAnsi="Arial" w:cs="Arial"/>
          <w:lang w:val="en-US"/>
        </w:rPr>
      </w:pPr>
      <w:r w:rsidRPr="00DD57AD">
        <w:rPr>
          <w:rFonts w:ascii="Arial" w:hAnsi="Arial" w:cs="Arial"/>
          <w:lang w:val="en-US"/>
        </w:rPr>
        <w:t xml:space="preserve">Participant PT_000321 must pay </w:t>
      </w:r>
      <w:r w:rsidR="000247DF" w:rsidRPr="00DD57AD">
        <w:rPr>
          <w:rFonts w:ascii="Arial" w:hAnsi="Arial" w:cs="Arial"/>
          <w:lang w:val="en-US"/>
        </w:rPr>
        <w:t xml:space="preserve">Settlement Document </w:t>
      </w:r>
      <w:r w:rsidRPr="00DD57AD">
        <w:rPr>
          <w:rFonts w:ascii="Arial" w:hAnsi="Arial" w:cs="Arial"/>
          <w:lang w:val="en-US"/>
        </w:rPr>
        <w:t>0987654321</w:t>
      </w:r>
    </w:p>
    <w:p w:rsidR="00CB756D" w:rsidRPr="00DD57AD" w:rsidRDefault="00574033" w:rsidP="00332B7B">
      <w:pPr>
        <w:pStyle w:val="Body1"/>
        <w:numPr>
          <w:ilvl w:val="0"/>
          <w:numId w:val="16"/>
        </w:numPr>
        <w:tabs>
          <w:tab w:val="num" w:pos="720"/>
        </w:tabs>
        <w:spacing w:before="120" w:after="120"/>
        <w:ind w:hanging="720"/>
        <w:jc w:val="both"/>
        <w:rPr>
          <w:rFonts w:ascii="Arial" w:hAnsi="Arial" w:cs="Arial"/>
          <w:lang w:val="en-US"/>
        </w:rPr>
      </w:pPr>
      <w:r w:rsidRPr="00DD57AD">
        <w:rPr>
          <w:rFonts w:ascii="Arial" w:hAnsi="Arial" w:cs="Arial"/>
          <w:lang w:val="en-US"/>
        </w:rPr>
        <w:t>The Participant supplies a payment reference N0987654321A000321</w:t>
      </w:r>
    </w:p>
    <w:p w:rsidR="004E022A" w:rsidRPr="002F0687" w:rsidRDefault="00EE34DF" w:rsidP="00EE34DF">
      <w:pPr>
        <w:pStyle w:val="CERnon-indent"/>
        <w:tabs>
          <w:tab w:val="clear" w:pos="851"/>
          <w:tab w:val="left" w:pos="2188"/>
        </w:tabs>
        <w:jc w:val="both"/>
        <w:rPr>
          <w:color w:val="auto"/>
        </w:rPr>
      </w:pPr>
      <w:r>
        <w:rPr>
          <w:color w:val="auto"/>
        </w:rPr>
        <w:tab/>
      </w:r>
    </w:p>
    <w:p w:rsidR="00CB756D" w:rsidRPr="004E022A" w:rsidRDefault="00CB756D" w:rsidP="00DD57AD">
      <w:pPr>
        <w:pStyle w:val="APHeading2"/>
        <w:numPr>
          <w:ilvl w:val="1"/>
          <w:numId w:val="7"/>
        </w:numPr>
      </w:pPr>
      <w:bookmarkStart w:id="248" w:name="_Toc356218108"/>
      <w:bookmarkStart w:id="249" w:name="_Toc466563191"/>
      <w:bookmarkStart w:id="250" w:name="_Toc477447748"/>
      <w:bookmarkStart w:id="251" w:name="_Toc477448378"/>
      <w:bookmarkStart w:id="252" w:name="_Toc477448530"/>
      <w:bookmarkStart w:id="253" w:name="_Toc479003406"/>
      <w:r w:rsidRPr="004E022A">
        <w:t>Payments to Participants</w:t>
      </w:r>
      <w:bookmarkEnd w:id="248"/>
      <w:bookmarkEnd w:id="249"/>
      <w:bookmarkEnd w:id="250"/>
      <w:bookmarkEnd w:id="251"/>
      <w:bookmarkEnd w:id="252"/>
      <w:bookmarkEnd w:id="253"/>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All payments made to Participants will be made by same day payments in order to comply with the payment timelines </w:t>
      </w:r>
      <w:r w:rsidR="00550942" w:rsidRPr="00DD57AD">
        <w:rPr>
          <w:rFonts w:ascii="Arial" w:hAnsi="Arial" w:cs="Arial"/>
          <w:bCs/>
        </w:rPr>
        <w:t xml:space="preserve">set out in </w:t>
      </w:r>
      <w:r w:rsidR="00092D72" w:rsidRPr="00DD57AD">
        <w:rPr>
          <w:rFonts w:ascii="Arial" w:hAnsi="Arial" w:cs="Arial"/>
          <w:bCs/>
        </w:rPr>
        <w:t>s</w:t>
      </w:r>
      <w:r w:rsidR="00550942" w:rsidRPr="00DD57AD">
        <w:rPr>
          <w:rFonts w:ascii="Arial" w:hAnsi="Arial" w:cs="Arial"/>
          <w:bCs/>
        </w:rPr>
        <w:t xml:space="preserve">ection G.2.8 </w:t>
      </w:r>
      <w:r w:rsidRPr="00DD57AD">
        <w:rPr>
          <w:rFonts w:ascii="Arial" w:hAnsi="Arial" w:cs="Arial"/>
          <w:bCs/>
        </w:rPr>
        <w:t xml:space="preserve">of the Code. The </w:t>
      </w:r>
      <w:r w:rsidR="00790533" w:rsidRPr="00DD57AD">
        <w:rPr>
          <w:rFonts w:ascii="Arial" w:hAnsi="Arial" w:cs="Arial"/>
          <w:bCs/>
        </w:rPr>
        <w:t>Market Operator</w:t>
      </w:r>
      <w:r w:rsidRPr="00DD57AD">
        <w:rPr>
          <w:rFonts w:ascii="Arial" w:hAnsi="Arial" w:cs="Arial"/>
          <w:bCs/>
        </w:rPr>
        <w:t xml:space="preserve"> will use the </w:t>
      </w:r>
      <w:del w:id="254" w:author="Author">
        <w:r w:rsidRPr="00DD57AD" w:rsidDel="00CC3E45">
          <w:rPr>
            <w:rFonts w:ascii="Arial" w:hAnsi="Arial" w:cs="Arial"/>
            <w:bCs/>
          </w:rPr>
          <w:delText>4 lines of text</w:delText>
        </w:r>
      </w:del>
      <w:ins w:id="255" w:author="Author">
        <w:r w:rsidR="00CC3E45">
          <w:rPr>
            <w:rFonts w:ascii="Arial" w:hAnsi="Arial" w:cs="Arial"/>
            <w:bCs/>
          </w:rPr>
          <w:t>140 character payment reference</w:t>
        </w:r>
        <w:r w:rsidR="003A2920">
          <w:rPr>
            <w:rFonts w:ascii="Arial" w:hAnsi="Arial" w:cs="Arial"/>
            <w:bCs/>
          </w:rPr>
          <w:t xml:space="preserve"> or 18 character payment reference (as applicable)</w:t>
        </w:r>
      </w:ins>
      <w:r w:rsidRPr="00DD57AD">
        <w:rPr>
          <w:rFonts w:ascii="Arial" w:hAnsi="Arial" w:cs="Arial"/>
          <w:bCs/>
        </w:rPr>
        <w:t xml:space="preserve"> on each payment as described in </w:t>
      </w:r>
      <w:r w:rsidR="00000B02" w:rsidRPr="00DD57AD">
        <w:rPr>
          <w:rFonts w:ascii="Arial" w:hAnsi="Arial" w:cs="Arial"/>
          <w:bCs/>
        </w:rPr>
        <w:t xml:space="preserve">paragraph </w:t>
      </w:r>
      <w:r w:rsidR="00296FB6" w:rsidRPr="00DD57AD">
        <w:rPr>
          <w:rFonts w:ascii="Arial" w:hAnsi="Arial" w:cs="Arial"/>
          <w:bCs/>
        </w:rPr>
        <w:t>2</w:t>
      </w:r>
      <w:r w:rsidRPr="00DD57AD">
        <w:rPr>
          <w:rFonts w:ascii="Arial" w:hAnsi="Arial" w:cs="Arial"/>
          <w:bCs/>
        </w:rPr>
        <w:t>.5.</w:t>
      </w:r>
      <w:r w:rsidR="00C94850">
        <w:rPr>
          <w:rFonts w:ascii="Arial" w:hAnsi="Arial" w:cs="Arial"/>
          <w:bCs/>
        </w:rPr>
        <w:t>3</w:t>
      </w:r>
      <w:r w:rsidRPr="00DD57AD">
        <w:rPr>
          <w:rFonts w:ascii="Arial" w:hAnsi="Arial" w:cs="Arial"/>
          <w:bCs/>
        </w:rPr>
        <w:t xml:space="preserve"> to provide information to the Participant. The information provided will include the name of the </w:t>
      </w:r>
      <w:r w:rsidR="00790533" w:rsidRPr="00DD57AD">
        <w:rPr>
          <w:rFonts w:ascii="Arial" w:hAnsi="Arial" w:cs="Arial"/>
          <w:bCs/>
        </w:rPr>
        <w:t xml:space="preserve"> Market Operator</w:t>
      </w:r>
      <w:r w:rsidRPr="00DD57AD">
        <w:rPr>
          <w:rFonts w:ascii="Arial" w:hAnsi="Arial" w:cs="Arial"/>
          <w:bCs/>
        </w:rPr>
        <w:t xml:space="preserve">, the name of the Participant, the </w:t>
      </w:r>
      <w:r w:rsidR="00117958" w:rsidRPr="00DD57AD">
        <w:rPr>
          <w:rFonts w:ascii="Arial" w:hAnsi="Arial" w:cs="Arial"/>
          <w:bCs/>
        </w:rPr>
        <w:t>Settlement Document</w:t>
      </w:r>
      <w:r w:rsidR="00854F47" w:rsidRPr="00DD57AD">
        <w:rPr>
          <w:rFonts w:ascii="Arial" w:hAnsi="Arial" w:cs="Arial"/>
          <w:bCs/>
        </w:rPr>
        <w:t xml:space="preserve"> </w:t>
      </w:r>
      <w:r w:rsidRPr="00DD57AD">
        <w:rPr>
          <w:rFonts w:ascii="Arial" w:hAnsi="Arial" w:cs="Arial"/>
          <w:bCs/>
        </w:rPr>
        <w:t xml:space="preserve">number being paid and the payment type to which the </w:t>
      </w:r>
      <w:r w:rsidR="006F30C7" w:rsidRPr="00DD57AD">
        <w:rPr>
          <w:rFonts w:ascii="Arial" w:hAnsi="Arial" w:cs="Arial"/>
          <w:bCs/>
        </w:rPr>
        <w:t>payment</w:t>
      </w:r>
      <w:r w:rsidR="00854F47" w:rsidRPr="00DD57AD">
        <w:rPr>
          <w:rFonts w:ascii="Arial" w:hAnsi="Arial" w:cs="Arial"/>
          <w:bCs/>
        </w:rPr>
        <w:t xml:space="preserve"> </w:t>
      </w:r>
      <w:r w:rsidRPr="00DD57AD">
        <w:rPr>
          <w:rFonts w:ascii="Arial" w:hAnsi="Arial" w:cs="Arial"/>
          <w:bCs/>
        </w:rPr>
        <w:t>relates (Trading</w:t>
      </w:r>
      <w:r w:rsidR="00000B02" w:rsidRPr="00DD57AD">
        <w:rPr>
          <w:rFonts w:ascii="Arial" w:hAnsi="Arial" w:cs="Arial"/>
          <w:bCs/>
        </w:rPr>
        <w:t xml:space="preserve"> </w:t>
      </w:r>
      <w:r w:rsidR="00904CAA" w:rsidRPr="00DD57AD">
        <w:rPr>
          <w:rFonts w:ascii="Arial" w:hAnsi="Arial" w:cs="Arial"/>
          <w:bCs/>
        </w:rPr>
        <w:t>/</w:t>
      </w:r>
      <w:r w:rsidR="00000B02" w:rsidRPr="00DD57AD">
        <w:rPr>
          <w:rFonts w:ascii="Arial" w:hAnsi="Arial" w:cs="Arial"/>
          <w:bCs/>
        </w:rPr>
        <w:t xml:space="preserve"> </w:t>
      </w:r>
      <w:r w:rsidRPr="00DD57AD">
        <w:rPr>
          <w:rFonts w:ascii="Arial" w:hAnsi="Arial" w:cs="Arial"/>
          <w:bCs/>
        </w:rPr>
        <w:t xml:space="preserve">Capacity or Market Operator).  </w:t>
      </w:r>
    </w:p>
    <w:p w:rsidR="003A7D79" w:rsidRPr="00DD57AD" w:rsidRDefault="00CB756D" w:rsidP="00DD57AD">
      <w:pPr>
        <w:pStyle w:val="Body1"/>
        <w:spacing w:before="120" w:after="120"/>
        <w:jc w:val="both"/>
        <w:rPr>
          <w:rFonts w:ascii="Arial" w:hAnsi="Arial" w:cs="Arial"/>
          <w:bCs/>
        </w:rPr>
      </w:pPr>
      <w:r w:rsidRPr="00DD57AD">
        <w:rPr>
          <w:rFonts w:ascii="Arial" w:hAnsi="Arial" w:cs="Arial"/>
          <w:bCs/>
        </w:rPr>
        <w:t xml:space="preserve">In accordance with the Code, payments due to Participants will be made by </w:t>
      </w:r>
      <w:del w:id="256" w:author="Author">
        <w:r w:rsidR="003A7D79" w:rsidRPr="00DD57AD" w:rsidDel="00231D2D">
          <w:rPr>
            <w:rFonts w:ascii="Arial" w:hAnsi="Arial" w:cs="Arial"/>
            <w:bCs/>
          </w:rPr>
          <w:delText>17:00</w:delText>
        </w:r>
      </w:del>
      <w:ins w:id="257" w:author="Author">
        <w:r w:rsidR="00231D2D">
          <w:rPr>
            <w:rFonts w:ascii="Arial" w:hAnsi="Arial" w:cs="Arial"/>
            <w:bCs/>
          </w:rPr>
          <w:t>close of business of the relevant bank</w:t>
        </w:r>
      </w:ins>
      <w:r w:rsidR="003A7D79" w:rsidRPr="00DD57AD">
        <w:rPr>
          <w:rFonts w:ascii="Arial" w:hAnsi="Arial" w:cs="Arial"/>
          <w:bCs/>
        </w:rPr>
        <w:t xml:space="preserve"> </w:t>
      </w:r>
      <w:r w:rsidRPr="00DD57AD">
        <w:rPr>
          <w:rFonts w:ascii="Arial" w:hAnsi="Arial" w:cs="Arial"/>
          <w:bCs/>
        </w:rPr>
        <w:t xml:space="preserve">on </w:t>
      </w:r>
      <w:r w:rsidR="00000B02" w:rsidRPr="00DD57AD">
        <w:rPr>
          <w:rFonts w:ascii="Arial" w:hAnsi="Arial" w:cs="Arial"/>
          <w:bCs/>
        </w:rPr>
        <w:t>the Settlement</w:t>
      </w:r>
      <w:r w:rsidR="00117958" w:rsidRPr="00DD57AD">
        <w:rPr>
          <w:rFonts w:ascii="Arial" w:hAnsi="Arial" w:cs="Arial"/>
          <w:bCs/>
        </w:rPr>
        <w:t xml:space="preserve"> Document</w:t>
      </w:r>
      <w:r w:rsidRPr="00DD57AD">
        <w:rPr>
          <w:rFonts w:ascii="Arial" w:hAnsi="Arial" w:cs="Arial"/>
          <w:bCs/>
        </w:rPr>
        <w:t xml:space="preserve"> </w:t>
      </w:r>
      <w:r w:rsidR="00553A6C" w:rsidRPr="00DD57AD">
        <w:rPr>
          <w:rFonts w:ascii="Arial" w:hAnsi="Arial" w:cs="Arial"/>
          <w:bCs/>
        </w:rPr>
        <w:t>Payment D</w:t>
      </w:r>
      <w:r w:rsidRPr="00DD57AD">
        <w:rPr>
          <w:rFonts w:ascii="Arial" w:hAnsi="Arial" w:cs="Arial"/>
          <w:bCs/>
        </w:rPr>
        <w:t xml:space="preserve">ue </w:t>
      </w:r>
      <w:r w:rsidR="00553A6C" w:rsidRPr="00DD57AD">
        <w:rPr>
          <w:rFonts w:ascii="Arial" w:hAnsi="Arial" w:cs="Arial"/>
          <w:bCs/>
        </w:rPr>
        <w:t>D</w:t>
      </w:r>
      <w:r w:rsidRPr="00DD57AD">
        <w:rPr>
          <w:rFonts w:ascii="Arial" w:hAnsi="Arial" w:cs="Arial"/>
          <w:bCs/>
        </w:rPr>
        <w:t>ate.</w:t>
      </w:r>
    </w:p>
    <w:p w:rsidR="00CB756D" w:rsidRDefault="00F82D67" w:rsidP="00DD57AD">
      <w:pPr>
        <w:pStyle w:val="Body1"/>
        <w:spacing w:before="120" w:after="120"/>
        <w:jc w:val="both"/>
        <w:rPr>
          <w:ins w:id="258" w:author="Author"/>
          <w:rFonts w:ascii="Arial" w:hAnsi="Arial" w:cs="Arial"/>
          <w:bCs/>
        </w:rPr>
      </w:pPr>
      <w:r w:rsidRPr="00DD57AD">
        <w:rPr>
          <w:rFonts w:ascii="Arial" w:hAnsi="Arial" w:cs="Arial"/>
          <w:bCs/>
        </w:rPr>
        <w:t xml:space="preserve">The </w:t>
      </w:r>
      <w:r w:rsidR="003A7D79" w:rsidRPr="00DD57AD">
        <w:rPr>
          <w:rFonts w:ascii="Arial" w:hAnsi="Arial" w:cs="Arial"/>
          <w:bCs/>
        </w:rPr>
        <w:t>M</w:t>
      </w:r>
      <w:r w:rsidR="006E03A9" w:rsidRPr="00DD57AD">
        <w:rPr>
          <w:rFonts w:ascii="Arial" w:hAnsi="Arial" w:cs="Arial"/>
          <w:bCs/>
        </w:rPr>
        <w:t xml:space="preserve">arket </w:t>
      </w:r>
      <w:r w:rsidR="003A7D79" w:rsidRPr="00DD57AD">
        <w:rPr>
          <w:rFonts w:ascii="Arial" w:hAnsi="Arial" w:cs="Arial"/>
          <w:bCs/>
        </w:rPr>
        <w:t>O</w:t>
      </w:r>
      <w:r w:rsidR="006E03A9" w:rsidRPr="00DD57AD">
        <w:rPr>
          <w:rFonts w:ascii="Arial" w:hAnsi="Arial" w:cs="Arial"/>
          <w:bCs/>
        </w:rPr>
        <w:t>perator</w:t>
      </w:r>
      <w:r w:rsidR="003A7D79" w:rsidRPr="00DD57AD">
        <w:rPr>
          <w:rFonts w:ascii="Arial" w:hAnsi="Arial" w:cs="Arial"/>
          <w:bCs/>
        </w:rPr>
        <w:t xml:space="preserve"> will assume that </w:t>
      </w:r>
      <w:r w:rsidRPr="00DD57AD">
        <w:rPr>
          <w:rFonts w:ascii="Arial" w:hAnsi="Arial" w:cs="Arial"/>
          <w:bCs/>
        </w:rPr>
        <w:t xml:space="preserve">the accounts specified by Participants for the receipt of </w:t>
      </w:r>
      <w:r w:rsidR="003A7D79" w:rsidRPr="00DD57AD">
        <w:rPr>
          <w:rFonts w:ascii="Arial" w:hAnsi="Arial" w:cs="Arial"/>
          <w:bCs/>
        </w:rPr>
        <w:t xml:space="preserve">payments will be </w:t>
      </w:r>
      <w:r w:rsidRPr="00DD57AD">
        <w:rPr>
          <w:rFonts w:ascii="Arial" w:hAnsi="Arial" w:cs="Arial"/>
          <w:bCs/>
        </w:rPr>
        <w:t>opened in the same currency as their Currency Zone.</w:t>
      </w:r>
    </w:p>
    <w:p w:rsidR="00EE5763" w:rsidRPr="0047728F" w:rsidRDefault="00EE5763" w:rsidP="00EE5763">
      <w:pPr>
        <w:spacing w:line="276" w:lineRule="auto"/>
        <w:rPr>
          <w:ins w:id="259" w:author="Author"/>
          <w:rFonts w:cs="Arial"/>
        </w:rPr>
      </w:pPr>
      <w:ins w:id="260" w:author="Author">
        <w:r w:rsidRPr="0047728F">
          <w:rPr>
            <w:rFonts w:cs="Arial"/>
          </w:rPr>
          <w:t xml:space="preserve">The bank account that will be used for the payments to Participants will be based on the latest bank account details that have been approved in the Balancing Market Interface prior </w:t>
        </w:r>
        <w:r w:rsidRPr="0047728F">
          <w:rPr>
            <w:rFonts w:cs="Arial"/>
          </w:rPr>
          <w:lastRenderedPageBreak/>
          <w:t>to close of business on the day before the issue of the relevant Settlement Document or Invoice.</w:t>
        </w:r>
      </w:ins>
    </w:p>
    <w:p w:rsidR="004E022A" w:rsidRPr="00DD57AD" w:rsidRDefault="004E022A" w:rsidP="00DD57AD">
      <w:pPr>
        <w:pStyle w:val="Body1"/>
        <w:spacing w:before="120" w:after="120"/>
        <w:jc w:val="both"/>
        <w:rPr>
          <w:rFonts w:ascii="Arial" w:hAnsi="Arial" w:cs="Arial"/>
          <w:bCs/>
        </w:rPr>
      </w:pPr>
    </w:p>
    <w:p w:rsidR="00CB756D" w:rsidRPr="004E022A" w:rsidRDefault="00A65754" w:rsidP="00DD57AD">
      <w:pPr>
        <w:pStyle w:val="APHeading2"/>
        <w:numPr>
          <w:ilvl w:val="1"/>
          <w:numId w:val="7"/>
        </w:numPr>
      </w:pPr>
      <w:bookmarkStart w:id="261" w:name="_Toc356218109"/>
      <w:bookmarkStart w:id="262" w:name="_Toc466563192"/>
      <w:bookmarkStart w:id="263" w:name="_Toc477447749"/>
      <w:bookmarkStart w:id="264" w:name="_Toc477448379"/>
      <w:bookmarkStart w:id="265" w:name="_Toc477448531"/>
      <w:bookmarkStart w:id="266" w:name="_Toc479003407"/>
      <w:r>
        <w:t xml:space="preserve">SEM </w:t>
      </w:r>
      <w:r w:rsidR="00CB756D" w:rsidRPr="004E022A">
        <w:t xml:space="preserve">Collateral </w:t>
      </w:r>
      <w:r w:rsidR="002C763E" w:rsidRPr="004E022A">
        <w:t xml:space="preserve">Reserve </w:t>
      </w:r>
      <w:r w:rsidR="00CB756D" w:rsidRPr="004E022A">
        <w:t>Accounts</w:t>
      </w:r>
      <w:bookmarkEnd w:id="261"/>
      <w:bookmarkEnd w:id="262"/>
      <w:bookmarkEnd w:id="263"/>
      <w:bookmarkEnd w:id="264"/>
      <w:bookmarkEnd w:id="265"/>
      <w:bookmarkEnd w:id="266"/>
    </w:p>
    <w:p w:rsidR="00CB756D" w:rsidRPr="00DD57AD" w:rsidRDefault="00AD13DB" w:rsidP="00DD57AD">
      <w:pPr>
        <w:pStyle w:val="Body1"/>
        <w:spacing w:before="120" w:after="120"/>
        <w:jc w:val="both"/>
        <w:rPr>
          <w:rFonts w:ascii="Arial" w:hAnsi="Arial" w:cs="Arial"/>
          <w:bCs/>
        </w:rPr>
      </w:pPr>
      <w:r>
        <w:rPr>
          <w:rFonts w:ascii="Arial" w:hAnsi="Arial" w:cs="Arial"/>
          <w:bCs/>
        </w:rPr>
        <w:t>If</w:t>
      </w:r>
      <w:r w:rsidR="00CB756D" w:rsidRPr="00DD57AD">
        <w:rPr>
          <w:rFonts w:ascii="Arial" w:hAnsi="Arial" w:cs="Arial"/>
          <w:bCs/>
        </w:rPr>
        <w:t xml:space="preserve"> a Participant chooses to hold their Required Credit Cover in the form of cash</w:t>
      </w:r>
      <w:r w:rsidR="00F7097A">
        <w:rPr>
          <w:rFonts w:ascii="Arial" w:hAnsi="Arial" w:cs="Arial"/>
          <w:bCs/>
        </w:rPr>
        <w:t xml:space="preserve"> (it may also be held in the form of a Letter of Credit)</w:t>
      </w:r>
      <w:r w:rsidR="00CB756D" w:rsidRPr="00DD57AD">
        <w:rPr>
          <w:rFonts w:ascii="Arial" w:hAnsi="Arial" w:cs="Arial"/>
          <w:bCs/>
        </w:rPr>
        <w:t xml:space="preserve"> they will </w:t>
      </w:r>
      <w:r>
        <w:rPr>
          <w:rFonts w:ascii="Arial" w:hAnsi="Arial" w:cs="Arial"/>
          <w:bCs/>
        </w:rPr>
        <w:t>be required</w:t>
      </w:r>
      <w:r w:rsidR="00CB756D" w:rsidRPr="00DD57AD">
        <w:rPr>
          <w:rFonts w:ascii="Arial" w:hAnsi="Arial" w:cs="Arial"/>
          <w:bCs/>
        </w:rPr>
        <w:t xml:space="preserve"> to open a </w:t>
      </w:r>
      <w:r w:rsidR="00A65754">
        <w:rPr>
          <w:rFonts w:ascii="Arial" w:hAnsi="Arial" w:cs="Arial"/>
          <w:bCs/>
        </w:rPr>
        <w:t xml:space="preserve">SEM </w:t>
      </w:r>
      <w:r w:rsidR="00CB756D" w:rsidRPr="00DD57AD">
        <w:rPr>
          <w:rFonts w:ascii="Arial" w:hAnsi="Arial" w:cs="Arial"/>
          <w:bCs/>
        </w:rPr>
        <w:t>Collateral Reserve Account</w:t>
      </w:r>
      <w:r>
        <w:rPr>
          <w:rFonts w:ascii="Arial" w:hAnsi="Arial" w:cs="Arial"/>
          <w:bCs/>
        </w:rPr>
        <w:t xml:space="preserve"> with the SEM Bank</w:t>
      </w:r>
      <w:r w:rsidR="00CB756D" w:rsidRPr="00DD57AD">
        <w:rPr>
          <w:rFonts w:ascii="Arial" w:hAnsi="Arial" w:cs="Arial"/>
          <w:bCs/>
        </w:rPr>
        <w:t xml:space="preserve">, which will be held in the </w:t>
      </w:r>
      <w:r w:rsidR="00564582" w:rsidRPr="00DD57AD">
        <w:rPr>
          <w:rFonts w:ascii="Arial" w:hAnsi="Arial" w:cs="Arial"/>
          <w:bCs/>
        </w:rPr>
        <w:t xml:space="preserve">sole </w:t>
      </w:r>
      <w:r w:rsidR="00CB756D" w:rsidRPr="00DD57AD">
        <w:rPr>
          <w:rFonts w:ascii="Arial" w:hAnsi="Arial" w:cs="Arial"/>
          <w:bCs/>
        </w:rPr>
        <w:t xml:space="preserve">name of the </w:t>
      </w:r>
      <w:r w:rsidR="006E03A9" w:rsidRPr="00DD57AD">
        <w:rPr>
          <w:rFonts w:ascii="Arial" w:hAnsi="Arial" w:cs="Arial"/>
          <w:bCs/>
        </w:rPr>
        <w:t>Market Operator</w:t>
      </w:r>
      <w:r w:rsidR="00CB756D" w:rsidRPr="00DD57AD">
        <w:rPr>
          <w:rFonts w:ascii="Arial" w:hAnsi="Arial" w:cs="Arial"/>
          <w:bCs/>
        </w:rPr>
        <w:t>.  The</w:t>
      </w:r>
      <w:r w:rsidR="00A65754">
        <w:rPr>
          <w:rFonts w:ascii="Arial" w:hAnsi="Arial" w:cs="Arial"/>
          <w:bCs/>
        </w:rPr>
        <w:t xml:space="preserve"> SEM</w:t>
      </w:r>
      <w:r w:rsidR="00CB756D" w:rsidRPr="00DD57AD">
        <w:rPr>
          <w:rFonts w:ascii="Arial" w:hAnsi="Arial" w:cs="Arial"/>
          <w:bCs/>
        </w:rPr>
        <w:t xml:space="preserve"> Collateral Reserve Account will be held on trust in accordance with the Code.  </w:t>
      </w:r>
    </w:p>
    <w:p w:rsidR="00C5114B" w:rsidRPr="00DD57AD" w:rsidRDefault="00C5114B" w:rsidP="00DD57AD">
      <w:pPr>
        <w:pStyle w:val="Body1"/>
        <w:spacing w:before="120" w:after="120"/>
        <w:jc w:val="both"/>
        <w:rPr>
          <w:rFonts w:ascii="Arial" w:hAnsi="Arial" w:cs="Arial"/>
          <w:bCs/>
        </w:rPr>
      </w:pPr>
      <w:r w:rsidRPr="00DD57AD">
        <w:rPr>
          <w:rFonts w:ascii="Arial" w:hAnsi="Arial" w:cs="Arial"/>
          <w:bCs/>
        </w:rPr>
        <w:t xml:space="preserve">The </w:t>
      </w:r>
      <w:r w:rsidR="00A65754">
        <w:rPr>
          <w:rFonts w:ascii="Arial" w:hAnsi="Arial" w:cs="Arial"/>
          <w:bCs/>
        </w:rPr>
        <w:t xml:space="preserve">SEM </w:t>
      </w:r>
      <w:r w:rsidRPr="00DD57AD">
        <w:rPr>
          <w:rFonts w:ascii="Arial" w:hAnsi="Arial" w:cs="Arial"/>
          <w:bCs/>
        </w:rPr>
        <w:t xml:space="preserve">Collateral Reserve Account may be set up at registration, in which case the Participant shall complete the required </w:t>
      </w:r>
      <w:r w:rsidR="00A65754">
        <w:rPr>
          <w:rFonts w:ascii="Arial" w:hAnsi="Arial" w:cs="Arial"/>
          <w:bCs/>
        </w:rPr>
        <w:t xml:space="preserve">SEM </w:t>
      </w:r>
      <w:r w:rsidRPr="00DD57AD">
        <w:rPr>
          <w:rFonts w:ascii="Arial" w:hAnsi="Arial" w:cs="Arial"/>
          <w:bCs/>
        </w:rPr>
        <w:t xml:space="preserve">Collateral Reserve Account </w:t>
      </w:r>
      <w:r w:rsidR="00564582" w:rsidRPr="00DD57AD">
        <w:rPr>
          <w:rFonts w:ascii="Arial" w:hAnsi="Arial" w:cs="Arial"/>
          <w:bCs/>
        </w:rPr>
        <w:t xml:space="preserve">bank </w:t>
      </w:r>
      <w:r w:rsidR="005A04F5" w:rsidRPr="00DD57AD">
        <w:rPr>
          <w:rFonts w:ascii="Arial" w:hAnsi="Arial" w:cs="Arial"/>
          <w:bCs/>
        </w:rPr>
        <w:t xml:space="preserve">account </w:t>
      </w:r>
      <w:r w:rsidRPr="00DD57AD">
        <w:rPr>
          <w:rFonts w:ascii="Arial" w:hAnsi="Arial" w:cs="Arial"/>
          <w:bCs/>
        </w:rPr>
        <w:t xml:space="preserve">mandate as part of the </w:t>
      </w:r>
      <w:r w:rsidR="00F7097A">
        <w:rPr>
          <w:rFonts w:ascii="Arial" w:hAnsi="Arial" w:cs="Arial"/>
          <w:bCs/>
        </w:rPr>
        <w:t>registration process</w:t>
      </w:r>
      <w:r w:rsidRPr="00DD57AD">
        <w:rPr>
          <w:rFonts w:ascii="Arial" w:hAnsi="Arial" w:cs="Arial"/>
          <w:bCs/>
        </w:rPr>
        <w:t>, or following registration, in which case a mandate shall be completed subsequent to registration.</w:t>
      </w:r>
    </w:p>
    <w:p w:rsidR="005A04F5" w:rsidRPr="00DD57AD" w:rsidRDefault="00C5114B" w:rsidP="00DD57AD">
      <w:pPr>
        <w:pStyle w:val="Body1"/>
        <w:spacing w:before="120" w:after="120"/>
        <w:jc w:val="both"/>
        <w:rPr>
          <w:rFonts w:ascii="Arial" w:hAnsi="Arial" w:cs="Arial"/>
          <w:bCs/>
        </w:rPr>
      </w:pPr>
      <w:r w:rsidRPr="00DD57AD">
        <w:rPr>
          <w:rFonts w:ascii="Arial" w:hAnsi="Arial" w:cs="Arial"/>
          <w:bCs/>
        </w:rPr>
        <w:t xml:space="preserve">The </w:t>
      </w:r>
      <w:r w:rsidR="00A65754">
        <w:rPr>
          <w:rFonts w:ascii="Arial" w:hAnsi="Arial" w:cs="Arial"/>
          <w:bCs/>
        </w:rPr>
        <w:t xml:space="preserve">SEM </w:t>
      </w:r>
      <w:r w:rsidR="00F7097A" w:rsidRPr="00DD57AD">
        <w:rPr>
          <w:rFonts w:ascii="Arial" w:hAnsi="Arial" w:cs="Arial"/>
          <w:bCs/>
        </w:rPr>
        <w:t>Collateral Reserve Account bank account mandate</w:t>
      </w:r>
      <w:r w:rsidR="00F7097A">
        <w:rPr>
          <w:rFonts w:ascii="Arial" w:hAnsi="Arial" w:cs="Arial"/>
          <w:bCs/>
        </w:rPr>
        <w:t xml:space="preserve"> form</w:t>
      </w:r>
      <w:r w:rsidRPr="00DD57AD">
        <w:rPr>
          <w:rFonts w:ascii="Arial" w:hAnsi="Arial" w:cs="Arial"/>
          <w:bCs/>
        </w:rPr>
        <w:t xml:space="preserve"> </w:t>
      </w:r>
      <w:r w:rsidR="00F7097A">
        <w:rPr>
          <w:rFonts w:ascii="Arial" w:hAnsi="Arial" w:cs="Arial"/>
          <w:bCs/>
        </w:rPr>
        <w:t>is</w:t>
      </w:r>
      <w:r w:rsidRPr="00DD57AD">
        <w:rPr>
          <w:rFonts w:ascii="Arial" w:hAnsi="Arial" w:cs="Arial"/>
          <w:bCs/>
        </w:rPr>
        <w:t xml:space="preserve"> </w:t>
      </w:r>
      <w:r w:rsidR="00F7097A">
        <w:rPr>
          <w:rFonts w:ascii="Arial" w:hAnsi="Arial" w:cs="Arial"/>
          <w:bCs/>
        </w:rPr>
        <w:t>available</w:t>
      </w:r>
      <w:r w:rsidRPr="00DD57AD">
        <w:rPr>
          <w:rFonts w:ascii="Arial" w:hAnsi="Arial" w:cs="Arial"/>
          <w:bCs/>
        </w:rPr>
        <w:t xml:space="preserve"> on the </w:t>
      </w:r>
      <w:r w:rsidR="00564582" w:rsidRPr="00DD57AD">
        <w:rPr>
          <w:rFonts w:ascii="Arial" w:hAnsi="Arial" w:cs="Arial"/>
          <w:bCs/>
        </w:rPr>
        <w:t>Market Operator</w:t>
      </w:r>
      <w:r w:rsidR="00F7097A">
        <w:rPr>
          <w:rFonts w:ascii="Arial" w:hAnsi="Arial" w:cs="Arial"/>
          <w:bCs/>
        </w:rPr>
        <w:t xml:space="preserve"> w</w:t>
      </w:r>
      <w:r w:rsidRPr="00DD57AD">
        <w:rPr>
          <w:rFonts w:ascii="Arial" w:hAnsi="Arial" w:cs="Arial"/>
          <w:bCs/>
        </w:rPr>
        <w:t>ebsite and shall be downloaded by the Participant, completed and signed before being sent to the Market Operator.  The M</w:t>
      </w:r>
      <w:r w:rsidR="005A04F5" w:rsidRPr="00DD57AD">
        <w:rPr>
          <w:rFonts w:ascii="Arial" w:hAnsi="Arial" w:cs="Arial"/>
          <w:bCs/>
        </w:rPr>
        <w:t xml:space="preserve">arket </w:t>
      </w:r>
      <w:r w:rsidRPr="00DD57AD">
        <w:rPr>
          <w:rFonts w:ascii="Arial" w:hAnsi="Arial" w:cs="Arial"/>
          <w:bCs/>
        </w:rPr>
        <w:t>O</w:t>
      </w:r>
      <w:r w:rsidR="005A04F5" w:rsidRPr="00DD57AD">
        <w:rPr>
          <w:rFonts w:ascii="Arial" w:hAnsi="Arial" w:cs="Arial"/>
          <w:bCs/>
        </w:rPr>
        <w:t xml:space="preserve">perator shall </w:t>
      </w:r>
      <w:r w:rsidRPr="00DD57AD">
        <w:rPr>
          <w:rFonts w:ascii="Arial" w:hAnsi="Arial" w:cs="Arial"/>
          <w:bCs/>
        </w:rPr>
        <w:t xml:space="preserve">check that the </w:t>
      </w:r>
      <w:r w:rsidR="00306236" w:rsidRPr="00DD57AD">
        <w:rPr>
          <w:rFonts w:ascii="Arial" w:hAnsi="Arial" w:cs="Arial"/>
          <w:bCs/>
        </w:rPr>
        <w:t xml:space="preserve">Participant has </w:t>
      </w:r>
      <w:r w:rsidRPr="00DD57AD">
        <w:rPr>
          <w:rFonts w:ascii="Arial" w:hAnsi="Arial" w:cs="Arial"/>
          <w:bCs/>
        </w:rPr>
        <w:t xml:space="preserve">completed </w:t>
      </w:r>
      <w:r w:rsidR="00306236" w:rsidRPr="00DD57AD">
        <w:rPr>
          <w:rFonts w:ascii="Arial" w:hAnsi="Arial" w:cs="Arial"/>
          <w:bCs/>
        </w:rPr>
        <w:t xml:space="preserve">the form </w:t>
      </w:r>
      <w:r w:rsidRPr="00DD57AD">
        <w:rPr>
          <w:rFonts w:ascii="Arial" w:hAnsi="Arial" w:cs="Arial"/>
          <w:bCs/>
        </w:rPr>
        <w:t>correctly</w:t>
      </w:r>
      <w:r w:rsidR="00306236" w:rsidRPr="00DD57AD">
        <w:rPr>
          <w:rFonts w:ascii="Arial" w:hAnsi="Arial" w:cs="Arial"/>
          <w:bCs/>
        </w:rPr>
        <w:t>.</w:t>
      </w:r>
      <w:r w:rsidRPr="00DD57AD">
        <w:rPr>
          <w:rFonts w:ascii="Arial" w:hAnsi="Arial" w:cs="Arial"/>
          <w:bCs/>
        </w:rPr>
        <w:t xml:space="preserve">  </w:t>
      </w:r>
      <w:r w:rsidR="00306236" w:rsidRPr="00DD57AD">
        <w:rPr>
          <w:rFonts w:ascii="Arial" w:hAnsi="Arial" w:cs="Arial"/>
          <w:bCs/>
        </w:rPr>
        <w:t xml:space="preserve">If the Participant has not completed the </w:t>
      </w:r>
      <w:r w:rsidR="005A04F5" w:rsidRPr="00DD57AD">
        <w:rPr>
          <w:rFonts w:ascii="Arial" w:hAnsi="Arial" w:cs="Arial"/>
          <w:bCs/>
        </w:rPr>
        <w:t xml:space="preserve">form </w:t>
      </w:r>
      <w:r w:rsidR="00306236" w:rsidRPr="00DD57AD">
        <w:rPr>
          <w:rFonts w:ascii="Arial" w:hAnsi="Arial" w:cs="Arial"/>
          <w:bCs/>
        </w:rPr>
        <w:t>correctly</w:t>
      </w:r>
      <w:r w:rsidR="00F7097A">
        <w:rPr>
          <w:rFonts w:ascii="Arial" w:hAnsi="Arial" w:cs="Arial"/>
          <w:bCs/>
        </w:rPr>
        <w:t>,</w:t>
      </w:r>
      <w:r w:rsidR="00306236" w:rsidRPr="00DD57AD">
        <w:rPr>
          <w:rFonts w:ascii="Arial" w:hAnsi="Arial" w:cs="Arial"/>
          <w:bCs/>
        </w:rPr>
        <w:t xml:space="preserve"> the </w:t>
      </w:r>
      <w:r w:rsidR="006E03A9" w:rsidRPr="00DD57AD">
        <w:rPr>
          <w:rFonts w:ascii="Arial" w:hAnsi="Arial" w:cs="Arial"/>
          <w:bCs/>
        </w:rPr>
        <w:t xml:space="preserve">Market Operator </w:t>
      </w:r>
      <w:r w:rsidR="00306236" w:rsidRPr="00DD57AD">
        <w:rPr>
          <w:rFonts w:ascii="Arial" w:hAnsi="Arial" w:cs="Arial"/>
          <w:bCs/>
        </w:rPr>
        <w:t xml:space="preserve">shall return it to the Participant who </w:t>
      </w:r>
      <w:r w:rsidR="00F7097A">
        <w:rPr>
          <w:rFonts w:ascii="Arial" w:hAnsi="Arial" w:cs="Arial"/>
          <w:bCs/>
        </w:rPr>
        <w:t>shall be required</w:t>
      </w:r>
      <w:r w:rsidR="00306236" w:rsidRPr="00DD57AD">
        <w:rPr>
          <w:rFonts w:ascii="Arial" w:hAnsi="Arial" w:cs="Arial"/>
          <w:bCs/>
        </w:rPr>
        <w:t xml:space="preserve"> to re-submit the form.</w:t>
      </w:r>
      <w:r w:rsidR="00F7097A">
        <w:rPr>
          <w:rFonts w:ascii="Arial" w:hAnsi="Arial" w:cs="Arial"/>
          <w:bCs/>
        </w:rPr>
        <w:t xml:space="preserve"> </w:t>
      </w:r>
      <w:r w:rsidRPr="00DD57AD">
        <w:rPr>
          <w:rFonts w:ascii="Arial" w:hAnsi="Arial" w:cs="Arial"/>
          <w:bCs/>
        </w:rPr>
        <w:t xml:space="preserve">If the form is </w:t>
      </w:r>
      <w:r w:rsidR="00306236" w:rsidRPr="00DD57AD">
        <w:rPr>
          <w:rFonts w:ascii="Arial" w:hAnsi="Arial" w:cs="Arial"/>
          <w:bCs/>
        </w:rPr>
        <w:t>complete, t</w:t>
      </w:r>
      <w:r w:rsidRPr="00DD57AD">
        <w:rPr>
          <w:rFonts w:ascii="Arial" w:hAnsi="Arial" w:cs="Arial"/>
          <w:bCs/>
        </w:rPr>
        <w:t xml:space="preserve">he </w:t>
      </w:r>
      <w:r w:rsidR="006E03A9" w:rsidRPr="00DD57AD">
        <w:rPr>
          <w:rFonts w:ascii="Arial" w:hAnsi="Arial" w:cs="Arial"/>
          <w:bCs/>
        </w:rPr>
        <w:t xml:space="preserve">Market Operator </w:t>
      </w:r>
      <w:r w:rsidRPr="00DD57AD">
        <w:rPr>
          <w:rFonts w:ascii="Arial" w:hAnsi="Arial" w:cs="Arial"/>
          <w:bCs/>
        </w:rPr>
        <w:t xml:space="preserve">shall </w:t>
      </w:r>
      <w:r w:rsidR="00306236" w:rsidRPr="00DD57AD">
        <w:rPr>
          <w:rFonts w:ascii="Arial" w:hAnsi="Arial" w:cs="Arial"/>
          <w:bCs/>
        </w:rPr>
        <w:t xml:space="preserve">countersign it and then </w:t>
      </w:r>
      <w:r w:rsidRPr="00DD57AD">
        <w:rPr>
          <w:rFonts w:ascii="Arial" w:hAnsi="Arial" w:cs="Arial"/>
          <w:bCs/>
        </w:rPr>
        <w:t xml:space="preserve">send the </w:t>
      </w:r>
      <w:r w:rsidR="00F7097A">
        <w:rPr>
          <w:rFonts w:ascii="Arial" w:hAnsi="Arial" w:cs="Arial"/>
          <w:bCs/>
        </w:rPr>
        <w:t xml:space="preserve">completed </w:t>
      </w:r>
      <w:r w:rsidRPr="00DD57AD">
        <w:rPr>
          <w:rFonts w:ascii="Arial" w:hAnsi="Arial" w:cs="Arial"/>
          <w:bCs/>
        </w:rPr>
        <w:t xml:space="preserve">form to </w:t>
      </w:r>
      <w:r w:rsidR="005A04F5" w:rsidRPr="00DD57AD">
        <w:rPr>
          <w:rFonts w:ascii="Arial" w:hAnsi="Arial" w:cs="Arial"/>
          <w:bCs/>
        </w:rPr>
        <w:t>t</w:t>
      </w:r>
      <w:r w:rsidR="00AD13DB">
        <w:rPr>
          <w:rFonts w:ascii="Arial" w:hAnsi="Arial" w:cs="Arial"/>
          <w:bCs/>
        </w:rPr>
        <w:t>he appropriate SEM B</w:t>
      </w:r>
      <w:r w:rsidR="005A04F5" w:rsidRPr="00DD57AD">
        <w:rPr>
          <w:rFonts w:ascii="Arial" w:hAnsi="Arial" w:cs="Arial"/>
          <w:bCs/>
        </w:rPr>
        <w:t>ank for that</w:t>
      </w:r>
      <w:r w:rsidRPr="00DD57AD">
        <w:rPr>
          <w:rFonts w:ascii="Arial" w:hAnsi="Arial" w:cs="Arial"/>
          <w:bCs/>
        </w:rPr>
        <w:t xml:space="preserve"> Participant’s Currency Zone.</w:t>
      </w:r>
      <w:r w:rsidR="00306236" w:rsidRPr="00DD57AD">
        <w:rPr>
          <w:rFonts w:ascii="Arial" w:hAnsi="Arial" w:cs="Arial"/>
          <w:bCs/>
        </w:rPr>
        <w:t xml:space="preserve">  </w:t>
      </w:r>
    </w:p>
    <w:p w:rsidR="00E25FA9" w:rsidRPr="00DD57AD" w:rsidRDefault="00306236" w:rsidP="00DD57AD">
      <w:pPr>
        <w:pStyle w:val="Body1"/>
        <w:spacing w:before="120" w:after="120"/>
        <w:jc w:val="both"/>
        <w:rPr>
          <w:rFonts w:ascii="Arial" w:hAnsi="Arial" w:cs="Arial"/>
          <w:bCs/>
        </w:rPr>
      </w:pPr>
      <w:r w:rsidRPr="00DD57AD">
        <w:rPr>
          <w:rFonts w:ascii="Arial" w:hAnsi="Arial" w:cs="Arial"/>
          <w:bCs/>
        </w:rPr>
        <w:t xml:space="preserve">The SEM </w:t>
      </w:r>
      <w:r w:rsidR="00AD13DB">
        <w:rPr>
          <w:rFonts w:ascii="Arial" w:hAnsi="Arial" w:cs="Arial"/>
          <w:bCs/>
        </w:rPr>
        <w:t>B</w:t>
      </w:r>
      <w:r w:rsidR="005A04F5" w:rsidRPr="00DD57AD">
        <w:rPr>
          <w:rFonts w:ascii="Arial" w:hAnsi="Arial" w:cs="Arial"/>
          <w:bCs/>
        </w:rPr>
        <w:t>ank shall</w:t>
      </w:r>
      <w:r w:rsidRPr="00DD57AD">
        <w:rPr>
          <w:rFonts w:ascii="Arial" w:hAnsi="Arial" w:cs="Arial"/>
          <w:bCs/>
        </w:rPr>
        <w:t xml:space="preserve"> set up the </w:t>
      </w:r>
      <w:r w:rsidR="00A65754">
        <w:rPr>
          <w:rFonts w:ascii="Arial" w:hAnsi="Arial" w:cs="Arial"/>
          <w:bCs/>
        </w:rPr>
        <w:t xml:space="preserve">SEM </w:t>
      </w:r>
      <w:r w:rsidR="00F7097A">
        <w:rPr>
          <w:rFonts w:ascii="Arial" w:hAnsi="Arial" w:cs="Arial"/>
          <w:bCs/>
        </w:rPr>
        <w:t>Collateral Reserve A</w:t>
      </w:r>
      <w:r w:rsidRPr="00DD57AD">
        <w:rPr>
          <w:rFonts w:ascii="Arial" w:hAnsi="Arial" w:cs="Arial"/>
          <w:bCs/>
        </w:rPr>
        <w:t>ccount and inform the Market Operator and the Participant</w:t>
      </w:r>
      <w:r w:rsidR="005A04F5" w:rsidRPr="00DD57AD">
        <w:rPr>
          <w:rFonts w:ascii="Arial" w:hAnsi="Arial" w:cs="Arial"/>
          <w:bCs/>
        </w:rPr>
        <w:t>.</w:t>
      </w:r>
      <w:r w:rsidRPr="00DD57AD">
        <w:rPr>
          <w:rFonts w:ascii="Arial" w:hAnsi="Arial" w:cs="Arial"/>
          <w:bCs/>
        </w:rPr>
        <w:t xml:space="preserve"> </w:t>
      </w:r>
    </w:p>
    <w:p w:rsidR="004E022A" w:rsidRPr="00DD57AD" w:rsidRDefault="004E022A" w:rsidP="00DD57AD">
      <w:pPr>
        <w:pStyle w:val="Body1"/>
        <w:spacing w:before="120" w:after="120"/>
        <w:jc w:val="both"/>
        <w:rPr>
          <w:rFonts w:ascii="Arial" w:hAnsi="Arial" w:cs="Arial"/>
          <w:bCs/>
        </w:rPr>
      </w:pPr>
    </w:p>
    <w:p w:rsidR="00CB756D" w:rsidRPr="00DD57AD" w:rsidRDefault="00CB756D" w:rsidP="00DD57AD">
      <w:pPr>
        <w:pStyle w:val="APHeading3"/>
        <w:numPr>
          <w:ilvl w:val="2"/>
          <w:numId w:val="7"/>
        </w:numPr>
        <w:tabs>
          <w:tab w:val="clear" w:pos="851"/>
          <w:tab w:val="num" w:pos="720"/>
        </w:tabs>
        <w:ind w:left="720" w:hanging="720"/>
      </w:pPr>
      <w:bookmarkStart w:id="267" w:name="_Toc466563193"/>
      <w:bookmarkStart w:id="268" w:name="_Toc477447750"/>
      <w:bookmarkStart w:id="269" w:name="_Toc477448380"/>
      <w:bookmarkStart w:id="270" w:name="_Toc477448532"/>
      <w:bookmarkStart w:id="271" w:name="_Toc479003408"/>
      <w:r w:rsidRPr="00DD57AD">
        <w:t xml:space="preserve">Drawdown of Cash Collateral from </w:t>
      </w:r>
      <w:r w:rsidR="00A65754">
        <w:t xml:space="preserve">SEM </w:t>
      </w:r>
      <w:r w:rsidRPr="00DD57AD">
        <w:t>Collateral Reserve Accounts</w:t>
      </w:r>
      <w:bookmarkEnd w:id="267"/>
      <w:bookmarkEnd w:id="268"/>
      <w:bookmarkEnd w:id="269"/>
      <w:bookmarkEnd w:id="270"/>
      <w:bookmarkEnd w:id="271"/>
    </w:p>
    <w:p w:rsidR="00CB756D" w:rsidRPr="00DD57AD" w:rsidRDefault="009A5EBF" w:rsidP="00DD57AD">
      <w:pPr>
        <w:pStyle w:val="Body1"/>
        <w:spacing w:before="120" w:after="120"/>
        <w:jc w:val="both"/>
        <w:rPr>
          <w:rFonts w:ascii="Arial" w:hAnsi="Arial" w:cs="Arial"/>
          <w:bCs/>
        </w:rPr>
      </w:pPr>
      <w:r w:rsidRPr="00DD57AD">
        <w:rPr>
          <w:rFonts w:ascii="Arial" w:hAnsi="Arial" w:cs="Arial"/>
          <w:bCs/>
        </w:rPr>
        <w:t xml:space="preserve">If the </w:t>
      </w:r>
      <w:r w:rsidR="006E03A9" w:rsidRPr="00DD57AD">
        <w:rPr>
          <w:rFonts w:ascii="Arial" w:hAnsi="Arial" w:cs="Arial"/>
          <w:bCs/>
        </w:rPr>
        <w:t xml:space="preserve">Market Operator </w:t>
      </w:r>
      <w:r w:rsidRPr="00DD57AD">
        <w:rPr>
          <w:rFonts w:ascii="Arial" w:hAnsi="Arial" w:cs="Arial"/>
          <w:bCs/>
        </w:rPr>
        <w:t>is required to make a call against a Participant’s Credit Cover</w:t>
      </w:r>
      <w:r w:rsidR="001E2111" w:rsidRPr="00DD57AD">
        <w:rPr>
          <w:rFonts w:ascii="Arial" w:hAnsi="Arial" w:cs="Arial"/>
          <w:bCs/>
        </w:rPr>
        <w:t xml:space="preserve"> it </w:t>
      </w:r>
      <w:r w:rsidR="00CB756D" w:rsidRPr="00DD57AD">
        <w:rPr>
          <w:rFonts w:ascii="Arial" w:hAnsi="Arial" w:cs="Arial"/>
          <w:bCs/>
        </w:rPr>
        <w:t xml:space="preserve">may involve the </w:t>
      </w:r>
      <w:r w:rsidR="006E03A9" w:rsidRPr="00DD57AD">
        <w:rPr>
          <w:rFonts w:ascii="Arial" w:hAnsi="Arial" w:cs="Arial"/>
          <w:bCs/>
        </w:rPr>
        <w:t xml:space="preserve">Market Operator </w:t>
      </w:r>
      <w:r w:rsidR="00CB756D" w:rsidRPr="00DD57AD">
        <w:rPr>
          <w:rFonts w:ascii="Arial" w:hAnsi="Arial" w:cs="Arial"/>
          <w:bCs/>
        </w:rPr>
        <w:t xml:space="preserve">drawing down on </w:t>
      </w:r>
      <w:r w:rsidRPr="00DD57AD">
        <w:rPr>
          <w:rFonts w:ascii="Arial" w:hAnsi="Arial" w:cs="Arial"/>
          <w:bCs/>
        </w:rPr>
        <w:t>a</w:t>
      </w:r>
      <w:r w:rsidR="00CB756D" w:rsidRPr="00DD57AD">
        <w:rPr>
          <w:rFonts w:ascii="Arial" w:hAnsi="Arial" w:cs="Arial"/>
          <w:bCs/>
        </w:rPr>
        <w:t xml:space="preserve"> Participant</w:t>
      </w:r>
      <w:r w:rsidRPr="00DD57AD">
        <w:rPr>
          <w:rFonts w:ascii="Arial" w:hAnsi="Arial" w:cs="Arial"/>
          <w:bCs/>
        </w:rPr>
        <w:t>’</w:t>
      </w:r>
      <w:r w:rsidR="00CB756D" w:rsidRPr="00DD57AD">
        <w:rPr>
          <w:rFonts w:ascii="Arial" w:hAnsi="Arial" w:cs="Arial"/>
          <w:bCs/>
        </w:rPr>
        <w:t xml:space="preserve">s cash collateral up to the value of the Shortfall or to the extent available.  This will be done at the instruction of the </w:t>
      </w:r>
      <w:r w:rsidR="006E03A9" w:rsidRPr="00DD57AD">
        <w:rPr>
          <w:rFonts w:ascii="Arial" w:hAnsi="Arial" w:cs="Arial"/>
          <w:bCs/>
        </w:rPr>
        <w:t xml:space="preserve">Market Operator </w:t>
      </w:r>
      <w:r w:rsidR="00CB756D" w:rsidRPr="00DD57AD">
        <w:rPr>
          <w:rFonts w:ascii="Arial" w:hAnsi="Arial" w:cs="Arial"/>
          <w:bCs/>
        </w:rPr>
        <w:t xml:space="preserve">via the </w:t>
      </w:r>
      <w:del w:id="272" w:author="Author">
        <w:r w:rsidR="00CB756D" w:rsidRPr="00DD57AD" w:rsidDel="003A6E49">
          <w:rPr>
            <w:rFonts w:ascii="Arial" w:hAnsi="Arial" w:cs="Arial"/>
            <w:bCs/>
          </w:rPr>
          <w:delText>Business eBanking</w:delText>
        </w:r>
      </w:del>
      <w:ins w:id="273" w:author="Author">
        <w:r w:rsidR="003A6E49">
          <w:rPr>
            <w:rFonts w:ascii="Arial" w:hAnsi="Arial" w:cs="Arial"/>
            <w:bCs/>
          </w:rPr>
          <w:t xml:space="preserve">Online Banking </w:t>
        </w:r>
      </w:ins>
      <w:del w:id="274" w:author="Author">
        <w:r w:rsidR="00CB756D" w:rsidRPr="00DD57AD" w:rsidDel="007F2D9C">
          <w:rPr>
            <w:rFonts w:ascii="Arial" w:hAnsi="Arial" w:cs="Arial"/>
            <w:bCs/>
          </w:rPr>
          <w:delText xml:space="preserve"> </w:delText>
        </w:r>
      </w:del>
      <w:r w:rsidR="00CB756D" w:rsidRPr="00DD57AD">
        <w:rPr>
          <w:rFonts w:ascii="Arial" w:hAnsi="Arial" w:cs="Arial"/>
          <w:bCs/>
        </w:rPr>
        <w:t>Application and will be in the form of a transfer of funds from the Participant’s</w:t>
      </w:r>
      <w:r w:rsidR="00A65754">
        <w:rPr>
          <w:rFonts w:ascii="Arial" w:hAnsi="Arial" w:cs="Arial"/>
          <w:bCs/>
        </w:rPr>
        <w:t xml:space="preserve"> SEM</w:t>
      </w:r>
      <w:r w:rsidR="00CB756D" w:rsidRPr="00DD57AD">
        <w:rPr>
          <w:rFonts w:ascii="Arial" w:hAnsi="Arial" w:cs="Arial"/>
          <w:bCs/>
        </w:rPr>
        <w:t xml:space="preserve"> Collateral Reserve Account to the appropriate SEM </w:t>
      </w:r>
      <w:r w:rsidR="00000B02" w:rsidRPr="00DD57AD">
        <w:rPr>
          <w:rFonts w:ascii="Arial" w:hAnsi="Arial" w:cs="Arial"/>
          <w:bCs/>
        </w:rPr>
        <w:t>B</w:t>
      </w:r>
      <w:r w:rsidR="00CB756D" w:rsidRPr="00DD57AD">
        <w:rPr>
          <w:rFonts w:ascii="Arial" w:hAnsi="Arial" w:cs="Arial"/>
          <w:bCs/>
        </w:rPr>
        <w:t xml:space="preserve">ank account according to the payment type in respect of which the Shortfall has occurred.  </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The transfer of funds will be made by way of a same day payment.  </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The reference that will be used by the </w:t>
      </w:r>
      <w:r w:rsidR="006E03A9" w:rsidRPr="00DD57AD">
        <w:rPr>
          <w:rFonts w:ascii="Arial" w:hAnsi="Arial" w:cs="Arial"/>
          <w:bCs/>
        </w:rPr>
        <w:t xml:space="preserve">Market Operator </w:t>
      </w:r>
      <w:r w:rsidRPr="00DD57AD">
        <w:rPr>
          <w:rFonts w:ascii="Arial" w:hAnsi="Arial" w:cs="Arial"/>
          <w:bCs/>
        </w:rPr>
        <w:t xml:space="preserve">will be in the format: </w:t>
      </w:r>
    </w:p>
    <w:p w:rsidR="00CB756D" w:rsidRPr="002F0687" w:rsidRDefault="00CB756D" w:rsidP="003E1C2C">
      <w:pPr>
        <w:pStyle w:val="CERNORMAL"/>
        <w:jc w:val="both"/>
        <w:rPr>
          <w:color w:val="auto"/>
        </w:rPr>
      </w:pPr>
      <w:r w:rsidRPr="002F0687">
        <w:rPr>
          <w:color w:val="auto"/>
        </w:rPr>
        <w:t>&lt;</w:t>
      </w:r>
      <w:r w:rsidR="000B7AD6">
        <w:rPr>
          <w:color w:val="auto"/>
        </w:rPr>
        <w:t xml:space="preserve"> </w:t>
      </w:r>
      <w:r w:rsidR="00117958">
        <w:rPr>
          <w:color w:val="auto"/>
        </w:rPr>
        <w:t>Settlement Document</w:t>
      </w:r>
      <w:r w:rsidR="000B7AD6">
        <w:rPr>
          <w:color w:val="auto"/>
        </w:rPr>
        <w:t xml:space="preserve"> number</w:t>
      </w:r>
      <w:r w:rsidR="00F7097A">
        <w:rPr>
          <w:color w:val="auto"/>
        </w:rPr>
        <w:t>&gt;</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Participants will be able to see this on any statements provided to them by the Bank.</w:t>
      </w:r>
    </w:p>
    <w:p w:rsidR="004E022A" w:rsidRPr="00DD57AD" w:rsidRDefault="004E022A" w:rsidP="00DD57AD">
      <w:pPr>
        <w:pStyle w:val="Body1"/>
        <w:spacing w:before="120" w:after="120"/>
        <w:jc w:val="both"/>
        <w:rPr>
          <w:rFonts w:ascii="Arial" w:hAnsi="Arial" w:cs="Arial"/>
          <w:bCs/>
        </w:rPr>
      </w:pPr>
    </w:p>
    <w:p w:rsidR="00CB756D" w:rsidRPr="00DD57AD" w:rsidRDefault="00CB756D" w:rsidP="00DD57AD">
      <w:pPr>
        <w:pStyle w:val="APHeading3"/>
        <w:numPr>
          <w:ilvl w:val="2"/>
          <w:numId w:val="7"/>
        </w:numPr>
        <w:tabs>
          <w:tab w:val="clear" w:pos="851"/>
          <w:tab w:val="num" w:pos="720"/>
        </w:tabs>
        <w:ind w:left="720" w:hanging="720"/>
      </w:pPr>
      <w:bookmarkStart w:id="275" w:name="_Toc466563194"/>
      <w:bookmarkStart w:id="276" w:name="_Toc477447751"/>
      <w:bookmarkStart w:id="277" w:name="_Toc477448381"/>
      <w:bookmarkStart w:id="278" w:name="_Toc477448533"/>
      <w:bookmarkStart w:id="279" w:name="_Toc479003409"/>
      <w:r w:rsidRPr="00DD57AD">
        <w:t>Calls on a Letter of Credit</w:t>
      </w:r>
      <w:bookmarkEnd w:id="275"/>
      <w:bookmarkEnd w:id="276"/>
      <w:bookmarkEnd w:id="277"/>
      <w:bookmarkEnd w:id="278"/>
      <w:bookmarkEnd w:id="279"/>
    </w:p>
    <w:p w:rsidR="00E36E7F" w:rsidRPr="00DD57AD" w:rsidRDefault="00CB756D" w:rsidP="00DD57AD">
      <w:pPr>
        <w:pStyle w:val="Body1"/>
        <w:spacing w:before="120" w:after="120"/>
        <w:jc w:val="both"/>
        <w:rPr>
          <w:rFonts w:ascii="Arial" w:hAnsi="Arial" w:cs="Arial"/>
          <w:bCs/>
        </w:rPr>
      </w:pPr>
      <w:r w:rsidRPr="00DD57AD">
        <w:rPr>
          <w:rFonts w:ascii="Arial" w:hAnsi="Arial" w:cs="Arial"/>
          <w:bCs/>
        </w:rPr>
        <w:t>A Participant may hold all or part of their Require</w:t>
      </w:r>
      <w:r w:rsidR="00F7097A">
        <w:rPr>
          <w:rFonts w:ascii="Arial" w:hAnsi="Arial" w:cs="Arial"/>
          <w:bCs/>
        </w:rPr>
        <w:t>d Credit Cover in the form of a</w:t>
      </w:r>
      <w:r w:rsidRPr="00DD57AD">
        <w:rPr>
          <w:rFonts w:ascii="Arial" w:hAnsi="Arial" w:cs="Arial"/>
          <w:bCs/>
        </w:rPr>
        <w:t xml:space="preserve"> L</w:t>
      </w:r>
      <w:r w:rsidR="00000B02" w:rsidRPr="00DD57AD">
        <w:rPr>
          <w:rFonts w:ascii="Arial" w:hAnsi="Arial" w:cs="Arial"/>
          <w:bCs/>
        </w:rPr>
        <w:t xml:space="preserve">etter of </w:t>
      </w:r>
      <w:r w:rsidRPr="00DD57AD">
        <w:rPr>
          <w:rFonts w:ascii="Arial" w:hAnsi="Arial" w:cs="Arial"/>
          <w:bCs/>
        </w:rPr>
        <w:t>C</w:t>
      </w:r>
      <w:r w:rsidR="00000B02" w:rsidRPr="00DD57AD">
        <w:rPr>
          <w:rFonts w:ascii="Arial" w:hAnsi="Arial" w:cs="Arial"/>
          <w:bCs/>
        </w:rPr>
        <w:t>redit</w:t>
      </w:r>
      <w:r w:rsidRPr="00DD57AD">
        <w:rPr>
          <w:rFonts w:ascii="Arial" w:hAnsi="Arial" w:cs="Arial"/>
          <w:bCs/>
        </w:rPr>
        <w:t xml:space="preserve">. </w:t>
      </w:r>
      <w:r w:rsidR="00736893" w:rsidRPr="00DD57AD">
        <w:rPr>
          <w:rFonts w:ascii="Arial" w:hAnsi="Arial" w:cs="Arial"/>
          <w:bCs/>
        </w:rPr>
        <w:t>The L</w:t>
      </w:r>
      <w:r w:rsidR="00000B02" w:rsidRPr="00DD57AD">
        <w:rPr>
          <w:rFonts w:ascii="Arial" w:hAnsi="Arial" w:cs="Arial"/>
          <w:bCs/>
        </w:rPr>
        <w:t xml:space="preserve">etter of </w:t>
      </w:r>
      <w:r w:rsidR="00736893" w:rsidRPr="00DD57AD">
        <w:rPr>
          <w:rFonts w:ascii="Arial" w:hAnsi="Arial" w:cs="Arial"/>
          <w:bCs/>
        </w:rPr>
        <w:t>C</w:t>
      </w:r>
      <w:r w:rsidR="00000B02" w:rsidRPr="00DD57AD">
        <w:rPr>
          <w:rFonts w:ascii="Arial" w:hAnsi="Arial" w:cs="Arial"/>
          <w:bCs/>
        </w:rPr>
        <w:t>redit</w:t>
      </w:r>
      <w:r w:rsidR="00736893" w:rsidRPr="00DD57AD">
        <w:rPr>
          <w:rFonts w:ascii="Arial" w:hAnsi="Arial" w:cs="Arial"/>
          <w:bCs/>
        </w:rPr>
        <w:t xml:space="preserve"> must be in the form </w:t>
      </w:r>
      <w:r w:rsidR="00F7097A">
        <w:rPr>
          <w:rFonts w:ascii="Arial" w:hAnsi="Arial" w:cs="Arial"/>
          <w:bCs/>
        </w:rPr>
        <w:t xml:space="preserve">set out </w:t>
      </w:r>
      <w:r w:rsidR="00296FB6" w:rsidRPr="00DD57AD">
        <w:rPr>
          <w:rFonts w:ascii="Arial" w:hAnsi="Arial" w:cs="Arial"/>
          <w:bCs/>
        </w:rPr>
        <w:t xml:space="preserve">in </w:t>
      </w:r>
      <w:r w:rsidR="00736893" w:rsidRPr="00DD57AD">
        <w:rPr>
          <w:rFonts w:ascii="Arial" w:hAnsi="Arial" w:cs="Arial"/>
          <w:bCs/>
        </w:rPr>
        <w:t>Appendix A</w:t>
      </w:r>
      <w:r w:rsidR="00000B02" w:rsidRPr="00DD57AD">
        <w:rPr>
          <w:rFonts w:ascii="Arial" w:hAnsi="Arial" w:cs="Arial"/>
          <w:bCs/>
        </w:rPr>
        <w:t xml:space="preserve"> “Standard Letter of Credit”</w:t>
      </w:r>
      <w:r w:rsidR="00736893" w:rsidRPr="00DD57AD">
        <w:rPr>
          <w:rFonts w:ascii="Arial" w:hAnsi="Arial" w:cs="Arial"/>
          <w:bCs/>
        </w:rPr>
        <w:t xml:space="preserve"> to the Code and the Participant must ensure that it is issued by a </w:t>
      </w:r>
      <w:r w:rsidR="00000B02" w:rsidRPr="00DD57AD">
        <w:rPr>
          <w:rFonts w:ascii="Arial" w:hAnsi="Arial" w:cs="Arial"/>
          <w:bCs/>
        </w:rPr>
        <w:t>B</w:t>
      </w:r>
      <w:r w:rsidR="00736893" w:rsidRPr="00DD57AD">
        <w:rPr>
          <w:rFonts w:ascii="Arial" w:hAnsi="Arial" w:cs="Arial"/>
          <w:bCs/>
        </w:rPr>
        <w:t xml:space="preserve">ank that fulfils the </w:t>
      </w:r>
      <w:r w:rsidR="00B46095" w:rsidRPr="00DD57AD">
        <w:rPr>
          <w:rFonts w:ascii="Arial" w:hAnsi="Arial" w:cs="Arial"/>
          <w:bCs/>
        </w:rPr>
        <w:t>Banking Eligibility Requirements.</w:t>
      </w:r>
      <w:r w:rsidR="00736893" w:rsidRPr="00DD57AD">
        <w:rPr>
          <w:rFonts w:ascii="Arial" w:hAnsi="Arial" w:cs="Arial"/>
          <w:bCs/>
        </w:rPr>
        <w:t xml:space="preserve"> </w:t>
      </w:r>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lastRenderedPageBreak/>
        <w:t xml:space="preserve">If the Participant </w:t>
      </w:r>
      <w:r w:rsidR="00000B02" w:rsidRPr="00DD57AD">
        <w:rPr>
          <w:rFonts w:ascii="Arial" w:hAnsi="Arial" w:cs="Arial"/>
          <w:bCs/>
        </w:rPr>
        <w:t>D</w:t>
      </w:r>
      <w:r w:rsidRPr="00DD57AD">
        <w:rPr>
          <w:rFonts w:ascii="Arial" w:hAnsi="Arial" w:cs="Arial"/>
          <w:bCs/>
        </w:rPr>
        <w:t xml:space="preserve">efaults on any payment obligation </w:t>
      </w:r>
      <w:r w:rsidR="00000B02" w:rsidRPr="00DD57AD">
        <w:rPr>
          <w:rFonts w:ascii="Arial" w:hAnsi="Arial" w:cs="Arial"/>
          <w:bCs/>
        </w:rPr>
        <w:t>resulting in</w:t>
      </w:r>
      <w:r w:rsidRPr="00DD57AD">
        <w:rPr>
          <w:rFonts w:ascii="Arial" w:hAnsi="Arial" w:cs="Arial"/>
          <w:bCs/>
        </w:rPr>
        <w:t xml:space="preserve"> a Shortfall, the </w:t>
      </w:r>
      <w:r w:rsidR="006E03A9" w:rsidRPr="00DD57AD">
        <w:rPr>
          <w:rFonts w:ascii="Arial" w:hAnsi="Arial" w:cs="Arial"/>
          <w:bCs/>
        </w:rPr>
        <w:t xml:space="preserve">Market Operator </w:t>
      </w:r>
      <w:r w:rsidRPr="00DD57AD">
        <w:rPr>
          <w:rFonts w:ascii="Arial" w:hAnsi="Arial" w:cs="Arial"/>
          <w:bCs/>
        </w:rPr>
        <w:t>will make a Credit Call which may involve calling on the L</w:t>
      </w:r>
      <w:r w:rsidR="00000B02" w:rsidRPr="00DD57AD">
        <w:rPr>
          <w:rFonts w:ascii="Arial" w:hAnsi="Arial" w:cs="Arial"/>
          <w:bCs/>
        </w:rPr>
        <w:t xml:space="preserve">etter of </w:t>
      </w:r>
      <w:r w:rsidRPr="00DD57AD">
        <w:rPr>
          <w:rFonts w:ascii="Arial" w:hAnsi="Arial" w:cs="Arial"/>
          <w:bCs/>
        </w:rPr>
        <w:t>C</w:t>
      </w:r>
      <w:r w:rsidR="00000B02" w:rsidRPr="00DD57AD">
        <w:rPr>
          <w:rFonts w:ascii="Arial" w:hAnsi="Arial" w:cs="Arial"/>
          <w:bCs/>
        </w:rPr>
        <w:t>redit</w:t>
      </w:r>
      <w:r w:rsidRPr="00DD57AD">
        <w:rPr>
          <w:rFonts w:ascii="Arial" w:hAnsi="Arial" w:cs="Arial"/>
          <w:bCs/>
        </w:rPr>
        <w:t>.  I</w:t>
      </w:r>
      <w:r w:rsidR="00D93960">
        <w:rPr>
          <w:rFonts w:ascii="Arial" w:hAnsi="Arial" w:cs="Arial"/>
          <w:bCs/>
        </w:rPr>
        <w:t>n</w:t>
      </w:r>
      <w:r w:rsidRPr="00DD57AD">
        <w:rPr>
          <w:rFonts w:ascii="Arial" w:hAnsi="Arial" w:cs="Arial"/>
          <w:bCs/>
        </w:rPr>
        <w:t xml:space="preserve"> </w:t>
      </w:r>
      <w:r w:rsidR="00000B02" w:rsidRPr="00DD57AD">
        <w:rPr>
          <w:rFonts w:ascii="Arial" w:hAnsi="Arial" w:cs="Arial"/>
          <w:bCs/>
        </w:rPr>
        <w:t xml:space="preserve">such circumstances </w:t>
      </w:r>
      <w:r w:rsidRPr="00DD57AD">
        <w:rPr>
          <w:rFonts w:ascii="Arial" w:hAnsi="Arial" w:cs="Arial"/>
          <w:bCs/>
        </w:rPr>
        <w:t>the L</w:t>
      </w:r>
      <w:r w:rsidR="00F7097A">
        <w:rPr>
          <w:rFonts w:ascii="Arial" w:hAnsi="Arial" w:cs="Arial"/>
          <w:bCs/>
        </w:rPr>
        <w:t xml:space="preserve">etter of </w:t>
      </w:r>
      <w:r w:rsidRPr="00DD57AD">
        <w:rPr>
          <w:rFonts w:ascii="Arial" w:hAnsi="Arial" w:cs="Arial"/>
          <w:bCs/>
        </w:rPr>
        <w:t>C</w:t>
      </w:r>
      <w:r w:rsidR="00F7097A">
        <w:rPr>
          <w:rFonts w:ascii="Arial" w:hAnsi="Arial" w:cs="Arial"/>
          <w:bCs/>
        </w:rPr>
        <w:t>redit</w:t>
      </w:r>
      <w:r w:rsidRPr="00DD57AD">
        <w:rPr>
          <w:rFonts w:ascii="Arial" w:hAnsi="Arial" w:cs="Arial"/>
          <w:bCs/>
        </w:rPr>
        <w:t xml:space="preserve"> will be called for the value of the Shortfall or to the extent required.  The funds will be transferred into the appropriate SEM </w:t>
      </w:r>
      <w:r w:rsidR="00000B02" w:rsidRPr="00DD57AD">
        <w:rPr>
          <w:rFonts w:ascii="Arial" w:hAnsi="Arial" w:cs="Arial"/>
          <w:bCs/>
        </w:rPr>
        <w:t>B</w:t>
      </w:r>
      <w:r w:rsidRPr="00DD57AD">
        <w:rPr>
          <w:rFonts w:ascii="Arial" w:hAnsi="Arial" w:cs="Arial"/>
          <w:bCs/>
        </w:rPr>
        <w:t>ank account according to the payment type in respect of which the Shortfall has occurred.</w:t>
      </w:r>
    </w:p>
    <w:p w:rsidR="00736893" w:rsidRPr="00DD57AD" w:rsidRDefault="00736893" w:rsidP="00DD57AD">
      <w:pPr>
        <w:pStyle w:val="Body1"/>
        <w:spacing w:before="120" w:after="120"/>
        <w:jc w:val="both"/>
        <w:rPr>
          <w:rFonts w:ascii="Arial" w:hAnsi="Arial" w:cs="Arial"/>
          <w:bCs/>
        </w:rPr>
      </w:pPr>
      <w:r w:rsidRPr="00DD57AD">
        <w:rPr>
          <w:rFonts w:ascii="Arial" w:hAnsi="Arial" w:cs="Arial"/>
          <w:bCs/>
        </w:rPr>
        <w:t xml:space="preserve">When required </w:t>
      </w:r>
      <w:r w:rsidR="00F7097A">
        <w:rPr>
          <w:rFonts w:ascii="Arial" w:hAnsi="Arial" w:cs="Arial"/>
          <w:bCs/>
        </w:rPr>
        <w:t>to make a Credit Call against a</w:t>
      </w:r>
      <w:r w:rsidRPr="00DD57AD">
        <w:rPr>
          <w:rFonts w:ascii="Arial" w:hAnsi="Arial" w:cs="Arial"/>
          <w:bCs/>
        </w:rPr>
        <w:t xml:space="preserve"> L</w:t>
      </w:r>
      <w:r w:rsidR="00000B02" w:rsidRPr="00DD57AD">
        <w:rPr>
          <w:rFonts w:ascii="Arial" w:hAnsi="Arial" w:cs="Arial"/>
          <w:bCs/>
        </w:rPr>
        <w:t xml:space="preserve">etter of </w:t>
      </w:r>
      <w:r w:rsidRPr="00DD57AD">
        <w:rPr>
          <w:rFonts w:ascii="Arial" w:hAnsi="Arial" w:cs="Arial"/>
          <w:bCs/>
        </w:rPr>
        <w:t>C</w:t>
      </w:r>
      <w:r w:rsidR="00000B02" w:rsidRPr="00DD57AD">
        <w:rPr>
          <w:rFonts w:ascii="Arial" w:hAnsi="Arial" w:cs="Arial"/>
          <w:bCs/>
        </w:rPr>
        <w:t>redit</w:t>
      </w:r>
      <w:r w:rsidRPr="00DD57AD">
        <w:rPr>
          <w:rFonts w:ascii="Arial" w:hAnsi="Arial" w:cs="Arial"/>
          <w:bCs/>
        </w:rPr>
        <w:t xml:space="preserve">, the </w:t>
      </w:r>
      <w:r w:rsidR="00790533" w:rsidRPr="00DD57AD">
        <w:rPr>
          <w:rFonts w:ascii="Arial" w:hAnsi="Arial" w:cs="Arial"/>
          <w:bCs/>
        </w:rPr>
        <w:t>Market Operator</w:t>
      </w:r>
      <w:r w:rsidR="00790533" w:rsidRPr="00DD57AD" w:rsidDel="006E03A9">
        <w:rPr>
          <w:rFonts w:ascii="Arial" w:hAnsi="Arial" w:cs="Arial"/>
          <w:bCs/>
        </w:rPr>
        <w:t xml:space="preserve"> </w:t>
      </w:r>
      <w:r w:rsidRPr="00DD57AD">
        <w:rPr>
          <w:rFonts w:ascii="Arial" w:hAnsi="Arial" w:cs="Arial"/>
          <w:bCs/>
        </w:rPr>
        <w:t xml:space="preserve">will procure that an authorised person presents a </w:t>
      </w:r>
      <w:r w:rsidR="00E36E7F" w:rsidRPr="00DD57AD">
        <w:rPr>
          <w:rFonts w:ascii="Arial" w:hAnsi="Arial" w:cs="Arial"/>
          <w:bCs/>
        </w:rPr>
        <w:t>B</w:t>
      </w:r>
      <w:r w:rsidRPr="00DD57AD">
        <w:rPr>
          <w:rFonts w:ascii="Arial" w:hAnsi="Arial" w:cs="Arial"/>
          <w:bCs/>
        </w:rPr>
        <w:t>eneficiary Statement to the L</w:t>
      </w:r>
      <w:r w:rsidR="00000B02" w:rsidRPr="00DD57AD">
        <w:rPr>
          <w:rFonts w:ascii="Arial" w:hAnsi="Arial" w:cs="Arial"/>
          <w:bCs/>
        </w:rPr>
        <w:t xml:space="preserve">etter of </w:t>
      </w:r>
      <w:r w:rsidRPr="00DD57AD">
        <w:rPr>
          <w:rFonts w:ascii="Arial" w:hAnsi="Arial" w:cs="Arial"/>
          <w:bCs/>
        </w:rPr>
        <w:t>C</w:t>
      </w:r>
      <w:r w:rsidR="00000B02" w:rsidRPr="00DD57AD">
        <w:rPr>
          <w:rFonts w:ascii="Arial" w:hAnsi="Arial" w:cs="Arial"/>
          <w:bCs/>
        </w:rPr>
        <w:t>redit</w:t>
      </w:r>
      <w:r w:rsidRPr="00DD57AD">
        <w:rPr>
          <w:rFonts w:ascii="Arial" w:hAnsi="Arial" w:cs="Arial"/>
          <w:bCs/>
        </w:rPr>
        <w:t xml:space="preserve"> bank in t</w:t>
      </w:r>
      <w:r w:rsidR="00583478">
        <w:rPr>
          <w:rFonts w:ascii="Arial" w:hAnsi="Arial" w:cs="Arial"/>
          <w:bCs/>
        </w:rPr>
        <w:t>he form set out in Appendix A “Standard Letter of Credit” of</w:t>
      </w:r>
      <w:r w:rsidRPr="00DD57AD">
        <w:rPr>
          <w:rFonts w:ascii="Arial" w:hAnsi="Arial" w:cs="Arial"/>
          <w:bCs/>
        </w:rPr>
        <w:t xml:space="preserve"> the Code. The Beneficiary Statement will set out, with respect to each relevant Settlement Period</w:t>
      </w:r>
      <w:r w:rsidR="00E36E7F" w:rsidRPr="00DD57AD">
        <w:rPr>
          <w:rFonts w:ascii="Arial" w:hAnsi="Arial" w:cs="Arial"/>
          <w:bCs/>
        </w:rPr>
        <w:t>,</w:t>
      </w:r>
      <w:r w:rsidRPr="00DD57AD">
        <w:rPr>
          <w:rFonts w:ascii="Arial" w:hAnsi="Arial" w:cs="Arial"/>
          <w:bCs/>
        </w:rPr>
        <w:t xml:space="preserve"> the amount of the Shortfall in accordance with the Code.</w:t>
      </w:r>
    </w:p>
    <w:p w:rsidR="004E022A" w:rsidRPr="00DD57AD" w:rsidRDefault="004E022A" w:rsidP="00DD57AD">
      <w:pPr>
        <w:pStyle w:val="Body1"/>
        <w:spacing w:before="120" w:after="120"/>
        <w:jc w:val="both"/>
        <w:rPr>
          <w:rFonts w:ascii="Arial" w:hAnsi="Arial" w:cs="Arial"/>
          <w:bCs/>
        </w:rPr>
      </w:pPr>
    </w:p>
    <w:p w:rsidR="00CB756D" w:rsidRPr="00DD57AD" w:rsidRDefault="00CB756D" w:rsidP="00DD57AD">
      <w:pPr>
        <w:pStyle w:val="APHeading3"/>
        <w:numPr>
          <w:ilvl w:val="2"/>
          <w:numId w:val="7"/>
        </w:numPr>
        <w:tabs>
          <w:tab w:val="clear" w:pos="851"/>
          <w:tab w:val="num" w:pos="720"/>
        </w:tabs>
        <w:ind w:left="720" w:hanging="720"/>
      </w:pPr>
      <w:bookmarkStart w:id="280" w:name="_Toc466563195"/>
      <w:bookmarkStart w:id="281" w:name="_Toc477447752"/>
      <w:bookmarkStart w:id="282" w:name="_Toc477448382"/>
      <w:bookmarkStart w:id="283" w:name="_Toc477448534"/>
      <w:bookmarkStart w:id="284" w:name="_Toc479003410"/>
      <w:r w:rsidRPr="00DD57AD">
        <w:t xml:space="preserve">Deposits to and </w:t>
      </w:r>
      <w:r w:rsidR="0032600C" w:rsidRPr="00DD57AD">
        <w:t xml:space="preserve">Withdrawals </w:t>
      </w:r>
      <w:r w:rsidRPr="00DD57AD">
        <w:t xml:space="preserve">from </w:t>
      </w:r>
      <w:r w:rsidR="00037953">
        <w:t xml:space="preserve">SEM </w:t>
      </w:r>
      <w:r w:rsidRPr="00DD57AD">
        <w:t>Collateral Reserve Accounts</w:t>
      </w:r>
      <w:bookmarkEnd w:id="280"/>
      <w:bookmarkEnd w:id="281"/>
      <w:bookmarkEnd w:id="282"/>
      <w:bookmarkEnd w:id="283"/>
      <w:bookmarkEnd w:id="284"/>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When a Participant has acceded to the Code, they will be required to have a minimum level of Required Credit Cover.  Where a Participant has </w:t>
      </w:r>
      <w:r w:rsidR="00F51285" w:rsidRPr="00DD57AD">
        <w:rPr>
          <w:rFonts w:ascii="Arial" w:hAnsi="Arial" w:cs="Arial"/>
          <w:bCs/>
        </w:rPr>
        <w:t>P</w:t>
      </w:r>
      <w:r w:rsidRPr="00DD57AD">
        <w:rPr>
          <w:rFonts w:ascii="Arial" w:hAnsi="Arial" w:cs="Arial"/>
          <w:bCs/>
        </w:rPr>
        <w:t xml:space="preserve">osted </w:t>
      </w:r>
      <w:r w:rsidR="00F51285" w:rsidRPr="00DD57AD">
        <w:rPr>
          <w:rFonts w:ascii="Arial" w:hAnsi="Arial" w:cs="Arial"/>
          <w:bCs/>
        </w:rPr>
        <w:t xml:space="preserve">Credit Cover </w:t>
      </w:r>
      <w:r w:rsidRPr="00DD57AD">
        <w:rPr>
          <w:rFonts w:ascii="Arial" w:hAnsi="Arial" w:cs="Arial"/>
          <w:bCs/>
        </w:rPr>
        <w:t xml:space="preserve">in a </w:t>
      </w:r>
      <w:r w:rsidR="00A65754">
        <w:rPr>
          <w:rFonts w:ascii="Arial" w:hAnsi="Arial" w:cs="Arial"/>
          <w:bCs/>
        </w:rPr>
        <w:t xml:space="preserve">SEM </w:t>
      </w:r>
      <w:r w:rsidRPr="00DD57AD">
        <w:rPr>
          <w:rFonts w:ascii="Arial" w:hAnsi="Arial" w:cs="Arial"/>
          <w:bCs/>
        </w:rPr>
        <w:t xml:space="preserve">Collateral Reserve </w:t>
      </w:r>
      <w:r w:rsidR="00F51285" w:rsidRPr="00DD57AD">
        <w:rPr>
          <w:rFonts w:ascii="Arial" w:hAnsi="Arial" w:cs="Arial"/>
          <w:bCs/>
        </w:rPr>
        <w:t>A</w:t>
      </w:r>
      <w:r w:rsidRPr="00DD57AD">
        <w:rPr>
          <w:rFonts w:ascii="Arial" w:hAnsi="Arial" w:cs="Arial"/>
          <w:bCs/>
        </w:rPr>
        <w:t>ccount they may</w:t>
      </w:r>
      <w:r w:rsidR="00F51285" w:rsidRPr="00DD57AD">
        <w:rPr>
          <w:rFonts w:ascii="Arial" w:hAnsi="Arial" w:cs="Arial"/>
          <w:bCs/>
        </w:rPr>
        <w:t xml:space="preserve"> decide to</w:t>
      </w:r>
      <w:r w:rsidRPr="00DD57AD">
        <w:rPr>
          <w:rFonts w:ascii="Arial" w:hAnsi="Arial" w:cs="Arial"/>
          <w:bCs/>
        </w:rPr>
        <w:t xml:space="preserve"> </w:t>
      </w:r>
      <w:r w:rsidR="00F51285" w:rsidRPr="00DD57AD">
        <w:rPr>
          <w:rFonts w:ascii="Arial" w:hAnsi="Arial" w:cs="Arial"/>
          <w:bCs/>
        </w:rPr>
        <w:t>increase</w:t>
      </w:r>
      <w:r w:rsidRPr="00DD57AD">
        <w:rPr>
          <w:rFonts w:ascii="Arial" w:hAnsi="Arial" w:cs="Arial"/>
          <w:bCs/>
        </w:rPr>
        <w:t xml:space="preserve"> this from time to time. Likewise they may also be entitled to </w:t>
      </w:r>
      <w:r w:rsidR="0032600C" w:rsidRPr="00DD57AD">
        <w:rPr>
          <w:rFonts w:ascii="Arial" w:hAnsi="Arial" w:cs="Arial"/>
          <w:bCs/>
        </w:rPr>
        <w:t>withdraw an</w:t>
      </w:r>
      <w:r w:rsidRPr="00DD57AD">
        <w:rPr>
          <w:rFonts w:ascii="Arial" w:hAnsi="Arial" w:cs="Arial"/>
          <w:bCs/>
        </w:rPr>
        <w:t xml:space="preserve"> amount</w:t>
      </w:r>
      <w:r w:rsidR="00F51285" w:rsidRPr="00DD57AD">
        <w:rPr>
          <w:rFonts w:ascii="Arial" w:hAnsi="Arial" w:cs="Arial"/>
          <w:bCs/>
        </w:rPr>
        <w:t xml:space="preserve"> of Posted Credit Cover</w:t>
      </w:r>
      <w:r w:rsidR="0086372C" w:rsidRPr="00DD57AD">
        <w:rPr>
          <w:rFonts w:ascii="Arial" w:hAnsi="Arial" w:cs="Arial"/>
          <w:bCs/>
        </w:rPr>
        <w:t>:</w:t>
      </w:r>
      <w:r w:rsidRPr="00DD57AD">
        <w:rPr>
          <w:rFonts w:ascii="Arial" w:hAnsi="Arial" w:cs="Arial"/>
          <w:bCs/>
        </w:rPr>
        <w:t xml:space="preserve"> </w:t>
      </w:r>
      <w:r w:rsidR="00F51285" w:rsidRPr="00DD57AD">
        <w:rPr>
          <w:rFonts w:ascii="Arial" w:hAnsi="Arial" w:cs="Arial"/>
          <w:bCs/>
        </w:rPr>
        <w:t xml:space="preserve">(i) to </w:t>
      </w:r>
      <w:r w:rsidRPr="00DD57AD">
        <w:rPr>
          <w:rFonts w:ascii="Arial" w:hAnsi="Arial" w:cs="Arial"/>
          <w:bCs/>
        </w:rPr>
        <w:t>chang</w:t>
      </w:r>
      <w:r w:rsidR="0086372C" w:rsidRPr="00DD57AD">
        <w:rPr>
          <w:rFonts w:ascii="Arial" w:hAnsi="Arial" w:cs="Arial"/>
          <w:bCs/>
        </w:rPr>
        <w:t>e</w:t>
      </w:r>
      <w:r w:rsidRPr="00DD57AD">
        <w:rPr>
          <w:rFonts w:ascii="Arial" w:hAnsi="Arial" w:cs="Arial"/>
          <w:bCs/>
        </w:rPr>
        <w:t xml:space="preserve"> the composition of cash to L</w:t>
      </w:r>
      <w:r w:rsidR="00F7097A">
        <w:rPr>
          <w:rFonts w:ascii="Arial" w:hAnsi="Arial" w:cs="Arial"/>
          <w:bCs/>
        </w:rPr>
        <w:t xml:space="preserve">etter of </w:t>
      </w:r>
      <w:r w:rsidRPr="00DD57AD">
        <w:rPr>
          <w:rFonts w:ascii="Arial" w:hAnsi="Arial" w:cs="Arial"/>
          <w:bCs/>
        </w:rPr>
        <w:t>C</w:t>
      </w:r>
      <w:r w:rsidR="00F7097A">
        <w:rPr>
          <w:rFonts w:ascii="Arial" w:hAnsi="Arial" w:cs="Arial"/>
          <w:bCs/>
        </w:rPr>
        <w:t>redit</w:t>
      </w:r>
      <w:r w:rsidR="00F51285" w:rsidRPr="00DD57AD">
        <w:rPr>
          <w:rFonts w:ascii="Arial" w:hAnsi="Arial" w:cs="Arial"/>
          <w:bCs/>
        </w:rPr>
        <w:t>;</w:t>
      </w:r>
      <w:r w:rsidR="0086372C" w:rsidRPr="00DD57AD">
        <w:rPr>
          <w:rFonts w:ascii="Arial" w:hAnsi="Arial" w:cs="Arial"/>
          <w:bCs/>
        </w:rPr>
        <w:t xml:space="preserve"> </w:t>
      </w:r>
      <w:r w:rsidR="00F51285" w:rsidRPr="00DD57AD">
        <w:rPr>
          <w:rFonts w:ascii="Arial" w:hAnsi="Arial" w:cs="Arial"/>
          <w:bCs/>
        </w:rPr>
        <w:t>(ii) to</w:t>
      </w:r>
      <w:r w:rsidR="0032600C" w:rsidRPr="00DD57AD">
        <w:rPr>
          <w:rFonts w:ascii="Arial" w:hAnsi="Arial" w:cs="Arial"/>
          <w:bCs/>
        </w:rPr>
        <w:t xml:space="preserve"> </w:t>
      </w:r>
      <w:r w:rsidR="00884EBA">
        <w:rPr>
          <w:rFonts w:ascii="Arial" w:hAnsi="Arial" w:cs="Arial"/>
          <w:bCs/>
        </w:rPr>
        <w:t>make a payment due under</w:t>
      </w:r>
      <w:r w:rsidR="00FF0B25">
        <w:rPr>
          <w:rFonts w:ascii="Arial" w:hAnsi="Arial" w:cs="Arial"/>
          <w:bCs/>
        </w:rPr>
        <w:t xml:space="preserve"> a Settlement Document by way of transfer from the SEM Collateral Reserve</w:t>
      </w:r>
      <w:r w:rsidR="00037953">
        <w:rPr>
          <w:rFonts w:ascii="Arial" w:hAnsi="Arial" w:cs="Arial"/>
          <w:bCs/>
        </w:rPr>
        <w:t xml:space="preserve"> Account</w:t>
      </w:r>
      <w:r w:rsidR="00F51285" w:rsidRPr="00DD57AD">
        <w:rPr>
          <w:rFonts w:ascii="Arial" w:hAnsi="Arial" w:cs="Arial"/>
          <w:bCs/>
        </w:rPr>
        <w:t>;</w:t>
      </w:r>
      <w:r w:rsidR="0086372C" w:rsidRPr="00DD57AD">
        <w:rPr>
          <w:rFonts w:ascii="Arial" w:hAnsi="Arial" w:cs="Arial"/>
          <w:bCs/>
        </w:rPr>
        <w:t xml:space="preserve"> </w:t>
      </w:r>
      <w:r w:rsidRPr="00DD57AD">
        <w:rPr>
          <w:rFonts w:ascii="Arial" w:hAnsi="Arial" w:cs="Arial"/>
          <w:bCs/>
        </w:rPr>
        <w:t xml:space="preserve">or </w:t>
      </w:r>
      <w:r w:rsidR="00F51285" w:rsidRPr="00DD57AD">
        <w:rPr>
          <w:rFonts w:ascii="Arial" w:hAnsi="Arial" w:cs="Arial"/>
          <w:bCs/>
        </w:rPr>
        <w:t>(iii) because</w:t>
      </w:r>
      <w:r w:rsidR="0086372C" w:rsidRPr="00DD57AD">
        <w:rPr>
          <w:rFonts w:ascii="Arial" w:hAnsi="Arial" w:cs="Arial"/>
          <w:bCs/>
        </w:rPr>
        <w:t xml:space="preserve"> their Required Credit Cover</w:t>
      </w:r>
      <w:r w:rsidR="0043019E" w:rsidRPr="00DD57AD">
        <w:rPr>
          <w:rFonts w:ascii="Arial" w:hAnsi="Arial" w:cs="Arial"/>
          <w:bCs/>
        </w:rPr>
        <w:t xml:space="preserve"> </w:t>
      </w:r>
      <w:r w:rsidRPr="00DD57AD">
        <w:rPr>
          <w:rFonts w:ascii="Arial" w:hAnsi="Arial" w:cs="Arial"/>
          <w:bCs/>
        </w:rPr>
        <w:t>has reduced.</w:t>
      </w:r>
    </w:p>
    <w:p w:rsidR="002F4DE8" w:rsidRPr="00DD57AD" w:rsidRDefault="002F4DE8" w:rsidP="00DD57AD">
      <w:pPr>
        <w:pStyle w:val="Body1"/>
        <w:spacing w:before="120" w:after="120"/>
        <w:jc w:val="both"/>
        <w:rPr>
          <w:rFonts w:ascii="Arial" w:hAnsi="Arial" w:cs="Arial"/>
          <w:bCs/>
        </w:rPr>
      </w:pPr>
      <w:r w:rsidRPr="00DD57AD">
        <w:rPr>
          <w:rFonts w:ascii="Arial" w:hAnsi="Arial" w:cs="Arial"/>
          <w:bCs/>
        </w:rPr>
        <w:t xml:space="preserve">The process for depositing or withdrawing cash from </w:t>
      </w:r>
      <w:r w:rsidR="00037953">
        <w:rPr>
          <w:rFonts w:ascii="Arial" w:hAnsi="Arial" w:cs="Arial"/>
          <w:bCs/>
        </w:rPr>
        <w:t xml:space="preserve">SEM </w:t>
      </w:r>
      <w:r w:rsidRPr="00DD57AD">
        <w:rPr>
          <w:rFonts w:ascii="Arial" w:hAnsi="Arial" w:cs="Arial"/>
          <w:bCs/>
        </w:rPr>
        <w:t>Collateral Reserve Accounts is described in Agreed Procedure 9 “</w:t>
      </w:r>
      <w:r w:rsidR="00E83AE8" w:rsidRPr="00DD57AD">
        <w:rPr>
          <w:rFonts w:ascii="Arial" w:hAnsi="Arial" w:cs="Arial"/>
          <w:bCs/>
        </w:rPr>
        <w:t>Management of Credit Cover and Credit”.</w:t>
      </w:r>
    </w:p>
    <w:p w:rsidR="00B154BF" w:rsidRPr="00DD57AD" w:rsidRDefault="00B154BF" w:rsidP="00DD57AD">
      <w:pPr>
        <w:pStyle w:val="Body1"/>
        <w:spacing w:before="120" w:after="120"/>
        <w:jc w:val="both"/>
        <w:rPr>
          <w:rFonts w:ascii="Arial" w:hAnsi="Arial" w:cs="Arial"/>
          <w:bCs/>
        </w:rPr>
      </w:pPr>
    </w:p>
    <w:p w:rsidR="00CB756D" w:rsidRPr="00DD57AD" w:rsidRDefault="00CB756D" w:rsidP="00DD57AD">
      <w:pPr>
        <w:pStyle w:val="APHeading3"/>
        <w:numPr>
          <w:ilvl w:val="2"/>
          <w:numId w:val="7"/>
        </w:numPr>
        <w:tabs>
          <w:tab w:val="clear" w:pos="851"/>
          <w:tab w:val="num" w:pos="720"/>
        </w:tabs>
        <w:ind w:left="720" w:hanging="720"/>
      </w:pPr>
      <w:bookmarkStart w:id="285" w:name="_Toc466563196"/>
      <w:bookmarkStart w:id="286" w:name="_Toc477447753"/>
      <w:bookmarkStart w:id="287" w:name="_Toc477448383"/>
      <w:bookmarkStart w:id="288" w:name="_Toc477448535"/>
      <w:bookmarkStart w:id="289" w:name="_Toc479003411"/>
      <w:r w:rsidRPr="00DD57AD">
        <w:t>Interest</w:t>
      </w:r>
      <w:bookmarkEnd w:id="285"/>
      <w:bookmarkEnd w:id="286"/>
      <w:bookmarkEnd w:id="287"/>
      <w:bookmarkEnd w:id="288"/>
      <w:bookmarkEnd w:id="289"/>
      <w:r w:rsidRPr="00DD57AD">
        <w:t xml:space="preserve"> </w:t>
      </w:r>
    </w:p>
    <w:p w:rsidR="003F5C0C" w:rsidRPr="00DD57AD" w:rsidRDefault="003F5C0C" w:rsidP="00DD57AD">
      <w:pPr>
        <w:pStyle w:val="Body1"/>
        <w:spacing w:before="120" w:after="120"/>
        <w:jc w:val="both"/>
        <w:rPr>
          <w:rFonts w:ascii="Arial" w:hAnsi="Arial" w:cs="Arial"/>
          <w:bCs/>
        </w:rPr>
      </w:pPr>
      <w:r w:rsidRPr="00DD57AD">
        <w:rPr>
          <w:rFonts w:ascii="Arial" w:hAnsi="Arial" w:cs="Arial"/>
          <w:bCs/>
        </w:rPr>
        <w:t xml:space="preserve">If interest is paid to a </w:t>
      </w:r>
      <w:r w:rsidR="00037953">
        <w:rPr>
          <w:rFonts w:ascii="Arial" w:hAnsi="Arial" w:cs="Arial"/>
          <w:bCs/>
        </w:rPr>
        <w:t xml:space="preserve">SEM </w:t>
      </w:r>
      <w:r w:rsidRPr="00DD57AD">
        <w:rPr>
          <w:rFonts w:ascii="Arial" w:hAnsi="Arial" w:cs="Arial"/>
          <w:bCs/>
        </w:rPr>
        <w:t xml:space="preserve">Collateral Reserve Account, </w:t>
      </w:r>
      <w:r w:rsidR="0032600C" w:rsidRPr="00DD57AD">
        <w:rPr>
          <w:rFonts w:ascii="Arial" w:hAnsi="Arial" w:cs="Arial"/>
          <w:bCs/>
        </w:rPr>
        <w:t>a</w:t>
      </w:r>
      <w:r w:rsidRPr="00DD57AD">
        <w:rPr>
          <w:rFonts w:ascii="Arial" w:hAnsi="Arial" w:cs="Arial"/>
          <w:bCs/>
        </w:rPr>
        <w:t xml:space="preserve"> Participant may request repayment from that account using collateral refund process outlined in A</w:t>
      </w:r>
      <w:r w:rsidR="00000B02" w:rsidRPr="00DD57AD">
        <w:rPr>
          <w:rFonts w:ascii="Arial" w:hAnsi="Arial" w:cs="Arial"/>
          <w:bCs/>
        </w:rPr>
        <w:t>greed Procedure 9 “Management of Credit Cover and Credit Default”</w:t>
      </w:r>
      <w:r w:rsidRPr="00DD57AD">
        <w:rPr>
          <w:rFonts w:ascii="Arial" w:hAnsi="Arial" w:cs="Arial"/>
          <w:bCs/>
        </w:rPr>
        <w:t>.</w:t>
      </w:r>
    </w:p>
    <w:p w:rsidR="006E7403" w:rsidRPr="003F5C0C" w:rsidRDefault="006E7403" w:rsidP="003E1C2C">
      <w:pPr>
        <w:pStyle w:val="CERnon-indent"/>
        <w:jc w:val="both"/>
      </w:pPr>
    </w:p>
    <w:p w:rsidR="00CB756D" w:rsidRPr="004E022A" w:rsidRDefault="00CB756D" w:rsidP="00DD57AD">
      <w:pPr>
        <w:pStyle w:val="APHeading2"/>
        <w:numPr>
          <w:ilvl w:val="1"/>
          <w:numId w:val="7"/>
        </w:numPr>
      </w:pPr>
      <w:bookmarkStart w:id="290" w:name="_Toc356218110"/>
      <w:bookmarkStart w:id="291" w:name="_Toc466563197"/>
      <w:bookmarkStart w:id="292" w:name="_Toc477447754"/>
      <w:bookmarkStart w:id="293" w:name="_Toc477448384"/>
      <w:bookmarkStart w:id="294" w:name="_Toc477448536"/>
      <w:bookmarkStart w:id="295" w:name="_Toc479003412"/>
      <w:r w:rsidRPr="004E022A">
        <w:t>Business Continuity</w:t>
      </w:r>
      <w:bookmarkEnd w:id="290"/>
      <w:r w:rsidR="00553A6C">
        <w:t xml:space="preserve"> Plan</w:t>
      </w:r>
      <w:bookmarkEnd w:id="291"/>
      <w:bookmarkEnd w:id="292"/>
      <w:bookmarkEnd w:id="293"/>
      <w:bookmarkEnd w:id="294"/>
      <w:bookmarkEnd w:id="295"/>
    </w:p>
    <w:p w:rsidR="00CB756D" w:rsidRPr="00DD57AD" w:rsidRDefault="00CB756D" w:rsidP="00DD57AD">
      <w:pPr>
        <w:pStyle w:val="Body1"/>
        <w:spacing w:before="120" w:after="120"/>
        <w:jc w:val="both"/>
        <w:rPr>
          <w:rFonts w:ascii="Arial" w:hAnsi="Arial" w:cs="Arial"/>
          <w:bCs/>
        </w:rPr>
      </w:pPr>
      <w:r w:rsidRPr="00DD57AD">
        <w:rPr>
          <w:rFonts w:ascii="Arial" w:hAnsi="Arial" w:cs="Arial"/>
          <w:bCs/>
        </w:rPr>
        <w:t xml:space="preserve">In the event that access to the internet or the </w:t>
      </w:r>
      <w:del w:id="296" w:author="Author">
        <w:r w:rsidRPr="00DD57AD" w:rsidDel="003A6E49">
          <w:rPr>
            <w:rFonts w:ascii="Arial" w:hAnsi="Arial" w:cs="Arial"/>
            <w:bCs/>
          </w:rPr>
          <w:delText>Business eBanking</w:delText>
        </w:r>
      </w:del>
      <w:ins w:id="297" w:author="Author">
        <w:r w:rsidR="003A6E49">
          <w:rPr>
            <w:rFonts w:ascii="Arial" w:hAnsi="Arial" w:cs="Arial"/>
            <w:bCs/>
          </w:rPr>
          <w:t xml:space="preserve">Online Banking </w:t>
        </w:r>
      </w:ins>
      <w:del w:id="298" w:author="Author">
        <w:r w:rsidRPr="00DD57AD" w:rsidDel="007F2D9C">
          <w:rPr>
            <w:rFonts w:ascii="Arial" w:hAnsi="Arial" w:cs="Arial"/>
            <w:bCs/>
          </w:rPr>
          <w:delText xml:space="preserve"> </w:delText>
        </w:r>
      </w:del>
      <w:r w:rsidR="00553A6C" w:rsidRPr="00DD57AD">
        <w:rPr>
          <w:rFonts w:ascii="Arial" w:hAnsi="Arial" w:cs="Arial"/>
          <w:bCs/>
        </w:rPr>
        <w:t xml:space="preserve">Platform </w:t>
      </w:r>
      <w:r w:rsidRPr="00DD57AD">
        <w:rPr>
          <w:rFonts w:ascii="Arial" w:hAnsi="Arial" w:cs="Arial"/>
          <w:bCs/>
        </w:rPr>
        <w:t xml:space="preserve">fails, there is a manual procedure to ensure that the </w:t>
      </w:r>
      <w:r w:rsidR="006E03A9" w:rsidRPr="00DD57AD">
        <w:rPr>
          <w:rFonts w:ascii="Arial" w:hAnsi="Arial" w:cs="Arial"/>
          <w:bCs/>
        </w:rPr>
        <w:t xml:space="preserve">Market Operator </w:t>
      </w:r>
      <w:r w:rsidRPr="00DD57AD">
        <w:rPr>
          <w:rFonts w:ascii="Arial" w:hAnsi="Arial" w:cs="Arial"/>
          <w:bCs/>
        </w:rPr>
        <w:t>will still meet its payment obligations.  The following steps will be undertaken:</w:t>
      </w:r>
    </w:p>
    <w:p w:rsidR="00CB756D" w:rsidRPr="00DD57AD" w:rsidRDefault="00CB756D" w:rsidP="00332B7B">
      <w:pPr>
        <w:pStyle w:val="Body1"/>
        <w:numPr>
          <w:ilvl w:val="0"/>
          <w:numId w:val="17"/>
        </w:numPr>
        <w:tabs>
          <w:tab w:val="num" w:pos="720"/>
        </w:tabs>
        <w:spacing w:before="120" w:after="120"/>
        <w:ind w:hanging="720"/>
        <w:jc w:val="both"/>
        <w:rPr>
          <w:rFonts w:ascii="Arial" w:hAnsi="Arial" w:cs="Arial"/>
          <w:lang w:val="en-US"/>
        </w:rPr>
      </w:pPr>
      <w:r w:rsidRPr="00DD57AD">
        <w:rPr>
          <w:rFonts w:ascii="Arial" w:hAnsi="Arial" w:cs="Arial"/>
          <w:lang w:val="en-US"/>
        </w:rPr>
        <w:t xml:space="preserve">An authorised payment file report will be provided by </w:t>
      </w:r>
      <w:r w:rsidR="00000B02" w:rsidRPr="00DD57AD">
        <w:rPr>
          <w:rFonts w:ascii="Arial" w:hAnsi="Arial" w:cs="Arial"/>
          <w:lang w:val="en-US"/>
        </w:rPr>
        <w:t>e-</w:t>
      </w:r>
      <w:r w:rsidRPr="00DD57AD">
        <w:rPr>
          <w:rFonts w:ascii="Arial" w:hAnsi="Arial" w:cs="Arial"/>
          <w:lang w:val="en-US"/>
        </w:rPr>
        <w:t xml:space="preserve">fax to the Bank branch where the account is held.  The same time scales apply and the Financial Application can support this process.  </w:t>
      </w:r>
    </w:p>
    <w:p w:rsidR="00CB756D" w:rsidRPr="00DD57AD" w:rsidRDefault="00CB756D" w:rsidP="00332B7B">
      <w:pPr>
        <w:pStyle w:val="Body1"/>
        <w:numPr>
          <w:ilvl w:val="0"/>
          <w:numId w:val="17"/>
        </w:numPr>
        <w:tabs>
          <w:tab w:val="num" w:pos="720"/>
        </w:tabs>
        <w:spacing w:before="120" w:after="120"/>
        <w:ind w:hanging="720"/>
        <w:jc w:val="both"/>
        <w:rPr>
          <w:rFonts w:ascii="Arial" w:hAnsi="Arial" w:cs="Arial"/>
          <w:lang w:val="en-US"/>
        </w:rPr>
      </w:pPr>
      <w:r w:rsidRPr="00DD57AD">
        <w:rPr>
          <w:rFonts w:ascii="Arial" w:hAnsi="Arial" w:cs="Arial"/>
          <w:lang w:val="en-US"/>
        </w:rPr>
        <w:t xml:space="preserve">If for any reason all telecommunication links are inaccessible, the authorised payment file report will be presented in person at one of the SEM Bank branches. Again the same deadline has to be met to ensure payment is made.  </w:t>
      </w:r>
    </w:p>
    <w:p w:rsidR="00000B02" w:rsidRPr="00DD57AD" w:rsidRDefault="00CB756D" w:rsidP="00DD57AD">
      <w:pPr>
        <w:pStyle w:val="Body1"/>
        <w:spacing w:before="120" w:after="120"/>
        <w:jc w:val="both"/>
        <w:rPr>
          <w:rFonts w:ascii="Arial" w:hAnsi="Arial" w:cs="Arial"/>
          <w:bCs/>
        </w:rPr>
      </w:pPr>
      <w:r w:rsidRPr="00DD57AD">
        <w:rPr>
          <w:rFonts w:ascii="Arial" w:hAnsi="Arial" w:cs="Arial"/>
          <w:bCs/>
        </w:rPr>
        <w:t>The SEM Bank will be required to have its own internal contingency provisions to ensure that in whatever circumstances they can still meet their own obligations once the payment file has been submitted to them.</w:t>
      </w:r>
    </w:p>
    <w:p w:rsidR="00CB756D" w:rsidRPr="00642D0B" w:rsidRDefault="00000B02" w:rsidP="00642D0B">
      <w:pPr>
        <w:rPr>
          <w:szCs w:val="20"/>
        </w:rPr>
      </w:pPr>
      <w:r>
        <w:br w:type="page"/>
      </w:r>
    </w:p>
    <w:p w:rsidR="003321E6" w:rsidRPr="002F0687" w:rsidRDefault="003F1F0D" w:rsidP="003F1F0D">
      <w:pPr>
        <w:pStyle w:val="CERNUMAPPENDXHD1"/>
        <w:pBdr>
          <w:bottom w:val="single" w:sz="4" w:space="2" w:color="auto"/>
        </w:pBdr>
      </w:pPr>
      <w:bookmarkStart w:id="299" w:name="_Toc466563198"/>
      <w:bookmarkStart w:id="300" w:name="_Toc477447755"/>
      <w:bookmarkStart w:id="301" w:name="_Toc477448385"/>
      <w:bookmarkStart w:id="302" w:name="_Toc477448537"/>
      <w:bookmarkStart w:id="303" w:name="_Toc479003413"/>
      <w:r>
        <w:lastRenderedPageBreak/>
        <w:t>Definitions and A</w:t>
      </w:r>
      <w:r w:rsidR="00EA407F">
        <w:t>bbreviations</w:t>
      </w:r>
      <w:bookmarkEnd w:id="299"/>
      <w:bookmarkEnd w:id="300"/>
      <w:bookmarkEnd w:id="301"/>
      <w:bookmarkEnd w:id="302"/>
      <w:bookmarkEnd w:id="303"/>
    </w:p>
    <w:p w:rsidR="00AD44E0" w:rsidRPr="00994353" w:rsidRDefault="003321E6" w:rsidP="004F237C">
      <w:pPr>
        <w:pStyle w:val="AppenH2"/>
        <w:rPr>
          <w:smallCaps w:val="0"/>
          <w:sz w:val="22"/>
          <w:szCs w:val="22"/>
          <w:lang w:val="en-AU"/>
        </w:rPr>
      </w:pPr>
      <w:bookmarkStart w:id="304" w:name="_Toc466563199"/>
      <w:bookmarkStart w:id="305" w:name="_Toc477447756"/>
      <w:bookmarkStart w:id="306" w:name="_Toc477448386"/>
      <w:bookmarkStart w:id="307" w:name="_Toc477448538"/>
      <w:r w:rsidRPr="00116BE1">
        <w:rPr>
          <w:lang w:val="en-AU"/>
        </w:rPr>
        <w:t>Definitions</w:t>
      </w:r>
      <w:bookmarkEnd w:id="304"/>
      <w:bookmarkEnd w:id="305"/>
      <w:bookmarkEnd w:id="306"/>
      <w:bookmarkEnd w:id="307"/>
    </w:p>
    <w:p w:rsidR="003F5C0C" w:rsidRPr="00DD57AD" w:rsidRDefault="003F5C0C" w:rsidP="00AD44E0">
      <w:pPr>
        <w:pStyle w:val="AppenH2"/>
      </w:pPr>
    </w:p>
    <w:tbl>
      <w:tblPr>
        <w:tblW w:w="0" w:type="auto"/>
        <w:tblBorders>
          <w:top w:val="single" w:sz="4" w:space="0" w:color="auto"/>
          <w:bottom w:val="single" w:sz="4" w:space="0" w:color="auto"/>
          <w:insideH w:val="single" w:sz="4" w:space="0" w:color="auto"/>
        </w:tblBorders>
        <w:tblLook w:val="01E0"/>
      </w:tblPr>
      <w:tblGrid>
        <w:gridCol w:w="4621"/>
        <w:gridCol w:w="4622"/>
      </w:tblGrid>
      <w:tr w:rsidR="00B154BF" w:rsidRPr="002F0687" w:rsidTr="00FC358C">
        <w:tc>
          <w:tcPr>
            <w:tcW w:w="4621" w:type="dxa"/>
            <w:tcBorders>
              <w:left w:val="single" w:sz="4" w:space="0" w:color="auto"/>
              <w:right w:val="single" w:sz="4" w:space="0" w:color="auto"/>
            </w:tcBorders>
          </w:tcPr>
          <w:p w:rsidR="00B154BF" w:rsidRPr="004F237C" w:rsidRDefault="00B154BF" w:rsidP="004F237C">
            <w:pPr>
              <w:overflowPunct w:val="0"/>
              <w:autoSpaceDE w:val="0"/>
              <w:autoSpaceDN w:val="0"/>
              <w:adjustRightInd w:val="0"/>
              <w:spacing w:before="60" w:after="120"/>
              <w:textAlignment w:val="baseline"/>
              <w:rPr>
                <w:rFonts w:cs="Arial"/>
                <w:b/>
                <w:bCs/>
                <w:szCs w:val="22"/>
                <w:lang w:val="en-IE" w:eastAsia="en-GB"/>
              </w:rPr>
            </w:pPr>
            <w:del w:id="308" w:author="Author">
              <w:r w:rsidRPr="004F237C" w:rsidDel="003A6E49">
                <w:rPr>
                  <w:rFonts w:cs="Arial"/>
                  <w:b/>
                  <w:bCs/>
                  <w:szCs w:val="22"/>
                  <w:lang w:val="en-IE" w:eastAsia="en-GB"/>
                </w:rPr>
                <w:delText>Business eBanking</w:delText>
              </w:r>
            </w:del>
            <w:ins w:id="309" w:author="Author">
              <w:r w:rsidR="003A6E49">
                <w:rPr>
                  <w:rFonts w:cs="Arial"/>
                  <w:b/>
                  <w:bCs/>
                  <w:szCs w:val="22"/>
                  <w:lang w:val="en-IE" w:eastAsia="en-GB"/>
                </w:rPr>
                <w:t xml:space="preserve">Online Banking </w:t>
              </w:r>
            </w:ins>
            <w:r w:rsidRPr="004F237C">
              <w:rPr>
                <w:rFonts w:cs="Arial"/>
                <w:b/>
                <w:bCs/>
                <w:szCs w:val="22"/>
                <w:lang w:val="en-IE" w:eastAsia="en-GB"/>
              </w:rPr>
              <w:t xml:space="preserve"> </w:t>
            </w:r>
            <w:r w:rsidR="003508DF" w:rsidRPr="004F237C">
              <w:rPr>
                <w:rFonts w:cs="Arial"/>
                <w:b/>
                <w:bCs/>
                <w:szCs w:val="22"/>
                <w:lang w:val="en-IE" w:eastAsia="en-GB"/>
              </w:rPr>
              <w:t>Platform</w:t>
            </w:r>
          </w:p>
        </w:tc>
        <w:tc>
          <w:tcPr>
            <w:tcW w:w="4622" w:type="dxa"/>
            <w:tcBorders>
              <w:left w:val="single" w:sz="4" w:space="0" w:color="auto"/>
              <w:right w:val="single" w:sz="4" w:space="0" w:color="auto"/>
            </w:tcBorders>
          </w:tcPr>
          <w:p w:rsidR="003508DF" w:rsidRPr="004F237C" w:rsidRDefault="00B154BF" w:rsidP="001700FE">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 xml:space="preserve">means the </w:t>
            </w:r>
            <w:r w:rsidR="001700FE">
              <w:rPr>
                <w:rFonts w:cs="Arial"/>
                <w:szCs w:val="22"/>
                <w:lang w:val="en-IE" w:eastAsia="en-GB"/>
              </w:rPr>
              <w:t>online</w:t>
            </w:r>
            <w:r w:rsidRPr="004F237C">
              <w:rPr>
                <w:rFonts w:cs="Arial"/>
                <w:szCs w:val="22"/>
                <w:lang w:val="en-IE" w:eastAsia="en-GB"/>
              </w:rPr>
              <w:t xml:space="preserve"> banking </w:t>
            </w:r>
            <w:r w:rsidR="003508DF" w:rsidRPr="004F237C">
              <w:rPr>
                <w:rFonts w:cs="Arial"/>
                <w:szCs w:val="22"/>
                <w:lang w:val="en-IE" w:eastAsia="en-GB"/>
              </w:rPr>
              <w:t>platform</w:t>
            </w:r>
            <w:r w:rsidRPr="004F237C">
              <w:rPr>
                <w:rFonts w:cs="Arial"/>
                <w:szCs w:val="22"/>
                <w:lang w:val="en-IE" w:eastAsia="en-GB"/>
              </w:rPr>
              <w:t xml:space="preserve"> established by the SEM Bank</w:t>
            </w:r>
            <w:r w:rsidR="00141C76">
              <w:rPr>
                <w:rFonts w:cs="Arial"/>
                <w:szCs w:val="22"/>
                <w:lang w:val="en-IE" w:eastAsia="en-GB"/>
              </w:rPr>
              <w:t>.</w:t>
            </w:r>
          </w:p>
        </w:tc>
      </w:tr>
      <w:tr w:rsidR="002303CE" w:rsidRPr="002F0687" w:rsidTr="00FC358C">
        <w:tc>
          <w:tcPr>
            <w:tcW w:w="4621" w:type="dxa"/>
            <w:tcBorders>
              <w:left w:val="single" w:sz="4" w:space="0" w:color="auto"/>
              <w:right w:val="single" w:sz="4" w:space="0" w:color="auto"/>
            </w:tcBorders>
          </w:tcPr>
          <w:p w:rsidR="002303CE" w:rsidRPr="004F237C" w:rsidRDefault="002303CE" w:rsidP="004F237C">
            <w:pPr>
              <w:overflowPunct w:val="0"/>
              <w:autoSpaceDE w:val="0"/>
              <w:autoSpaceDN w:val="0"/>
              <w:adjustRightInd w:val="0"/>
              <w:spacing w:before="60" w:after="120"/>
              <w:textAlignment w:val="baseline"/>
              <w:rPr>
                <w:rFonts w:cs="Arial"/>
                <w:b/>
                <w:bCs/>
                <w:szCs w:val="22"/>
                <w:lang w:val="en-IE" w:eastAsia="en-GB"/>
              </w:rPr>
            </w:pPr>
            <w:r w:rsidRPr="004F237C">
              <w:rPr>
                <w:rFonts w:cs="Arial"/>
                <w:b/>
                <w:bCs/>
                <w:szCs w:val="22"/>
                <w:lang w:val="en-IE" w:eastAsia="en-GB"/>
              </w:rPr>
              <w:t xml:space="preserve">Participant </w:t>
            </w:r>
            <w:r w:rsidR="00092047" w:rsidRPr="004F237C">
              <w:rPr>
                <w:rFonts w:cs="Arial"/>
                <w:b/>
                <w:bCs/>
                <w:szCs w:val="22"/>
                <w:lang w:val="en-IE" w:eastAsia="en-GB"/>
              </w:rPr>
              <w:t>ID</w:t>
            </w:r>
          </w:p>
        </w:tc>
        <w:tc>
          <w:tcPr>
            <w:tcW w:w="4622" w:type="dxa"/>
            <w:tcBorders>
              <w:left w:val="single" w:sz="4" w:space="0" w:color="auto"/>
              <w:right w:val="single" w:sz="4" w:space="0" w:color="auto"/>
            </w:tcBorders>
          </w:tcPr>
          <w:p w:rsidR="002303CE" w:rsidRPr="004F237C" w:rsidRDefault="00505BE9" w:rsidP="0066453E">
            <w:pPr>
              <w:overflowPunct w:val="0"/>
              <w:autoSpaceDE w:val="0"/>
              <w:autoSpaceDN w:val="0"/>
              <w:adjustRightInd w:val="0"/>
              <w:spacing w:before="60" w:after="120"/>
              <w:jc w:val="both"/>
              <w:textAlignment w:val="baseline"/>
              <w:rPr>
                <w:rFonts w:cs="Arial"/>
                <w:szCs w:val="22"/>
                <w:lang w:val="en-IE" w:eastAsia="en-GB"/>
              </w:rPr>
            </w:pPr>
            <w:r>
              <w:t xml:space="preserve">means </w:t>
            </w:r>
            <w:r w:rsidR="004E0946">
              <w:t>the</w:t>
            </w:r>
            <w:r w:rsidR="00141C76">
              <w:t xml:space="preserve"> unique</w:t>
            </w:r>
            <w:r w:rsidRPr="0026260C">
              <w:t xml:space="preserve"> identifier</w:t>
            </w:r>
            <w:r w:rsidR="00141C76">
              <w:t xml:space="preserve"> issued when a Party registers a Participant pursuant to which Units are aggregated for the purposes of calculating Required Credit cover, amon</w:t>
            </w:r>
            <w:r w:rsidR="0066453E">
              <w:t>g</w:t>
            </w:r>
            <w:r w:rsidR="00141C76">
              <w:t xml:space="preserve"> other things, in accordance with Agreed Procedure 1 “Registration”.</w:t>
            </w:r>
            <w:r w:rsidRPr="0026260C">
              <w:t xml:space="preserve"> </w:t>
            </w:r>
          </w:p>
        </w:tc>
      </w:tr>
    </w:tbl>
    <w:p w:rsidR="004F237C" w:rsidRDefault="004F237C" w:rsidP="004F237C">
      <w:pPr>
        <w:pStyle w:val="AppenH2"/>
      </w:pPr>
    </w:p>
    <w:p w:rsidR="001A5A31" w:rsidRPr="00116BE1" w:rsidRDefault="001A5A31" w:rsidP="00116BE1">
      <w:pPr>
        <w:rPr>
          <w:b/>
          <w:lang w:val="en-AU"/>
        </w:rPr>
      </w:pPr>
      <w:bookmarkStart w:id="310" w:name="_Toc466563200"/>
      <w:bookmarkStart w:id="311" w:name="_Toc477447757"/>
      <w:bookmarkStart w:id="312" w:name="_Toc477448387"/>
      <w:bookmarkStart w:id="313" w:name="_Toc477448539"/>
      <w:r w:rsidRPr="00116BE1">
        <w:rPr>
          <w:b/>
          <w:lang w:val="en-AU"/>
        </w:rPr>
        <w:t>Abbreviations</w:t>
      </w:r>
      <w:bookmarkEnd w:id="310"/>
      <w:bookmarkEnd w:id="311"/>
      <w:bookmarkEnd w:id="312"/>
      <w:bookmarkEnd w:id="313"/>
    </w:p>
    <w:p w:rsidR="00AD44E0" w:rsidRPr="00994353" w:rsidRDefault="00AD44E0" w:rsidP="004F237C">
      <w:pPr>
        <w:pStyle w:val="AppenH2"/>
        <w:rPr>
          <w:smallCaps w:val="0"/>
          <w:sz w:val="22"/>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1"/>
        <w:gridCol w:w="4622"/>
      </w:tblGrid>
      <w:tr w:rsidR="001A5A31" w:rsidRPr="002F0687" w:rsidTr="00642D0B">
        <w:tc>
          <w:tcPr>
            <w:tcW w:w="4621" w:type="dxa"/>
          </w:tcPr>
          <w:p w:rsidR="001A5A31" w:rsidRPr="004F237C" w:rsidRDefault="001A5A31" w:rsidP="004F237C">
            <w:pPr>
              <w:overflowPunct w:val="0"/>
              <w:autoSpaceDE w:val="0"/>
              <w:autoSpaceDN w:val="0"/>
              <w:adjustRightInd w:val="0"/>
              <w:spacing w:before="60" w:after="120"/>
              <w:textAlignment w:val="baseline"/>
              <w:rPr>
                <w:rFonts w:cs="Arial"/>
                <w:b/>
                <w:bCs/>
                <w:szCs w:val="22"/>
                <w:lang w:val="en-IE" w:eastAsia="en-GB"/>
              </w:rPr>
            </w:pPr>
            <w:r w:rsidRPr="004F237C">
              <w:rPr>
                <w:rFonts w:cs="Arial"/>
                <w:b/>
                <w:bCs/>
                <w:szCs w:val="22"/>
                <w:lang w:val="en-IE" w:eastAsia="en-GB"/>
              </w:rPr>
              <w:t>BACS</w:t>
            </w:r>
          </w:p>
        </w:tc>
        <w:tc>
          <w:tcPr>
            <w:tcW w:w="4622" w:type="dxa"/>
          </w:tcPr>
          <w:p w:rsidR="001A5A31" w:rsidRPr="004F237C" w:rsidRDefault="001A5A31"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Banks Automated Clearing System</w:t>
            </w:r>
          </w:p>
        </w:tc>
      </w:tr>
      <w:tr w:rsidR="001A5A31" w:rsidRPr="002F0687" w:rsidTr="00642D0B">
        <w:tc>
          <w:tcPr>
            <w:tcW w:w="4621" w:type="dxa"/>
          </w:tcPr>
          <w:p w:rsidR="001A5A31" w:rsidRPr="004F237C" w:rsidRDefault="001A5A31" w:rsidP="004F237C">
            <w:pPr>
              <w:overflowPunct w:val="0"/>
              <w:autoSpaceDE w:val="0"/>
              <w:autoSpaceDN w:val="0"/>
              <w:adjustRightInd w:val="0"/>
              <w:spacing w:before="60" w:after="120"/>
              <w:textAlignment w:val="baseline"/>
              <w:rPr>
                <w:rFonts w:cs="Arial"/>
                <w:b/>
                <w:bCs/>
                <w:szCs w:val="22"/>
                <w:lang w:val="en-IE" w:eastAsia="en-GB"/>
              </w:rPr>
            </w:pPr>
            <w:r w:rsidRPr="004F237C">
              <w:rPr>
                <w:rFonts w:cs="Arial"/>
                <w:b/>
                <w:bCs/>
                <w:szCs w:val="22"/>
                <w:lang w:val="en-IE" w:eastAsia="en-GB"/>
              </w:rPr>
              <w:t>CHAPS</w:t>
            </w:r>
          </w:p>
        </w:tc>
        <w:tc>
          <w:tcPr>
            <w:tcW w:w="4622" w:type="dxa"/>
          </w:tcPr>
          <w:p w:rsidR="001A5A31" w:rsidRPr="004F237C" w:rsidRDefault="001A5A31"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Clearing House Automated Payments System</w:t>
            </w:r>
          </w:p>
        </w:tc>
      </w:tr>
      <w:tr w:rsidR="001A5A31" w:rsidRPr="002F0687" w:rsidTr="00642D0B">
        <w:tc>
          <w:tcPr>
            <w:tcW w:w="4621" w:type="dxa"/>
          </w:tcPr>
          <w:p w:rsidR="001A5A31" w:rsidRPr="004F237C" w:rsidRDefault="001A5A31" w:rsidP="004F237C">
            <w:pPr>
              <w:overflowPunct w:val="0"/>
              <w:autoSpaceDE w:val="0"/>
              <w:autoSpaceDN w:val="0"/>
              <w:adjustRightInd w:val="0"/>
              <w:spacing w:before="60" w:after="120"/>
              <w:textAlignment w:val="baseline"/>
              <w:rPr>
                <w:rFonts w:cs="Arial"/>
                <w:b/>
                <w:bCs/>
                <w:szCs w:val="22"/>
                <w:lang w:val="en-IE" w:eastAsia="en-GB"/>
              </w:rPr>
            </w:pPr>
            <w:r w:rsidRPr="004F237C">
              <w:rPr>
                <w:rFonts w:cs="Arial"/>
                <w:b/>
                <w:bCs/>
                <w:szCs w:val="22"/>
                <w:lang w:val="en-IE" w:eastAsia="en-GB"/>
              </w:rPr>
              <w:t>EFT</w:t>
            </w:r>
          </w:p>
        </w:tc>
        <w:tc>
          <w:tcPr>
            <w:tcW w:w="4622" w:type="dxa"/>
          </w:tcPr>
          <w:p w:rsidR="001A5A31" w:rsidRPr="004F237C" w:rsidRDefault="001A5A31"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Electronic Funds Transfer</w:t>
            </w:r>
          </w:p>
        </w:tc>
      </w:tr>
    </w:tbl>
    <w:p w:rsidR="001A5A31" w:rsidRDefault="001A5A31" w:rsidP="001A5A31">
      <w:pPr>
        <w:rPr>
          <w:rFonts w:cs="Arial"/>
          <w:sz w:val="16"/>
          <w:szCs w:val="16"/>
        </w:rPr>
      </w:pPr>
    </w:p>
    <w:p w:rsidR="00882D8D" w:rsidRDefault="00882D8D" w:rsidP="001A5A31">
      <w:pPr>
        <w:rPr>
          <w:rFonts w:cs="Arial"/>
          <w:sz w:val="16"/>
          <w:szCs w:val="16"/>
        </w:rPr>
      </w:pPr>
    </w:p>
    <w:p w:rsidR="00882D8D" w:rsidRDefault="00882D8D" w:rsidP="001A5A31">
      <w:pPr>
        <w:rPr>
          <w:rFonts w:cs="Arial"/>
          <w:sz w:val="16"/>
          <w:szCs w:val="16"/>
        </w:rPr>
      </w:pPr>
      <w:r>
        <w:rPr>
          <w:rFonts w:cs="Arial"/>
          <w:sz w:val="16"/>
          <w:szCs w:val="16"/>
        </w:rPr>
        <w:br w:type="page"/>
      </w:r>
    </w:p>
    <w:p w:rsidR="00882D8D" w:rsidRPr="002F0687" w:rsidRDefault="00882D8D" w:rsidP="00882D8D">
      <w:pPr>
        <w:pStyle w:val="CERNUMAPPENDXHD1"/>
      </w:pPr>
      <w:bookmarkStart w:id="314" w:name="_Toc466563201"/>
      <w:bookmarkStart w:id="315" w:name="_Toc477447758"/>
      <w:bookmarkStart w:id="316" w:name="_Toc477448388"/>
      <w:bookmarkStart w:id="317" w:name="_Toc477448540"/>
      <w:bookmarkStart w:id="318" w:name="_Toc479003414"/>
      <w:bookmarkStart w:id="319" w:name="_Toc356218112"/>
      <w:r>
        <w:lastRenderedPageBreak/>
        <w:t>SEM Bank Accounts</w:t>
      </w:r>
      <w:bookmarkEnd w:id="314"/>
      <w:bookmarkEnd w:id="315"/>
      <w:bookmarkEnd w:id="316"/>
      <w:bookmarkEnd w:id="317"/>
      <w:bookmarkEnd w:id="318"/>
    </w:p>
    <w:p w:rsidR="00882D8D" w:rsidRPr="00116BE1" w:rsidRDefault="00882D8D" w:rsidP="00116BE1">
      <w:pPr>
        <w:rPr>
          <w:b/>
          <w:lang w:val="en-AU"/>
        </w:rPr>
      </w:pPr>
      <w:bookmarkStart w:id="320" w:name="_Toc466563202"/>
      <w:bookmarkStart w:id="321" w:name="_Toc477447759"/>
      <w:bookmarkStart w:id="322" w:name="_Toc477448389"/>
      <w:bookmarkStart w:id="323" w:name="_Toc477448541"/>
      <w:r w:rsidRPr="00116BE1">
        <w:rPr>
          <w:b/>
          <w:lang w:val="en-AU"/>
        </w:rPr>
        <w:t>Bank Accounts</w:t>
      </w:r>
      <w:bookmarkEnd w:id="319"/>
      <w:bookmarkEnd w:id="320"/>
      <w:bookmarkEnd w:id="321"/>
      <w:bookmarkEnd w:id="322"/>
      <w:bookmarkEnd w:id="323"/>
    </w:p>
    <w:p w:rsidR="00882D8D" w:rsidRPr="00DD57AD" w:rsidRDefault="00882D8D" w:rsidP="00DD57AD">
      <w:pPr>
        <w:pStyle w:val="Body1"/>
        <w:spacing w:before="120" w:after="120"/>
        <w:jc w:val="both"/>
        <w:rPr>
          <w:rFonts w:ascii="Arial" w:hAnsi="Arial" w:cs="Arial"/>
          <w:bCs/>
        </w:rPr>
      </w:pPr>
      <w:r w:rsidRPr="00DD57AD">
        <w:rPr>
          <w:rFonts w:ascii="Arial" w:hAnsi="Arial" w:cs="Arial"/>
          <w:bCs/>
        </w:rPr>
        <w:t xml:space="preserve">Specific bank details are available via </w:t>
      </w:r>
      <w:r w:rsidR="00642D0B" w:rsidRPr="00DD57AD">
        <w:rPr>
          <w:rFonts w:ascii="Arial" w:hAnsi="Arial" w:cs="Arial"/>
          <w:bCs/>
        </w:rPr>
        <w:t>the Helpdesk</w:t>
      </w:r>
      <w:r w:rsidRPr="00DD57AD">
        <w:rPr>
          <w:rFonts w:ascii="Arial" w:hAnsi="Arial" w:cs="Arial"/>
          <w:bCs/>
        </w:rPr>
        <w:t xml:space="preserve"> upon registration.</w:t>
      </w:r>
    </w:p>
    <w:p w:rsidR="00882D8D" w:rsidRPr="00DD57AD" w:rsidRDefault="00882D8D" w:rsidP="00DD57AD">
      <w:pPr>
        <w:pStyle w:val="Body1"/>
        <w:spacing w:before="120" w:after="120"/>
        <w:jc w:val="both"/>
        <w:rPr>
          <w:rFonts w:ascii="Arial" w:hAnsi="Arial" w:cs="Arial"/>
          <w:bCs/>
        </w:rPr>
      </w:pPr>
      <w:r w:rsidRPr="00DD57AD">
        <w:rPr>
          <w:rFonts w:ascii="Arial" w:hAnsi="Arial" w:cs="Arial"/>
          <w:bCs/>
        </w:rPr>
        <w:t xml:space="preserve">The following table contains the details of the </w:t>
      </w:r>
      <w:r w:rsidR="00583478">
        <w:rPr>
          <w:rFonts w:ascii="Arial" w:hAnsi="Arial" w:cs="Arial"/>
          <w:bCs/>
        </w:rPr>
        <w:t>four</w:t>
      </w:r>
      <w:r w:rsidRPr="00DD57AD">
        <w:rPr>
          <w:rFonts w:ascii="Arial" w:hAnsi="Arial" w:cs="Arial"/>
          <w:bCs/>
        </w:rPr>
        <w:t xml:space="preserve"> bank accounts that will be used to receive payments from Participants and make payments to Participants:</w:t>
      </w:r>
    </w:p>
    <w:tbl>
      <w:tblPr>
        <w:tblW w:w="6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34"/>
        <w:gridCol w:w="2596"/>
        <w:gridCol w:w="1220"/>
        <w:gridCol w:w="1530"/>
      </w:tblGrid>
      <w:tr w:rsidR="00882D8D" w:rsidRPr="00642D0B" w:rsidTr="00642D0B">
        <w:tc>
          <w:tcPr>
            <w:tcW w:w="1134" w:type="dxa"/>
            <w:shd w:val="clear" w:color="auto" w:fill="F2F2F2"/>
          </w:tcPr>
          <w:p w:rsidR="00882D8D" w:rsidRPr="004F237C" w:rsidRDefault="00882D8D" w:rsidP="004F237C">
            <w:pPr>
              <w:overflowPunct w:val="0"/>
              <w:autoSpaceDE w:val="0"/>
              <w:autoSpaceDN w:val="0"/>
              <w:adjustRightInd w:val="0"/>
              <w:spacing w:before="60" w:after="120"/>
              <w:textAlignment w:val="baseline"/>
              <w:rPr>
                <w:rFonts w:cs="Arial"/>
                <w:b/>
                <w:bCs/>
                <w:szCs w:val="22"/>
                <w:lang w:val="en-IE" w:eastAsia="en-GB"/>
              </w:rPr>
            </w:pPr>
            <w:r w:rsidRPr="004F237C">
              <w:rPr>
                <w:rFonts w:cs="Arial"/>
                <w:b/>
                <w:bCs/>
                <w:szCs w:val="22"/>
                <w:lang w:val="en-IE" w:eastAsia="en-GB"/>
              </w:rPr>
              <w:t>Bank</w:t>
            </w:r>
          </w:p>
        </w:tc>
        <w:tc>
          <w:tcPr>
            <w:tcW w:w="2596" w:type="dxa"/>
            <w:shd w:val="clear" w:color="auto" w:fill="F2F2F2"/>
          </w:tcPr>
          <w:p w:rsidR="00882D8D" w:rsidRPr="004F237C" w:rsidRDefault="00882D8D" w:rsidP="004F237C">
            <w:pPr>
              <w:overflowPunct w:val="0"/>
              <w:autoSpaceDE w:val="0"/>
              <w:autoSpaceDN w:val="0"/>
              <w:adjustRightInd w:val="0"/>
              <w:spacing w:before="60" w:after="120"/>
              <w:textAlignment w:val="baseline"/>
              <w:rPr>
                <w:rFonts w:cs="Arial"/>
                <w:b/>
                <w:bCs/>
                <w:szCs w:val="22"/>
                <w:lang w:val="en-IE" w:eastAsia="en-GB"/>
              </w:rPr>
            </w:pPr>
            <w:r w:rsidRPr="004F237C">
              <w:rPr>
                <w:rFonts w:cs="Arial"/>
                <w:b/>
                <w:bCs/>
                <w:szCs w:val="22"/>
                <w:lang w:val="en-IE" w:eastAsia="en-GB"/>
              </w:rPr>
              <w:t>Bank Account</w:t>
            </w:r>
          </w:p>
        </w:tc>
        <w:tc>
          <w:tcPr>
            <w:tcW w:w="1220" w:type="dxa"/>
            <w:shd w:val="clear" w:color="auto" w:fill="F2F2F2"/>
          </w:tcPr>
          <w:p w:rsidR="00882D8D" w:rsidRPr="004F237C" w:rsidRDefault="00882D8D" w:rsidP="004F237C">
            <w:pPr>
              <w:overflowPunct w:val="0"/>
              <w:autoSpaceDE w:val="0"/>
              <w:autoSpaceDN w:val="0"/>
              <w:adjustRightInd w:val="0"/>
              <w:spacing w:before="60" w:after="120"/>
              <w:textAlignment w:val="baseline"/>
              <w:rPr>
                <w:rFonts w:cs="Arial"/>
                <w:b/>
                <w:bCs/>
                <w:szCs w:val="22"/>
                <w:lang w:val="en-IE" w:eastAsia="en-GB"/>
              </w:rPr>
            </w:pPr>
            <w:r w:rsidRPr="004F237C">
              <w:rPr>
                <w:rFonts w:cs="Arial"/>
                <w:b/>
                <w:bCs/>
                <w:szCs w:val="22"/>
                <w:lang w:val="en-IE" w:eastAsia="en-GB"/>
              </w:rPr>
              <w:t>Currency</w:t>
            </w:r>
          </w:p>
        </w:tc>
        <w:tc>
          <w:tcPr>
            <w:tcW w:w="1530" w:type="dxa"/>
            <w:shd w:val="clear" w:color="auto" w:fill="F2F2F2"/>
          </w:tcPr>
          <w:p w:rsidR="00882D8D" w:rsidRPr="004F237C" w:rsidRDefault="00882D8D" w:rsidP="004F237C">
            <w:pPr>
              <w:overflowPunct w:val="0"/>
              <w:autoSpaceDE w:val="0"/>
              <w:autoSpaceDN w:val="0"/>
              <w:adjustRightInd w:val="0"/>
              <w:spacing w:before="60" w:after="120"/>
              <w:textAlignment w:val="baseline"/>
              <w:rPr>
                <w:rFonts w:cs="Arial"/>
                <w:b/>
                <w:bCs/>
                <w:szCs w:val="22"/>
                <w:lang w:val="en-IE" w:eastAsia="en-GB"/>
              </w:rPr>
            </w:pPr>
            <w:r w:rsidRPr="004F237C">
              <w:rPr>
                <w:rFonts w:cs="Arial"/>
                <w:b/>
                <w:bCs/>
                <w:szCs w:val="22"/>
                <w:lang w:val="en-IE" w:eastAsia="en-GB"/>
              </w:rPr>
              <w:t>Jurisdiction</w:t>
            </w:r>
          </w:p>
        </w:tc>
      </w:tr>
      <w:tr w:rsidR="00882D8D" w:rsidRPr="00642D0B" w:rsidTr="00642D0B">
        <w:tc>
          <w:tcPr>
            <w:tcW w:w="1134"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SEM Bank</w:t>
            </w:r>
          </w:p>
        </w:tc>
        <w:tc>
          <w:tcPr>
            <w:tcW w:w="2596"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SEM Account</w:t>
            </w:r>
          </w:p>
        </w:tc>
        <w:tc>
          <w:tcPr>
            <w:tcW w:w="1220"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Euro</w:t>
            </w:r>
          </w:p>
        </w:tc>
        <w:tc>
          <w:tcPr>
            <w:tcW w:w="1530"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Ireland</w:t>
            </w:r>
          </w:p>
        </w:tc>
      </w:tr>
      <w:tr w:rsidR="00882D8D" w:rsidRPr="00642D0B" w:rsidTr="00642D0B">
        <w:tc>
          <w:tcPr>
            <w:tcW w:w="1134"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SEM Bank</w:t>
            </w:r>
          </w:p>
        </w:tc>
        <w:tc>
          <w:tcPr>
            <w:tcW w:w="2596"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SEM Account</w:t>
            </w:r>
          </w:p>
        </w:tc>
        <w:tc>
          <w:tcPr>
            <w:tcW w:w="1220"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Sterling</w:t>
            </w:r>
          </w:p>
        </w:tc>
        <w:tc>
          <w:tcPr>
            <w:tcW w:w="1530"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UK</w:t>
            </w:r>
          </w:p>
        </w:tc>
      </w:tr>
      <w:tr w:rsidR="00882D8D" w:rsidRPr="00642D0B" w:rsidTr="00642D0B">
        <w:tc>
          <w:tcPr>
            <w:tcW w:w="1134"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SEM Bank</w:t>
            </w:r>
          </w:p>
        </w:tc>
        <w:tc>
          <w:tcPr>
            <w:tcW w:w="2596"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Market Operator Charge Account</w:t>
            </w:r>
          </w:p>
        </w:tc>
        <w:tc>
          <w:tcPr>
            <w:tcW w:w="1220"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Euro</w:t>
            </w:r>
          </w:p>
        </w:tc>
        <w:tc>
          <w:tcPr>
            <w:tcW w:w="1530"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Ireland</w:t>
            </w:r>
          </w:p>
        </w:tc>
      </w:tr>
      <w:tr w:rsidR="00882D8D" w:rsidRPr="002F0687" w:rsidTr="00642D0B">
        <w:tc>
          <w:tcPr>
            <w:tcW w:w="1134"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SEM Bank</w:t>
            </w:r>
          </w:p>
        </w:tc>
        <w:tc>
          <w:tcPr>
            <w:tcW w:w="2596"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Market Operator Charge Account</w:t>
            </w:r>
          </w:p>
        </w:tc>
        <w:tc>
          <w:tcPr>
            <w:tcW w:w="1220"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Sterling</w:t>
            </w:r>
          </w:p>
        </w:tc>
        <w:tc>
          <w:tcPr>
            <w:tcW w:w="1530" w:type="dxa"/>
          </w:tcPr>
          <w:p w:rsidR="00882D8D" w:rsidRPr="004F237C" w:rsidRDefault="00882D8D" w:rsidP="004F237C">
            <w:pPr>
              <w:overflowPunct w:val="0"/>
              <w:autoSpaceDE w:val="0"/>
              <w:autoSpaceDN w:val="0"/>
              <w:adjustRightInd w:val="0"/>
              <w:spacing w:before="60" w:after="120"/>
              <w:jc w:val="both"/>
              <w:textAlignment w:val="baseline"/>
              <w:rPr>
                <w:rFonts w:cs="Arial"/>
                <w:szCs w:val="22"/>
                <w:lang w:val="en-IE" w:eastAsia="en-GB"/>
              </w:rPr>
            </w:pPr>
            <w:r w:rsidRPr="004F237C">
              <w:rPr>
                <w:rFonts w:cs="Arial"/>
                <w:szCs w:val="22"/>
                <w:lang w:val="en-IE" w:eastAsia="en-GB"/>
              </w:rPr>
              <w:t>UK</w:t>
            </w:r>
          </w:p>
        </w:tc>
      </w:tr>
    </w:tbl>
    <w:p w:rsidR="00882D8D" w:rsidRPr="0025649B" w:rsidRDefault="00882D8D" w:rsidP="001A5A31">
      <w:pPr>
        <w:rPr>
          <w:rFonts w:cs="Arial"/>
          <w:sz w:val="16"/>
          <w:szCs w:val="16"/>
        </w:rPr>
      </w:pPr>
    </w:p>
    <w:sectPr w:rsidR="00882D8D" w:rsidRPr="0025649B" w:rsidSect="00397FD2">
      <w:headerReference w:type="even" r:id="rId16"/>
      <w:footerReference w:type="default" r:id="rId17"/>
      <w:headerReference w:type="first" r:id="rId18"/>
      <w:pgSz w:w="11907" w:h="16840" w:code="9"/>
      <w:pgMar w:top="1440" w:right="1440" w:bottom="1440" w:left="144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6C41" w:rsidRDefault="00CF6C41">
      <w:r>
        <w:separator/>
      </w:r>
    </w:p>
  </w:endnote>
  <w:endnote w:type="continuationSeparator" w:id="0">
    <w:p w:rsidR="00CF6C41" w:rsidRDefault="00CF6C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79" w:rsidRPr="00EF3036" w:rsidRDefault="00981F79" w:rsidP="00D4190C">
    <w:pPr>
      <w:pStyle w:val="Footer"/>
      <w:jc w:val="center"/>
      <w:rPr>
        <w:rFonts w:cs="Arial"/>
        <w:szCs w:val="22"/>
        <w:lang w:val="en-IE"/>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79" w:rsidRDefault="00981F79" w:rsidP="00133DA4">
    <w:pP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79" w:rsidRDefault="00981F79">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79" w:rsidRDefault="00981F79" w:rsidP="00133DA4">
    <w:pPr>
      <w:jc w:val="center"/>
    </w:pPr>
    <w:r>
      <w:t xml:space="preserve">AP17 – </w:t>
    </w:r>
    <w:r w:rsidR="004D1993">
      <w:fldChar w:fldCharType="begin"/>
    </w:r>
    <w:r>
      <w:instrText xml:space="preserve"> PAGE </w:instrText>
    </w:r>
    <w:r w:rsidR="004D1993">
      <w:fldChar w:fldCharType="separate"/>
    </w:r>
    <w:r w:rsidR="00EE5763">
      <w:rPr>
        <w:noProof/>
      </w:rPr>
      <w:t>6</w:t>
    </w:r>
    <w:r w:rsidR="004D1993">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6C41" w:rsidRDefault="00CF6C41">
      <w:r>
        <w:separator/>
      </w:r>
    </w:p>
  </w:footnote>
  <w:footnote w:type="continuationSeparator" w:id="0">
    <w:p w:rsidR="00CF6C41" w:rsidRDefault="00CF6C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79" w:rsidRDefault="00981F7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F79" w:rsidRDefault="00981F7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EFC18EA"/>
    <w:lvl w:ilvl="0">
      <w:start w:val="1"/>
      <w:numFmt w:val="decimal"/>
      <w:pStyle w:val="ListNumber2"/>
      <w:lvlText w:val="%1."/>
      <w:lvlJc w:val="left"/>
      <w:pPr>
        <w:tabs>
          <w:tab w:val="num" w:pos="643"/>
        </w:tabs>
        <w:ind w:left="643" w:hanging="360"/>
      </w:pPr>
    </w:lvl>
  </w:abstractNum>
  <w:abstractNum w:abstractNumId="1">
    <w:nsid w:val="FFFFFF88"/>
    <w:multiLevelType w:val="multilevel"/>
    <w:tmpl w:val="8F2AC1C2"/>
    <w:lvl w:ilvl="0">
      <w:start w:val="1"/>
      <w:numFmt w:val="decimal"/>
      <w:pStyle w:val="ListNumber"/>
      <w:lvlText w:val="%1."/>
      <w:lvlJc w:val="left"/>
      <w:pPr>
        <w:tabs>
          <w:tab w:val="num" w:pos="1074"/>
        </w:tabs>
        <w:ind w:left="1074" w:hanging="360"/>
      </w:pPr>
      <w:rPr>
        <w:rFonts w:hint="default"/>
      </w:rPr>
    </w:lvl>
    <w:lvl w:ilvl="1">
      <w:start w:val="1"/>
      <w:numFmt w:val="lowerLetter"/>
      <w:lvlText w:val="%2."/>
      <w:lvlJc w:val="left"/>
      <w:pPr>
        <w:tabs>
          <w:tab w:val="num" w:pos="1794"/>
        </w:tabs>
        <w:ind w:left="1794" w:hanging="360"/>
      </w:pPr>
      <w:rPr>
        <w:rFonts w:hint="default"/>
      </w:rPr>
    </w:lvl>
    <w:lvl w:ilvl="2" w:tentative="1">
      <w:start w:val="1"/>
      <w:numFmt w:val="lowerRoman"/>
      <w:lvlText w:val="%3."/>
      <w:lvlJc w:val="right"/>
      <w:pPr>
        <w:tabs>
          <w:tab w:val="num" w:pos="2514"/>
        </w:tabs>
        <w:ind w:left="2514" w:hanging="180"/>
      </w:pPr>
    </w:lvl>
    <w:lvl w:ilvl="3" w:tentative="1">
      <w:start w:val="1"/>
      <w:numFmt w:val="decimal"/>
      <w:lvlText w:val="%4."/>
      <w:lvlJc w:val="left"/>
      <w:pPr>
        <w:tabs>
          <w:tab w:val="num" w:pos="3234"/>
        </w:tabs>
        <w:ind w:left="3234" w:hanging="360"/>
      </w:pPr>
    </w:lvl>
    <w:lvl w:ilvl="4" w:tentative="1">
      <w:start w:val="1"/>
      <w:numFmt w:val="lowerLetter"/>
      <w:lvlText w:val="%5."/>
      <w:lvlJc w:val="left"/>
      <w:pPr>
        <w:tabs>
          <w:tab w:val="num" w:pos="3954"/>
        </w:tabs>
        <w:ind w:left="3954" w:hanging="360"/>
      </w:pPr>
    </w:lvl>
    <w:lvl w:ilvl="5" w:tentative="1">
      <w:start w:val="1"/>
      <w:numFmt w:val="lowerRoman"/>
      <w:lvlText w:val="%6."/>
      <w:lvlJc w:val="right"/>
      <w:pPr>
        <w:tabs>
          <w:tab w:val="num" w:pos="4674"/>
        </w:tabs>
        <w:ind w:left="4674" w:hanging="180"/>
      </w:pPr>
    </w:lvl>
    <w:lvl w:ilvl="6" w:tentative="1">
      <w:start w:val="1"/>
      <w:numFmt w:val="decimal"/>
      <w:lvlText w:val="%7."/>
      <w:lvlJc w:val="left"/>
      <w:pPr>
        <w:tabs>
          <w:tab w:val="num" w:pos="5394"/>
        </w:tabs>
        <w:ind w:left="5394" w:hanging="360"/>
      </w:pPr>
    </w:lvl>
    <w:lvl w:ilvl="7" w:tentative="1">
      <w:start w:val="1"/>
      <w:numFmt w:val="lowerLetter"/>
      <w:lvlText w:val="%8."/>
      <w:lvlJc w:val="left"/>
      <w:pPr>
        <w:tabs>
          <w:tab w:val="num" w:pos="6114"/>
        </w:tabs>
        <w:ind w:left="6114" w:hanging="360"/>
      </w:pPr>
    </w:lvl>
    <w:lvl w:ilvl="8" w:tentative="1">
      <w:start w:val="1"/>
      <w:numFmt w:val="lowerRoman"/>
      <w:lvlText w:val="%9."/>
      <w:lvlJc w:val="right"/>
      <w:pPr>
        <w:tabs>
          <w:tab w:val="num" w:pos="6834"/>
        </w:tabs>
        <w:ind w:left="6834" w:hanging="180"/>
      </w:pPr>
    </w:lvl>
  </w:abstractNum>
  <w:abstractNum w:abstractNumId="2">
    <w:nsid w:val="06604B82"/>
    <w:multiLevelType w:val="hybridMultilevel"/>
    <w:tmpl w:val="47CEFB1A"/>
    <w:lvl w:ilvl="0" w:tplc="A0CE65C8">
      <w:start w:val="1"/>
      <w:numFmt w:val="decimal"/>
      <w:lvlText w:val="%1"/>
      <w:lvlJc w:val="left"/>
      <w:pPr>
        <w:ind w:left="720" w:hanging="360"/>
      </w:pPr>
      <w:rPr>
        <w:rFonts w:hint="default"/>
        <w:i w:val="0"/>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
    <w:nsid w:val="0708679B"/>
    <w:multiLevelType w:val="hybridMultilevel"/>
    <w:tmpl w:val="F6666250"/>
    <w:lvl w:ilvl="0" w:tplc="C6D8DC40">
      <w:start w:val="1"/>
      <w:numFmt w:val="decimal"/>
      <w:pStyle w:val="CERAppendixNumHeading"/>
      <w:lvlText w:val="%1."/>
      <w:lvlJc w:val="left"/>
      <w:pPr>
        <w:tabs>
          <w:tab w:val="num" w:pos="851"/>
        </w:tabs>
        <w:ind w:left="851" w:hanging="851"/>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A0D499E"/>
    <w:multiLevelType w:val="hybridMultilevel"/>
    <w:tmpl w:val="0270E6B6"/>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B487220"/>
    <w:multiLevelType w:val="hybridMultilevel"/>
    <w:tmpl w:val="EA8A6C1C"/>
    <w:lvl w:ilvl="0" w:tplc="99DE42BC">
      <w:start w:val="1"/>
      <w:numFmt w:val="lowerLetter"/>
      <w:lvlText w:val="(%1)"/>
      <w:lvlJc w:val="left"/>
      <w:pPr>
        <w:ind w:left="717" w:hanging="360"/>
      </w:pPr>
      <w:rPr>
        <w:rFonts w:hint="default"/>
      </w:rPr>
    </w:lvl>
    <w:lvl w:ilvl="1" w:tplc="18090019" w:tentative="1">
      <w:start w:val="1"/>
      <w:numFmt w:val="lowerLetter"/>
      <w:lvlText w:val="%2."/>
      <w:lvlJc w:val="left"/>
      <w:pPr>
        <w:ind w:left="1437" w:hanging="360"/>
      </w:pPr>
    </w:lvl>
    <w:lvl w:ilvl="2" w:tplc="1809001B" w:tentative="1">
      <w:start w:val="1"/>
      <w:numFmt w:val="lowerRoman"/>
      <w:lvlText w:val="%3."/>
      <w:lvlJc w:val="right"/>
      <w:pPr>
        <w:ind w:left="2157" w:hanging="180"/>
      </w:pPr>
    </w:lvl>
    <w:lvl w:ilvl="3" w:tplc="1809000F" w:tentative="1">
      <w:start w:val="1"/>
      <w:numFmt w:val="decimal"/>
      <w:lvlText w:val="%4."/>
      <w:lvlJc w:val="left"/>
      <w:pPr>
        <w:ind w:left="2877" w:hanging="360"/>
      </w:pPr>
    </w:lvl>
    <w:lvl w:ilvl="4" w:tplc="18090019" w:tentative="1">
      <w:start w:val="1"/>
      <w:numFmt w:val="lowerLetter"/>
      <w:lvlText w:val="%5."/>
      <w:lvlJc w:val="left"/>
      <w:pPr>
        <w:ind w:left="3597" w:hanging="360"/>
      </w:pPr>
    </w:lvl>
    <w:lvl w:ilvl="5" w:tplc="1809001B" w:tentative="1">
      <w:start w:val="1"/>
      <w:numFmt w:val="lowerRoman"/>
      <w:lvlText w:val="%6."/>
      <w:lvlJc w:val="right"/>
      <w:pPr>
        <w:ind w:left="4317" w:hanging="180"/>
      </w:pPr>
    </w:lvl>
    <w:lvl w:ilvl="6" w:tplc="1809000F" w:tentative="1">
      <w:start w:val="1"/>
      <w:numFmt w:val="decimal"/>
      <w:lvlText w:val="%7."/>
      <w:lvlJc w:val="left"/>
      <w:pPr>
        <w:ind w:left="5037" w:hanging="360"/>
      </w:pPr>
    </w:lvl>
    <w:lvl w:ilvl="7" w:tplc="18090019" w:tentative="1">
      <w:start w:val="1"/>
      <w:numFmt w:val="lowerLetter"/>
      <w:lvlText w:val="%8."/>
      <w:lvlJc w:val="left"/>
      <w:pPr>
        <w:ind w:left="5757" w:hanging="360"/>
      </w:pPr>
    </w:lvl>
    <w:lvl w:ilvl="8" w:tplc="1809001B" w:tentative="1">
      <w:start w:val="1"/>
      <w:numFmt w:val="lowerRoman"/>
      <w:lvlText w:val="%9."/>
      <w:lvlJc w:val="right"/>
      <w:pPr>
        <w:ind w:left="6477" w:hanging="180"/>
      </w:pPr>
    </w:lvl>
  </w:abstractNum>
  <w:abstractNum w:abstractNumId="6">
    <w:nsid w:val="0CF9559B"/>
    <w:multiLevelType w:val="hybridMultilevel"/>
    <w:tmpl w:val="B12ECDE4"/>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32A5DC0"/>
    <w:multiLevelType w:val="hybridMultilevel"/>
    <w:tmpl w:val="470E4F78"/>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4331C36"/>
    <w:multiLevelType w:val="multilevel"/>
    <w:tmpl w:val="F19C957A"/>
    <w:lvl w:ilvl="0">
      <w:start w:val="1"/>
      <w:numFmt w:val="decimal"/>
      <w:lvlText w:val="%1"/>
      <w:lvlJc w:val="left"/>
      <w:pPr>
        <w:tabs>
          <w:tab w:val="num" w:pos="541"/>
        </w:tabs>
        <w:ind w:left="541" w:hanging="360"/>
      </w:pPr>
      <w:rPr>
        <w:rFonts w:hint="default"/>
      </w:rPr>
    </w:lvl>
    <w:lvl w:ilvl="1">
      <w:start w:val="1"/>
      <w:numFmt w:val="decimal"/>
      <w:pStyle w:val="Heading2"/>
      <w:lvlText w:val="%1.%2"/>
      <w:lvlJc w:val="left"/>
      <w:pPr>
        <w:tabs>
          <w:tab w:val="num" w:pos="937"/>
        </w:tabs>
        <w:ind w:left="937" w:hanging="576"/>
      </w:pPr>
      <w:rPr>
        <w:rFonts w:hint="default"/>
      </w:rPr>
    </w:lvl>
    <w:lvl w:ilvl="2">
      <w:start w:val="1"/>
      <w:numFmt w:val="decimal"/>
      <w:lvlText w:val="%1.%2.%3"/>
      <w:lvlJc w:val="left"/>
      <w:pPr>
        <w:tabs>
          <w:tab w:val="num" w:pos="901"/>
        </w:tabs>
        <w:ind w:left="901" w:hanging="720"/>
      </w:pPr>
      <w:rPr>
        <w:rFonts w:hint="default"/>
      </w:rPr>
    </w:lvl>
    <w:lvl w:ilvl="3">
      <w:start w:val="1"/>
      <w:numFmt w:val="decimal"/>
      <w:lvlText w:val="%1.%2.%3.%4"/>
      <w:lvlJc w:val="left"/>
      <w:pPr>
        <w:tabs>
          <w:tab w:val="num" w:pos="1045"/>
        </w:tabs>
        <w:ind w:left="1045" w:hanging="864"/>
      </w:pPr>
      <w:rPr>
        <w:rFonts w:hint="default"/>
      </w:rPr>
    </w:lvl>
    <w:lvl w:ilvl="4">
      <w:start w:val="1"/>
      <w:numFmt w:val="decimal"/>
      <w:pStyle w:val="Heading5"/>
      <w:lvlText w:val="%1.%2.%3.%4.%5"/>
      <w:lvlJc w:val="left"/>
      <w:pPr>
        <w:tabs>
          <w:tab w:val="num" w:pos="1189"/>
        </w:tabs>
        <w:ind w:left="1189" w:hanging="1008"/>
      </w:pPr>
      <w:rPr>
        <w:rFonts w:hint="default"/>
      </w:rPr>
    </w:lvl>
    <w:lvl w:ilvl="5">
      <w:start w:val="1"/>
      <w:numFmt w:val="decimal"/>
      <w:pStyle w:val="Heading6"/>
      <w:lvlText w:val="%1.%2.%3.%4.%5.%6"/>
      <w:lvlJc w:val="left"/>
      <w:pPr>
        <w:tabs>
          <w:tab w:val="num" w:pos="1333"/>
        </w:tabs>
        <w:ind w:left="1333" w:hanging="1152"/>
      </w:pPr>
      <w:rPr>
        <w:rFonts w:hint="default"/>
      </w:rPr>
    </w:lvl>
    <w:lvl w:ilvl="6">
      <w:start w:val="1"/>
      <w:numFmt w:val="decimal"/>
      <w:pStyle w:val="Heading7"/>
      <w:lvlText w:val="%1.%2.%3.%4.%5.%6.%7"/>
      <w:lvlJc w:val="left"/>
      <w:pPr>
        <w:tabs>
          <w:tab w:val="num" w:pos="1477"/>
        </w:tabs>
        <w:ind w:left="1477" w:hanging="1296"/>
      </w:pPr>
      <w:rPr>
        <w:rFonts w:hint="default"/>
      </w:rPr>
    </w:lvl>
    <w:lvl w:ilvl="7">
      <w:start w:val="1"/>
      <w:numFmt w:val="decimal"/>
      <w:pStyle w:val="Heading8"/>
      <w:lvlText w:val="%1.%2.%3.%4.%5.%6.%7.%8"/>
      <w:lvlJc w:val="left"/>
      <w:pPr>
        <w:tabs>
          <w:tab w:val="num" w:pos="1621"/>
        </w:tabs>
        <w:ind w:left="1621" w:hanging="1440"/>
      </w:pPr>
      <w:rPr>
        <w:rFonts w:hint="default"/>
      </w:rPr>
    </w:lvl>
    <w:lvl w:ilvl="8">
      <w:start w:val="1"/>
      <w:numFmt w:val="decimal"/>
      <w:pStyle w:val="Heading9"/>
      <w:lvlText w:val="%1.%2.%3.%4.%5.%6.%7.%8.%9"/>
      <w:lvlJc w:val="left"/>
      <w:pPr>
        <w:tabs>
          <w:tab w:val="num" w:pos="1765"/>
        </w:tabs>
        <w:ind w:left="1765" w:hanging="1584"/>
      </w:pPr>
      <w:rPr>
        <w:rFonts w:hint="default"/>
      </w:rPr>
    </w:lvl>
  </w:abstractNum>
  <w:abstractNum w:abstractNumId="9">
    <w:nsid w:val="172B038D"/>
    <w:multiLevelType w:val="multilevel"/>
    <w:tmpl w:val="C52CACBC"/>
    <w:lvl w:ilvl="0">
      <w:start w:val="1"/>
      <w:numFmt w:val="decimal"/>
      <w:lvlText w:val="%1."/>
      <w:lvlJc w:val="left"/>
      <w:pPr>
        <w:tabs>
          <w:tab w:val="num" w:pos="851"/>
        </w:tabs>
        <w:ind w:left="851" w:hanging="851"/>
      </w:pPr>
      <w:rPr>
        <w:rFonts w:ascii="Arial" w:hAnsi="Arial" w:hint="default"/>
        <w:b/>
        <w:i w:val="0"/>
        <w:sz w:val="28"/>
        <w:szCs w:val="28"/>
      </w:rPr>
    </w:lvl>
    <w:lvl w:ilvl="1">
      <w:start w:val="1"/>
      <w:numFmt w:val="decimal"/>
      <w:pStyle w:val="APNUMHEAD2"/>
      <w:lvlText w:val="%1.%2"/>
      <w:lvlJc w:val="left"/>
      <w:pPr>
        <w:tabs>
          <w:tab w:val="num" w:pos="851"/>
        </w:tabs>
        <w:ind w:left="851" w:hanging="851"/>
      </w:pPr>
      <w:rPr>
        <w:rFonts w:ascii="Arial" w:hAnsi="Arial" w:hint="default"/>
        <w:b/>
        <w:i w:val="0"/>
        <w:sz w:val="22"/>
        <w:szCs w:val="22"/>
      </w:rPr>
    </w:lvl>
    <w:lvl w:ilvl="2">
      <w:start w:val="1"/>
      <w:numFmt w:val="decimal"/>
      <w:lvlText w:val="%1.%2.%3"/>
      <w:lvlJc w:val="left"/>
      <w:pPr>
        <w:tabs>
          <w:tab w:val="num" w:pos="851"/>
        </w:tabs>
        <w:ind w:left="851" w:hanging="851"/>
      </w:pPr>
      <w:rPr>
        <w:rFonts w:ascii="Arial" w:hAnsi="Arial" w:hint="default"/>
        <w:b w:val="0"/>
        <w:i/>
        <w:color w:val="000000"/>
        <w:sz w:val="22"/>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1E5A1483"/>
    <w:multiLevelType w:val="hybridMultilevel"/>
    <w:tmpl w:val="470E4F78"/>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23D13AA6"/>
    <w:multiLevelType w:val="hybridMultilevel"/>
    <w:tmpl w:val="84CC171A"/>
    <w:lvl w:ilvl="0" w:tplc="99DE42BC">
      <w:start w:val="1"/>
      <w:numFmt w:val="lowerLetter"/>
      <w:lvlText w:val="(%1)"/>
      <w:lvlJc w:val="left"/>
      <w:pPr>
        <w:ind w:left="720" w:hanging="360"/>
      </w:pPr>
      <w:rPr>
        <w:rFonts w:hint="default"/>
      </w:rPr>
    </w:lvl>
    <w:lvl w:ilvl="1" w:tplc="A100EEF4">
      <w:start w:val="1"/>
      <w:numFmt w:val="lowerRoman"/>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nsid w:val="24A91C79"/>
    <w:multiLevelType w:val="hybridMultilevel"/>
    <w:tmpl w:val="BB2AD302"/>
    <w:lvl w:ilvl="0" w:tplc="7A9AD7B8">
      <w:start w:val="1"/>
      <w:numFmt w:val="decimal"/>
      <w:pStyle w:val="CERLISTBULLET2"/>
      <w:lvlText w:val="%1."/>
      <w:lvlJc w:val="left"/>
      <w:pPr>
        <w:tabs>
          <w:tab w:val="num" w:pos="1985"/>
        </w:tabs>
        <w:ind w:left="1985"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27854957"/>
    <w:multiLevelType w:val="hybridMultilevel"/>
    <w:tmpl w:val="87C05880"/>
    <w:lvl w:ilvl="0" w:tplc="99DE42BC">
      <w:start w:val="1"/>
      <w:numFmt w:val="lowerLetter"/>
      <w:lvlText w:val="(%1)"/>
      <w:lvlJc w:val="left"/>
      <w:pPr>
        <w:ind w:left="720" w:hanging="360"/>
      </w:pPr>
      <w:rPr>
        <w:rFonts w:hint="default"/>
      </w:rPr>
    </w:lvl>
    <w:lvl w:ilvl="1" w:tplc="F7DEB152">
      <w:start w:val="1"/>
      <w:numFmt w:val="lowerRoman"/>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nsid w:val="29611FBA"/>
    <w:multiLevelType w:val="hybridMultilevel"/>
    <w:tmpl w:val="97F06FDE"/>
    <w:lvl w:ilvl="0" w:tplc="F5C2DC3A">
      <w:start w:val="1"/>
      <w:numFmt w:val="bullet"/>
      <w:pStyle w:val="CERNONINDENTBULLET3"/>
      <w:lvlText w:val=""/>
      <w:lvlJc w:val="left"/>
      <w:pPr>
        <w:tabs>
          <w:tab w:val="num" w:pos="1276"/>
        </w:tabs>
        <w:ind w:left="1276"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A8C6BEA"/>
    <w:multiLevelType w:val="multilevel"/>
    <w:tmpl w:val="965E1B98"/>
    <w:lvl w:ilvl="0">
      <w:start w:val="1"/>
      <w:numFmt w:val="decimal"/>
      <w:isLgl/>
      <w:lvlText w:val="%1."/>
      <w:lvlJc w:val="center"/>
      <w:pPr>
        <w:tabs>
          <w:tab w:val="num" w:pos="360"/>
        </w:tabs>
        <w:ind w:left="81" w:hanging="81"/>
      </w:pPr>
      <w:rPr>
        <w:rFonts w:hint="default"/>
        <w:b/>
        <w:i w:val="0"/>
        <w:caps/>
        <w:sz w:val="28"/>
      </w:rPr>
    </w:lvl>
    <w:lvl w:ilvl="1">
      <w:start w:val="1"/>
      <w:numFmt w:val="decimal"/>
      <w:pStyle w:val="CERBODY"/>
      <w:isLgl/>
      <w:lvlText w:val="%1.%2"/>
      <w:lvlJc w:val="left"/>
      <w:pPr>
        <w:tabs>
          <w:tab w:val="num" w:pos="851"/>
        </w:tabs>
        <w:ind w:left="851" w:hanging="851"/>
      </w:pPr>
      <w:rPr>
        <w:rFonts w:hint="default"/>
      </w:rPr>
    </w:lvl>
    <w:lvl w:ilvl="2">
      <w:start w:val="1"/>
      <w:numFmt w:val="decimal"/>
      <w:isLgl/>
      <w:lvlText w:val="%1.%2.%3"/>
      <w:lvlJc w:val="left"/>
      <w:pPr>
        <w:tabs>
          <w:tab w:val="num" w:pos="563"/>
        </w:tabs>
        <w:ind w:left="563" w:hanging="851"/>
      </w:pPr>
      <w:rPr>
        <w:rFonts w:hint="default"/>
      </w:rPr>
    </w:lvl>
    <w:lvl w:ilvl="3">
      <w:start w:val="1"/>
      <w:numFmt w:val="decimal"/>
      <w:isLgl/>
      <w:lvlText w:val="%1.%2.%3.%4"/>
      <w:lvlJc w:val="left"/>
      <w:pPr>
        <w:tabs>
          <w:tab w:val="num" w:pos="846"/>
        </w:tabs>
        <w:ind w:left="846" w:hanging="1134"/>
      </w:pPr>
      <w:rPr>
        <w:rFonts w:hint="default"/>
      </w:rPr>
    </w:lvl>
    <w:lvl w:ilvl="4">
      <w:start w:val="1"/>
      <w:numFmt w:val="decimal"/>
      <w:isLgl/>
      <w:lvlText w:val="%1.%2.%3.%4.%5"/>
      <w:lvlJc w:val="left"/>
      <w:pPr>
        <w:tabs>
          <w:tab w:val="num" w:pos="3321"/>
        </w:tabs>
        <w:ind w:left="3321" w:hanging="1080"/>
      </w:pPr>
      <w:rPr>
        <w:rFonts w:hint="default"/>
      </w:rPr>
    </w:lvl>
    <w:lvl w:ilvl="5">
      <w:start w:val="1"/>
      <w:numFmt w:val="decimal"/>
      <w:isLgl/>
      <w:lvlText w:val="%1.%2.%3.%4.%5.%6"/>
      <w:lvlJc w:val="left"/>
      <w:pPr>
        <w:tabs>
          <w:tab w:val="num" w:pos="4041"/>
        </w:tabs>
        <w:ind w:left="4041" w:hanging="1080"/>
      </w:pPr>
      <w:rPr>
        <w:rFonts w:hint="default"/>
      </w:rPr>
    </w:lvl>
    <w:lvl w:ilvl="6">
      <w:start w:val="1"/>
      <w:numFmt w:val="decimal"/>
      <w:isLgl/>
      <w:lvlText w:val="%1.%2.%3.%4.%5.%6.%7"/>
      <w:lvlJc w:val="left"/>
      <w:pPr>
        <w:tabs>
          <w:tab w:val="num" w:pos="5121"/>
        </w:tabs>
        <w:ind w:left="5121" w:hanging="1440"/>
      </w:pPr>
      <w:rPr>
        <w:rFonts w:hint="default"/>
      </w:rPr>
    </w:lvl>
    <w:lvl w:ilvl="7">
      <w:start w:val="1"/>
      <w:numFmt w:val="decimal"/>
      <w:isLgl/>
      <w:lvlText w:val="%1.%2.%3.%4.%5.%6.%7.%8"/>
      <w:lvlJc w:val="left"/>
      <w:pPr>
        <w:tabs>
          <w:tab w:val="num" w:pos="5841"/>
        </w:tabs>
        <w:ind w:left="5841" w:hanging="1440"/>
      </w:pPr>
      <w:rPr>
        <w:rFonts w:hint="default"/>
      </w:rPr>
    </w:lvl>
    <w:lvl w:ilvl="8">
      <w:start w:val="1"/>
      <w:numFmt w:val="decimal"/>
      <w:isLgl/>
      <w:lvlText w:val="%1.%2.%3.%4.%5.%6.%7.%8.%9"/>
      <w:lvlJc w:val="left"/>
      <w:pPr>
        <w:tabs>
          <w:tab w:val="num" w:pos="6921"/>
        </w:tabs>
        <w:ind w:left="6921" w:hanging="1800"/>
      </w:pPr>
      <w:rPr>
        <w:rFonts w:hint="default"/>
      </w:rPr>
    </w:lvl>
  </w:abstractNum>
  <w:abstractNum w:abstractNumId="16">
    <w:nsid w:val="2AB75F65"/>
    <w:multiLevelType w:val="hybridMultilevel"/>
    <w:tmpl w:val="638EBB9E"/>
    <w:lvl w:ilvl="0" w:tplc="C17C4F02">
      <w:start w:val="1"/>
      <w:numFmt w:val="bullet"/>
      <w:pStyle w:val="CERNONINDENTBULLET2"/>
      <w:lvlText w:val=""/>
      <w:lvlJc w:val="left"/>
      <w:pPr>
        <w:tabs>
          <w:tab w:val="num" w:pos="992"/>
        </w:tabs>
        <w:ind w:left="992" w:hanging="425"/>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2D107E42"/>
    <w:multiLevelType w:val="hybridMultilevel"/>
    <w:tmpl w:val="E3002138"/>
    <w:lvl w:ilvl="0" w:tplc="99DE42BC">
      <w:start w:val="1"/>
      <w:numFmt w:val="lowerLetter"/>
      <w:lvlText w:val="(%1)"/>
      <w:lvlJc w:val="left"/>
      <w:pPr>
        <w:ind w:left="720" w:hanging="360"/>
      </w:pPr>
      <w:rPr>
        <w:rFonts w:hint="default"/>
      </w:rPr>
    </w:lvl>
    <w:lvl w:ilvl="1" w:tplc="18090001">
      <w:start w:val="1"/>
      <w:numFmt w:val="bullet"/>
      <w:lvlText w:val=""/>
      <w:lvlJc w:val="left"/>
      <w:pPr>
        <w:ind w:left="1440" w:hanging="360"/>
      </w:pPr>
      <w:rPr>
        <w:rFonts w:ascii="Symbol" w:hAnsi="Symbol"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2F062899"/>
    <w:multiLevelType w:val="hybridMultilevel"/>
    <w:tmpl w:val="AD785C00"/>
    <w:lvl w:ilvl="0" w:tplc="3B720570">
      <w:start w:val="1"/>
      <w:numFmt w:val="decimal"/>
      <w:pStyle w:val="Number1"/>
      <w:lvlText w:val="%1."/>
      <w:lvlJc w:val="left"/>
      <w:pPr>
        <w:tabs>
          <w:tab w:val="num" w:pos="709"/>
        </w:tabs>
        <w:ind w:left="709" w:hanging="425"/>
      </w:pPr>
      <w:rPr>
        <w:rFonts w:hint="default"/>
      </w:rPr>
    </w:lvl>
    <w:lvl w:ilvl="1" w:tplc="DCD6826A" w:tentative="1">
      <w:start w:val="1"/>
      <w:numFmt w:val="lowerLetter"/>
      <w:lvlText w:val="%2."/>
      <w:lvlJc w:val="left"/>
      <w:pPr>
        <w:tabs>
          <w:tab w:val="num" w:pos="1440"/>
        </w:tabs>
        <w:ind w:left="1440" w:hanging="360"/>
      </w:pPr>
    </w:lvl>
    <w:lvl w:ilvl="2" w:tplc="A3C8C8DA" w:tentative="1">
      <w:start w:val="1"/>
      <w:numFmt w:val="lowerRoman"/>
      <w:lvlText w:val="%3."/>
      <w:lvlJc w:val="right"/>
      <w:pPr>
        <w:tabs>
          <w:tab w:val="num" w:pos="2160"/>
        </w:tabs>
        <w:ind w:left="2160" w:hanging="180"/>
      </w:pPr>
    </w:lvl>
    <w:lvl w:ilvl="3" w:tplc="EC6EDFD6" w:tentative="1">
      <w:start w:val="1"/>
      <w:numFmt w:val="decimal"/>
      <w:lvlText w:val="%4."/>
      <w:lvlJc w:val="left"/>
      <w:pPr>
        <w:tabs>
          <w:tab w:val="num" w:pos="2880"/>
        </w:tabs>
        <w:ind w:left="2880" w:hanging="360"/>
      </w:pPr>
    </w:lvl>
    <w:lvl w:ilvl="4" w:tplc="C9544298" w:tentative="1">
      <w:start w:val="1"/>
      <w:numFmt w:val="lowerLetter"/>
      <w:lvlText w:val="%5."/>
      <w:lvlJc w:val="left"/>
      <w:pPr>
        <w:tabs>
          <w:tab w:val="num" w:pos="3600"/>
        </w:tabs>
        <w:ind w:left="3600" w:hanging="360"/>
      </w:pPr>
    </w:lvl>
    <w:lvl w:ilvl="5" w:tplc="2D9891AA" w:tentative="1">
      <w:start w:val="1"/>
      <w:numFmt w:val="lowerRoman"/>
      <w:lvlText w:val="%6."/>
      <w:lvlJc w:val="right"/>
      <w:pPr>
        <w:tabs>
          <w:tab w:val="num" w:pos="4320"/>
        </w:tabs>
        <w:ind w:left="4320" w:hanging="180"/>
      </w:pPr>
    </w:lvl>
    <w:lvl w:ilvl="6" w:tplc="C948662E" w:tentative="1">
      <w:start w:val="1"/>
      <w:numFmt w:val="decimal"/>
      <w:lvlText w:val="%7."/>
      <w:lvlJc w:val="left"/>
      <w:pPr>
        <w:tabs>
          <w:tab w:val="num" w:pos="5040"/>
        </w:tabs>
        <w:ind w:left="5040" w:hanging="360"/>
      </w:pPr>
    </w:lvl>
    <w:lvl w:ilvl="7" w:tplc="4AEA5ACE" w:tentative="1">
      <w:start w:val="1"/>
      <w:numFmt w:val="lowerLetter"/>
      <w:lvlText w:val="%8."/>
      <w:lvlJc w:val="left"/>
      <w:pPr>
        <w:tabs>
          <w:tab w:val="num" w:pos="5760"/>
        </w:tabs>
        <w:ind w:left="5760" w:hanging="360"/>
      </w:pPr>
    </w:lvl>
    <w:lvl w:ilvl="8" w:tplc="F8D2479C" w:tentative="1">
      <w:start w:val="1"/>
      <w:numFmt w:val="lowerRoman"/>
      <w:lvlText w:val="%9."/>
      <w:lvlJc w:val="right"/>
      <w:pPr>
        <w:tabs>
          <w:tab w:val="num" w:pos="6480"/>
        </w:tabs>
        <w:ind w:left="6480" w:hanging="180"/>
      </w:pPr>
    </w:lvl>
  </w:abstractNum>
  <w:abstractNum w:abstractNumId="19">
    <w:nsid w:val="30BC515D"/>
    <w:multiLevelType w:val="hybridMultilevel"/>
    <w:tmpl w:val="CF603F34"/>
    <w:lvl w:ilvl="0" w:tplc="351AAFA6">
      <w:start w:val="1"/>
      <w:numFmt w:val="decimal"/>
      <w:lvlText w:val="%1"/>
      <w:lvlJc w:val="left"/>
      <w:pPr>
        <w:ind w:left="720" w:hanging="360"/>
      </w:pPr>
      <w:rPr>
        <w:rFonts w:ascii="Arial" w:hAnsi="Arial" w:cs="Arial" w:hint="default"/>
        <w:b/>
        <w:i w:val="0"/>
        <w:color w:val="auto"/>
        <w:sz w:val="22"/>
        <w:szCs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nsid w:val="33C41662"/>
    <w:multiLevelType w:val="hybridMultilevel"/>
    <w:tmpl w:val="F20667A8"/>
    <w:lvl w:ilvl="0" w:tplc="C10A3FF8">
      <w:start w:val="1"/>
      <w:numFmt w:val="decimal"/>
      <w:pStyle w:val="CERNUMBERBULLET"/>
      <w:lvlText w:val="%1."/>
      <w:lvlJc w:val="left"/>
      <w:pPr>
        <w:tabs>
          <w:tab w:val="num" w:pos="900"/>
        </w:tabs>
        <w:ind w:left="1467" w:hanging="567"/>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3CBD5614"/>
    <w:multiLevelType w:val="hybridMultilevel"/>
    <w:tmpl w:val="47CEFB1A"/>
    <w:lvl w:ilvl="0" w:tplc="A0CE65C8">
      <w:start w:val="1"/>
      <w:numFmt w:val="decimal"/>
      <w:lvlText w:val="%1"/>
      <w:lvlJc w:val="left"/>
      <w:pPr>
        <w:ind w:left="720" w:hanging="360"/>
      </w:pPr>
      <w:rPr>
        <w:rFonts w:hint="default"/>
        <w:i w:val="0"/>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2">
    <w:nsid w:val="40052FB3"/>
    <w:multiLevelType w:val="hybridMultilevel"/>
    <w:tmpl w:val="D5F25F02"/>
    <w:lvl w:ilvl="0" w:tplc="0F207D3C">
      <w:start w:val="1"/>
      <w:numFmt w:val="bullet"/>
      <w:pStyle w:val="CERNONINDENTBULLET"/>
      <w:lvlText w:val=""/>
      <w:lvlJc w:val="left"/>
      <w:pPr>
        <w:tabs>
          <w:tab w:val="num" w:pos="567"/>
        </w:tabs>
        <w:ind w:left="567" w:hanging="567"/>
      </w:pPr>
      <w:rPr>
        <w:rFonts w:ascii="Wingdings 2" w:hAnsi="Wingdings 2"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40C04350"/>
    <w:multiLevelType w:val="hybridMultilevel"/>
    <w:tmpl w:val="CC66E77E"/>
    <w:lvl w:ilvl="0" w:tplc="99DE42BC">
      <w:start w:val="1"/>
      <w:numFmt w:val="lowerLetter"/>
      <w:lvlText w:val="(%1)"/>
      <w:lvlJc w:val="left"/>
      <w:pPr>
        <w:ind w:left="720" w:hanging="360"/>
      </w:pPr>
      <w:rPr>
        <w:rFonts w:hint="default"/>
      </w:rPr>
    </w:lvl>
    <w:lvl w:ilvl="1" w:tplc="A100EEF4">
      <w:start w:val="1"/>
      <w:numFmt w:val="lowerRoman"/>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42057068"/>
    <w:multiLevelType w:val="multilevel"/>
    <w:tmpl w:val="AB80D834"/>
    <w:lvl w:ilvl="0">
      <w:start w:val="1"/>
      <w:numFmt w:val="decimal"/>
      <w:lvlText w:val="%1"/>
      <w:lvlJc w:val="left"/>
      <w:pPr>
        <w:ind w:left="720" w:hanging="360"/>
      </w:pPr>
      <w:rPr>
        <w:rFonts w:hint="default"/>
        <w:i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21C79EB"/>
    <w:multiLevelType w:val="multilevel"/>
    <w:tmpl w:val="7DA8009C"/>
    <w:lvl w:ilvl="0">
      <w:start w:val="7"/>
      <w:numFmt w:val="upperLetter"/>
      <w:pStyle w:val="CERLEVEL1"/>
      <w:suff w:val="space"/>
      <w:lvlText w:val="%1."/>
      <w:lvlJc w:val="left"/>
      <w:pPr>
        <w:ind w:left="851" w:hanging="851"/>
      </w:pPr>
      <w:rPr>
        <w:rFonts w:hint="default"/>
        <w:b/>
        <w:i w:val="0"/>
        <w:sz w:val="28"/>
      </w:rPr>
    </w:lvl>
    <w:lvl w:ilvl="1">
      <w:start w:val="1"/>
      <w:numFmt w:val="decimal"/>
      <w:pStyle w:val="CERLEVEL2"/>
      <w:lvlText w:val="%1.%2"/>
      <w:lvlJc w:val="left"/>
      <w:pPr>
        <w:ind w:left="992" w:hanging="992"/>
      </w:pPr>
      <w:rPr>
        <w:rFonts w:hint="default"/>
        <w:b/>
        <w:i w:val="0"/>
        <w:sz w:val="24"/>
      </w:rPr>
    </w:lvl>
    <w:lvl w:ilvl="2">
      <w:start w:val="1"/>
      <w:numFmt w:val="decimal"/>
      <w:pStyle w:val="CERLEVEL3"/>
      <w:lvlText w:val="%1.%2.%3"/>
      <w:lvlJc w:val="left"/>
      <w:pPr>
        <w:ind w:left="992" w:hanging="992"/>
      </w:pPr>
      <w:rPr>
        <w:rFonts w:hint="default"/>
        <w:b w:val="0"/>
        <w:i w:val="0"/>
        <w:sz w:val="22"/>
      </w:rPr>
    </w:lvl>
    <w:lvl w:ilvl="3">
      <w:start w:val="1"/>
      <w:numFmt w:val="decimal"/>
      <w:pStyle w:val="CERLEVEL4"/>
      <w:lvlText w:val="%1.%2.%3.%4"/>
      <w:lvlJc w:val="left"/>
      <w:pPr>
        <w:ind w:left="992" w:hanging="992"/>
      </w:pPr>
      <w:rPr>
        <w:rFonts w:hint="default"/>
      </w:rPr>
    </w:lvl>
    <w:lvl w:ilvl="4">
      <w:start w:val="1"/>
      <w:numFmt w:val="lowerLetter"/>
      <w:pStyle w:val="CERLEVEL5"/>
      <w:lvlText w:val="(%5)"/>
      <w:lvlJc w:val="left"/>
      <w:pPr>
        <w:ind w:left="1701" w:hanging="709"/>
      </w:pPr>
      <w:rPr>
        <w:rFonts w:hint="default"/>
      </w:rPr>
    </w:lvl>
    <w:lvl w:ilvl="5">
      <w:start w:val="1"/>
      <w:numFmt w:val="lowerRoman"/>
      <w:pStyle w:val="CERLEVEL6"/>
      <w:lvlText w:val="(%6)"/>
      <w:lvlJc w:val="left"/>
      <w:pPr>
        <w:ind w:left="2410" w:hanging="709"/>
      </w:pPr>
      <w:rPr>
        <w:rFonts w:hint="default"/>
      </w:rPr>
    </w:lvl>
    <w:lvl w:ilvl="6">
      <w:start w:val="1"/>
      <w:numFmt w:val="upperLetter"/>
      <w:pStyle w:val="CERLEVEL7"/>
      <w:lvlText w:val="(%7)"/>
      <w:lvlJc w:val="left"/>
      <w:pPr>
        <w:ind w:left="2552" w:hanging="426"/>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5A87FBF"/>
    <w:multiLevelType w:val="hybridMultilevel"/>
    <w:tmpl w:val="BC325FBC"/>
    <w:lvl w:ilvl="0" w:tplc="5770F32C">
      <w:start w:val="1"/>
      <w:numFmt w:val="decimal"/>
      <w:lvlText w:val="%1."/>
      <w:lvlJc w:val="left"/>
      <w:pPr>
        <w:tabs>
          <w:tab w:val="num" w:pos="709"/>
        </w:tabs>
        <w:ind w:left="709" w:hanging="425"/>
      </w:pPr>
      <w:rPr>
        <w:rFonts w:hint="default"/>
      </w:rPr>
    </w:lvl>
    <w:lvl w:ilvl="1" w:tplc="7E12D60C">
      <w:start w:val="1"/>
      <w:numFmt w:val="lowerLetter"/>
      <w:pStyle w:val="Number2"/>
      <w:lvlText w:val="%2."/>
      <w:lvlJc w:val="left"/>
      <w:pPr>
        <w:tabs>
          <w:tab w:val="num" w:pos="1276"/>
        </w:tabs>
        <w:ind w:left="1276" w:hanging="425"/>
      </w:pPr>
      <w:rPr>
        <w:rFonts w:hint="default"/>
      </w:rPr>
    </w:lvl>
    <w:lvl w:ilvl="2" w:tplc="24506966" w:tentative="1">
      <w:start w:val="1"/>
      <w:numFmt w:val="lowerRoman"/>
      <w:lvlText w:val="%3."/>
      <w:lvlJc w:val="right"/>
      <w:pPr>
        <w:tabs>
          <w:tab w:val="num" w:pos="2160"/>
        </w:tabs>
        <w:ind w:left="2160" w:hanging="180"/>
      </w:pPr>
    </w:lvl>
    <w:lvl w:ilvl="3" w:tplc="CC36AEC8" w:tentative="1">
      <w:start w:val="1"/>
      <w:numFmt w:val="decimal"/>
      <w:lvlText w:val="%4."/>
      <w:lvlJc w:val="left"/>
      <w:pPr>
        <w:tabs>
          <w:tab w:val="num" w:pos="2880"/>
        </w:tabs>
        <w:ind w:left="2880" w:hanging="360"/>
      </w:pPr>
    </w:lvl>
    <w:lvl w:ilvl="4" w:tplc="B1F22CE2" w:tentative="1">
      <w:start w:val="1"/>
      <w:numFmt w:val="lowerLetter"/>
      <w:lvlText w:val="%5."/>
      <w:lvlJc w:val="left"/>
      <w:pPr>
        <w:tabs>
          <w:tab w:val="num" w:pos="3600"/>
        </w:tabs>
        <w:ind w:left="3600" w:hanging="360"/>
      </w:pPr>
    </w:lvl>
    <w:lvl w:ilvl="5" w:tplc="2C0403E2" w:tentative="1">
      <w:start w:val="1"/>
      <w:numFmt w:val="lowerRoman"/>
      <w:lvlText w:val="%6."/>
      <w:lvlJc w:val="right"/>
      <w:pPr>
        <w:tabs>
          <w:tab w:val="num" w:pos="4320"/>
        </w:tabs>
        <w:ind w:left="4320" w:hanging="180"/>
      </w:pPr>
    </w:lvl>
    <w:lvl w:ilvl="6" w:tplc="4BFC94A4" w:tentative="1">
      <w:start w:val="1"/>
      <w:numFmt w:val="decimal"/>
      <w:lvlText w:val="%7."/>
      <w:lvlJc w:val="left"/>
      <w:pPr>
        <w:tabs>
          <w:tab w:val="num" w:pos="5040"/>
        </w:tabs>
        <w:ind w:left="5040" w:hanging="360"/>
      </w:pPr>
    </w:lvl>
    <w:lvl w:ilvl="7" w:tplc="BEEE59A0" w:tentative="1">
      <w:start w:val="1"/>
      <w:numFmt w:val="lowerLetter"/>
      <w:lvlText w:val="%8."/>
      <w:lvlJc w:val="left"/>
      <w:pPr>
        <w:tabs>
          <w:tab w:val="num" w:pos="5760"/>
        </w:tabs>
        <w:ind w:left="5760" w:hanging="360"/>
      </w:pPr>
    </w:lvl>
    <w:lvl w:ilvl="8" w:tplc="D99A9C24" w:tentative="1">
      <w:start w:val="1"/>
      <w:numFmt w:val="lowerRoman"/>
      <w:lvlText w:val="%9."/>
      <w:lvlJc w:val="right"/>
      <w:pPr>
        <w:tabs>
          <w:tab w:val="num" w:pos="6480"/>
        </w:tabs>
        <w:ind w:left="6480" w:hanging="180"/>
      </w:pPr>
    </w:lvl>
  </w:abstractNum>
  <w:abstractNum w:abstractNumId="27">
    <w:nsid w:val="46EA3AD3"/>
    <w:multiLevelType w:val="hybridMultilevel"/>
    <w:tmpl w:val="CC66E77E"/>
    <w:lvl w:ilvl="0" w:tplc="99DE42BC">
      <w:start w:val="1"/>
      <w:numFmt w:val="lowerLetter"/>
      <w:lvlText w:val="(%1)"/>
      <w:lvlJc w:val="left"/>
      <w:pPr>
        <w:ind w:left="720" w:hanging="360"/>
      </w:pPr>
      <w:rPr>
        <w:rFonts w:hint="default"/>
      </w:rPr>
    </w:lvl>
    <w:lvl w:ilvl="1" w:tplc="A100EEF4">
      <w:start w:val="1"/>
      <w:numFmt w:val="lowerRoman"/>
      <w:pStyle w:val="bullettonumbers"/>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48AB180A"/>
    <w:multiLevelType w:val="singleLevel"/>
    <w:tmpl w:val="D63C6658"/>
    <w:lvl w:ilvl="0">
      <w:start w:val="1"/>
      <w:numFmt w:val="bullet"/>
      <w:pStyle w:val="Heading4"/>
      <w:lvlText w:val=""/>
      <w:lvlJc w:val="left"/>
      <w:pPr>
        <w:tabs>
          <w:tab w:val="num" w:pos="720"/>
        </w:tabs>
        <w:ind w:left="720" w:hanging="360"/>
      </w:pPr>
      <w:rPr>
        <w:rFonts w:ascii="Symbol" w:hAnsi="Symbol" w:hint="default"/>
      </w:rPr>
    </w:lvl>
  </w:abstractNum>
  <w:abstractNum w:abstractNumId="29">
    <w:nsid w:val="492B4268"/>
    <w:multiLevelType w:val="hybridMultilevel"/>
    <w:tmpl w:val="54FCCCDC"/>
    <w:lvl w:ilvl="0" w:tplc="0FDE22FC">
      <w:start w:val="1"/>
      <w:numFmt w:val="decimal"/>
      <w:pStyle w:val="CERBULLET2"/>
      <w:lvlText w:val="%1."/>
      <w:lvlJc w:val="left"/>
      <w:pPr>
        <w:tabs>
          <w:tab w:val="num" w:pos="425"/>
        </w:tabs>
        <w:ind w:left="425" w:hanging="4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4AF8577A"/>
    <w:multiLevelType w:val="hybridMultilevel"/>
    <w:tmpl w:val="CC66E77E"/>
    <w:lvl w:ilvl="0" w:tplc="99DE42BC">
      <w:start w:val="1"/>
      <w:numFmt w:val="lowerLetter"/>
      <w:lvlText w:val="(%1)"/>
      <w:lvlJc w:val="left"/>
      <w:pPr>
        <w:ind w:left="720" w:hanging="360"/>
      </w:pPr>
      <w:rPr>
        <w:rFonts w:hint="default"/>
      </w:rPr>
    </w:lvl>
    <w:lvl w:ilvl="1" w:tplc="A100EEF4">
      <w:start w:val="1"/>
      <w:numFmt w:val="lowerRoman"/>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1">
    <w:nsid w:val="4EE87145"/>
    <w:multiLevelType w:val="hybridMultilevel"/>
    <w:tmpl w:val="83D87CE4"/>
    <w:lvl w:ilvl="0" w:tplc="99DE42BC">
      <w:start w:val="1"/>
      <w:numFmt w:val="lowerLetter"/>
      <w:lvlText w:val="(%1)"/>
      <w:lvlJc w:val="left"/>
      <w:pPr>
        <w:ind w:left="720" w:hanging="360"/>
      </w:pPr>
      <w:rPr>
        <w:rFonts w:hint="default"/>
      </w:rPr>
    </w:lvl>
    <w:lvl w:ilvl="1" w:tplc="F7DEB152">
      <w:start w:val="1"/>
      <w:numFmt w:val="lowerRoman"/>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2">
    <w:nsid w:val="52DA31E2"/>
    <w:multiLevelType w:val="hybridMultilevel"/>
    <w:tmpl w:val="470E4F78"/>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3">
    <w:nsid w:val="56746D75"/>
    <w:multiLevelType w:val="hybridMultilevel"/>
    <w:tmpl w:val="BB94D046"/>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4">
    <w:nsid w:val="5F0D4D8D"/>
    <w:multiLevelType w:val="hybridMultilevel"/>
    <w:tmpl w:val="ACA00B5E"/>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5">
    <w:nsid w:val="63AC125F"/>
    <w:multiLevelType w:val="multilevel"/>
    <w:tmpl w:val="24C039DC"/>
    <w:lvl w:ilvl="0">
      <w:start w:val="1"/>
      <w:numFmt w:val="decimal"/>
      <w:pStyle w:val="CERNUMAPPENDXHD1"/>
      <w:suff w:val="space"/>
      <w:lvlText w:val="APPENDIX %1: "/>
      <w:lvlJc w:val="center"/>
      <w:pPr>
        <w:ind w:left="42" w:firstLine="1758"/>
      </w:pPr>
      <w:rPr>
        <w:rFonts w:ascii="Arial" w:hAnsi="Arial" w:hint="default"/>
        <w:b/>
        <w:i w:val="0"/>
        <w:caps/>
        <w:strike w:val="0"/>
        <w:dstrike w:val="0"/>
        <w:vanish w:val="0"/>
        <w:color w:val="auto"/>
        <w:sz w:val="28"/>
        <w:vertAlign w:val="baseline"/>
      </w:rPr>
    </w:lvl>
    <w:lvl w:ilvl="1">
      <w:start w:val="1"/>
      <w:numFmt w:val="decimal"/>
      <w:pStyle w:val="CERAPPENDIXBODY"/>
      <w:lvlText w:val="%1.%2"/>
      <w:lvlJc w:val="left"/>
      <w:pPr>
        <w:tabs>
          <w:tab w:val="num" w:pos="751"/>
        </w:tabs>
        <w:ind w:left="751" w:hanging="709"/>
      </w:pPr>
      <w:rPr>
        <w:rFonts w:ascii="Arial" w:hAnsi="Arial" w:hint="default"/>
        <w:b w:val="0"/>
        <w:i w:val="0"/>
        <w:caps w:val="0"/>
        <w:strike w:val="0"/>
        <w:dstrike w:val="0"/>
        <w:vanish w:val="0"/>
        <w:color w:val="000000"/>
        <w:sz w:val="22"/>
        <w:vertAlign w:val="baseline"/>
      </w:rPr>
    </w:lvl>
    <w:lvl w:ilvl="2">
      <w:start w:val="1"/>
      <w:numFmt w:val="decimal"/>
      <w:lvlText w:val="%1.%2.%3"/>
      <w:lvlJc w:val="left"/>
      <w:pPr>
        <w:tabs>
          <w:tab w:val="num" w:pos="762"/>
        </w:tabs>
        <w:ind w:left="-219" w:firstLine="261"/>
      </w:pPr>
      <w:rPr>
        <w:rFonts w:hint="default"/>
      </w:rPr>
    </w:lvl>
    <w:lvl w:ilvl="3">
      <w:start w:val="1"/>
      <w:numFmt w:val="decimal"/>
      <w:lvlText w:val="%1.%2.%3.%4"/>
      <w:lvlJc w:val="left"/>
      <w:pPr>
        <w:tabs>
          <w:tab w:val="num" w:pos="1122"/>
        </w:tabs>
        <w:ind w:left="-75" w:firstLine="117"/>
      </w:pPr>
      <w:rPr>
        <w:rFonts w:hint="default"/>
      </w:rPr>
    </w:lvl>
    <w:lvl w:ilvl="4">
      <w:start w:val="1"/>
      <w:numFmt w:val="decimal"/>
      <w:lvlText w:val="%1.%2.%3.%4.%5"/>
      <w:lvlJc w:val="left"/>
      <w:pPr>
        <w:tabs>
          <w:tab w:val="num" w:pos="1482"/>
        </w:tabs>
        <w:ind w:left="69" w:hanging="27"/>
      </w:pPr>
      <w:rPr>
        <w:rFonts w:hint="default"/>
      </w:rPr>
    </w:lvl>
    <w:lvl w:ilvl="5">
      <w:start w:val="1"/>
      <w:numFmt w:val="decimal"/>
      <w:lvlText w:val="%1.%2.%3.%4.%5.%6"/>
      <w:lvlJc w:val="left"/>
      <w:pPr>
        <w:tabs>
          <w:tab w:val="num" w:pos="1482"/>
        </w:tabs>
        <w:ind w:left="213" w:hanging="171"/>
      </w:pPr>
      <w:rPr>
        <w:rFonts w:hint="default"/>
      </w:rPr>
    </w:lvl>
    <w:lvl w:ilvl="6">
      <w:start w:val="1"/>
      <w:numFmt w:val="decimal"/>
      <w:lvlText w:val="%1.%2.%3.%4.%5.%6.%7"/>
      <w:lvlJc w:val="left"/>
      <w:pPr>
        <w:tabs>
          <w:tab w:val="num" w:pos="1842"/>
        </w:tabs>
        <w:ind w:left="357" w:hanging="315"/>
      </w:pPr>
      <w:rPr>
        <w:rFonts w:hint="default"/>
      </w:rPr>
    </w:lvl>
    <w:lvl w:ilvl="7">
      <w:start w:val="1"/>
      <w:numFmt w:val="decimal"/>
      <w:lvlText w:val="%1.%2.%3.%4.%5.%6.%7.%8"/>
      <w:lvlJc w:val="left"/>
      <w:pPr>
        <w:tabs>
          <w:tab w:val="num" w:pos="1842"/>
        </w:tabs>
        <w:ind w:left="501" w:hanging="459"/>
      </w:pPr>
      <w:rPr>
        <w:rFonts w:hint="default"/>
      </w:rPr>
    </w:lvl>
    <w:lvl w:ilvl="8">
      <w:start w:val="1"/>
      <w:numFmt w:val="decimal"/>
      <w:lvlText w:val="%1.%2.%3.%4.%5.%6.%7.%8.%9"/>
      <w:lvlJc w:val="left"/>
      <w:pPr>
        <w:tabs>
          <w:tab w:val="num" w:pos="2202"/>
        </w:tabs>
        <w:ind w:left="645" w:hanging="603"/>
      </w:pPr>
      <w:rPr>
        <w:rFonts w:hint="default"/>
      </w:rPr>
    </w:lvl>
  </w:abstractNum>
  <w:abstractNum w:abstractNumId="36">
    <w:nsid w:val="65873DF6"/>
    <w:multiLevelType w:val="hybridMultilevel"/>
    <w:tmpl w:val="B1FEF5BA"/>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nsid w:val="65AA0832"/>
    <w:multiLevelType w:val="hybridMultilevel"/>
    <w:tmpl w:val="4826402A"/>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nsid w:val="67A16ABD"/>
    <w:multiLevelType w:val="hybridMultilevel"/>
    <w:tmpl w:val="CC66E77E"/>
    <w:lvl w:ilvl="0" w:tplc="99DE42BC">
      <w:start w:val="1"/>
      <w:numFmt w:val="lowerLetter"/>
      <w:lvlText w:val="(%1)"/>
      <w:lvlJc w:val="left"/>
      <w:pPr>
        <w:ind w:left="720" w:hanging="360"/>
      </w:pPr>
      <w:rPr>
        <w:rFonts w:hint="default"/>
      </w:rPr>
    </w:lvl>
    <w:lvl w:ilvl="1" w:tplc="A100EEF4">
      <w:start w:val="1"/>
      <w:numFmt w:val="lowerRoman"/>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nsid w:val="68142523"/>
    <w:multiLevelType w:val="hybridMultilevel"/>
    <w:tmpl w:val="CC66E77E"/>
    <w:lvl w:ilvl="0" w:tplc="99DE42BC">
      <w:start w:val="1"/>
      <w:numFmt w:val="lowerLetter"/>
      <w:lvlText w:val="(%1)"/>
      <w:lvlJc w:val="left"/>
      <w:pPr>
        <w:ind w:left="720" w:hanging="360"/>
      </w:pPr>
      <w:rPr>
        <w:rFonts w:hint="default"/>
      </w:rPr>
    </w:lvl>
    <w:lvl w:ilvl="1" w:tplc="A100EEF4">
      <w:start w:val="1"/>
      <w:numFmt w:val="lowerRoman"/>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0">
    <w:nsid w:val="6D2148DE"/>
    <w:multiLevelType w:val="hybridMultilevel"/>
    <w:tmpl w:val="1932E274"/>
    <w:lvl w:ilvl="0" w:tplc="100600F0">
      <w:start w:val="1"/>
      <w:numFmt w:val="bullet"/>
      <w:pStyle w:val="Bullet1"/>
      <w:lvlText w:val=""/>
      <w:lvlJc w:val="left"/>
      <w:pPr>
        <w:tabs>
          <w:tab w:val="num" w:pos="709"/>
        </w:tabs>
        <w:ind w:left="709" w:hanging="425"/>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6EFF784B"/>
    <w:multiLevelType w:val="hybridMultilevel"/>
    <w:tmpl w:val="470E4F78"/>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2">
    <w:nsid w:val="71324DFC"/>
    <w:multiLevelType w:val="hybridMultilevel"/>
    <w:tmpl w:val="DEC6016C"/>
    <w:lvl w:ilvl="0" w:tplc="0A2451F2">
      <w:start w:val="1"/>
      <w:numFmt w:val="decimal"/>
      <w:pStyle w:val="CERBULLET"/>
      <w:lvlText w:val="%1."/>
      <w:lvlJc w:val="left"/>
      <w:pPr>
        <w:tabs>
          <w:tab w:val="num" w:pos="1418"/>
        </w:tabs>
        <w:ind w:left="1418" w:hanging="567"/>
      </w:pPr>
      <w:rPr>
        <w:rFonts w:ascii="Arial" w:hAnsi="Arial" w:hint="default"/>
        <w:b w:val="0"/>
        <w:i w:val="0"/>
        <w:sz w:val="22"/>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3">
    <w:nsid w:val="72A20E1B"/>
    <w:multiLevelType w:val="hybridMultilevel"/>
    <w:tmpl w:val="47CEFB1A"/>
    <w:lvl w:ilvl="0" w:tplc="A0CE65C8">
      <w:start w:val="1"/>
      <w:numFmt w:val="decimal"/>
      <w:lvlText w:val="%1"/>
      <w:lvlJc w:val="left"/>
      <w:pPr>
        <w:ind w:left="720" w:hanging="360"/>
      </w:pPr>
      <w:rPr>
        <w:rFonts w:hint="default"/>
        <w:i w:val="0"/>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4">
    <w:nsid w:val="752D14A5"/>
    <w:multiLevelType w:val="hybridMultilevel"/>
    <w:tmpl w:val="D28241B2"/>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5">
    <w:nsid w:val="7B682359"/>
    <w:multiLevelType w:val="hybridMultilevel"/>
    <w:tmpl w:val="AA6EF034"/>
    <w:lvl w:ilvl="0" w:tplc="F7DEB152">
      <w:start w:val="1"/>
      <w:numFmt w:val="lowerRoman"/>
      <w:lvlText w:val="(%1)"/>
      <w:lvlJc w:val="left"/>
      <w:pPr>
        <w:ind w:left="144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6">
    <w:nsid w:val="7C5D453D"/>
    <w:multiLevelType w:val="hybridMultilevel"/>
    <w:tmpl w:val="F74CDF98"/>
    <w:lvl w:ilvl="0" w:tplc="18090001">
      <w:start w:val="1"/>
      <w:numFmt w:val="bullet"/>
      <w:lvlText w:val=""/>
      <w:lvlJc w:val="left"/>
      <w:pPr>
        <w:ind w:left="720" w:hanging="360"/>
      </w:pPr>
      <w:rPr>
        <w:rFonts w:ascii="Symbol" w:hAnsi="Symbol" w:hint="default"/>
      </w:rPr>
    </w:lvl>
    <w:lvl w:ilvl="1" w:tplc="A100EEF4">
      <w:start w:val="1"/>
      <w:numFmt w:val="lowerRoman"/>
      <w:lvlText w:val="%2."/>
      <w:lvlJc w:val="left"/>
      <w:pPr>
        <w:ind w:left="1440" w:hanging="36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7">
    <w:nsid w:val="7C714C22"/>
    <w:multiLevelType w:val="hybridMultilevel"/>
    <w:tmpl w:val="14DA37BC"/>
    <w:lvl w:ilvl="0" w:tplc="99DE42BC">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8">
    <w:nsid w:val="7ED5183F"/>
    <w:multiLevelType w:val="multilevel"/>
    <w:tmpl w:val="C0680A98"/>
    <w:lvl w:ilvl="0">
      <w:start w:val="1"/>
      <w:numFmt w:val="decimal"/>
      <w:pStyle w:val="AP1Heading"/>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5"/>
  </w:num>
  <w:num w:numId="3">
    <w:abstractNumId w:val="20"/>
  </w:num>
  <w:num w:numId="4">
    <w:abstractNumId w:val="12"/>
  </w:num>
  <w:num w:numId="5">
    <w:abstractNumId w:val="28"/>
  </w:num>
  <w:num w:numId="6">
    <w:abstractNumId w:val="8"/>
  </w:num>
  <w:num w:numId="7">
    <w:abstractNumId w:val="9"/>
  </w:num>
  <w:num w:numId="8">
    <w:abstractNumId w:val="35"/>
  </w:num>
  <w:num w:numId="9">
    <w:abstractNumId w:val="22"/>
  </w:num>
  <w:num w:numId="10">
    <w:abstractNumId w:val="29"/>
  </w:num>
  <w:num w:numId="11">
    <w:abstractNumId w:val="16"/>
  </w:num>
  <w:num w:numId="12">
    <w:abstractNumId w:val="14"/>
  </w:num>
  <w:num w:numId="13">
    <w:abstractNumId w:val="25"/>
  </w:num>
  <w:num w:numId="14">
    <w:abstractNumId w:val="32"/>
  </w:num>
  <w:num w:numId="15">
    <w:abstractNumId w:val="10"/>
  </w:num>
  <w:num w:numId="16">
    <w:abstractNumId w:val="7"/>
  </w:num>
  <w:num w:numId="17">
    <w:abstractNumId w:val="41"/>
  </w:num>
  <w:num w:numId="18">
    <w:abstractNumId w:val="27"/>
  </w:num>
  <w:num w:numId="19">
    <w:abstractNumId w:val="30"/>
  </w:num>
  <w:num w:numId="20">
    <w:abstractNumId w:val="23"/>
  </w:num>
  <w:num w:numId="21">
    <w:abstractNumId w:val="38"/>
  </w:num>
  <w:num w:numId="22">
    <w:abstractNumId w:val="11"/>
  </w:num>
  <w:num w:numId="23">
    <w:abstractNumId w:val="39"/>
  </w:num>
  <w:num w:numId="24">
    <w:abstractNumId w:val="13"/>
  </w:num>
  <w:num w:numId="25">
    <w:abstractNumId w:val="34"/>
  </w:num>
  <w:num w:numId="26">
    <w:abstractNumId w:val="26"/>
  </w:num>
  <w:num w:numId="27">
    <w:abstractNumId w:val="18"/>
  </w:num>
  <w:num w:numId="28">
    <w:abstractNumId w:val="40"/>
  </w:num>
  <w:num w:numId="29">
    <w:abstractNumId w:val="42"/>
  </w:num>
  <w:num w:numId="30">
    <w:abstractNumId w:val="1"/>
  </w:num>
  <w:num w:numId="31">
    <w:abstractNumId w:val="0"/>
  </w:num>
  <w:num w:numId="32">
    <w:abstractNumId w:val="21"/>
  </w:num>
  <w:num w:numId="33">
    <w:abstractNumId w:val="47"/>
  </w:num>
  <w:num w:numId="34">
    <w:abstractNumId w:val="19"/>
  </w:num>
  <w:num w:numId="35">
    <w:abstractNumId w:val="48"/>
  </w:num>
  <w:num w:numId="36">
    <w:abstractNumId w:val="44"/>
  </w:num>
  <w:num w:numId="37">
    <w:abstractNumId w:val="6"/>
  </w:num>
  <w:num w:numId="38">
    <w:abstractNumId w:val="2"/>
  </w:num>
  <w:num w:numId="39">
    <w:abstractNumId w:val="24"/>
  </w:num>
  <w:num w:numId="40">
    <w:abstractNumId w:val="43"/>
  </w:num>
  <w:num w:numId="41">
    <w:abstractNumId w:val="4"/>
  </w:num>
  <w:num w:numId="42">
    <w:abstractNumId w:val="33"/>
  </w:num>
  <w:num w:numId="43">
    <w:abstractNumId w:val="5"/>
  </w:num>
  <w:num w:numId="44">
    <w:abstractNumId w:val="36"/>
  </w:num>
  <w:num w:numId="45">
    <w:abstractNumId w:val="45"/>
  </w:num>
  <w:num w:numId="46">
    <w:abstractNumId w:val="27"/>
  </w:num>
  <w:num w:numId="47">
    <w:abstractNumId w:val="31"/>
  </w:num>
  <w:num w:numId="48">
    <w:abstractNumId w:val="37"/>
  </w:num>
  <w:num w:numId="49">
    <w:abstractNumId w:val="27"/>
  </w:num>
  <w:num w:numId="50">
    <w:abstractNumId w:val="46"/>
  </w:num>
  <w:num w:numId="51">
    <w:abstractNumId w:val="17"/>
  </w:num>
  <w:num w:numId="52">
    <w:abstractNumId w:val="27"/>
  </w:num>
  <w:num w:numId="53">
    <w:abstractNumId w:val="27"/>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removePersonalInformation/>
  <w:removeDateAndTime/>
  <w:embedSystemFonts/>
  <w:hideSpellingErrors/>
  <w:hideGrammaticalErrors/>
  <w:stylePaneFormatFilter w:val="0F02"/>
  <w:trackRevisions/>
  <w:doNotTrackFormatting/>
  <w:defaultTabStop w:val="357"/>
  <w:clickAndTypeStyle w:val="CERBodyManualChar"/>
  <w:noPunctuationKerning/>
  <w:characterSpacingControl w:val="doNotCompress"/>
  <w:hdrShapeDefaults>
    <o:shapedefaults v:ext="edit" spidmax="13313"/>
  </w:hdrShapeDefaults>
  <w:footnotePr>
    <w:footnote w:id="-1"/>
    <w:footnote w:id="0"/>
  </w:footnotePr>
  <w:endnotePr>
    <w:endnote w:id="-1"/>
    <w:endnote w:id="0"/>
  </w:endnotePr>
  <w:compat/>
  <w:rsids>
    <w:rsidRoot w:val="008146E3"/>
    <w:rsid w:val="0000008B"/>
    <w:rsid w:val="00000B02"/>
    <w:rsid w:val="0000251A"/>
    <w:rsid w:val="00006C92"/>
    <w:rsid w:val="000071FD"/>
    <w:rsid w:val="00012539"/>
    <w:rsid w:val="00013266"/>
    <w:rsid w:val="00014E2F"/>
    <w:rsid w:val="000247DF"/>
    <w:rsid w:val="000273D5"/>
    <w:rsid w:val="00033CD7"/>
    <w:rsid w:val="00034B09"/>
    <w:rsid w:val="00034F5B"/>
    <w:rsid w:val="00036792"/>
    <w:rsid w:val="00037953"/>
    <w:rsid w:val="00037E40"/>
    <w:rsid w:val="00044E78"/>
    <w:rsid w:val="000466AF"/>
    <w:rsid w:val="00046E51"/>
    <w:rsid w:val="00050356"/>
    <w:rsid w:val="000519F9"/>
    <w:rsid w:val="00074DCC"/>
    <w:rsid w:val="0009087C"/>
    <w:rsid w:val="00092047"/>
    <w:rsid w:val="00092D72"/>
    <w:rsid w:val="00095A5B"/>
    <w:rsid w:val="000A1AE2"/>
    <w:rsid w:val="000A3E97"/>
    <w:rsid w:val="000B6517"/>
    <w:rsid w:val="000B7646"/>
    <w:rsid w:val="000B7AD6"/>
    <w:rsid w:val="000C3F1B"/>
    <w:rsid w:val="000C5A9D"/>
    <w:rsid w:val="000D23A2"/>
    <w:rsid w:val="000D2A62"/>
    <w:rsid w:val="000D48A6"/>
    <w:rsid w:val="000D75F4"/>
    <w:rsid w:val="000E2608"/>
    <w:rsid w:val="000E3CFF"/>
    <w:rsid w:val="000E7F79"/>
    <w:rsid w:val="00104D7F"/>
    <w:rsid w:val="00114964"/>
    <w:rsid w:val="00116BE1"/>
    <w:rsid w:val="00117958"/>
    <w:rsid w:val="00133708"/>
    <w:rsid w:val="00133DA4"/>
    <w:rsid w:val="00141C76"/>
    <w:rsid w:val="00143F61"/>
    <w:rsid w:val="00144969"/>
    <w:rsid w:val="00151FFC"/>
    <w:rsid w:val="00155243"/>
    <w:rsid w:val="00157938"/>
    <w:rsid w:val="00162383"/>
    <w:rsid w:val="00163076"/>
    <w:rsid w:val="00164428"/>
    <w:rsid w:val="001700FE"/>
    <w:rsid w:val="00174287"/>
    <w:rsid w:val="00187AEA"/>
    <w:rsid w:val="00191F06"/>
    <w:rsid w:val="00192420"/>
    <w:rsid w:val="001A5A31"/>
    <w:rsid w:val="001C01C1"/>
    <w:rsid w:val="001C42A8"/>
    <w:rsid w:val="001D0BE8"/>
    <w:rsid w:val="001D4CB8"/>
    <w:rsid w:val="001D5D93"/>
    <w:rsid w:val="001E2111"/>
    <w:rsid w:val="001E29A6"/>
    <w:rsid w:val="001E4B76"/>
    <w:rsid w:val="001E4B92"/>
    <w:rsid w:val="001E6186"/>
    <w:rsid w:val="001F08B8"/>
    <w:rsid w:val="001F1CE8"/>
    <w:rsid w:val="001F6E96"/>
    <w:rsid w:val="001F7942"/>
    <w:rsid w:val="002005E3"/>
    <w:rsid w:val="00211726"/>
    <w:rsid w:val="00225DB7"/>
    <w:rsid w:val="002303CE"/>
    <w:rsid w:val="00231D2D"/>
    <w:rsid w:val="002328B2"/>
    <w:rsid w:val="00236E0B"/>
    <w:rsid w:val="00245271"/>
    <w:rsid w:val="00247505"/>
    <w:rsid w:val="0024781E"/>
    <w:rsid w:val="00247D4F"/>
    <w:rsid w:val="0025649B"/>
    <w:rsid w:val="00270B84"/>
    <w:rsid w:val="002779E7"/>
    <w:rsid w:val="00280A27"/>
    <w:rsid w:val="00290CF9"/>
    <w:rsid w:val="00291C08"/>
    <w:rsid w:val="002965DE"/>
    <w:rsid w:val="00296FB6"/>
    <w:rsid w:val="002972F3"/>
    <w:rsid w:val="002A4CA8"/>
    <w:rsid w:val="002B2C23"/>
    <w:rsid w:val="002C2A29"/>
    <w:rsid w:val="002C65CB"/>
    <w:rsid w:val="002C721E"/>
    <w:rsid w:val="002C763E"/>
    <w:rsid w:val="002D259F"/>
    <w:rsid w:val="002E2713"/>
    <w:rsid w:val="002E3B74"/>
    <w:rsid w:val="002E7595"/>
    <w:rsid w:val="002F0687"/>
    <w:rsid w:val="002F36A5"/>
    <w:rsid w:val="002F4DE8"/>
    <w:rsid w:val="003010AA"/>
    <w:rsid w:val="00306236"/>
    <w:rsid w:val="003078E3"/>
    <w:rsid w:val="003148B6"/>
    <w:rsid w:val="0032404E"/>
    <w:rsid w:val="0032600C"/>
    <w:rsid w:val="003316CF"/>
    <w:rsid w:val="003321E6"/>
    <w:rsid w:val="00332B7B"/>
    <w:rsid w:val="0034104F"/>
    <w:rsid w:val="00345C3B"/>
    <w:rsid w:val="003508DF"/>
    <w:rsid w:val="00350F54"/>
    <w:rsid w:val="00360B28"/>
    <w:rsid w:val="00362836"/>
    <w:rsid w:val="003747F5"/>
    <w:rsid w:val="00382422"/>
    <w:rsid w:val="0038387F"/>
    <w:rsid w:val="00387217"/>
    <w:rsid w:val="00387497"/>
    <w:rsid w:val="003972AF"/>
    <w:rsid w:val="00397FD2"/>
    <w:rsid w:val="003A2920"/>
    <w:rsid w:val="003A6E49"/>
    <w:rsid w:val="003A7D79"/>
    <w:rsid w:val="003B43BE"/>
    <w:rsid w:val="003B460F"/>
    <w:rsid w:val="003C0EEC"/>
    <w:rsid w:val="003C228D"/>
    <w:rsid w:val="003C2608"/>
    <w:rsid w:val="003C2B74"/>
    <w:rsid w:val="003D3CFB"/>
    <w:rsid w:val="003D7496"/>
    <w:rsid w:val="003E1C2C"/>
    <w:rsid w:val="003E3A33"/>
    <w:rsid w:val="003E4DEB"/>
    <w:rsid w:val="003E6C5D"/>
    <w:rsid w:val="003F1F0D"/>
    <w:rsid w:val="003F5C0C"/>
    <w:rsid w:val="0041382B"/>
    <w:rsid w:val="004163B1"/>
    <w:rsid w:val="00423D19"/>
    <w:rsid w:val="0042541D"/>
    <w:rsid w:val="0043019E"/>
    <w:rsid w:val="00430898"/>
    <w:rsid w:val="00437861"/>
    <w:rsid w:val="00445866"/>
    <w:rsid w:val="00447056"/>
    <w:rsid w:val="004503B5"/>
    <w:rsid w:val="00450B11"/>
    <w:rsid w:val="00461536"/>
    <w:rsid w:val="004711F4"/>
    <w:rsid w:val="004725D8"/>
    <w:rsid w:val="00474AF5"/>
    <w:rsid w:val="004815AE"/>
    <w:rsid w:val="004879D1"/>
    <w:rsid w:val="00491431"/>
    <w:rsid w:val="00492375"/>
    <w:rsid w:val="004928CA"/>
    <w:rsid w:val="004C0E46"/>
    <w:rsid w:val="004C4E5E"/>
    <w:rsid w:val="004D1993"/>
    <w:rsid w:val="004D4275"/>
    <w:rsid w:val="004E022A"/>
    <w:rsid w:val="004E0946"/>
    <w:rsid w:val="004E1B52"/>
    <w:rsid w:val="004F237C"/>
    <w:rsid w:val="004F2A9E"/>
    <w:rsid w:val="004F450F"/>
    <w:rsid w:val="00505BE9"/>
    <w:rsid w:val="005137E4"/>
    <w:rsid w:val="0053430B"/>
    <w:rsid w:val="00536005"/>
    <w:rsid w:val="00550942"/>
    <w:rsid w:val="00553A6C"/>
    <w:rsid w:val="00564582"/>
    <w:rsid w:val="00567A6B"/>
    <w:rsid w:val="00571F12"/>
    <w:rsid w:val="00574033"/>
    <w:rsid w:val="00576186"/>
    <w:rsid w:val="00577577"/>
    <w:rsid w:val="00583478"/>
    <w:rsid w:val="005A04F5"/>
    <w:rsid w:val="005B306D"/>
    <w:rsid w:val="005B3461"/>
    <w:rsid w:val="005B507A"/>
    <w:rsid w:val="005B551C"/>
    <w:rsid w:val="005D12A0"/>
    <w:rsid w:val="005D45AC"/>
    <w:rsid w:val="005D4734"/>
    <w:rsid w:val="005D4F0C"/>
    <w:rsid w:val="005D793A"/>
    <w:rsid w:val="005E2744"/>
    <w:rsid w:val="00602272"/>
    <w:rsid w:val="0062059F"/>
    <w:rsid w:val="006340BA"/>
    <w:rsid w:val="00636674"/>
    <w:rsid w:val="00642D0B"/>
    <w:rsid w:val="006443B6"/>
    <w:rsid w:val="006444B8"/>
    <w:rsid w:val="0064779C"/>
    <w:rsid w:val="00650481"/>
    <w:rsid w:val="00650ADE"/>
    <w:rsid w:val="00654AA8"/>
    <w:rsid w:val="006605F6"/>
    <w:rsid w:val="0066079A"/>
    <w:rsid w:val="00662E63"/>
    <w:rsid w:val="0066453E"/>
    <w:rsid w:val="00664892"/>
    <w:rsid w:val="00673977"/>
    <w:rsid w:val="00673FD4"/>
    <w:rsid w:val="00675420"/>
    <w:rsid w:val="0067739E"/>
    <w:rsid w:val="006775E0"/>
    <w:rsid w:val="00680299"/>
    <w:rsid w:val="00684228"/>
    <w:rsid w:val="006874A2"/>
    <w:rsid w:val="00691118"/>
    <w:rsid w:val="00695527"/>
    <w:rsid w:val="006A0E48"/>
    <w:rsid w:val="006A7794"/>
    <w:rsid w:val="006B52DE"/>
    <w:rsid w:val="006B7358"/>
    <w:rsid w:val="006C031A"/>
    <w:rsid w:val="006C1E5F"/>
    <w:rsid w:val="006C7963"/>
    <w:rsid w:val="006D13BB"/>
    <w:rsid w:val="006D38BC"/>
    <w:rsid w:val="006E03A9"/>
    <w:rsid w:val="006E04D1"/>
    <w:rsid w:val="006E7403"/>
    <w:rsid w:val="006F30C7"/>
    <w:rsid w:val="00701785"/>
    <w:rsid w:val="00702556"/>
    <w:rsid w:val="00706EB3"/>
    <w:rsid w:val="0071008A"/>
    <w:rsid w:val="0071042C"/>
    <w:rsid w:val="007115E9"/>
    <w:rsid w:val="007115F6"/>
    <w:rsid w:val="00722DC9"/>
    <w:rsid w:val="00726D11"/>
    <w:rsid w:val="00731EB7"/>
    <w:rsid w:val="0073268E"/>
    <w:rsid w:val="0073315E"/>
    <w:rsid w:val="00736893"/>
    <w:rsid w:val="00736F81"/>
    <w:rsid w:val="00740E08"/>
    <w:rsid w:val="00741D56"/>
    <w:rsid w:val="00743AFF"/>
    <w:rsid w:val="007458BE"/>
    <w:rsid w:val="007536EA"/>
    <w:rsid w:val="00765ED3"/>
    <w:rsid w:val="00777F64"/>
    <w:rsid w:val="00790533"/>
    <w:rsid w:val="00793FC3"/>
    <w:rsid w:val="007B0869"/>
    <w:rsid w:val="007B2EF1"/>
    <w:rsid w:val="007B347D"/>
    <w:rsid w:val="007B608D"/>
    <w:rsid w:val="007D0D97"/>
    <w:rsid w:val="007E01F3"/>
    <w:rsid w:val="007F12FE"/>
    <w:rsid w:val="007F2D9C"/>
    <w:rsid w:val="007F4534"/>
    <w:rsid w:val="007F65EA"/>
    <w:rsid w:val="00800311"/>
    <w:rsid w:val="00804B14"/>
    <w:rsid w:val="00804CAA"/>
    <w:rsid w:val="008146E3"/>
    <w:rsid w:val="0082030A"/>
    <w:rsid w:val="00820672"/>
    <w:rsid w:val="00820C39"/>
    <w:rsid w:val="00825A01"/>
    <w:rsid w:val="008307E4"/>
    <w:rsid w:val="00834090"/>
    <w:rsid w:val="00844DC2"/>
    <w:rsid w:val="0085461E"/>
    <w:rsid w:val="00854823"/>
    <w:rsid w:val="00854F47"/>
    <w:rsid w:val="00856F91"/>
    <w:rsid w:val="00860436"/>
    <w:rsid w:val="0086372C"/>
    <w:rsid w:val="00865F4F"/>
    <w:rsid w:val="0086644C"/>
    <w:rsid w:val="00870C20"/>
    <w:rsid w:val="008769B0"/>
    <w:rsid w:val="00882D8D"/>
    <w:rsid w:val="00884EBA"/>
    <w:rsid w:val="00894EE4"/>
    <w:rsid w:val="008A300A"/>
    <w:rsid w:val="008A3B5F"/>
    <w:rsid w:val="008A4D9A"/>
    <w:rsid w:val="008A5ED9"/>
    <w:rsid w:val="008C6DF7"/>
    <w:rsid w:val="008D4C05"/>
    <w:rsid w:val="008D5C51"/>
    <w:rsid w:val="008D7F7D"/>
    <w:rsid w:val="008D7FC0"/>
    <w:rsid w:val="008E7949"/>
    <w:rsid w:val="008F3B65"/>
    <w:rsid w:val="008F498C"/>
    <w:rsid w:val="008F5856"/>
    <w:rsid w:val="00902083"/>
    <w:rsid w:val="00904CAA"/>
    <w:rsid w:val="00910DDB"/>
    <w:rsid w:val="00915B59"/>
    <w:rsid w:val="00921A8E"/>
    <w:rsid w:val="0092249E"/>
    <w:rsid w:val="009327F9"/>
    <w:rsid w:val="00934156"/>
    <w:rsid w:val="00946D11"/>
    <w:rsid w:val="00951B25"/>
    <w:rsid w:val="00963BA9"/>
    <w:rsid w:val="00981F79"/>
    <w:rsid w:val="00982BAA"/>
    <w:rsid w:val="00994353"/>
    <w:rsid w:val="009A2815"/>
    <w:rsid w:val="009A2ABD"/>
    <w:rsid w:val="009A2DAC"/>
    <w:rsid w:val="009A3510"/>
    <w:rsid w:val="009A5EBF"/>
    <w:rsid w:val="009A7608"/>
    <w:rsid w:val="009D10CC"/>
    <w:rsid w:val="009E15EC"/>
    <w:rsid w:val="009E33A5"/>
    <w:rsid w:val="009E5A67"/>
    <w:rsid w:val="009F24ED"/>
    <w:rsid w:val="009F6EDF"/>
    <w:rsid w:val="009F72F4"/>
    <w:rsid w:val="00A02163"/>
    <w:rsid w:val="00A07EDF"/>
    <w:rsid w:val="00A157CA"/>
    <w:rsid w:val="00A2266D"/>
    <w:rsid w:val="00A275E0"/>
    <w:rsid w:val="00A31C7F"/>
    <w:rsid w:val="00A325F9"/>
    <w:rsid w:val="00A3712D"/>
    <w:rsid w:val="00A37922"/>
    <w:rsid w:val="00A43595"/>
    <w:rsid w:val="00A44DF1"/>
    <w:rsid w:val="00A4661F"/>
    <w:rsid w:val="00A56CED"/>
    <w:rsid w:val="00A65754"/>
    <w:rsid w:val="00A773BE"/>
    <w:rsid w:val="00A90A30"/>
    <w:rsid w:val="00AA00E9"/>
    <w:rsid w:val="00AA12A6"/>
    <w:rsid w:val="00AB1323"/>
    <w:rsid w:val="00AB2186"/>
    <w:rsid w:val="00AB2AA4"/>
    <w:rsid w:val="00AB67B7"/>
    <w:rsid w:val="00AC17F6"/>
    <w:rsid w:val="00AC2D44"/>
    <w:rsid w:val="00AD13DB"/>
    <w:rsid w:val="00AD44E0"/>
    <w:rsid w:val="00AD5EC4"/>
    <w:rsid w:val="00AD6008"/>
    <w:rsid w:val="00AE3D0A"/>
    <w:rsid w:val="00AE4435"/>
    <w:rsid w:val="00AE6765"/>
    <w:rsid w:val="00AF35C6"/>
    <w:rsid w:val="00AF4CDB"/>
    <w:rsid w:val="00AF5828"/>
    <w:rsid w:val="00B154BF"/>
    <w:rsid w:val="00B17EDC"/>
    <w:rsid w:val="00B24AF5"/>
    <w:rsid w:val="00B3695D"/>
    <w:rsid w:val="00B46095"/>
    <w:rsid w:val="00B5250B"/>
    <w:rsid w:val="00B52C44"/>
    <w:rsid w:val="00B54D88"/>
    <w:rsid w:val="00B60C80"/>
    <w:rsid w:val="00B67292"/>
    <w:rsid w:val="00B71BB2"/>
    <w:rsid w:val="00B86298"/>
    <w:rsid w:val="00B95328"/>
    <w:rsid w:val="00BA0B93"/>
    <w:rsid w:val="00BA369B"/>
    <w:rsid w:val="00BA7823"/>
    <w:rsid w:val="00BB6150"/>
    <w:rsid w:val="00BC1EBB"/>
    <w:rsid w:val="00BD004F"/>
    <w:rsid w:val="00BD102C"/>
    <w:rsid w:val="00BD4855"/>
    <w:rsid w:val="00BD7EA6"/>
    <w:rsid w:val="00BD7F07"/>
    <w:rsid w:val="00BE2DA0"/>
    <w:rsid w:val="00BE37A0"/>
    <w:rsid w:val="00BF0300"/>
    <w:rsid w:val="00BF0B04"/>
    <w:rsid w:val="00BF0C26"/>
    <w:rsid w:val="00BF1674"/>
    <w:rsid w:val="00BF5F15"/>
    <w:rsid w:val="00C0002E"/>
    <w:rsid w:val="00C01F20"/>
    <w:rsid w:val="00C055AB"/>
    <w:rsid w:val="00C06C1E"/>
    <w:rsid w:val="00C06F5F"/>
    <w:rsid w:val="00C122EC"/>
    <w:rsid w:val="00C30122"/>
    <w:rsid w:val="00C30395"/>
    <w:rsid w:val="00C3396B"/>
    <w:rsid w:val="00C34AD4"/>
    <w:rsid w:val="00C370B9"/>
    <w:rsid w:val="00C5114B"/>
    <w:rsid w:val="00C548A8"/>
    <w:rsid w:val="00C57B1B"/>
    <w:rsid w:val="00C63CF7"/>
    <w:rsid w:val="00C648D7"/>
    <w:rsid w:val="00C75169"/>
    <w:rsid w:val="00C845F5"/>
    <w:rsid w:val="00C93DBB"/>
    <w:rsid w:val="00C94850"/>
    <w:rsid w:val="00C94ABF"/>
    <w:rsid w:val="00CA1A04"/>
    <w:rsid w:val="00CA22CA"/>
    <w:rsid w:val="00CA5732"/>
    <w:rsid w:val="00CA5A5B"/>
    <w:rsid w:val="00CB756D"/>
    <w:rsid w:val="00CC0BCD"/>
    <w:rsid w:val="00CC3E45"/>
    <w:rsid w:val="00CD26A1"/>
    <w:rsid w:val="00CD614B"/>
    <w:rsid w:val="00CE204B"/>
    <w:rsid w:val="00CE6530"/>
    <w:rsid w:val="00CF007B"/>
    <w:rsid w:val="00CF22EE"/>
    <w:rsid w:val="00CF3A5A"/>
    <w:rsid w:val="00CF3E85"/>
    <w:rsid w:val="00CF4476"/>
    <w:rsid w:val="00CF642F"/>
    <w:rsid w:val="00CF6C41"/>
    <w:rsid w:val="00CF7BEB"/>
    <w:rsid w:val="00D0340D"/>
    <w:rsid w:val="00D05D68"/>
    <w:rsid w:val="00D1654C"/>
    <w:rsid w:val="00D17C90"/>
    <w:rsid w:val="00D17E22"/>
    <w:rsid w:val="00D25D1B"/>
    <w:rsid w:val="00D3078C"/>
    <w:rsid w:val="00D331A8"/>
    <w:rsid w:val="00D4190C"/>
    <w:rsid w:val="00D54C90"/>
    <w:rsid w:val="00D612A5"/>
    <w:rsid w:val="00D6684E"/>
    <w:rsid w:val="00D709D8"/>
    <w:rsid w:val="00D8487B"/>
    <w:rsid w:val="00D92290"/>
    <w:rsid w:val="00D93960"/>
    <w:rsid w:val="00D96609"/>
    <w:rsid w:val="00D9705A"/>
    <w:rsid w:val="00DB7A1F"/>
    <w:rsid w:val="00DD57AD"/>
    <w:rsid w:val="00DD6FC3"/>
    <w:rsid w:val="00DF6C76"/>
    <w:rsid w:val="00DF6DD2"/>
    <w:rsid w:val="00E04E9A"/>
    <w:rsid w:val="00E07503"/>
    <w:rsid w:val="00E1046D"/>
    <w:rsid w:val="00E10923"/>
    <w:rsid w:val="00E16CA1"/>
    <w:rsid w:val="00E20A87"/>
    <w:rsid w:val="00E25E50"/>
    <w:rsid w:val="00E25FA9"/>
    <w:rsid w:val="00E279B7"/>
    <w:rsid w:val="00E36E7F"/>
    <w:rsid w:val="00E37E51"/>
    <w:rsid w:val="00E607C8"/>
    <w:rsid w:val="00E6338A"/>
    <w:rsid w:val="00E6374F"/>
    <w:rsid w:val="00E650F1"/>
    <w:rsid w:val="00E65E88"/>
    <w:rsid w:val="00E665EE"/>
    <w:rsid w:val="00E67472"/>
    <w:rsid w:val="00E83AE8"/>
    <w:rsid w:val="00E84ABE"/>
    <w:rsid w:val="00E960EC"/>
    <w:rsid w:val="00E97197"/>
    <w:rsid w:val="00EA1A43"/>
    <w:rsid w:val="00EA244D"/>
    <w:rsid w:val="00EA3F12"/>
    <w:rsid w:val="00EA407F"/>
    <w:rsid w:val="00EA6900"/>
    <w:rsid w:val="00ED1CA4"/>
    <w:rsid w:val="00EE0FF6"/>
    <w:rsid w:val="00EE164E"/>
    <w:rsid w:val="00EE34DF"/>
    <w:rsid w:val="00EE5763"/>
    <w:rsid w:val="00F01D79"/>
    <w:rsid w:val="00F06746"/>
    <w:rsid w:val="00F06D09"/>
    <w:rsid w:val="00F16504"/>
    <w:rsid w:val="00F26E44"/>
    <w:rsid w:val="00F30137"/>
    <w:rsid w:val="00F33635"/>
    <w:rsid w:val="00F412C1"/>
    <w:rsid w:val="00F41BE0"/>
    <w:rsid w:val="00F4368F"/>
    <w:rsid w:val="00F43A97"/>
    <w:rsid w:val="00F467F3"/>
    <w:rsid w:val="00F51285"/>
    <w:rsid w:val="00F55DF7"/>
    <w:rsid w:val="00F56D8C"/>
    <w:rsid w:val="00F667C9"/>
    <w:rsid w:val="00F66E1A"/>
    <w:rsid w:val="00F67561"/>
    <w:rsid w:val="00F7097A"/>
    <w:rsid w:val="00F76E69"/>
    <w:rsid w:val="00F808A6"/>
    <w:rsid w:val="00F82D67"/>
    <w:rsid w:val="00F90C37"/>
    <w:rsid w:val="00F95879"/>
    <w:rsid w:val="00F978CE"/>
    <w:rsid w:val="00FA04BC"/>
    <w:rsid w:val="00FA1F1A"/>
    <w:rsid w:val="00FC049E"/>
    <w:rsid w:val="00FC325F"/>
    <w:rsid w:val="00FC358C"/>
    <w:rsid w:val="00FD0881"/>
    <w:rsid w:val="00FD22B1"/>
    <w:rsid w:val="00FD3D22"/>
    <w:rsid w:val="00FD40C4"/>
    <w:rsid w:val="00FD42A2"/>
    <w:rsid w:val="00FD5F00"/>
    <w:rsid w:val="00FD658E"/>
    <w:rsid w:val="00FD75BA"/>
    <w:rsid w:val="00FE71E8"/>
    <w:rsid w:val="00FF0B25"/>
    <w:rsid w:val="00FF1600"/>
    <w:rsid w:val="00FF4600"/>
    <w:rsid w:val="00FF7C6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605F6"/>
    <w:rPr>
      <w:rFonts w:ascii="Arial" w:hAnsi="Arial"/>
      <w:sz w:val="22"/>
      <w:szCs w:val="24"/>
      <w:lang w:val="en-GB" w:eastAsia="en-US"/>
    </w:rPr>
  </w:style>
  <w:style w:type="paragraph" w:styleId="Heading1">
    <w:name w:val="heading 1"/>
    <w:aliases w:val="Section Heading,First level,T1,h1,PR9,Section,level2 hdg"/>
    <w:basedOn w:val="Normal"/>
    <w:next w:val="Normal"/>
    <w:autoRedefine/>
    <w:qFormat/>
    <w:rsid w:val="006605F6"/>
    <w:pPr>
      <w:keepNext/>
      <w:pBdr>
        <w:top w:val="single" w:sz="4" w:space="1" w:color="auto"/>
        <w:bottom w:val="single" w:sz="4" w:space="1" w:color="auto"/>
      </w:pBdr>
      <w:spacing w:after="120"/>
      <w:jc w:val="center"/>
      <w:outlineLvl w:val="0"/>
    </w:pPr>
    <w:rPr>
      <w:b/>
      <w:bCs/>
      <w:sz w:val="28"/>
      <w:lang w:val="en-IE"/>
    </w:rPr>
  </w:style>
  <w:style w:type="paragraph" w:styleId="Heading2">
    <w:name w:val="heading 2"/>
    <w:aliases w:val="Reset numbering,Second level,T2,h2,PR10"/>
    <w:basedOn w:val="Normal"/>
    <w:next w:val="Normal"/>
    <w:qFormat/>
    <w:rsid w:val="006605F6"/>
    <w:pPr>
      <w:keepNext/>
      <w:numPr>
        <w:ilvl w:val="1"/>
        <w:numId w:val="6"/>
      </w:numPr>
      <w:tabs>
        <w:tab w:val="clear" w:pos="937"/>
        <w:tab w:val="num" w:pos="1440"/>
      </w:tabs>
      <w:spacing w:after="120"/>
      <w:ind w:left="1440" w:hanging="360"/>
      <w:jc w:val="both"/>
      <w:outlineLvl w:val="1"/>
    </w:pPr>
    <w:rPr>
      <w:rFonts w:cs="Arial"/>
      <w:b/>
      <w:sz w:val="24"/>
      <w:szCs w:val="22"/>
    </w:rPr>
  </w:style>
  <w:style w:type="paragraph" w:styleId="Heading3">
    <w:name w:val="heading 3"/>
    <w:aliases w:val=".,Level 1 - 1,H3,Third level,T3,PR11"/>
    <w:basedOn w:val="Normal"/>
    <w:next w:val="Normal"/>
    <w:qFormat/>
    <w:rsid w:val="006605F6"/>
    <w:pPr>
      <w:keepNext/>
      <w:outlineLvl w:val="2"/>
    </w:pPr>
    <w:rPr>
      <w:b/>
      <w:bCs/>
      <w:sz w:val="28"/>
    </w:rPr>
  </w:style>
  <w:style w:type="paragraph" w:styleId="Heading4">
    <w:name w:val="heading 4"/>
    <w:aliases w:val="Level 2 - a,Fourth level,T4,PR12,Sub-Minor"/>
    <w:basedOn w:val="Normal"/>
    <w:next w:val="Normal"/>
    <w:qFormat/>
    <w:rsid w:val="006605F6"/>
    <w:pPr>
      <w:keepNext/>
      <w:numPr>
        <w:numId w:val="5"/>
      </w:numPr>
      <w:tabs>
        <w:tab w:val="clear" w:pos="720"/>
        <w:tab w:val="num" w:pos="900"/>
      </w:tabs>
      <w:spacing w:before="240" w:after="60"/>
      <w:ind w:left="1467" w:hanging="567"/>
      <w:outlineLvl w:val="3"/>
    </w:pPr>
    <w:rPr>
      <w:b/>
      <w:bCs/>
      <w:sz w:val="28"/>
      <w:szCs w:val="28"/>
    </w:rPr>
  </w:style>
  <w:style w:type="paragraph" w:styleId="Heading5">
    <w:name w:val="heading 5"/>
    <w:aliases w:val="Level 3 - i,Appendix1,PR13,Block Label,test"/>
    <w:basedOn w:val="Normal"/>
    <w:next w:val="Normal"/>
    <w:qFormat/>
    <w:rsid w:val="006605F6"/>
    <w:pPr>
      <w:numPr>
        <w:ilvl w:val="4"/>
        <w:numId w:val="6"/>
      </w:numPr>
      <w:tabs>
        <w:tab w:val="clear" w:pos="1189"/>
        <w:tab w:val="num" w:pos="3600"/>
      </w:tabs>
      <w:spacing w:before="240" w:after="60"/>
      <w:ind w:left="3600" w:hanging="360"/>
      <w:outlineLvl w:val="4"/>
    </w:pPr>
    <w:rPr>
      <w:b/>
      <w:bCs/>
      <w:i/>
      <w:iCs/>
      <w:sz w:val="26"/>
      <w:szCs w:val="26"/>
    </w:rPr>
  </w:style>
  <w:style w:type="paragraph" w:styleId="Heading6">
    <w:name w:val="heading 6"/>
    <w:aliases w:val="Legal Level 1.,Appendix 2,PR14"/>
    <w:basedOn w:val="Normal"/>
    <w:next w:val="Normal"/>
    <w:qFormat/>
    <w:rsid w:val="006605F6"/>
    <w:pPr>
      <w:numPr>
        <w:ilvl w:val="5"/>
        <w:numId w:val="6"/>
      </w:numPr>
      <w:tabs>
        <w:tab w:val="clear" w:pos="1333"/>
        <w:tab w:val="num" w:pos="4320"/>
      </w:tabs>
      <w:spacing w:before="240" w:after="60"/>
      <w:ind w:left="4320" w:hanging="180"/>
      <w:outlineLvl w:val="5"/>
    </w:pPr>
    <w:rPr>
      <w:rFonts w:ascii="Times New Roman" w:hAnsi="Times New Roman"/>
      <w:b/>
      <w:bCs/>
      <w:szCs w:val="22"/>
    </w:rPr>
  </w:style>
  <w:style w:type="paragraph" w:styleId="Heading7">
    <w:name w:val="heading 7"/>
    <w:aliases w:val="Legal Level 1.1.,Appendix Header"/>
    <w:basedOn w:val="Normal"/>
    <w:next w:val="Normal"/>
    <w:qFormat/>
    <w:rsid w:val="006605F6"/>
    <w:pPr>
      <w:numPr>
        <w:ilvl w:val="6"/>
        <w:numId w:val="6"/>
      </w:numPr>
      <w:tabs>
        <w:tab w:val="clear" w:pos="1477"/>
        <w:tab w:val="num" w:pos="5040"/>
      </w:tabs>
      <w:spacing w:before="240" w:after="60"/>
      <w:ind w:left="5040" w:hanging="360"/>
      <w:outlineLvl w:val="6"/>
    </w:pPr>
    <w:rPr>
      <w:rFonts w:ascii="Times New Roman" w:hAnsi="Times New Roman"/>
      <w:sz w:val="24"/>
    </w:rPr>
  </w:style>
  <w:style w:type="paragraph" w:styleId="Heading8">
    <w:name w:val="heading 8"/>
    <w:aliases w:val="Legal Level 1.1.1."/>
    <w:basedOn w:val="Normal"/>
    <w:next w:val="Normal"/>
    <w:qFormat/>
    <w:rsid w:val="006605F6"/>
    <w:pPr>
      <w:numPr>
        <w:ilvl w:val="7"/>
        <w:numId w:val="6"/>
      </w:numPr>
      <w:tabs>
        <w:tab w:val="clear" w:pos="1621"/>
        <w:tab w:val="num" w:pos="5760"/>
      </w:tabs>
      <w:spacing w:before="240" w:after="60"/>
      <w:ind w:left="5760" w:hanging="360"/>
      <w:outlineLvl w:val="7"/>
    </w:pPr>
    <w:rPr>
      <w:rFonts w:ascii="Times New Roman" w:hAnsi="Times New Roman"/>
      <w:i/>
      <w:iCs/>
      <w:sz w:val="24"/>
    </w:rPr>
  </w:style>
  <w:style w:type="paragraph" w:styleId="Heading9">
    <w:name w:val="heading 9"/>
    <w:aliases w:val="Legal Level 1.1.1.1."/>
    <w:basedOn w:val="Normal"/>
    <w:next w:val="Normal"/>
    <w:qFormat/>
    <w:rsid w:val="006605F6"/>
    <w:pPr>
      <w:numPr>
        <w:ilvl w:val="8"/>
        <w:numId w:val="6"/>
      </w:numPr>
      <w:tabs>
        <w:tab w:val="clear" w:pos="1765"/>
        <w:tab w:val="num" w:pos="6480"/>
      </w:tabs>
      <w:spacing w:before="240" w:after="60"/>
      <w:ind w:left="6480" w:hanging="18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6605F6"/>
    <w:rPr>
      <w:rFonts w:ascii="Arial" w:hAnsi="Arial"/>
      <w:sz w:val="22"/>
      <w:szCs w:val="24"/>
      <w:lang w:val="en-GB" w:eastAsia="en-US" w:bidi="ar-SA"/>
    </w:rPr>
  </w:style>
  <w:style w:type="paragraph" w:styleId="Header">
    <w:name w:val="header"/>
    <w:basedOn w:val="Normal"/>
    <w:link w:val="HeaderChar"/>
    <w:rsid w:val="006605F6"/>
    <w:pPr>
      <w:tabs>
        <w:tab w:val="center" w:pos="4153"/>
        <w:tab w:val="right" w:pos="8306"/>
      </w:tabs>
    </w:pPr>
  </w:style>
  <w:style w:type="character" w:customStyle="1" w:styleId="FooterChar">
    <w:name w:val="Footer Char"/>
    <w:basedOn w:val="DefaultParagraphFont"/>
    <w:link w:val="Footer"/>
    <w:semiHidden/>
    <w:rsid w:val="006605F6"/>
    <w:rPr>
      <w:rFonts w:ascii="Arial" w:hAnsi="Arial"/>
      <w:sz w:val="22"/>
      <w:szCs w:val="24"/>
      <w:lang w:val="en-GB" w:eastAsia="en-US" w:bidi="ar-SA"/>
    </w:rPr>
  </w:style>
  <w:style w:type="paragraph" w:styleId="Footer">
    <w:name w:val="footer"/>
    <w:basedOn w:val="Normal"/>
    <w:link w:val="FooterChar"/>
    <w:rsid w:val="006605F6"/>
    <w:pPr>
      <w:tabs>
        <w:tab w:val="center" w:pos="4153"/>
        <w:tab w:val="right" w:pos="8306"/>
      </w:tabs>
    </w:pPr>
  </w:style>
  <w:style w:type="paragraph" w:styleId="Caption">
    <w:name w:val="caption"/>
    <w:basedOn w:val="Normal"/>
    <w:next w:val="Normal"/>
    <w:qFormat/>
    <w:rsid w:val="006605F6"/>
    <w:pPr>
      <w:keepNext/>
      <w:spacing w:before="120" w:after="120"/>
      <w:ind w:left="851"/>
    </w:pPr>
    <w:rPr>
      <w:b/>
      <w:bCs/>
      <w:sz w:val="20"/>
      <w:szCs w:val="20"/>
      <w:lang w:val="en-IE" w:eastAsia="en-GB"/>
    </w:rPr>
  </w:style>
  <w:style w:type="paragraph" w:customStyle="1" w:styleId="CERAPPENDIXBODY">
    <w:name w:val="CER APPENDIX BODY"/>
    <w:link w:val="CERAPPENDIXBODYChar"/>
    <w:rsid w:val="006605F6"/>
    <w:pPr>
      <w:numPr>
        <w:ilvl w:val="1"/>
        <w:numId w:val="8"/>
      </w:numPr>
      <w:tabs>
        <w:tab w:val="left" w:pos="851"/>
        <w:tab w:val="num" w:pos="1080"/>
      </w:tabs>
      <w:spacing w:before="120" w:after="120"/>
      <w:ind w:left="1080" w:hanging="360"/>
      <w:jc w:val="both"/>
    </w:pPr>
    <w:rPr>
      <w:rFonts w:ascii="Arial" w:hAnsi="Arial"/>
      <w:color w:val="000000"/>
      <w:sz w:val="22"/>
      <w:lang w:val="en-GB" w:eastAsia="en-US"/>
    </w:rPr>
  </w:style>
  <w:style w:type="character" w:customStyle="1" w:styleId="CERAPPENDIXBODYChar">
    <w:name w:val="CER APPENDIX BODY Char"/>
    <w:basedOn w:val="DefaultParagraphFont"/>
    <w:link w:val="CERAPPENDIXBODY"/>
    <w:rsid w:val="006605F6"/>
    <w:rPr>
      <w:rFonts w:ascii="Arial" w:hAnsi="Arial"/>
      <w:color w:val="000000"/>
      <w:sz w:val="22"/>
      <w:lang w:val="en-GB" w:eastAsia="en-US" w:bidi="ar-SA"/>
    </w:rPr>
  </w:style>
  <w:style w:type="paragraph" w:customStyle="1" w:styleId="CERAPPENDIXHEADING1">
    <w:name w:val="CER APPENDIX HEADING 1"/>
    <w:next w:val="Normal"/>
    <w:rsid w:val="006605F6"/>
    <w:pPr>
      <w:pBdr>
        <w:top w:val="single" w:sz="4" w:space="1" w:color="auto"/>
        <w:bottom w:val="single" w:sz="4" w:space="1" w:color="auto"/>
      </w:pBdr>
      <w:spacing w:after="360"/>
      <w:jc w:val="center"/>
      <w:outlineLvl w:val="0"/>
    </w:pPr>
    <w:rPr>
      <w:rFonts w:ascii="Arial" w:hAnsi="Arial"/>
      <w:b/>
      <w:caps/>
      <w:color w:val="000000"/>
      <w:sz w:val="28"/>
      <w:lang w:val="en-GB" w:eastAsia="en-US"/>
    </w:rPr>
  </w:style>
  <w:style w:type="paragraph" w:customStyle="1" w:styleId="CERAppendixNumHeading">
    <w:name w:val="CER Appendix Num Heading"/>
    <w:next w:val="Normal"/>
    <w:rsid w:val="006605F6"/>
    <w:pPr>
      <w:keepNext/>
      <w:numPr>
        <w:numId w:val="1"/>
      </w:numPr>
      <w:tabs>
        <w:tab w:val="clear" w:pos="851"/>
        <w:tab w:val="num" w:pos="900"/>
      </w:tabs>
      <w:spacing w:before="120" w:after="120"/>
      <w:ind w:left="1467" w:hanging="567"/>
    </w:pPr>
    <w:rPr>
      <w:rFonts w:ascii="Arial" w:hAnsi="Arial"/>
      <w:b/>
      <w:sz w:val="22"/>
      <w:szCs w:val="24"/>
      <w:lang w:eastAsia="en-US"/>
    </w:rPr>
  </w:style>
  <w:style w:type="paragraph" w:customStyle="1" w:styleId="CERBODY">
    <w:name w:val="CER BODY"/>
    <w:link w:val="CERBODYCharChar"/>
    <w:rsid w:val="006605F6"/>
    <w:pPr>
      <w:numPr>
        <w:ilvl w:val="1"/>
        <w:numId w:val="2"/>
      </w:numPr>
      <w:tabs>
        <w:tab w:val="clear" w:pos="851"/>
        <w:tab w:val="num" w:pos="1440"/>
      </w:tabs>
      <w:spacing w:before="120" w:after="120"/>
      <w:ind w:left="1440" w:hanging="360"/>
      <w:jc w:val="both"/>
    </w:pPr>
    <w:rPr>
      <w:rFonts w:ascii="Arial" w:hAnsi="Arial"/>
      <w:sz w:val="22"/>
      <w:szCs w:val="22"/>
      <w:lang w:val="en-GB" w:eastAsia="en-US"/>
    </w:rPr>
  </w:style>
  <w:style w:type="character" w:customStyle="1" w:styleId="CERBODYCharChar">
    <w:name w:val="CER BODY Char Char"/>
    <w:basedOn w:val="DefaultParagraphFont"/>
    <w:link w:val="CERBODY"/>
    <w:rsid w:val="006605F6"/>
    <w:rPr>
      <w:rFonts w:ascii="Arial" w:hAnsi="Arial"/>
      <w:sz w:val="22"/>
      <w:szCs w:val="22"/>
      <w:lang w:val="en-GB" w:eastAsia="en-US" w:bidi="ar-SA"/>
    </w:rPr>
  </w:style>
  <w:style w:type="character" w:customStyle="1" w:styleId="CERBODYCharChar1">
    <w:name w:val="CER BODY Char Char1"/>
    <w:basedOn w:val="DefaultParagraphFont"/>
    <w:rsid w:val="006605F6"/>
    <w:rPr>
      <w:rFonts w:ascii="Arial" w:hAnsi="Arial"/>
      <w:sz w:val="22"/>
      <w:szCs w:val="22"/>
      <w:lang w:val="en-GB" w:eastAsia="en-US" w:bidi="ar-SA"/>
    </w:rPr>
  </w:style>
  <w:style w:type="paragraph" w:customStyle="1" w:styleId="CERBodyManual">
    <w:name w:val="CER Body Manual"/>
    <w:next w:val="CERBODY"/>
    <w:link w:val="CERBodyManualChar"/>
    <w:rsid w:val="006605F6"/>
    <w:pPr>
      <w:tabs>
        <w:tab w:val="left" w:pos="851"/>
      </w:tabs>
      <w:spacing w:before="120" w:after="120"/>
      <w:ind w:left="851" w:hanging="851"/>
    </w:pPr>
    <w:rPr>
      <w:rFonts w:ascii="Arial" w:hAnsi="Arial"/>
      <w:sz w:val="22"/>
      <w:szCs w:val="22"/>
      <w:lang w:val="en-GB" w:eastAsia="en-US"/>
    </w:rPr>
  </w:style>
  <w:style w:type="character" w:customStyle="1" w:styleId="CERBodyManualChar">
    <w:name w:val="CER Body Manual Char"/>
    <w:basedOn w:val="CERBODYCharChar1"/>
    <w:link w:val="CERBodyManual"/>
    <w:rsid w:val="006605F6"/>
  </w:style>
  <w:style w:type="character" w:customStyle="1" w:styleId="CERBodyManualCharChar">
    <w:name w:val="CER Body Manual Char Char"/>
    <w:basedOn w:val="DefaultParagraphFont"/>
    <w:rsid w:val="006605F6"/>
    <w:rPr>
      <w:rFonts w:ascii="Arial" w:hAnsi="Arial"/>
      <w:sz w:val="22"/>
      <w:szCs w:val="22"/>
      <w:lang w:val="en-GB" w:eastAsia="en-US" w:bidi="ar-SA"/>
    </w:rPr>
  </w:style>
  <w:style w:type="paragraph" w:customStyle="1" w:styleId="CERBODYUnnumbered">
    <w:name w:val="CER BODY Unnumbered"/>
    <w:link w:val="CERBODYUnnumberedChar"/>
    <w:rsid w:val="006605F6"/>
    <w:pPr>
      <w:spacing w:before="120" w:after="120"/>
      <w:ind w:left="851"/>
      <w:jc w:val="both"/>
    </w:pPr>
    <w:rPr>
      <w:rFonts w:ascii="Arial" w:hAnsi="Arial"/>
      <w:sz w:val="22"/>
      <w:szCs w:val="22"/>
      <w:lang w:val="en-GB" w:eastAsia="en-US"/>
    </w:rPr>
  </w:style>
  <w:style w:type="character" w:customStyle="1" w:styleId="CERBODYUnnumberedChar">
    <w:name w:val="CER BODY Unnumbered Char"/>
    <w:basedOn w:val="DefaultParagraphFont"/>
    <w:link w:val="CERBODYUnnumbered"/>
    <w:rsid w:val="006605F6"/>
    <w:rPr>
      <w:rFonts w:ascii="Arial" w:hAnsi="Arial"/>
      <w:sz w:val="22"/>
      <w:szCs w:val="22"/>
      <w:lang w:val="en-GB" w:eastAsia="en-US" w:bidi="ar-SA"/>
    </w:rPr>
  </w:style>
  <w:style w:type="paragraph" w:customStyle="1" w:styleId="CERBULLET2">
    <w:name w:val="CER BULLET 2"/>
    <w:link w:val="CERBULLET2Char"/>
    <w:rsid w:val="00C3396B"/>
    <w:pPr>
      <w:numPr>
        <w:numId w:val="10"/>
      </w:numPr>
      <w:spacing w:before="120" w:after="120"/>
      <w:jc w:val="both"/>
    </w:pPr>
    <w:rPr>
      <w:rFonts w:ascii="Arial" w:hAnsi="Arial"/>
      <w:iCs/>
      <w:sz w:val="22"/>
      <w:lang w:val="en-GB" w:eastAsia="en-US"/>
    </w:rPr>
  </w:style>
  <w:style w:type="character" w:customStyle="1" w:styleId="CERBULLET2Char">
    <w:name w:val="CER BULLET 2 Char"/>
    <w:basedOn w:val="DefaultParagraphFont"/>
    <w:link w:val="CERBULLET2"/>
    <w:rsid w:val="00C3396B"/>
    <w:rPr>
      <w:rFonts w:ascii="Arial" w:hAnsi="Arial"/>
      <w:iCs/>
      <w:sz w:val="22"/>
      <w:lang w:val="en-GB" w:eastAsia="en-US" w:bidi="ar-SA"/>
    </w:rPr>
  </w:style>
  <w:style w:type="paragraph" w:customStyle="1" w:styleId="CERBULLET3">
    <w:name w:val="CER BULLET 3"/>
    <w:link w:val="CERBULLET3Char"/>
    <w:rsid w:val="006605F6"/>
    <w:pPr>
      <w:tabs>
        <w:tab w:val="left" w:pos="1985"/>
      </w:tabs>
      <w:spacing w:before="120" w:after="120"/>
    </w:pPr>
    <w:rPr>
      <w:rFonts w:ascii="Arial" w:hAnsi="Arial"/>
      <w:color w:val="000000"/>
      <w:sz w:val="22"/>
      <w:lang w:val="en-GB" w:eastAsia="en-US"/>
    </w:rPr>
  </w:style>
  <w:style w:type="character" w:customStyle="1" w:styleId="CERBULLET3Char">
    <w:name w:val="CER BULLET 3 Char"/>
    <w:basedOn w:val="DefaultParagraphFont"/>
    <w:link w:val="CERBULLET3"/>
    <w:rsid w:val="006605F6"/>
    <w:rPr>
      <w:rFonts w:ascii="Arial" w:hAnsi="Arial"/>
      <w:color w:val="000000"/>
      <w:sz w:val="22"/>
      <w:lang w:val="en-GB" w:eastAsia="en-US" w:bidi="ar-SA"/>
    </w:rPr>
  </w:style>
  <w:style w:type="paragraph" w:customStyle="1" w:styleId="CEREquation">
    <w:name w:val="CER Equation"/>
    <w:basedOn w:val="CERBODYUnnumbered"/>
    <w:link w:val="CEREquationChar"/>
    <w:rsid w:val="006605F6"/>
    <w:pPr>
      <w:tabs>
        <w:tab w:val="left" w:pos="1418"/>
      </w:tabs>
    </w:pPr>
  </w:style>
  <w:style w:type="character" w:customStyle="1" w:styleId="CEREquationChar">
    <w:name w:val="CER Equation Char"/>
    <w:basedOn w:val="CERBODYUnnumberedChar"/>
    <w:link w:val="CEREquation"/>
    <w:rsid w:val="006605F6"/>
    <w:rPr>
      <w:rFonts w:ascii="Arial" w:hAnsi="Arial"/>
      <w:sz w:val="22"/>
      <w:szCs w:val="22"/>
      <w:lang w:val="en-GB" w:eastAsia="en-US" w:bidi="ar-SA"/>
    </w:rPr>
  </w:style>
  <w:style w:type="paragraph" w:customStyle="1" w:styleId="CERFOOTNOTEREFERENCE">
    <w:name w:val="CER FOOTNOTE REFERENCE"/>
    <w:next w:val="Normal"/>
    <w:link w:val="CERFOOTNOTEREFERENCEChar"/>
    <w:rsid w:val="006605F6"/>
    <w:rPr>
      <w:rFonts w:ascii="Arial" w:hAnsi="Arial"/>
      <w:vertAlign w:val="superscript"/>
      <w:lang w:val="en-GB" w:eastAsia="en-US"/>
    </w:rPr>
  </w:style>
  <w:style w:type="paragraph" w:styleId="FootnoteText">
    <w:name w:val="footnote text"/>
    <w:basedOn w:val="Normal"/>
    <w:semiHidden/>
    <w:rsid w:val="006605F6"/>
    <w:rPr>
      <w:sz w:val="20"/>
      <w:szCs w:val="20"/>
    </w:rPr>
  </w:style>
  <w:style w:type="paragraph" w:customStyle="1" w:styleId="CERFootnoteReference0">
    <w:name w:val="CER Footnote Reference"/>
    <w:basedOn w:val="FootnoteText"/>
    <w:rsid w:val="006605F6"/>
    <w:pPr>
      <w:tabs>
        <w:tab w:val="left" w:pos="851"/>
      </w:tabs>
      <w:ind w:left="851" w:hanging="851"/>
    </w:pPr>
    <w:rPr>
      <w:sz w:val="18"/>
      <w:lang w:val="en-IE"/>
    </w:rPr>
  </w:style>
  <w:style w:type="character" w:customStyle="1" w:styleId="CERFOOTNOTEREFERENCEChar">
    <w:name w:val="CER FOOTNOTE REFERENCE Char"/>
    <w:basedOn w:val="DefaultParagraphFont"/>
    <w:link w:val="CERFOOTNOTEREFERENCE"/>
    <w:rsid w:val="006605F6"/>
    <w:rPr>
      <w:rFonts w:ascii="Arial" w:hAnsi="Arial"/>
      <w:vertAlign w:val="superscript"/>
      <w:lang w:val="en-GB" w:eastAsia="en-US" w:bidi="ar-SA"/>
    </w:rPr>
  </w:style>
  <w:style w:type="paragraph" w:customStyle="1" w:styleId="CERFOOTNOTETEXT">
    <w:name w:val="CER FOOTNOTE TEXT"/>
    <w:link w:val="CERFOOTNOTETEXTChar"/>
    <w:rsid w:val="006605F6"/>
    <w:pPr>
      <w:tabs>
        <w:tab w:val="left" w:pos="425"/>
      </w:tabs>
      <w:ind w:left="425" w:hanging="425"/>
    </w:pPr>
    <w:rPr>
      <w:rFonts w:ascii="Arial" w:hAnsi="Arial"/>
      <w:lang w:val="en-GB" w:eastAsia="en-US"/>
    </w:rPr>
  </w:style>
  <w:style w:type="character" w:customStyle="1" w:styleId="CERFOOTNOTETEXTChar">
    <w:name w:val="CER FOOTNOTE TEXT Char"/>
    <w:basedOn w:val="DefaultParagraphFont"/>
    <w:link w:val="CERFOOTNOTETEXT"/>
    <w:rsid w:val="006605F6"/>
    <w:rPr>
      <w:rFonts w:ascii="Arial" w:hAnsi="Arial"/>
      <w:lang w:val="en-GB" w:eastAsia="en-US" w:bidi="ar-SA"/>
    </w:rPr>
  </w:style>
  <w:style w:type="paragraph" w:customStyle="1" w:styleId="CERFRONTTEXT2NDLEVEL">
    <w:name w:val="CER FRONT TEXT 2ND LEVEL"/>
    <w:rsid w:val="006605F6"/>
    <w:pPr>
      <w:spacing w:after="960"/>
      <w:jc w:val="center"/>
    </w:pPr>
    <w:rPr>
      <w:rFonts w:ascii="Arial" w:hAnsi="Arial"/>
      <w:b/>
      <w:bCs/>
      <w:color w:val="000000"/>
      <w:sz w:val="48"/>
      <w:lang w:eastAsia="en-US"/>
    </w:rPr>
  </w:style>
  <w:style w:type="paragraph" w:customStyle="1" w:styleId="CERHEADING1">
    <w:name w:val="CER HEADING 1"/>
    <w:next w:val="CERBODY"/>
    <w:rsid w:val="006605F6"/>
    <w:pPr>
      <w:pageBreakBefore/>
      <w:pBdr>
        <w:top w:val="single" w:sz="4" w:space="1" w:color="000000"/>
        <w:bottom w:val="single" w:sz="4" w:space="1" w:color="000000"/>
      </w:pBdr>
      <w:spacing w:after="360"/>
      <w:jc w:val="center"/>
    </w:pPr>
    <w:rPr>
      <w:rFonts w:ascii="Arial" w:hAnsi="Arial"/>
      <w:b/>
      <w:caps/>
      <w:sz w:val="28"/>
      <w:lang w:val="en-GB" w:eastAsia="en-US"/>
    </w:rPr>
  </w:style>
  <w:style w:type="paragraph" w:customStyle="1" w:styleId="CERHEADING2">
    <w:name w:val="CER HEADING 2"/>
    <w:next w:val="CERBODY"/>
    <w:link w:val="CERHEADING2Char"/>
    <w:rsid w:val="006605F6"/>
    <w:pPr>
      <w:keepNext/>
      <w:tabs>
        <w:tab w:val="left" w:pos="936"/>
      </w:tabs>
      <w:spacing w:before="240" w:after="120"/>
      <w:ind w:left="851"/>
    </w:pPr>
    <w:rPr>
      <w:rFonts w:ascii="Arial" w:hAnsi="Arial"/>
      <w:b/>
      <w:caps/>
      <w:sz w:val="24"/>
      <w:lang w:val="en-GB" w:eastAsia="en-US"/>
    </w:rPr>
  </w:style>
  <w:style w:type="character" w:customStyle="1" w:styleId="CERHEADING2Char">
    <w:name w:val="CER HEADING 2 Char"/>
    <w:basedOn w:val="DefaultParagraphFont"/>
    <w:link w:val="CERHEADING2"/>
    <w:rsid w:val="006605F6"/>
    <w:rPr>
      <w:rFonts w:ascii="Arial" w:hAnsi="Arial"/>
      <w:b/>
      <w:caps/>
      <w:sz w:val="24"/>
      <w:lang w:val="en-GB" w:eastAsia="en-US" w:bidi="ar-SA"/>
    </w:rPr>
  </w:style>
  <w:style w:type="paragraph" w:customStyle="1" w:styleId="CERHEADING3">
    <w:name w:val="CER HEADING 3"/>
    <w:next w:val="CERBODY"/>
    <w:rsid w:val="006605F6"/>
    <w:pPr>
      <w:keepNext/>
      <w:spacing w:before="240" w:after="120"/>
      <w:ind w:left="851"/>
    </w:pPr>
    <w:rPr>
      <w:rFonts w:ascii="Arial" w:hAnsi="Arial"/>
      <w:b/>
      <w:iCs/>
      <w:color w:val="000000"/>
      <w:sz w:val="22"/>
      <w:szCs w:val="22"/>
      <w:lang w:val="en-GB" w:eastAsia="en-US"/>
    </w:rPr>
  </w:style>
  <w:style w:type="paragraph" w:customStyle="1" w:styleId="CERHEADING4">
    <w:name w:val="CER HEADING 4"/>
    <w:link w:val="CERHEADING4Char"/>
    <w:rsid w:val="006605F6"/>
    <w:pPr>
      <w:keepNext/>
      <w:spacing w:before="240" w:after="120"/>
      <w:ind w:left="851"/>
    </w:pPr>
    <w:rPr>
      <w:rFonts w:ascii="Arial" w:hAnsi="Arial"/>
      <w:b/>
      <w:i/>
      <w:color w:val="000000"/>
      <w:sz w:val="22"/>
      <w:lang w:val="en-GB" w:eastAsia="en-US"/>
    </w:rPr>
  </w:style>
  <w:style w:type="character" w:customStyle="1" w:styleId="CERHEADING4Char">
    <w:name w:val="CER HEADING 4 Char"/>
    <w:basedOn w:val="DefaultParagraphFont"/>
    <w:link w:val="CERHEADING4"/>
    <w:rsid w:val="006605F6"/>
    <w:rPr>
      <w:rFonts w:ascii="Arial" w:hAnsi="Arial"/>
      <w:b/>
      <w:i/>
      <w:color w:val="000000"/>
      <w:sz w:val="22"/>
      <w:lang w:val="en-GB" w:eastAsia="en-US" w:bidi="ar-SA"/>
    </w:rPr>
  </w:style>
  <w:style w:type="paragraph" w:customStyle="1" w:styleId="CERHEADING5">
    <w:name w:val="CER HEADING 5"/>
    <w:basedOn w:val="CERHEADING4"/>
    <w:rsid w:val="006605F6"/>
    <w:rPr>
      <w:b w:val="0"/>
    </w:rPr>
  </w:style>
  <w:style w:type="paragraph" w:customStyle="1" w:styleId="CERLISTBULLET">
    <w:name w:val="CER LIST BULLET"/>
    <w:next w:val="CERBODY"/>
    <w:rsid w:val="006605F6"/>
    <w:pPr>
      <w:tabs>
        <w:tab w:val="num" w:pos="1440"/>
      </w:tabs>
      <w:spacing w:before="120" w:after="120"/>
      <w:ind w:left="1440" w:hanging="360"/>
      <w:jc w:val="both"/>
    </w:pPr>
    <w:rPr>
      <w:rFonts w:ascii="Arial" w:hAnsi="Arial"/>
      <w:iCs/>
      <w:color w:val="000000"/>
      <w:sz w:val="22"/>
      <w:lang w:val="en-GB" w:eastAsia="en-US"/>
    </w:rPr>
  </w:style>
  <w:style w:type="paragraph" w:customStyle="1" w:styleId="CERLISTBULLET2">
    <w:name w:val="CER LIST BULLET 2"/>
    <w:basedOn w:val="Normal"/>
    <w:rsid w:val="006605F6"/>
    <w:pPr>
      <w:numPr>
        <w:numId w:val="4"/>
      </w:numPr>
      <w:tabs>
        <w:tab w:val="clear" w:pos="1985"/>
        <w:tab w:val="num" w:pos="900"/>
      </w:tabs>
      <w:spacing w:before="120" w:after="120"/>
      <w:ind w:left="1467"/>
      <w:jc w:val="both"/>
    </w:pPr>
    <w:rPr>
      <w:iCs/>
      <w:color w:val="000000"/>
      <w:szCs w:val="20"/>
    </w:rPr>
  </w:style>
  <w:style w:type="paragraph" w:customStyle="1" w:styleId="CERMAINFRONTTEXT">
    <w:name w:val="CER MAIN FRONT TEXT"/>
    <w:rsid w:val="006605F6"/>
    <w:pPr>
      <w:spacing w:after="960"/>
      <w:jc w:val="center"/>
    </w:pPr>
    <w:rPr>
      <w:rFonts w:ascii="Arial" w:hAnsi="Arial"/>
      <w:b/>
      <w:bCs/>
      <w:sz w:val="52"/>
      <w:lang w:val="en-GB" w:eastAsia="en-US"/>
    </w:rPr>
  </w:style>
  <w:style w:type="paragraph" w:customStyle="1" w:styleId="CERNORMAL">
    <w:name w:val="CER NORMAL"/>
    <w:link w:val="CERNORMALChar"/>
    <w:rsid w:val="006605F6"/>
    <w:pPr>
      <w:tabs>
        <w:tab w:val="num" w:pos="851"/>
      </w:tabs>
      <w:spacing w:before="120" w:after="120"/>
      <w:ind w:left="851"/>
    </w:pPr>
    <w:rPr>
      <w:rFonts w:ascii="Arial" w:hAnsi="Arial"/>
      <w:color w:val="000000"/>
      <w:sz w:val="22"/>
      <w:lang w:val="en-GB" w:eastAsia="en-US"/>
    </w:rPr>
  </w:style>
  <w:style w:type="paragraph" w:customStyle="1" w:styleId="CERnon-indent">
    <w:name w:val="CER non-indent"/>
    <w:basedOn w:val="CERNORMAL"/>
    <w:link w:val="CERnon-indentChar"/>
    <w:rsid w:val="006605F6"/>
    <w:pPr>
      <w:ind w:left="0"/>
    </w:pPr>
  </w:style>
  <w:style w:type="character" w:customStyle="1" w:styleId="CERNORMALChar">
    <w:name w:val="CER NORMAL Char"/>
    <w:basedOn w:val="DefaultParagraphFont"/>
    <w:link w:val="CERNORMAL"/>
    <w:rsid w:val="006605F6"/>
    <w:rPr>
      <w:rFonts w:ascii="Arial" w:hAnsi="Arial"/>
      <w:color w:val="000000"/>
      <w:sz w:val="22"/>
      <w:lang w:val="en-GB" w:eastAsia="en-US" w:bidi="ar-SA"/>
    </w:rPr>
  </w:style>
  <w:style w:type="character" w:customStyle="1" w:styleId="CERnon-indentChar">
    <w:name w:val="CER non-indent Char"/>
    <w:basedOn w:val="CERNORMALChar"/>
    <w:link w:val="CERnon-indent"/>
    <w:rsid w:val="006605F6"/>
    <w:rPr>
      <w:rFonts w:ascii="Arial" w:hAnsi="Arial"/>
      <w:color w:val="000000"/>
      <w:sz w:val="22"/>
      <w:lang w:val="en-GB" w:eastAsia="en-US" w:bidi="ar-SA"/>
    </w:rPr>
  </w:style>
  <w:style w:type="paragraph" w:customStyle="1" w:styleId="CERNORMALBOLDITALIC">
    <w:name w:val="CER NORMAL BOLD ITALIC"/>
    <w:basedOn w:val="CERNORMAL"/>
    <w:rsid w:val="006605F6"/>
    <w:rPr>
      <w:b/>
      <w:i/>
    </w:rPr>
  </w:style>
  <w:style w:type="character" w:customStyle="1" w:styleId="CERNORMALCharChar">
    <w:name w:val="CER NORMAL Char Char"/>
    <w:basedOn w:val="DefaultParagraphFont"/>
    <w:rsid w:val="006605F6"/>
    <w:rPr>
      <w:rFonts w:ascii="Arial" w:hAnsi="Arial"/>
      <w:color w:val="000000"/>
      <w:sz w:val="22"/>
      <w:szCs w:val="24"/>
      <w:lang w:val="en-GB" w:eastAsia="en-US" w:bidi="ar-SA"/>
    </w:rPr>
  </w:style>
  <w:style w:type="paragraph" w:customStyle="1" w:styleId="CERNORMALHeading1">
    <w:name w:val="CER NORMAL Heading 1"/>
    <w:basedOn w:val="CERNORMAL"/>
    <w:rsid w:val="006605F6"/>
    <w:pPr>
      <w:keepNext/>
      <w:pBdr>
        <w:top w:val="single" w:sz="4" w:space="1" w:color="auto"/>
        <w:bottom w:val="single" w:sz="4" w:space="1" w:color="auto"/>
      </w:pBdr>
      <w:jc w:val="center"/>
    </w:pPr>
    <w:rPr>
      <w:b/>
      <w:bCs/>
      <w:sz w:val="32"/>
    </w:rPr>
  </w:style>
  <w:style w:type="paragraph" w:customStyle="1" w:styleId="CERNormalIndent">
    <w:name w:val="CER Normal Indent"/>
    <w:basedOn w:val="CERNORMAL"/>
    <w:rsid w:val="006605F6"/>
    <w:pPr>
      <w:ind w:left="1418"/>
    </w:pPr>
  </w:style>
  <w:style w:type="paragraph" w:customStyle="1" w:styleId="CERNormalIndent2">
    <w:name w:val="CER Normal Indent 2"/>
    <w:basedOn w:val="CERNORMAL"/>
    <w:rsid w:val="006605F6"/>
    <w:pPr>
      <w:ind w:left="1985"/>
    </w:pPr>
  </w:style>
  <w:style w:type="paragraph" w:customStyle="1" w:styleId="CERNUMBERBULLET">
    <w:name w:val="CER NUMBER BULLET"/>
    <w:link w:val="CERNUMBERBULLETCharChar"/>
    <w:rsid w:val="006605F6"/>
    <w:pPr>
      <w:numPr>
        <w:numId w:val="3"/>
      </w:numPr>
      <w:spacing w:before="120" w:after="120"/>
    </w:pPr>
    <w:rPr>
      <w:rFonts w:ascii="Arial" w:hAnsi="Arial"/>
      <w:color w:val="000000"/>
      <w:sz w:val="22"/>
      <w:szCs w:val="24"/>
      <w:lang w:val="en-GB" w:eastAsia="en-US"/>
    </w:rPr>
  </w:style>
  <w:style w:type="paragraph" w:customStyle="1" w:styleId="CERNUMBERBULLET2">
    <w:name w:val="CER NUMBER BULLET 2"/>
    <w:link w:val="CERNUMBERBULLET2CharChar1"/>
    <w:rsid w:val="006605F6"/>
    <w:pPr>
      <w:spacing w:before="120" w:after="120"/>
    </w:pPr>
    <w:rPr>
      <w:rFonts w:ascii="Arial" w:hAnsi="Arial" w:cs="Arial"/>
      <w:sz w:val="22"/>
      <w:lang w:eastAsia="en-US"/>
    </w:rPr>
  </w:style>
  <w:style w:type="character" w:customStyle="1" w:styleId="CERNUMBERBULLET2Char">
    <w:name w:val="CER NUMBER BULLET 2 Char"/>
    <w:basedOn w:val="DefaultParagraphFont"/>
    <w:rsid w:val="006605F6"/>
    <w:rPr>
      <w:rFonts w:ascii="Arial" w:hAnsi="Arial" w:cs="Arial"/>
      <w:sz w:val="22"/>
      <w:lang w:val="en-IE" w:eastAsia="en-US" w:bidi="ar-SA"/>
    </w:rPr>
  </w:style>
  <w:style w:type="character" w:customStyle="1" w:styleId="CERNUMBERBULLET2CharChar">
    <w:name w:val="CER NUMBER BULLET 2 Char Char"/>
    <w:basedOn w:val="DefaultParagraphFont"/>
    <w:semiHidden/>
    <w:rsid w:val="006605F6"/>
    <w:rPr>
      <w:rFonts w:ascii="Arial" w:hAnsi="Arial" w:cs="Arial"/>
      <w:sz w:val="22"/>
      <w:lang w:val="en-IE" w:eastAsia="en-US" w:bidi="ar-SA"/>
    </w:rPr>
  </w:style>
  <w:style w:type="character" w:customStyle="1" w:styleId="CERNUMBERBULLET2CharCharChar">
    <w:name w:val="CER NUMBER BULLET 2 Char Char Char"/>
    <w:basedOn w:val="DefaultParagraphFont"/>
    <w:rsid w:val="006605F6"/>
    <w:rPr>
      <w:rFonts w:ascii="Arial" w:hAnsi="Arial" w:cs="Arial"/>
      <w:sz w:val="22"/>
      <w:lang w:val="en-IE" w:eastAsia="en-US" w:bidi="ar-SA"/>
    </w:rPr>
  </w:style>
  <w:style w:type="character" w:customStyle="1" w:styleId="CERNUMBERBULLET2CharChar1">
    <w:name w:val="CER NUMBER BULLET 2 Char Char1"/>
    <w:basedOn w:val="DefaultParagraphFont"/>
    <w:link w:val="CERNUMBERBULLET2"/>
    <w:rsid w:val="006605F6"/>
    <w:rPr>
      <w:rFonts w:ascii="Arial" w:hAnsi="Arial" w:cs="Arial"/>
      <w:sz w:val="22"/>
      <w:lang w:val="en-IE" w:eastAsia="en-US" w:bidi="ar-SA"/>
    </w:rPr>
  </w:style>
  <w:style w:type="character" w:customStyle="1" w:styleId="CERNUMBERBULLETChar">
    <w:name w:val="CER NUMBER BULLET Char"/>
    <w:basedOn w:val="DefaultParagraphFont"/>
    <w:rsid w:val="006605F6"/>
    <w:rPr>
      <w:rFonts w:ascii="Arial" w:hAnsi="Arial"/>
      <w:color w:val="000000"/>
      <w:sz w:val="22"/>
      <w:lang w:val="en-GB" w:eastAsia="en-US" w:bidi="ar-SA"/>
    </w:rPr>
  </w:style>
  <w:style w:type="character" w:customStyle="1" w:styleId="CERNUMBERBULLETCharChar">
    <w:name w:val="CER NUMBER BULLET Char Char"/>
    <w:basedOn w:val="DefaultParagraphFont"/>
    <w:link w:val="CERNUMBERBULLET"/>
    <w:rsid w:val="006605F6"/>
    <w:rPr>
      <w:rFonts w:ascii="Arial" w:hAnsi="Arial"/>
      <w:color w:val="000000"/>
      <w:sz w:val="22"/>
      <w:szCs w:val="24"/>
      <w:lang w:val="en-GB" w:eastAsia="en-US" w:bidi="ar-SA"/>
    </w:rPr>
  </w:style>
  <w:style w:type="paragraph" w:customStyle="1" w:styleId="CERTableHeader">
    <w:name w:val="CER Table Header"/>
    <w:basedOn w:val="Caption"/>
    <w:rsid w:val="002965DE"/>
    <w:pPr>
      <w:ind w:left="0"/>
    </w:pPr>
  </w:style>
  <w:style w:type="paragraph" w:customStyle="1" w:styleId="CERSection7">
    <w:name w:val="CERSection7"/>
    <w:basedOn w:val="CERNORMAL"/>
    <w:next w:val="CERBODY"/>
    <w:rsid w:val="006605F6"/>
    <w:pPr>
      <w:tabs>
        <w:tab w:val="clear" w:pos="851"/>
      </w:tabs>
      <w:ind w:left="1680" w:hanging="829"/>
      <w:jc w:val="both"/>
    </w:pPr>
  </w:style>
  <w:style w:type="paragraph" w:customStyle="1" w:styleId="CERSection7NumBullet1">
    <w:name w:val="CERSection7 Num Bullet 1"/>
    <w:next w:val="CERSection7"/>
    <w:rsid w:val="006605F6"/>
    <w:rPr>
      <w:rFonts w:ascii="Arial" w:hAnsi="Arial" w:cs="Arial"/>
      <w:sz w:val="22"/>
      <w:lang w:eastAsia="en-US"/>
    </w:rPr>
  </w:style>
  <w:style w:type="character" w:styleId="CommentReference">
    <w:name w:val="annotation reference"/>
    <w:basedOn w:val="DefaultParagraphFont"/>
    <w:semiHidden/>
    <w:rsid w:val="006605F6"/>
    <w:rPr>
      <w:sz w:val="16"/>
      <w:szCs w:val="16"/>
    </w:rPr>
  </w:style>
  <w:style w:type="paragraph" w:styleId="CommentText">
    <w:name w:val="annotation text"/>
    <w:basedOn w:val="Normal"/>
    <w:semiHidden/>
    <w:rsid w:val="006605F6"/>
    <w:rPr>
      <w:sz w:val="20"/>
      <w:szCs w:val="20"/>
    </w:rPr>
  </w:style>
  <w:style w:type="paragraph" w:styleId="CommentSubject">
    <w:name w:val="annotation subject"/>
    <w:basedOn w:val="CommentText"/>
    <w:next w:val="CommentText"/>
    <w:semiHidden/>
    <w:rsid w:val="006605F6"/>
    <w:rPr>
      <w:b/>
      <w:bCs/>
    </w:rPr>
  </w:style>
  <w:style w:type="paragraph" w:customStyle="1" w:styleId="Default">
    <w:name w:val="Default"/>
    <w:semiHidden/>
    <w:rsid w:val="006605F6"/>
    <w:pPr>
      <w:autoSpaceDE w:val="0"/>
      <w:autoSpaceDN w:val="0"/>
      <w:adjustRightInd w:val="0"/>
    </w:pPr>
    <w:rPr>
      <w:rFonts w:ascii="Arial" w:hAnsi="Arial" w:cs="Arial"/>
      <w:color w:val="000000"/>
      <w:sz w:val="24"/>
      <w:szCs w:val="24"/>
      <w:lang w:val="en-US" w:eastAsia="en-US"/>
    </w:rPr>
  </w:style>
  <w:style w:type="paragraph" w:customStyle="1" w:styleId="DefaultText">
    <w:name w:val="Default Text"/>
    <w:basedOn w:val="Normal"/>
    <w:semiHidden/>
    <w:rsid w:val="006605F6"/>
    <w:pPr>
      <w:autoSpaceDE w:val="0"/>
      <w:autoSpaceDN w:val="0"/>
    </w:pPr>
    <w:rPr>
      <w:rFonts w:ascii="Times New Roman" w:hAnsi="Times New Roman"/>
      <w:sz w:val="20"/>
      <w:lang w:val="en-US"/>
    </w:rPr>
  </w:style>
  <w:style w:type="paragraph" w:styleId="DocumentMap">
    <w:name w:val="Document Map"/>
    <w:basedOn w:val="Normal"/>
    <w:semiHidden/>
    <w:rsid w:val="006605F6"/>
    <w:pPr>
      <w:shd w:val="clear" w:color="auto" w:fill="000080"/>
    </w:pPr>
    <w:rPr>
      <w:rFonts w:ascii="Tahoma" w:hAnsi="Tahoma" w:cs="Tahoma"/>
      <w:sz w:val="20"/>
      <w:szCs w:val="20"/>
    </w:rPr>
  </w:style>
  <w:style w:type="character" w:styleId="FollowedHyperlink">
    <w:name w:val="FollowedHyperlink"/>
    <w:basedOn w:val="DefaultParagraphFont"/>
    <w:rsid w:val="006605F6"/>
    <w:rPr>
      <w:color w:val="800080"/>
      <w:u w:val="single"/>
    </w:rPr>
  </w:style>
  <w:style w:type="character" w:styleId="FootnoteReference">
    <w:name w:val="footnote reference"/>
    <w:basedOn w:val="DefaultParagraphFont"/>
    <w:semiHidden/>
    <w:rsid w:val="006605F6"/>
    <w:rPr>
      <w:vertAlign w:val="superscript"/>
    </w:rPr>
  </w:style>
  <w:style w:type="character" w:styleId="Hyperlink">
    <w:name w:val="Hyperlink"/>
    <w:basedOn w:val="DefaultParagraphFont"/>
    <w:uiPriority w:val="99"/>
    <w:rsid w:val="006605F6"/>
    <w:rPr>
      <w:color w:val="0000FF"/>
      <w:u w:val="single"/>
    </w:rPr>
  </w:style>
  <w:style w:type="paragraph" w:styleId="List">
    <w:name w:val="List"/>
    <w:basedOn w:val="Normal"/>
    <w:rsid w:val="006605F6"/>
    <w:pPr>
      <w:ind w:left="283" w:hanging="283"/>
    </w:pPr>
  </w:style>
  <w:style w:type="paragraph" w:styleId="NormalWeb">
    <w:name w:val="Normal (Web)"/>
    <w:basedOn w:val="Normal"/>
    <w:rsid w:val="006605F6"/>
    <w:pPr>
      <w:spacing w:before="100" w:beforeAutospacing="1" w:after="100" w:afterAutospacing="1"/>
    </w:pPr>
    <w:rPr>
      <w:rFonts w:ascii="Times New Roman" w:hAnsi="Times New Roman"/>
      <w:sz w:val="24"/>
      <w:lang w:val="en-US"/>
    </w:rPr>
  </w:style>
  <w:style w:type="paragraph" w:styleId="NormalIndent">
    <w:name w:val="Normal Indent"/>
    <w:basedOn w:val="Normal"/>
    <w:rsid w:val="006605F6"/>
    <w:pPr>
      <w:spacing w:before="120" w:after="120"/>
      <w:ind w:left="720"/>
    </w:pPr>
    <w:rPr>
      <w:rFonts w:ascii="Times" w:hAnsi="Times"/>
      <w:sz w:val="24"/>
      <w:szCs w:val="20"/>
    </w:rPr>
  </w:style>
  <w:style w:type="character" w:styleId="PageNumber">
    <w:name w:val="page number"/>
    <w:basedOn w:val="DefaultParagraphFont"/>
    <w:rsid w:val="006605F6"/>
  </w:style>
  <w:style w:type="table" w:styleId="TableGrid">
    <w:name w:val="Table Grid"/>
    <w:basedOn w:val="TableNormal"/>
    <w:rsid w:val="006605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39"/>
    <w:rsid w:val="006605F6"/>
    <w:pPr>
      <w:tabs>
        <w:tab w:val="left" w:pos="567"/>
        <w:tab w:val="right" w:leader="dot" w:pos="8295"/>
      </w:tabs>
    </w:pPr>
    <w:rPr>
      <w:b/>
      <w:bCs/>
      <w:sz w:val="28"/>
      <w:szCs w:val="28"/>
    </w:rPr>
  </w:style>
  <w:style w:type="paragraph" w:styleId="TOC2">
    <w:name w:val="toc 2"/>
    <w:basedOn w:val="Normal"/>
    <w:next w:val="Normal"/>
    <w:autoRedefine/>
    <w:uiPriority w:val="39"/>
    <w:rsid w:val="00116BE1"/>
    <w:pPr>
      <w:tabs>
        <w:tab w:val="left" w:pos="1135"/>
        <w:tab w:val="right" w:leader="dot" w:pos="8295"/>
      </w:tabs>
      <w:ind w:left="567" w:right="747"/>
    </w:pPr>
  </w:style>
  <w:style w:type="paragraph" w:styleId="TOC3">
    <w:name w:val="toc 3"/>
    <w:basedOn w:val="Normal"/>
    <w:next w:val="Normal"/>
    <w:autoRedefine/>
    <w:uiPriority w:val="39"/>
    <w:rsid w:val="00673FD4"/>
    <w:pPr>
      <w:tabs>
        <w:tab w:val="left" w:pos="1760"/>
        <w:tab w:val="right" w:leader="dot" w:pos="8295"/>
      </w:tabs>
      <w:spacing w:after="120"/>
      <w:ind w:left="1800" w:right="747" w:hanging="630"/>
    </w:pPr>
    <w:rPr>
      <w:noProof/>
      <w:szCs w:val="22"/>
    </w:rPr>
  </w:style>
  <w:style w:type="paragraph" w:styleId="TOC4">
    <w:name w:val="toc 4"/>
    <w:basedOn w:val="Normal"/>
    <w:next w:val="Normal"/>
    <w:autoRedefine/>
    <w:semiHidden/>
    <w:rsid w:val="006605F6"/>
    <w:pPr>
      <w:tabs>
        <w:tab w:val="right" w:leader="dot" w:pos="8278"/>
      </w:tabs>
      <w:ind w:left="658"/>
    </w:pPr>
    <w:rPr>
      <w:b/>
      <w:sz w:val="28"/>
    </w:rPr>
  </w:style>
  <w:style w:type="paragraph" w:styleId="TOC5">
    <w:name w:val="toc 5"/>
    <w:basedOn w:val="Normal"/>
    <w:next w:val="Normal"/>
    <w:autoRedefine/>
    <w:semiHidden/>
    <w:rsid w:val="006605F6"/>
    <w:pPr>
      <w:ind w:left="880"/>
    </w:pPr>
  </w:style>
  <w:style w:type="paragraph" w:styleId="TOC6">
    <w:name w:val="toc 6"/>
    <w:basedOn w:val="Normal"/>
    <w:next w:val="Normal"/>
    <w:autoRedefine/>
    <w:semiHidden/>
    <w:rsid w:val="006605F6"/>
    <w:pPr>
      <w:ind w:left="1100"/>
    </w:pPr>
  </w:style>
  <w:style w:type="paragraph" w:styleId="TOC7">
    <w:name w:val="toc 7"/>
    <w:basedOn w:val="Normal"/>
    <w:next w:val="Normal"/>
    <w:autoRedefine/>
    <w:semiHidden/>
    <w:rsid w:val="006605F6"/>
    <w:pPr>
      <w:ind w:left="1320"/>
    </w:pPr>
  </w:style>
  <w:style w:type="paragraph" w:styleId="TOC8">
    <w:name w:val="toc 8"/>
    <w:basedOn w:val="Normal"/>
    <w:next w:val="Normal"/>
    <w:autoRedefine/>
    <w:semiHidden/>
    <w:rsid w:val="006605F6"/>
    <w:pPr>
      <w:ind w:left="1540"/>
    </w:pPr>
  </w:style>
  <w:style w:type="paragraph" w:styleId="TOC9">
    <w:name w:val="toc 9"/>
    <w:basedOn w:val="Normal"/>
    <w:next w:val="Normal"/>
    <w:autoRedefine/>
    <w:semiHidden/>
    <w:rsid w:val="006605F6"/>
    <w:pPr>
      <w:ind w:left="1760"/>
    </w:pPr>
  </w:style>
  <w:style w:type="paragraph" w:customStyle="1" w:styleId="APNUMHEAD1">
    <w:name w:val="AP NUM HEAD 1"/>
    <w:link w:val="APNUMHEAD1Char"/>
    <w:rsid w:val="00F90C37"/>
    <w:pPr>
      <w:keepNext/>
      <w:pageBreakBefore/>
      <w:spacing w:before="60" w:after="180"/>
    </w:pPr>
    <w:rPr>
      <w:rFonts w:ascii="Arial" w:hAnsi="Arial"/>
      <w:b/>
      <w:caps/>
      <w:sz w:val="28"/>
      <w:lang w:val="en-GB" w:eastAsia="en-US"/>
    </w:rPr>
  </w:style>
  <w:style w:type="paragraph" w:customStyle="1" w:styleId="APNUMHEAD2">
    <w:name w:val="AP NUM HEAD 2"/>
    <w:rsid w:val="00F90C37"/>
    <w:pPr>
      <w:numPr>
        <w:ilvl w:val="1"/>
        <w:numId w:val="7"/>
      </w:numPr>
      <w:spacing w:before="240" w:after="120"/>
    </w:pPr>
    <w:rPr>
      <w:rFonts w:ascii="Arial" w:hAnsi="Arial"/>
      <w:b/>
      <w:caps/>
      <w:sz w:val="24"/>
      <w:lang w:val="en-GB" w:eastAsia="en-US"/>
    </w:rPr>
  </w:style>
  <w:style w:type="paragraph" w:customStyle="1" w:styleId="CERNUMAPPENDXHD1">
    <w:name w:val="CER NUM APPENDX HD 1"/>
    <w:basedOn w:val="CERAPPENDIXHEADING1"/>
    <w:rsid w:val="00133DA4"/>
    <w:pPr>
      <w:keepNext/>
      <w:pageBreakBefore/>
      <w:numPr>
        <w:numId w:val="8"/>
      </w:numPr>
      <w:tabs>
        <w:tab w:val="num" w:pos="360"/>
      </w:tabs>
      <w:ind w:left="357" w:hanging="357"/>
    </w:pPr>
    <w:rPr>
      <w:color w:val="auto"/>
    </w:rPr>
  </w:style>
  <w:style w:type="paragraph" w:customStyle="1" w:styleId="CERNONINDENTBULLET">
    <w:name w:val="CER NON INDENT BULLET"/>
    <w:basedOn w:val="CERnon-indent"/>
    <w:rsid w:val="004163B1"/>
    <w:pPr>
      <w:numPr>
        <w:numId w:val="9"/>
      </w:numPr>
    </w:pPr>
  </w:style>
  <w:style w:type="paragraph" w:customStyle="1" w:styleId="CERNONINDENTBULLET2">
    <w:name w:val="CER NON INDENT BULLET 2"/>
    <w:basedOn w:val="CERnon-indent"/>
    <w:rsid w:val="004163B1"/>
    <w:pPr>
      <w:numPr>
        <w:numId w:val="11"/>
      </w:numPr>
    </w:pPr>
  </w:style>
  <w:style w:type="paragraph" w:customStyle="1" w:styleId="APNUMHEAD3">
    <w:name w:val="AP NUM HEAD 3"/>
    <w:next w:val="CERnon-indent"/>
    <w:link w:val="APNUMHEAD3Char"/>
    <w:rsid w:val="00F90C37"/>
    <w:pPr>
      <w:keepNext/>
    </w:pPr>
    <w:rPr>
      <w:rFonts w:ascii="Arial" w:hAnsi="Arial"/>
      <w:b/>
      <w:color w:val="000000"/>
      <w:sz w:val="24"/>
      <w:lang w:val="en-GB" w:eastAsia="en-US"/>
    </w:rPr>
  </w:style>
  <w:style w:type="paragraph" w:customStyle="1" w:styleId="CERNONINDENTBULLET3">
    <w:name w:val="CER NON INDENT BULLET 3"/>
    <w:basedOn w:val="CERnon-indent"/>
    <w:rsid w:val="00CD26A1"/>
    <w:pPr>
      <w:numPr>
        <w:numId w:val="12"/>
      </w:numPr>
    </w:pPr>
  </w:style>
  <w:style w:type="paragraph" w:styleId="BalloonText">
    <w:name w:val="Balloon Text"/>
    <w:basedOn w:val="Normal"/>
    <w:semiHidden/>
    <w:rsid w:val="00382422"/>
    <w:rPr>
      <w:rFonts w:ascii="Tahoma" w:hAnsi="Tahoma" w:cs="Tahoma"/>
      <w:sz w:val="16"/>
      <w:szCs w:val="16"/>
    </w:rPr>
  </w:style>
  <w:style w:type="paragraph" w:styleId="Revision">
    <w:name w:val="Revision"/>
    <w:hidden/>
    <w:uiPriority w:val="99"/>
    <w:semiHidden/>
    <w:rsid w:val="00904CAA"/>
    <w:rPr>
      <w:rFonts w:ascii="Arial" w:hAnsi="Arial"/>
      <w:sz w:val="22"/>
      <w:szCs w:val="24"/>
      <w:lang w:val="en-GB" w:eastAsia="en-US"/>
    </w:rPr>
  </w:style>
  <w:style w:type="paragraph" w:customStyle="1" w:styleId="CERLEVEL1">
    <w:name w:val="CER LEVEL 1"/>
    <w:basedOn w:val="Normal"/>
    <w:next w:val="CERLEVEL2"/>
    <w:qFormat/>
    <w:rsid w:val="00C63CF7"/>
    <w:pPr>
      <w:keepNext/>
      <w:numPr>
        <w:numId w:val="13"/>
      </w:numPr>
      <w:pBdr>
        <w:top w:val="single" w:sz="4" w:space="1" w:color="auto"/>
        <w:bottom w:val="single" w:sz="4" w:space="1" w:color="auto"/>
      </w:pBdr>
      <w:spacing w:before="240" w:after="120"/>
      <w:ind w:left="850" w:hanging="850"/>
      <w:jc w:val="center"/>
      <w:outlineLvl w:val="0"/>
    </w:pPr>
    <w:rPr>
      <w:b/>
      <w:caps/>
      <w:sz w:val="28"/>
      <w:szCs w:val="22"/>
      <w:lang w:val="en-US"/>
    </w:rPr>
  </w:style>
  <w:style w:type="paragraph" w:customStyle="1" w:styleId="CERLEVEL2">
    <w:name w:val="CER LEVEL 2"/>
    <w:basedOn w:val="Normal"/>
    <w:qFormat/>
    <w:rsid w:val="00C63CF7"/>
    <w:pPr>
      <w:keepNext/>
      <w:numPr>
        <w:ilvl w:val="1"/>
        <w:numId w:val="13"/>
      </w:numPr>
      <w:spacing w:before="240" w:after="120"/>
      <w:ind w:left="994" w:hanging="994"/>
      <w:jc w:val="both"/>
      <w:outlineLvl w:val="1"/>
    </w:pPr>
    <w:rPr>
      <w:b/>
      <w:caps/>
      <w:sz w:val="24"/>
      <w:szCs w:val="22"/>
      <w:lang w:val="en-US"/>
    </w:rPr>
  </w:style>
  <w:style w:type="paragraph" w:customStyle="1" w:styleId="CERLEVEL3">
    <w:name w:val="CER LEVEL 3"/>
    <w:basedOn w:val="Normal"/>
    <w:qFormat/>
    <w:rsid w:val="00C63CF7"/>
    <w:pPr>
      <w:keepNext/>
      <w:numPr>
        <w:ilvl w:val="2"/>
        <w:numId w:val="13"/>
      </w:numPr>
      <w:spacing w:before="240" w:after="120"/>
      <w:ind w:left="994" w:hanging="994"/>
      <w:jc w:val="both"/>
      <w:outlineLvl w:val="2"/>
    </w:pPr>
    <w:rPr>
      <w:b/>
      <w:szCs w:val="22"/>
      <w:lang w:val="en-US"/>
    </w:rPr>
  </w:style>
  <w:style w:type="paragraph" w:customStyle="1" w:styleId="CERLEVEL4">
    <w:name w:val="CER LEVEL 4"/>
    <w:basedOn w:val="Normal"/>
    <w:next w:val="CERLEVEL5"/>
    <w:qFormat/>
    <w:rsid w:val="00C63CF7"/>
    <w:pPr>
      <w:numPr>
        <w:ilvl w:val="3"/>
        <w:numId w:val="13"/>
      </w:numPr>
      <w:spacing w:before="120" w:after="120"/>
      <w:jc w:val="both"/>
      <w:outlineLvl w:val="4"/>
    </w:pPr>
    <w:rPr>
      <w:szCs w:val="22"/>
      <w:lang w:val="en-US"/>
    </w:rPr>
  </w:style>
  <w:style w:type="paragraph" w:customStyle="1" w:styleId="CERLEVEL5">
    <w:name w:val="CER LEVEL 5"/>
    <w:basedOn w:val="Normal"/>
    <w:qFormat/>
    <w:rsid w:val="00C63CF7"/>
    <w:pPr>
      <w:numPr>
        <w:ilvl w:val="4"/>
        <w:numId w:val="13"/>
      </w:numPr>
      <w:spacing w:before="120" w:after="120"/>
      <w:jc w:val="both"/>
    </w:pPr>
    <w:rPr>
      <w:szCs w:val="22"/>
      <w:lang w:val="en-US"/>
    </w:rPr>
  </w:style>
  <w:style w:type="paragraph" w:customStyle="1" w:styleId="CERLEVEL6">
    <w:name w:val="CER LEVEL 6"/>
    <w:basedOn w:val="Normal"/>
    <w:qFormat/>
    <w:rsid w:val="00C63CF7"/>
    <w:pPr>
      <w:numPr>
        <w:ilvl w:val="5"/>
        <w:numId w:val="13"/>
      </w:numPr>
      <w:spacing w:before="120" w:after="120"/>
      <w:jc w:val="both"/>
    </w:pPr>
    <w:rPr>
      <w:szCs w:val="22"/>
      <w:lang w:val="en-US"/>
    </w:rPr>
  </w:style>
  <w:style w:type="paragraph" w:customStyle="1" w:styleId="CERLEVEL7">
    <w:name w:val="CER LEVEL 7"/>
    <w:basedOn w:val="Normal"/>
    <w:qFormat/>
    <w:rsid w:val="00C63CF7"/>
    <w:pPr>
      <w:numPr>
        <w:ilvl w:val="6"/>
        <w:numId w:val="13"/>
      </w:numPr>
      <w:spacing w:before="120" w:after="120"/>
      <w:jc w:val="both"/>
    </w:pPr>
    <w:rPr>
      <w:szCs w:val="22"/>
      <w:lang w:val="en-US"/>
    </w:rPr>
  </w:style>
  <w:style w:type="character" w:customStyle="1" w:styleId="CEREquationCharChar">
    <w:name w:val="CER Equation Char Char"/>
    <w:basedOn w:val="DefaultParagraphFont"/>
    <w:rsid w:val="00C63CF7"/>
    <w:rPr>
      <w:rFonts w:ascii="Arial" w:hAnsi="Arial"/>
      <w:lang w:val="en-GB" w:eastAsia="en-US"/>
    </w:rPr>
  </w:style>
  <w:style w:type="character" w:customStyle="1" w:styleId="APNUMHEAD3Char">
    <w:name w:val="AP NUM HEAD 3 Char"/>
    <w:basedOn w:val="DefaultParagraphFont"/>
    <w:link w:val="APNUMHEAD3"/>
    <w:rsid w:val="004E022A"/>
    <w:rPr>
      <w:rFonts w:ascii="Arial" w:hAnsi="Arial"/>
      <w:b/>
      <w:color w:val="000000"/>
      <w:sz w:val="24"/>
      <w:lang w:val="en-GB" w:eastAsia="en-US" w:bidi="ar-SA"/>
    </w:rPr>
  </w:style>
  <w:style w:type="paragraph" w:customStyle="1" w:styleId="IntroTable">
    <w:name w:val="Intro Table"/>
    <w:basedOn w:val="Normal"/>
    <w:rsid w:val="00BF5F15"/>
    <w:pPr>
      <w:keepLines/>
      <w:overflowPunct w:val="0"/>
      <w:autoSpaceDE w:val="0"/>
      <w:autoSpaceDN w:val="0"/>
      <w:adjustRightInd w:val="0"/>
      <w:spacing w:before="60" w:after="60"/>
      <w:textAlignment w:val="baseline"/>
    </w:pPr>
    <w:rPr>
      <w:rFonts w:ascii="Times New Roman" w:hAnsi="Times New Roman"/>
      <w:b/>
      <w:sz w:val="24"/>
      <w:szCs w:val="20"/>
      <w:lang w:val="en-IE" w:eastAsia="en-GB"/>
    </w:rPr>
  </w:style>
  <w:style w:type="paragraph" w:customStyle="1" w:styleId="H1">
    <w:name w:val="H1"/>
    <w:basedOn w:val="Normal"/>
    <w:rsid w:val="00BF5F15"/>
    <w:pPr>
      <w:keepNext/>
      <w:overflowPunct w:val="0"/>
      <w:autoSpaceDE w:val="0"/>
      <w:autoSpaceDN w:val="0"/>
      <w:adjustRightInd w:val="0"/>
      <w:spacing w:before="120" w:after="60"/>
      <w:textAlignment w:val="baseline"/>
    </w:pPr>
    <w:rPr>
      <w:rFonts w:ascii="Times New Roman" w:hAnsi="Times New Roman"/>
      <w:b/>
      <w:bCs/>
      <w:caps/>
      <w:kern w:val="28"/>
      <w:sz w:val="28"/>
      <w:szCs w:val="28"/>
      <w:lang w:val="en-AU" w:eastAsia="en-GB"/>
    </w:rPr>
  </w:style>
  <w:style w:type="paragraph" w:customStyle="1" w:styleId="TableColumnHeadings">
    <w:name w:val="Table Column Headings"/>
    <w:basedOn w:val="Normal"/>
    <w:rsid w:val="00BF5F15"/>
    <w:pPr>
      <w:keepNext/>
      <w:overflowPunct w:val="0"/>
      <w:autoSpaceDE w:val="0"/>
      <w:autoSpaceDN w:val="0"/>
      <w:adjustRightInd w:val="0"/>
      <w:spacing w:before="60" w:after="60"/>
      <w:textAlignment w:val="baseline"/>
    </w:pPr>
    <w:rPr>
      <w:rFonts w:ascii="Times New Roman" w:hAnsi="Times New Roman"/>
      <w:b/>
      <w:bCs/>
      <w:smallCaps/>
      <w:szCs w:val="22"/>
      <w:lang w:val="en-AU" w:eastAsia="en-GB"/>
    </w:rPr>
  </w:style>
  <w:style w:type="paragraph" w:customStyle="1" w:styleId="Body1">
    <w:name w:val="Body 1"/>
    <w:basedOn w:val="Normal"/>
    <w:link w:val="Body1Char"/>
    <w:rsid w:val="00EE34DF"/>
    <w:pPr>
      <w:keepLines/>
      <w:overflowPunct w:val="0"/>
      <w:autoSpaceDE w:val="0"/>
      <w:autoSpaceDN w:val="0"/>
      <w:adjustRightInd w:val="0"/>
      <w:spacing w:before="60" w:after="60"/>
      <w:textAlignment w:val="baseline"/>
    </w:pPr>
    <w:rPr>
      <w:rFonts w:ascii="Times New Roman" w:hAnsi="Times New Roman"/>
      <w:szCs w:val="22"/>
      <w:lang w:val="en-AU" w:eastAsia="en-GB"/>
    </w:rPr>
  </w:style>
  <w:style w:type="character" w:customStyle="1" w:styleId="Body1Char">
    <w:name w:val="Body 1 Char"/>
    <w:link w:val="Body1"/>
    <w:locked/>
    <w:rsid w:val="00EE34DF"/>
    <w:rPr>
      <w:sz w:val="22"/>
      <w:szCs w:val="22"/>
      <w:lang w:val="en-AU" w:eastAsia="en-GB"/>
    </w:rPr>
  </w:style>
  <w:style w:type="paragraph" w:customStyle="1" w:styleId="APHeading1">
    <w:name w:val="AP Heading1"/>
    <w:basedOn w:val="APNUMHEAD1"/>
    <w:link w:val="APHeading1Char"/>
    <w:qFormat/>
    <w:rsid w:val="00DD57AD"/>
    <w:pPr>
      <w:overflowPunct w:val="0"/>
      <w:autoSpaceDE w:val="0"/>
      <w:autoSpaceDN w:val="0"/>
      <w:adjustRightInd w:val="0"/>
      <w:spacing w:after="360"/>
      <w:jc w:val="both"/>
      <w:textAlignment w:val="baseline"/>
      <w:outlineLvl w:val="0"/>
    </w:pPr>
    <w:rPr>
      <w:rFonts w:cs="Arial"/>
      <w:bCs/>
      <w:kern w:val="28"/>
      <w:szCs w:val="28"/>
      <w:lang w:val="en-IE" w:eastAsia="en-GB"/>
    </w:rPr>
  </w:style>
  <w:style w:type="character" w:customStyle="1" w:styleId="APHeading1Char">
    <w:name w:val="AP Heading1 Char"/>
    <w:basedOn w:val="DefaultParagraphFont"/>
    <w:link w:val="APHeading1"/>
    <w:rsid w:val="00DD57AD"/>
    <w:rPr>
      <w:rFonts w:ascii="Arial" w:hAnsi="Arial" w:cs="Arial"/>
      <w:b/>
      <w:bCs/>
      <w:caps/>
      <w:kern w:val="28"/>
      <w:sz w:val="28"/>
      <w:szCs w:val="28"/>
      <w:lang w:eastAsia="en-GB"/>
    </w:rPr>
  </w:style>
  <w:style w:type="paragraph" w:customStyle="1" w:styleId="APHeading2">
    <w:name w:val="AP Heading2"/>
    <w:basedOn w:val="APNUMHEAD3"/>
    <w:link w:val="APHeading2Char"/>
    <w:qFormat/>
    <w:rsid w:val="00DD57AD"/>
    <w:pPr>
      <w:spacing w:before="120" w:after="240"/>
      <w:jc w:val="both"/>
    </w:pPr>
  </w:style>
  <w:style w:type="character" w:customStyle="1" w:styleId="APHeading2Char">
    <w:name w:val="AP Heading2 Char"/>
    <w:basedOn w:val="APNUMHEAD3Char"/>
    <w:link w:val="APHeading2"/>
    <w:rsid w:val="00DD57AD"/>
    <w:rPr>
      <w:rFonts w:ascii="Arial" w:hAnsi="Arial"/>
      <w:b/>
      <w:color w:val="000000"/>
      <w:sz w:val="24"/>
      <w:lang w:val="en-GB" w:eastAsia="en-US"/>
    </w:rPr>
  </w:style>
  <w:style w:type="paragraph" w:customStyle="1" w:styleId="APHeading3">
    <w:name w:val="AP Heading 3"/>
    <w:basedOn w:val="Heading3"/>
    <w:link w:val="APHeading3Char"/>
    <w:qFormat/>
    <w:rsid w:val="00DD57AD"/>
    <w:pPr>
      <w:tabs>
        <w:tab w:val="left" w:pos="900"/>
      </w:tabs>
      <w:overflowPunct w:val="0"/>
      <w:autoSpaceDE w:val="0"/>
      <w:autoSpaceDN w:val="0"/>
      <w:adjustRightInd w:val="0"/>
      <w:spacing w:before="120" w:after="240"/>
      <w:textAlignment w:val="baseline"/>
    </w:pPr>
    <w:rPr>
      <w:rFonts w:cs="Arial"/>
      <w:b w:val="0"/>
      <w:i/>
      <w:sz w:val="22"/>
      <w:szCs w:val="22"/>
      <w:lang w:val="en-AU" w:eastAsia="en-GB"/>
    </w:rPr>
  </w:style>
  <w:style w:type="character" w:customStyle="1" w:styleId="APHeading3Char">
    <w:name w:val="AP Heading 3 Char"/>
    <w:basedOn w:val="DefaultParagraphFont"/>
    <w:link w:val="APHeading3"/>
    <w:rsid w:val="00DD57AD"/>
    <w:rPr>
      <w:rFonts w:ascii="Arial" w:hAnsi="Arial" w:cs="Arial"/>
      <w:bCs/>
      <w:i/>
      <w:sz w:val="22"/>
      <w:szCs w:val="22"/>
      <w:lang w:val="en-AU" w:eastAsia="en-GB"/>
    </w:rPr>
  </w:style>
  <w:style w:type="paragraph" w:customStyle="1" w:styleId="bullettonumbers">
    <w:name w:val="bullet to numbers"/>
    <w:basedOn w:val="Normal"/>
    <w:qFormat/>
    <w:rsid w:val="00DD57AD"/>
    <w:pPr>
      <w:numPr>
        <w:ilvl w:val="1"/>
        <w:numId w:val="18"/>
      </w:numPr>
    </w:pPr>
  </w:style>
  <w:style w:type="paragraph" w:customStyle="1" w:styleId="AppenH2">
    <w:name w:val="Appen H2"/>
    <w:basedOn w:val="Heading2"/>
    <w:link w:val="AppenH2Char"/>
    <w:qFormat/>
    <w:rsid w:val="004F237C"/>
    <w:pPr>
      <w:numPr>
        <w:ilvl w:val="0"/>
        <w:numId w:val="0"/>
      </w:numPr>
      <w:overflowPunct w:val="0"/>
      <w:autoSpaceDE w:val="0"/>
      <w:autoSpaceDN w:val="0"/>
      <w:adjustRightInd w:val="0"/>
      <w:spacing w:before="120" w:after="60"/>
      <w:jc w:val="left"/>
      <w:textAlignment w:val="baseline"/>
    </w:pPr>
    <w:rPr>
      <w:bCs/>
      <w:smallCaps/>
      <w:szCs w:val="24"/>
      <w:lang w:val="en-IE" w:eastAsia="en-GB"/>
    </w:rPr>
  </w:style>
  <w:style w:type="character" w:customStyle="1" w:styleId="AppenH2Char">
    <w:name w:val="Appen H2 Char"/>
    <w:basedOn w:val="DefaultParagraphFont"/>
    <w:link w:val="AppenH2"/>
    <w:rsid w:val="004F237C"/>
    <w:rPr>
      <w:rFonts w:ascii="Arial" w:hAnsi="Arial" w:cs="Arial"/>
      <w:b/>
      <w:bCs/>
      <w:smallCaps/>
      <w:sz w:val="24"/>
      <w:szCs w:val="24"/>
      <w:lang w:eastAsia="en-GB"/>
    </w:rPr>
  </w:style>
  <w:style w:type="paragraph" w:customStyle="1" w:styleId="AppendixAP">
    <w:name w:val="Appendix AP"/>
    <w:basedOn w:val="Normal"/>
    <w:link w:val="AppendixAPChar"/>
    <w:qFormat/>
    <w:rsid w:val="003F1F0D"/>
    <w:pPr>
      <w:keepNext/>
      <w:pageBreakBefore/>
      <w:pBdr>
        <w:top w:val="single" w:sz="4" w:space="1" w:color="auto"/>
        <w:bottom w:val="single" w:sz="4" w:space="1" w:color="auto"/>
      </w:pBdr>
      <w:overflowPunct w:val="0"/>
      <w:autoSpaceDE w:val="0"/>
      <w:autoSpaceDN w:val="0"/>
      <w:adjustRightInd w:val="0"/>
      <w:spacing w:before="60" w:after="180"/>
      <w:jc w:val="center"/>
      <w:textAlignment w:val="baseline"/>
      <w:outlineLvl w:val="0"/>
    </w:pPr>
    <w:rPr>
      <w:rFonts w:cs="Arial"/>
      <w:b/>
      <w:bCs/>
      <w:caps/>
      <w:kern w:val="28"/>
      <w:sz w:val="28"/>
      <w:szCs w:val="28"/>
      <w:lang w:val="en-IE" w:eastAsia="en-GB"/>
    </w:rPr>
  </w:style>
  <w:style w:type="character" w:customStyle="1" w:styleId="AppendixAPChar">
    <w:name w:val="Appendix AP Char"/>
    <w:basedOn w:val="DefaultParagraphFont"/>
    <w:link w:val="AppendixAP"/>
    <w:rsid w:val="003F1F0D"/>
    <w:rPr>
      <w:rFonts w:ascii="Arial" w:hAnsi="Arial" w:cs="Arial"/>
      <w:b/>
      <w:bCs/>
      <w:caps/>
      <w:kern w:val="28"/>
      <w:sz w:val="28"/>
      <w:szCs w:val="28"/>
      <w:lang w:eastAsia="en-GB"/>
    </w:rPr>
  </w:style>
  <w:style w:type="paragraph" w:customStyle="1" w:styleId="Bullet1">
    <w:name w:val="Bullet 1"/>
    <w:basedOn w:val="Normal"/>
    <w:rsid w:val="00332B7B"/>
    <w:pPr>
      <w:keepLines/>
      <w:numPr>
        <w:numId w:val="28"/>
      </w:numPr>
      <w:overflowPunct w:val="0"/>
      <w:autoSpaceDE w:val="0"/>
      <w:autoSpaceDN w:val="0"/>
      <w:adjustRightInd w:val="0"/>
      <w:spacing w:after="60"/>
      <w:textAlignment w:val="baseline"/>
    </w:pPr>
    <w:rPr>
      <w:rFonts w:ascii="Times New Roman" w:hAnsi="Times New Roman"/>
      <w:snapToGrid w:val="0"/>
      <w:szCs w:val="22"/>
      <w:lang w:val="en-AU" w:eastAsia="en-GB"/>
    </w:rPr>
  </w:style>
  <w:style w:type="paragraph" w:customStyle="1" w:styleId="Number1">
    <w:name w:val="Number 1"/>
    <w:basedOn w:val="Normal"/>
    <w:rsid w:val="00332B7B"/>
    <w:pPr>
      <w:numPr>
        <w:numId w:val="27"/>
      </w:numPr>
      <w:overflowPunct w:val="0"/>
      <w:autoSpaceDE w:val="0"/>
      <w:autoSpaceDN w:val="0"/>
      <w:adjustRightInd w:val="0"/>
      <w:spacing w:before="60" w:after="60"/>
      <w:textAlignment w:val="baseline"/>
    </w:pPr>
    <w:rPr>
      <w:rFonts w:ascii="Times New Roman" w:hAnsi="Times New Roman"/>
      <w:szCs w:val="22"/>
      <w:lang w:val="en-AU" w:eastAsia="en-GB"/>
    </w:rPr>
  </w:style>
  <w:style w:type="paragraph" w:customStyle="1" w:styleId="Number2">
    <w:name w:val="Number 2"/>
    <w:basedOn w:val="Normal"/>
    <w:rsid w:val="00332B7B"/>
    <w:pPr>
      <w:keepLines/>
      <w:numPr>
        <w:ilvl w:val="1"/>
        <w:numId w:val="26"/>
      </w:numPr>
      <w:overflowPunct w:val="0"/>
      <w:autoSpaceDE w:val="0"/>
      <w:autoSpaceDN w:val="0"/>
      <w:adjustRightInd w:val="0"/>
      <w:spacing w:before="60" w:after="60"/>
      <w:textAlignment w:val="baseline"/>
    </w:pPr>
    <w:rPr>
      <w:rFonts w:ascii="Times New Roman" w:hAnsi="Times New Roman"/>
      <w:szCs w:val="20"/>
      <w:lang w:val="en-AU" w:eastAsia="en-GB"/>
    </w:rPr>
  </w:style>
  <w:style w:type="paragraph" w:customStyle="1" w:styleId="ProcedureBody1">
    <w:name w:val="Procedure Body 1"/>
    <w:basedOn w:val="Body1"/>
    <w:rsid w:val="00332B7B"/>
    <w:rPr>
      <w:sz w:val="20"/>
      <w:szCs w:val="20"/>
    </w:rPr>
  </w:style>
  <w:style w:type="paragraph" w:customStyle="1" w:styleId="Body2">
    <w:name w:val="Body 2"/>
    <w:basedOn w:val="Normal"/>
    <w:rsid w:val="00332B7B"/>
    <w:pPr>
      <w:keepLines/>
      <w:overflowPunct w:val="0"/>
      <w:autoSpaceDE w:val="0"/>
      <w:autoSpaceDN w:val="0"/>
      <w:adjustRightInd w:val="0"/>
      <w:spacing w:before="60" w:after="60"/>
      <w:ind w:left="720"/>
      <w:textAlignment w:val="baseline"/>
    </w:pPr>
    <w:rPr>
      <w:rFonts w:ascii="Times New Roman" w:hAnsi="Times New Roman"/>
      <w:szCs w:val="22"/>
      <w:lang w:val="en-AU" w:eastAsia="en-GB"/>
    </w:rPr>
  </w:style>
  <w:style w:type="paragraph" w:customStyle="1" w:styleId="Bullet2">
    <w:name w:val="Bullet 2"/>
    <w:basedOn w:val="Bullet1"/>
    <w:rsid w:val="00332B7B"/>
    <w:pPr>
      <w:numPr>
        <w:numId w:val="0"/>
      </w:numPr>
      <w:tabs>
        <w:tab w:val="num" w:pos="1418"/>
      </w:tabs>
      <w:ind w:left="1418" w:hanging="426"/>
    </w:pPr>
  </w:style>
  <w:style w:type="paragraph" w:customStyle="1" w:styleId="Project">
    <w:name w:val="Project"/>
    <w:basedOn w:val="Normal"/>
    <w:rsid w:val="00332B7B"/>
    <w:pPr>
      <w:keepLines/>
      <w:overflowPunct w:val="0"/>
      <w:autoSpaceDE w:val="0"/>
      <w:autoSpaceDN w:val="0"/>
      <w:adjustRightInd w:val="0"/>
      <w:spacing w:before="60" w:after="60"/>
      <w:jc w:val="center"/>
      <w:textAlignment w:val="baseline"/>
    </w:pPr>
    <w:rPr>
      <w:rFonts w:ascii="Times New Roman" w:hAnsi="Times New Roman"/>
      <w:b/>
      <w:sz w:val="32"/>
      <w:szCs w:val="20"/>
      <w:lang w:val="en-IE" w:eastAsia="en-GB"/>
    </w:rPr>
  </w:style>
  <w:style w:type="paragraph" w:customStyle="1" w:styleId="Body1CharCharCharCharCharCharCharCharCharCharCharCharCharCharCharCharChar">
    <w:name w:val="Body 1 Char Char Char Char Char Char Char Char Char Char Char Char Char Char Char Char Char"/>
    <w:basedOn w:val="Normal"/>
    <w:link w:val="Body1CharCharCharCharCharCharCharCharCharCharCharCharCharCharCharCharCharChar"/>
    <w:rsid w:val="00332B7B"/>
    <w:pPr>
      <w:keepLines/>
      <w:overflowPunct w:val="0"/>
      <w:autoSpaceDE w:val="0"/>
      <w:autoSpaceDN w:val="0"/>
      <w:adjustRightInd w:val="0"/>
      <w:spacing w:before="60" w:after="60"/>
      <w:textAlignment w:val="baseline"/>
    </w:pPr>
    <w:rPr>
      <w:rFonts w:ascii="Times New Roman" w:hAnsi="Times New Roman"/>
      <w:szCs w:val="22"/>
      <w:lang w:val="en-AU" w:eastAsia="en-GB"/>
    </w:rPr>
  </w:style>
  <w:style w:type="character" w:customStyle="1" w:styleId="Body1CharCharCharCharCharCharCharCharCharCharCharCharCharCharCharCharCharChar">
    <w:name w:val="Body 1 Char Char Char Char Char Char Char Char Char Char Char Char Char Char Char Char Char Char"/>
    <w:basedOn w:val="DefaultParagraphFont"/>
    <w:link w:val="Body1CharCharCharCharCharCharCharCharCharCharCharCharCharCharCharCharChar"/>
    <w:rsid w:val="00332B7B"/>
    <w:rPr>
      <w:sz w:val="22"/>
      <w:szCs w:val="22"/>
      <w:lang w:val="en-AU" w:eastAsia="en-GB"/>
    </w:rPr>
  </w:style>
  <w:style w:type="paragraph" w:customStyle="1" w:styleId="CERBULLET">
    <w:name w:val="CER BULLET"/>
    <w:rsid w:val="00332B7B"/>
    <w:pPr>
      <w:numPr>
        <w:numId w:val="29"/>
      </w:numPr>
      <w:spacing w:before="120" w:after="120"/>
      <w:jc w:val="both"/>
    </w:pPr>
    <w:rPr>
      <w:rFonts w:ascii="Arial" w:hAnsi="Arial"/>
      <w:iCs/>
      <w:color w:val="000000"/>
      <w:sz w:val="22"/>
      <w:lang w:val="en-GB" w:eastAsia="en-US"/>
    </w:rPr>
  </w:style>
  <w:style w:type="paragraph" w:customStyle="1" w:styleId="BodyChar">
    <w:name w:val="Body Char"/>
    <w:link w:val="BodyCharChar"/>
    <w:rsid w:val="00332B7B"/>
    <w:pPr>
      <w:spacing w:after="120"/>
    </w:pPr>
    <w:rPr>
      <w:rFonts w:ascii="Arial" w:hAnsi="Arial"/>
      <w:lang w:val="en-US" w:eastAsia="en-US"/>
    </w:rPr>
  </w:style>
  <w:style w:type="character" w:customStyle="1" w:styleId="BodyCharChar">
    <w:name w:val="Body Char Char"/>
    <w:basedOn w:val="DefaultParagraphFont"/>
    <w:link w:val="BodyChar"/>
    <w:rsid w:val="00332B7B"/>
    <w:rPr>
      <w:rFonts w:ascii="Arial" w:hAnsi="Arial"/>
      <w:lang w:val="en-US" w:eastAsia="en-US" w:bidi="ar-SA"/>
    </w:rPr>
  </w:style>
  <w:style w:type="paragraph" w:styleId="ListNumber">
    <w:name w:val="List Number"/>
    <w:basedOn w:val="Normal"/>
    <w:rsid w:val="00332B7B"/>
    <w:pPr>
      <w:numPr>
        <w:numId w:val="30"/>
      </w:numPr>
      <w:spacing w:before="60" w:after="60"/>
    </w:pPr>
    <w:rPr>
      <w:sz w:val="20"/>
      <w:szCs w:val="20"/>
      <w:lang w:val="en-IE"/>
    </w:rPr>
  </w:style>
  <w:style w:type="paragraph" w:styleId="ListNumber2">
    <w:name w:val="List Number 2"/>
    <w:basedOn w:val="Normal"/>
    <w:rsid w:val="00332B7B"/>
    <w:pPr>
      <w:numPr>
        <w:numId w:val="31"/>
      </w:numPr>
      <w:overflowPunct w:val="0"/>
      <w:autoSpaceDE w:val="0"/>
      <w:autoSpaceDN w:val="0"/>
      <w:adjustRightInd w:val="0"/>
      <w:textAlignment w:val="baseline"/>
    </w:pPr>
    <w:rPr>
      <w:rFonts w:ascii="Times New Roman" w:hAnsi="Times New Roman"/>
      <w:sz w:val="20"/>
      <w:szCs w:val="20"/>
      <w:lang w:val="en-AU" w:eastAsia="en-GB"/>
    </w:rPr>
  </w:style>
  <w:style w:type="paragraph" w:customStyle="1" w:styleId="Body">
    <w:name w:val="Body"/>
    <w:rsid w:val="00332B7B"/>
    <w:pPr>
      <w:spacing w:after="120"/>
    </w:pPr>
    <w:rPr>
      <w:rFonts w:ascii="Arial" w:hAnsi="Arial"/>
      <w:lang w:val="en-US" w:eastAsia="en-US"/>
    </w:rPr>
  </w:style>
  <w:style w:type="paragraph" w:styleId="ListParagraph">
    <w:name w:val="List Paragraph"/>
    <w:basedOn w:val="Normal"/>
    <w:uiPriority w:val="34"/>
    <w:qFormat/>
    <w:rsid w:val="00332B7B"/>
    <w:pPr>
      <w:overflowPunct w:val="0"/>
      <w:autoSpaceDE w:val="0"/>
      <w:autoSpaceDN w:val="0"/>
      <w:adjustRightInd w:val="0"/>
      <w:ind w:left="720"/>
      <w:contextualSpacing/>
      <w:textAlignment w:val="baseline"/>
    </w:pPr>
    <w:rPr>
      <w:rFonts w:ascii="Times New Roman" w:hAnsi="Times New Roman"/>
      <w:sz w:val="20"/>
      <w:szCs w:val="20"/>
      <w:lang w:val="en-AU" w:eastAsia="en-GB"/>
    </w:rPr>
  </w:style>
  <w:style w:type="table" w:styleId="TableList3">
    <w:name w:val="Table List 3"/>
    <w:basedOn w:val="TableNormal"/>
    <w:rsid w:val="00332B7B"/>
    <w:pPr>
      <w:overflowPunct w:val="0"/>
      <w:autoSpaceDE w:val="0"/>
      <w:autoSpaceDN w:val="0"/>
      <w:adjustRightInd w:val="0"/>
      <w:textAlignment w:val="baseline"/>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rFonts w:ascii="Arial" w:hAnsi="Arial"/>
        <w:b/>
        <w:bCs/>
        <w:color w:val="000000"/>
        <w:sz w:val="22"/>
      </w:rPr>
      <w:tblPr/>
      <w:tcPr>
        <w:tcBorders>
          <w:top w:val="single" w:sz="18" w:space="0" w:color="auto"/>
          <w:bottom w:val="single" w:sz="18" w:space="0" w:color="auto"/>
        </w:tcBorders>
        <w:shd w:val="clear" w:color="auto" w:fill="auto"/>
      </w:tcPr>
    </w:tblStylePr>
    <w:tblStylePr w:type="lastRow">
      <w:pPr>
        <w:jc w:val="left"/>
      </w:pPr>
      <w:rPr>
        <w:i w:val="0"/>
        <w:color w:val="000000"/>
      </w:rPr>
      <w:tblPr/>
      <w:tcPr>
        <w:tcBorders>
          <w:top w:val="single" w:sz="12" w:space="0" w:color="000000"/>
        </w:tcBorders>
      </w:tcPr>
    </w:tblStylePr>
    <w:tblStylePr w:type="firstCol">
      <w:rPr>
        <w:b/>
        <w:color w:val="000000"/>
      </w:rPr>
    </w:tblStylePr>
    <w:tblStylePr w:type="swCell">
      <w:rPr>
        <w:i/>
        <w:iCs/>
        <w:color w:val="000080"/>
      </w:rPr>
      <w:tblPr/>
      <w:tcPr>
        <w:tcBorders>
          <w:tl2br w:val="none" w:sz="0" w:space="0" w:color="auto"/>
          <w:tr2bl w:val="none" w:sz="0" w:space="0" w:color="auto"/>
        </w:tcBorders>
      </w:tcPr>
    </w:tblStylePr>
  </w:style>
  <w:style w:type="character" w:customStyle="1" w:styleId="APNUMHEAD1Char">
    <w:name w:val="AP NUM HEAD 1 Char"/>
    <w:basedOn w:val="DefaultParagraphFont"/>
    <w:link w:val="APNUMHEAD1"/>
    <w:rsid w:val="00332B7B"/>
    <w:rPr>
      <w:rFonts w:ascii="Arial" w:hAnsi="Arial"/>
      <w:b/>
      <w:caps/>
      <w:sz w:val="28"/>
      <w:lang w:val="en-GB" w:eastAsia="en-US" w:bidi="ar-SA"/>
    </w:rPr>
  </w:style>
  <w:style w:type="paragraph" w:customStyle="1" w:styleId="AP1Heading">
    <w:name w:val="AP 1 Heading"/>
    <w:basedOn w:val="Normal"/>
    <w:qFormat/>
    <w:rsid w:val="00332B7B"/>
    <w:pPr>
      <w:keepNext/>
      <w:pageBreakBefore/>
      <w:numPr>
        <w:numId w:val="35"/>
      </w:numPr>
      <w:overflowPunct w:val="0"/>
      <w:autoSpaceDE w:val="0"/>
      <w:autoSpaceDN w:val="0"/>
      <w:adjustRightInd w:val="0"/>
      <w:spacing w:before="60" w:after="360"/>
      <w:jc w:val="both"/>
      <w:textAlignment w:val="baseline"/>
      <w:outlineLvl w:val="0"/>
    </w:pPr>
    <w:rPr>
      <w:rFonts w:cs="Arial"/>
      <w:b/>
      <w:bCs/>
      <w:caps/>
      <w:kern w:val="28"/>
      <w:sz w:val="28"/>
      <w:szCs w:val="28"/>
      <w:lang w:val="en-IE" w:eastAsia="en-GB"/>
    </w:rPr>
  </w:style>
  <w:style w:type="paragraph" w:styleId="BodyText">
    <w:name w:val="Body Text"/>
    <w:basedOn w:val="Normal"/>
    <w:link w:val="BodyTextChar"/>
    <w:rsid w:val="00332B7B"/>
    <w:pPr>
      <w:overflowPunct w:val="0"/>
      <w:autoSpaceDE w:val="0"/>
      <w:autoSpaceDN w:val="0"/>
      <w:adjustRightInd w:val="0"/>
      <w:spacing w:after="120"/>
      <w:textAlignment w:val="baseline"/>
    </w:pPr>
    <w:rPr>
      <w:rFonts w:ascii="Times New Roman" w:hAnsi="Times New Roman"/>
      <w:sz w:val="20"/>
      <w:szCs w:val="20"/>
      <w:lang w:val="en-AU" w:eastAsia="en-GB"/>
    </w:rPr>
  </w:style>
  <w:style w:type="character" w:customStyle="1" w:styleId="BodyTextChar">
    <w:name w:val="Body Text Char"/>
    <w:basedOn w:val="DefaultParagraphFont"/>
    <w:link w:val="BodyText"/>
    <w:rsid w:val="00332B7B"/>
    <w:rPr>
      <w:lang w:val="en-AU" w:eastAsia="en-GB"/>
    </w:rPr>
  </w:style>
  <w:style w:type="paragraph" w:styleId="NoSpacing">
    <w:name w:val="No Spacing"/>
    <w:link w:val="NoSpacingChar"/>
    <w:uiPriority w:val="1"/>
    <w:qFormat/>
    <w:rsid w:val="00332B7B"/>
    <w:pPr>
      <w:overflowPunct w:val="0"/>
      <w:autoSpaceDE w:val="0"/>
      <w:autoSpaceDN w:val="0"/>
      <w:adjustRightInd w:val="0"/>
      <w:textAlignment w:val="baseline"/>
    </w:pPr>
    <w:rPr>
      <w:lang w:val="en-AU" w:eastAsia="en-GB"/>
    </w:rPr>
  </w:style>
  <w:style w:type="character" w:customStyle="1" w:styleId="NoSpacingChar">
    <w:name w:val="No Spacing Char"/>
    <w:basedOn w:val="DefaultParagraphFont"/>
    <w:link w:val="NoSpacing"/>
    <w:uiPriority w:val="1"/>
    <w:rsid w:val="00332B7B"/>
    <w:rPr>
      <w:lang w:val="en-AU" w:eastAsia="en-GB" w:bidi="ar-SA"/>
    </w:rPr>
  </w:style>
  <w:style w:type="paragraph" w:customStyle="1" w:styleId="CERLevel50">
    <w:name w:val="CER Level 5"/>
    <w:basedOn w:val="Normal"/>
    <w:qFormat/>
    <w:rsid w:val="00332B7B"/>
    <w:pPr>
      <w:tabs>
        <w:tab w:val="num" w:pos="1440"/>
      </w:tabs>
      <w:spacing w:before="120" w:after="120"/>
      <w:ind w:left="1701" w:hanging="1080"/>
      <w:jc w:val="both"/>
    </w:pPr>
    <w:rPr>
      <w:szCs w:val="22"/>
      <w:lang w:val="en-IE"/>
    </w:rPr>
  </w:style>
  <w:style w:type="paragraph" w:customStyle="1" w:styleId="APNUMHEAD4">
    <w:name w:val="AP NUM HEAD 4"/>
    <w:rsid w:val="00332B7B"/>
    <w:pPr>
      <w:keepNext/>
      <w:tabs>
        <w:tab w:val="num" w:pos="851"/>
      </w:tabs>
      <w:spacing w:before="120" w:after="120"/>
      <w:ind w:left="851" w:hanging="851"/>
    </w:pPr>
    <w:rPr>
      <w:rFonts w:ascii="Arial" w:hAnsi="Arial"/>
      <w:b/>
      <w:color w:val="000000"/>
      <w:sz w:val="24"/>
      <w:lang w:val="en-GB" w:eastAsia="en-US"/>
    </w:rPr>
  </w:style>
</w:styles>
</file>

<file path=word/webSettings.xml><?xml version="1.0" encoding="utf-8"?>
<w:webSettings xmlns:r="http://schemas.openxmlformats.org/officeDocument/2006/relationships" xmlns:w="http://schemas.openxmlformats.org/wordprocessingml/2006/main">
  <w:divs>
    <w:div w:id="91434242">
      <w:bodyDiv w:val="1"/>
      <w:marLeft w:val="0"/>
      <w:marRight w:val="0"/>
      <w:marTop w:val="0"/>
      <w:marBottom w:val="0"/>
      <w:divBdr>
        <w:top w:val="none" w:sz="0" w:space="0" w:color="auto"/>
        <w:left w:val="none" w:sz="0" w:space="0" w:color="auto"/>
        <w:bottom w:val="none" w:sz="0" w:space="0" w:color="auto"/>
        <w:right w:val="none" w:sz="0" w:space="0" w:color="auto"/>
      </w:divBdr>
    </w:div>
    <w:div w:id="326715607">
      <w:bodyDiv w:val="1"/>
      <w:marLeft w:val="0"/>
      <w:marRight w:val="0"/>
      <w:marTop w:val="0"/>
      <w:marBottom w:val="0"/>
      <w:divBdr>
        <w:top w:val="none" w:sz="0" w:space="0" w:color="auto"/>
        <w:left w:val="none" w:sz="0" w:space="0" w:color="auto"/>
        <w:bottom w:val="none" w:sz="0" w:space="0" w:color="auto"/>
        <w:right w:val="none" w:sz="0" w:space="0" w:color="auto"/>
      </w:divBdr>
    </w:div>
    <w:div w:id="386032790">
      <w:bodyDiv w:val="1"/>
      <w:marLeft w:val="0"/>
      <w:marRight w:val="0"/>
      <w:marTop w:val="0"/>
      <w:marBottom w:val="0"/>
      <w:divBdr>
        <w:top w:val="none" w:sz="0" w:space="0" w:color="auto"/>
        <w:left w:val="none" w:sz="0" w:space="0" w:color="auto"/>
        <w:bottom w:val="none" w:sz="0" w:space="0" w:color="auto"/>
        <w:right w:val="none" w:sz="0" w:space="0" w:color="auto"/>
      </w:divBdr>
    </w:div>
    <w:div w:id="519970420">
      <w:bodyDiv w:val="1"/>
      <w:marLeft w:val="0"/>
      <w:marRight w:val="0"/>
      <w:marTop w:val="0"/>
      <w:marBottom w:val="0"/>
      <w:divBdr>
        <w:top w:val="none" w:sz="0" w:space="0" w:color="auto"/>
        <w:left w:val="none" w:sz="0" w:space="0" w:color="auto"/>
        <w:bottom w:val="none" w:sz="0" w:space="0" w:color="auto"/>
        <w:right w:val="none" w:sz="0" w:space="0" w:color="auto"/>
      </w:divBdr>
    </w:div>
    <w:div w:id="527914939">
      <w:bodyDiv w:val="1"/>
      <w:marLeft w:val="0"/>
      <w:marRight w:val="0"/>
      <w:marTop w:val="0"/>
      <w:marBottom w:val="0"/>
      <w:divBdr>
        <w:top w:val="none" w:sz="0" w:space="0" w:color="auto"/>
        <w:left w:val="none" w:sz="0" w:space="0" w:color="auto"/>
        <w:bottom w:val="none" w:sz="0" w:space="0" w:color="auto"/>
        <w:right w:val="none" w:sz="0" w:space="0" w:color="auto"/>
      </w:divBdr>
    </w:div>
    <w:div w:id="677467282">
      <w:bodyDiv w:val="1"/>
      <w:marLeft w:val="0"/>
      <w:marRight w:val="0"/>
      <w:marTop w:val="0"/>
      <w:marBottom w:val="0"/>
      <w:divBdr>
        <w:top w:val="none" w:sz="0" w:space="0" w:color="auto"/>
        <w:left w:val="none" w:sz="0" w:space="0" w:color="auto"/>
        <w:bottom w:val="none" w:sz="0" w:space="0" w:color="auto"/>
        <w:right w:val="none" w:sz="0" w:space="0" w:color="auto"/>
      </w:divBdr>
    </w:div>
    <w:div w:id="1650088776">
      <w:bodyDiv w:val="1"/>
      <w:marLeft w:val="0"/>
      <w:marRight w:val="0"/>
      <w:marTop w:val="0"/>
      <w:marBottom w:val="0"/>
      <w:divBdr>
        <w:top w:val="none" w:sz="0" w:space="0" w:color="auto"/>
        <w:left w:val="none" w:sz="0" w:space="0" w:color="auto"/>
        <w:bottom w:val="none" w:sz="0" w:space="0" w:color="auto"/>
        <w:right w:val="none" w:sz="0" w:space="0" w:color="auto"/>
      </w:divBdr>
    </w:div>
    <w:div w:id="1851216427">
      <w:bodyDiv w:val="1"/>
      <w:marLeft w:val="0"/>
      <w:marRight w:val="0"/>
      <w:marTop w:val="0"/>
      <w:marBottom w:val="0"/>
      <w:divBdr>
        <w:top w:val="none" w:sz="0" w:space="0" w:color="auto"/>
        <w:left w:val="none" w:sz="0" w:space="0" w:color="auto"/>
        <w:bottom w:val="none" w:sz="0" w:space="0" w:color="auto"/>
        <w:right w:val="none" w:sz="0" w:space="0" w:color="auto"/>
      </w:divBdr>
    </w:div>
    <w:div w:id="194637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2017-04-07T00:00:00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Modification Document" ma:contentTypeID="0x010100269864AADB634B43A1DAFE75AB6B7AEA00E694DBD827E2A74DAF8DBA9CA236CE9A" ma:contentTypeVersion="10" ma:contentTypeDescription="" ma:contentTypeScope="" ma:versionID="76444a00e0d344046184e9be4e4b7bda">
  <xsd:schema xmlns:xsd="http://www.w3.org/2001/XMLSchema" xmlns:p="http://schemas.microsoft.com/office/2006/metadata/properties" xmlns:ns2="f69c7b9a-bbed-41f8-b24c-bbeb71979adf" xmlns:ns3="bd8dd43f-48f8-46ce-9b8d-78f402b7750b" targetNamespace="http://schemas.microsoft.com/office/2006/metadata/properties" ma:root="true" ma:fieldsID="9f63ddca8ac484b9842f993b74a9b250" ns2:_="" ns3:_="">
    <xsd:import namespace="f69c7b9a-bbed-41f8-b24c-bbeb71979adf"/>
    <xsd:import namespace="bd8dd43f-48f8-46ce-9b8d-78f402b7750b"/>
    <xsd:element name="properties">
      <xsd:complexType>
        <xsd:sequence>
          <xsd:element name="documentManagement">
            <xsd:complexType>
              <xsd:all>
                <xsd:element ref="ns2:FromMMT" minOccurs="0"/>
                <xsd:element ref="ns2:MMTID" minOccurs="0"/>
                <xsd:element ref="ns3:ModID" minOccurs="0"/>
              </xsd:all>
            </xsd:complexType>
          </xsd:element>
        </xsd:sequence>
      </xsd:complexType>
    </xsd:element>
  </xsd:schema>
  <xsd:schema xmlns:xsd="http://www.w3.org/2001/XMLSchema" xmlns:dms="http://schemas.microsoft.com/office/2006/documentManagement/types" targetNamespace="f69c7b9a-bbed-41f8-b24c-bbeb71979adf" elementFormDefault="qualified">
    <xsd:import namespace="http://schemas.microsoft.com/office/2006/documentManagement/types"/>
    <xsd:element name="FromMMT" ma:index="1" nillable="true" ma:displayName="From MMT" ma:default="0" ma:description="Indicates if the item was published from MMT" ma:internalName="FromMMT">
      <xsd:simpleType>
        <xsd:restriction base="dms:Boolean"/>
      </xsd:simpleType>
    </xsd:element>
    <xsd:element name="MMTID" ma:index="2" nillable="true" ma:displayName="MMT ID" ma:decimals="0" ma:internalName="MMTID" ma:percentage="FALSE">
      <xsd:simpleType>
        <xsd:restriction base="dms:Number"/>
      </xsd:simpleType>
    </xsd:element>
  </xsd:schema>
  <xsd:schema xmlns:xsd="http://www.w3.org/2001/XMLSchema" xmlns:dms="http://schemas.microsoft.com/office/2006/documentManagement/types" targetNamespace="bd8dd43f-48f8-46ce-9b8d-78f402b7750b" elementFormDefault="qualified">
    <xsd:import namespace="http://schemas.microsoft.com/office/2006/documentManagement/types"/>
    <xsd:element name="ModID" ma:index="3" nillable="true" ma:displayName="Mod ID" ma:list="{fe5fb5e6-2196-48f2-87cb-9a5f0541640f}" ma:internalName="ModID" ma:showField="ModificationID">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documentManagement>
    <ModID xmlns="bd8dd43f-48f8-46ce-9b8d-78f402b7750b">748</ModID>
    <FromMMT xmlns="f69c7b9a-bbed-41f8-b24c-bbeb71979adf">false</FromMMT>
    <MMTID xmlns="f69c7b9a-bbed-41f8-b24c-bbeb71979adf">1810</MMTID>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7AC8335-00EC-4136-BFF2-549FDDFCC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9c7b9a-bbed-41f8-b24c-bbeb71979adf"/>
    <ds:schemaRef ds:uri="bd8dd43f-48f8-46ce-9b8d-78f402b7750b"/>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8D48791-A460-44B1-BE7D-E0D335BA1004}">
  <ds:schemaRefs>
    <ds:schemaRef ds:uri="http://schemas.microsoft.com/sharepoint/v3/contenttype/forms"/>
  </ds:schemaRefs>
</ds:datastoreItem>
</file>

<file path=customXml/itemProps4.xml><?xml version="1.0" encoding="utf-8"?>
<ds:datastoreItem xmlns:ds="http://schemas.openxmlformats.org/officeDocument/2006/customXml" ds:itemID="{11A776F0-7B05-428B-8841-61EAE510B3B3}">
  <ds:schemaRefs>
    <ds:schemaRef ds:uri="http://schemas.microsoft.com/office/2006/metadata/longProperties"/>
  </ds:schemaRefs>
</ds:datastoreItem>
</file>

<file path=customXml/itemProps5.xml><?xml version="1.0" encoding="utf-8"?>
<ds:datastoreItem xmlns:ds="http://schemas.openxmlformats.org/officeDocument/2006/customXml" ds:itemID="{DDFBC5B2-414A-4737-963B-2829ACC6D65A}">
  <ds:schemaRefs>
    <ds:schemaRef ds:uri="http://schemas.microsoft.com/office/2006/metadata/properties"/>
    <ds:schemaRef ds:uri="bd8dd43f-48f8-46ce-9b8d-78f402b7750b"/>
    <ds:schemaRef ds:uri="f69c7b9a-bbed-41f8-b24c-bbeb71979adf"/>
  </ds:schemaRefs>
</ds:datastoreItem>
</file>

<file path=customXml/itemProps6.xml><?xml version="1.0" encoding="utf-8"?>
<ds:datastoreItem xmlns:ds="http://schemas.openxmlformats.org/officeDocument/2006/customXml" ds:itemID="{AE028A8A-8C7F-4815-9BD2-3DB5236A9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3507</Words>
  <Characters>19992</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Agreed Procedure 17: Banking and Participant Payments</vt:lpstr>
    </vt:vector>
  </TitlesOfParts>
  <LinksUpToDate>false</LinksUpToDate>
  <CharactersWithSpaces>23453</CharactersWithSpaces>
  <SharedDoc>false</SharedDoc>
  <HLinks>
    <vt:vector size="174" baseType="variant">
      <vt:variant>
        <vt:i4>1179705</vt:i4>
      </vt:variant>
      <vt:variant>
        <vt:i4>170</vt:i4>
      </vt:variant>
      <vt:variant>
        <vt:i4>0</vt:i4>
      </vt:variant>
      <vt:variant>
        <vt:i4>5</vt:i4>
      </vt:variant>
      <vt:variant>
        <vt:lpwstr/>
      </vt:variant>
      <vt:variant>
        <vt:lpwstr>_Toc479003414</vt:lpwstr>
      </vt:variant>
      <vt:variant>
        <vt:i4>1179705</vt:i4>
      </vt:variant>
      <vt:variant>
        <vt:i4>164</vt:i4>
      </vt:variant>
      <vt:variant>
        <vt:i4>0</vt:i4>
      </vt:variant>
      <vt:variant>
        <vt:i4>5</vt:i4>
      </vt:variant>
      <vt:variant>
        <vt:lpwstr/>
      </vt:variant>
      <vt:variant>
        <vt:lpwstr>_Toc479003413</vt:lpwstr>
      </vt:variant>
      <vt:variant>
        <vt:i4>1179705</vt:i4>
      </vt:variant>
      <vt:variant>
        <vt:i4>158</vt:i4>
      </vt:variant>
      <vt:variant>
        <vt:i4>0</vt:i4>
      </vt:variant>
      <vt:variant>
        <vt:i4>5</vt:i4>
      </vt:variant>
      <vt:variant>
        <vt:lpwstr/>
      </vt:variant>
      <vt:variant>
        <vt:lpwstr>_Toc479003412</vt:lpwstr>
      </vt:variant>
      <vt:variant>
        <vt:i4>1179705</vt:i4>
      </vt:variant>
      <vt:variant>
        <vt:i4>152</vt:i4>
      </vt:variant>
      <vt:variant>
        <vt:i4>0</vt:i4>
      </vt:variant>
      <vt:variant>
        <vt:i4>5</vt:i4>
      </vt:variant>
      <vt:variant>
        <vt:lpwstr/>
      </vt:variant>
      <vt:variant>
        <vt:lpwstr>_Toc479003411</vt:lpwstr>
      </vt:variant>
      <vt:variant>
        <vt:i4>1179705</vt:i4>
      </vt:variant>
      <vt:variant>
        <vt:i4>146</vt:i4>
      </vt:variant>
      <vt:variant>
        <vt:i4>0</vt:i4>
      </vt:variant>
      <vt:variant>
        <vt:i4>5</vt:i4>
      </vt:variant>
      <vt:variant>
        <vt:lpwstr/>
      </vt:variant>
      <vt:variant>
        <vt:lpwstr>_Toc479003410</vt:lpwstr>
      </vt:variant>
      <vt:variant>
        <vt:i4>1245241</vt:i4>
      </vt:variant>
      <vt:variant>
        <vt:i4>140</vt:i4>
      </vt:variant>
      <vt:variant>
        <vt:i4>0</vt:i4>
      </vt:variant>
      <vt:variant>
        <vt:i4>5</vt:i4>
      </vt:variant>
      <vt:variant>
        <vt:lpwstr/>
      </vt:variant>
      <vt:variant>
        <vt:lpwstr>_Toc479003409</vt:lpwstr>
      </vt:variant>
      <vt:variant>
        <vt:i4>1245241</vt:i4>
      </vt:variant>
      <vt:variant>
        <vt:i4>134</vt:i4>
      </vt:variant>
      <vt:variant>
        <vt:i4>0</vt:i4>
      </vt:variant>
      <vt:variant>
        <vt:i4>5</vt:i4>
      </vt:variant>
      <vt:variant>
        <vt:lpwstr/>
      </vt:variant>
      <vt:variant>
        <vt:lpwstr>_Toc479003408</vt:lpwstr>
      </vt:variant>
      <vt:variant>
        <vt:i4>1245241</vt:i4>
      </vt:variant>
      <vt:variant>
        <vt:i4>128</vt:i4>
      </vt:variant>
      <vt:variant>
        <vt:i4>0</vt:i4>
      </vt:variant>
      <vt:variant>
        <vt:i4>5</vt:i4>
      </vt:variant>
      <vt:variant>
        <vt:lpwstr/>
      </vt:variant>
      <vt:variant>
        <vt:lpwstr>_Toc479003407</vt:lpwstr>
      </vt:variant>
      <vt:variant>
        <vt:i4>1245241</vt:i4>
      </vt:variant>
      <vt:variant>
        <vt:i4>122</vt:i4>
      </vt:variant>
      <vt:variant>
        <vt:i4>0</vt:i4>
      </vt:variant>
      <vt:variant>
        <vt:i4>5</vt:i4>
      </vt:variant>
      <vt:variant>
        <vt:lpwstr/>
      </vt:variant>
      <vt:variant>
        <vt:lpwstr>_Toc479003406</vt:lpwstr>
      </vt:variant>
      <vt:variant>
        <vt:i4>1245241</vt:i4>
      </vt:variant>
      <vt:variant>
        <vt:i4>116</vt:i4>
      </vt:variant>
      <vt:variant>
        <vt:i4>0</vt:i4>
      </vt:variant>
      <vt:variant>
        <vt:i4>5</vt:i4>
      </vt:variant>
      <vt:variant>
        <vt:lpwstr/>
      </vt:variant>
      <vt:variant>
        <vt:lpwstr>_Toc479003405</vt:lpwstr>
      </vt:variant>
      <vt:variant>
        <vt:i4>1245241</vt:i4>
      </vt:variant>
      <vt:variant>
        <vt:i4>110</vt:i4>
      </vt:variant>
      <vt:variant>
        <vt:i4>0</vt:i4>
      </vt:variant>
      <vt:variant>
        <vt:i4>5</vt:i4>
      </vt:variant>
      <vt:variant>
        <vt:lpwstr/>
      </vt:variant>
      <vt:variant>
        <vt:lpwstr>_Toc479003404</vt:lpwstr>
      </vt:variant>
      <vt:variant>
        <vt:i4>1245241</vt:i4>
      </vt:variant>
      <vt:variant>
        <vt:i4>104</vt:i4>
      </vt:variant>
      <vt:variant>
        <vt:i4>0</vt:i4>
      </vt:variant>
      <vt:variant>
        <vt:i4>5</vt:i4>
      </vt:variant>
      <vt:variant>
        <vt:lpwstr/>
      </vt:variant>
      <vt:variant>
        <vt:lpwstr>_Toc479003403</vt:lpwstr>
      </vt:variant>
      <vt:variant>
        <vt:i4>1245241</vt:i4>
      </vt:variant>
      <vt:variant>
        <vt:i4>98</vt:i4>
      </vt:variant>
      <vt:variant>
        <vt:i4>0</vt:i4>
      </vt:variant>
      <vt:variant>
        <vt:i4>5</vt:i4>
      </vt:variant>
      <vt:variant>
        <vt:lpwstr/>
      </vt:variant>
      <vt:variant>
        <vt:lpwstr>_Toc479003402</vt:lpwstr>
      </vt:variant>
      <vt:variant>
        <vt:i4>1245241</vt:i4>
      </vt:variant>
      <vt:variant>
        <vt:i4>92</vt:i4>
      </vt:variant>
      <vt:variant>
        <vt:i4>0</vt:i4>
      </vt:variant>
      <vt:variant>
        <vt:i4>5</vt:i4>
      </vt:variant>
      <vt:variant>
        <vt:lpwstr/>
      </vt:variant>
      <vt:variant>
        <vt:lpwstr>_Toc479003401</vt:lpwstr>
      </vt:variant>
      <vt:variant>
        <vt:i4>1245241</vt:i4>
      </vt:variant>
      <vt:variant>
        <vt:i4>86</vt:i4>
      </vt:variant>
      <vt:variant>
        <vt:i4>0</vt:i4>
      </vt:variant>
      <vt:variant>
        <vt:i4>5</vt:i4>
      </vt:variant>
      <vt:variant>
        <vt:lpwstr/>
      </vt:variant>
      <vt:variant>
        <vt:lpwstr>_Toc479003400</vt:lpwstr>
      </vt:variant>
      <vt:variant>
        <vt:i4>1703998</vt:i4>
      </vt:variant>
      <vt:variant>
        <vt:i4>80</vt:i4>
      </vt:variant>
      <vt:variant>
        <vt:i4>0</vt:i4>
      </vt:variant>
      <vt:variant>
        <vt:i4>5</vt:i4>
      </vt:variant>
      <vt:variant>
        <vt:lpwstr/>
      </vt:variant>
      <vt:variant>
        <vt:lpwstr>_Toc479003399</vt:lpwstr>
      </vt:variant>
      <vt:variant>
        <vt:i4>1703998</vt:i4>
      </vt:variant>
      <vt:variant>
        <vt:i4>74</vt:i4>
      </vt:variant>
      <vt:variant>
        <vt:i4>0</vt:i4>
      </vt:variant>
      <vt:variant>
        <vt:i4>5</vt:i4>
      </vt:variant>
      <vt:variant>
        <vt:lpwstr/>
      </vt:variant>
      <vt:variant>
        <vt:lpwstr>_Toc479003398</vt:lpwstr>
      </vt:variant>
      <vt:variant>
        <vt:i4>1703998</vt:i4>
      </vt:variant>
      <vt:variant>
        <vt:i4>68</vt:i4>
      </vt:variant>
      <vt:variant>
        <vt:i4>0</vt:i4>
      </vt:variant>
      <vt:variant>
        <vt:i4>5</vt:i4>
      </vt:variant>
      <vt:variant>
        <vt:lpwstr/>
      </vt:variant>
      <vt:variant>
        <vt:lpwstr>_Toc479003397</vt:lpwstr>
      </vt:variant>
      <vt:variant>
        <vt:i4>1703998</vt:i4>
      </vt:variant>
      <vt:variant>
        <vt:i4>62</vt:i4>
      </vt:variant>
      <vt:variant>
        <vt:i4>0</vt:i4>
      </vt:variant>
      <vt:variant>
        <vt:i4>5</vt:i4>
      </vt:variant>
      <vt:variant>
        <vt:lpwstr/>
      </vt:variant>
      <vt:variant>
        <vt:lpwstr>_Toc479003396</vt:lpwstr>
      </vt:variant>
      <vt:variant>
        <vt:i4>1703998</vt:i4>
      </vt:variant>
      <vt:variant>
        <vt:i4>56</vt:i4>
      </vt:variant>
      <vt:variant>
        <vt:i4>0</vt:i4>
      </vt:variant>
      <vt:variant>
        <vt:i4>5</vt:i4>
      </vt:variant>
      <vt:variant>
        <vt:lpwstr/>
      </vt:variant>
      <vt:variant>
        <vt:lpwstr>_Toc479003395</vt:lpwstr>
      </vt:variant>
      <vt:variant>
        <vt:i4>1703998</vt:i4>
      </vt:variant>
      <vt:variant>
        <vt:i4>50</vt:i4>
      </vt:variant>
      <vt:variant>
        <vt:i4>0</vt:i4>
      </vt:variant>
      <vt:variant>
        <vt:i4>5</vt:i4>
      </vt:variant>
      <vt:variant>
        <vt:lpwstr/>
      </vt:variant>
      <vt:variant>
        <vt:lpwstr>_Toc479003394</vt:lpwstr>
      </vt:variant>
      <vt:variant>
        <vt:i4>1703998</vt:i4>
      </vt:variant>
      <vt:variant>
        <vt:i4>44</vt:i4>
      </vt:variant>
      <vt:variant>
        <vt:i4>0</vt:i4>
      </vt:variant>
      <vt:variant>
        <vt:i4>5</vt:i4>
      </vt:variant>
      <vt:variant>
        <vt:lpwstr/>
      </vt:variant>
      <vt:variant>
        <vt:lpwstr>_Toc479003393</vt:lpwstr>
      </vt:variant>
      <vt:variant>
        <vt:i4>1703998</vt:i4>
      </vt:variant>
      <vt:variant>
        <vt:i4>38</vt:i4>
      </vt:variant>
      <vt:variant>
        <vt:i4>0</vt:i4>
      </vt:variant>
      <vt:variant>
        <vt:i4>5</vt:i4>
      </vt:variant>
      <vt:variant>
        <vt:lpwstr/>
      </vt:variant>
      <vt:variant>
        <vt:lpwstr>_Toc479003392</vt:lpwstr>
      </vt:variant>
      <vt:variant>
        <vt:i4>1703998</vt:i4>
      </vt:variant>
      <vt:variant>
        <vt:i4>32</vt:i4>
      </vt:variant>
      <vt:variant>
        <vt:i4>0</vt:i4>
      </vt:variant>
      <vt:variant>
        <vt:i4>5</vt:i4>
      </vt:variant>
      <vt:variant>
        <vt:lpwstr/>
      </vt:variant>
      <vt:variant>
        <vt:lpwstr>_Toc479003391</vt:lpwstr>
      </vt:variant>
      <vt:variant>
        <vt:i4>1703998</vt:i4>
      </vt:variant>
      <vt:variant>
        <vt:i4>26</vt:i4>
      </vt:variant>
      <vt:variant>
        <vt:i4>0</vt:i4>
      </vt:variant>
      <vt:variant>
        <vt:i4>5</vt:i4>
      </vt:variant>
      <vt:variant>
        <vt:lpwstr/>
      </vt:variant>
      <vt:variant>
        <vt:lpwstr>_Toc479003390</vt:lpwstr>
      </vt:variant>
      <vt:variant>
        <vt:i4>1769534</vt:i4>
      </vt:variant>
      <vt:variant>
        <vt:i4>20</vt:i4>
      </vt:variant>
      <vt:variant>
        <vt:i4>0</vt:i4>
      </vt:variant>
      <vt:variant>
        <vt:i4>5</vt:i4>
      </vt:variant>
      <vt:variant>
        <vt:lpwstr/>
      </vt:variant>
      <vt:variant>
        <vt:lpwstr>_Toc479003389</vt:lpwstr>
      </vt:variant>
      <vt:variant>
        <vt:i4>1769534</vt:i4>
      </vt:variant>
      <vt:variant>
        <vt:i4>14</vt:i4>
      </vt:variant>
      <vt:variant>
        <vt:i4>0</vt:i4>
      </vt:variant>
      <vt:variant>
        <vt:i4>5</vt:i4>
      </vt:variant>
      <vt:variant>
        <vt:lpwstr/>
      </vt:variant>
      <vt:variant>
        <vt:lpwstr>_Toc479003388</vt:lpwstr>
      </vt:variant>
      <vt:variant>
        <vt:i4>1769534</vt:i4>
      </vt:variant>
      <vt:variant>
        <vt:i4>8</vt:i4>
      </vt:variant>
      <vt:variant>
        <vt:i4>0</vt:i4>
      </vt:variant>
      <vt:variant>
        <vt:i4>5</vt:i4>
      </vt:variant>
      <vt:variant>
        <vt:lpwstr/>
      </vt:variant>
      <vt:variant>
        <vt:lpwstr>_Toc479003387</vt:lpwstr>
      </vt:variant>
      <vt:variant>
        <vt:i4>1769534</vt:i4>
      </vt:variant>
      <vt:variant>
        <vt:i4>2</vt:i4>
      </vt:variant>
      <vt:variant>
        <vt:i4>0</vt:i4>
      </vt:variant>
      <vt:variant>
        <vt:i4>5</vt:i4>
      </vt:variant>
      <vt:variant>
        <vt:lpwstr/>
      </vt:variant>
      <vt:variant>
        <vt:lpwstr>_Toc479003386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Agreed Procedure 17: Banking and Participant Payments</dc:title>
  <dc:subject/>
  <dc:creator/>
  <cp:keywords/>
  <cp:lastModifiedBy/>
  <cp:revision>1</cp:revision>
  <dcterms:created xsi:type="dcterms:W3CDTF">2018-11-22T16:28:00Z</dcterms:created>
  <dcterms:modified xsi:type="dcterms:W3CDTF">2018-11-23T12:01:00Z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0x01010018F69EE1A1225748853CF799413823DF</vt:lpwstr>
  </property>
  <property fmtid="{D5CDD505-2E9C-101B-9397-08002B2CF9AE}" pid="3" name="Copy to Website Date">
    <vt:lpwstr>2018-02-23T11:40:00Z</vt:lpwstr>
  </property>
  <property fmtid="{D5CDD505-2E9C-101B-9397-08002B2CF9AE}" pid="4" name="Version Number">
    <vt:lpwstr>18.0</vt:lpwstr>
  </property>
  <property fmtid="{D5CDD505-2E9C-101B-9397-08002B2CF9AE}" pid="5" name="Copy to Website">
    <vt:lpwstr>1</vt:lpwstr>
  </property>
  <property fmtid="{D5CDD505-2E9C-101B-9397-08002B2CF9AE}" pid="6" name="Doc Status">
    <vt:lpwstr>Active</vt:lpwstr>
  </property>
  <property fmtid="{D5CDD505-2E9C-101B-9397-08002B2CF9AE}" pid="7" name="Current Version">
    <vt:lpwstr>Yes</vt:lpwstr>
  </property>
  <property fmtid="{D5CDD505-2E9C-101B-9397-08002B2CF9AE}" pid="8" name="Tracked Changes">
    <vt:lpwstr>No</vt:lpwstr>
  </property>
  <property fmtid="{D5CDD505-2E9C-101B-9397-08002B2CF9AE}" pid="9" name="_CopySource">
    <vt:lpwstr>Drafting.doc</vt:lpwstr>
  </property>
  <property fmtid="{D5CDD505-2E9C-101B-9397-08002B2CF9AE}" pid="10" name="Doc Type">
    <vt:lpwstr>TSC Final</vt:lpwstr>
  </property>
  <property fmtid="{D5CDD505-2E9C-101B-9397-08002B2CF9AE}" pid="11" name="TemplateUrl">
    <vt:lpwstr/>
  </property>
  <property fmtid="{D5CDD505-2E9C-101B-9397-08002B2CF9AE}" pid="12" name="xd_Signature">
    <vt:bool>false</vt:bool>
  </property>
  <property fmtid="{D5CDD505-2E9C-101B-9397-08002B2CF9AE}" pid="13" name="xd_ProgID">
    <vt:lpwstr/>
  </property>
  <property fmtid="{D5CDD505-2E9C-101B-9397-08002B2CF9AE}" pid="14" name="Order">
    <vt:lpwstr>379100.000000000</vt:lpwstr>
  </property>
  <property fmtid="{D5CDD505-2E9C-101B-9397-08002B2CF9AE}" pid="15" name="Document Status1">
    <vt:lpwstr>Final</vt:lpwstr>
  </property>
  <property fmtid="{D5CDD505-2E9C-101B-9397-08002B2CF9AE}" pid="16" name="Meeting Document Type">
    <vt:lpwstr/>
  </property>
  <property fmtid="{D5CDD505-2E9C-101B-9397-08002B2CF9AE}" pid="17" name="Sub Type">
    <vt:lpwstr/>
  </property>
  <property fmtid="{D5CDD505-2E9C-101B-9397-08002B2CF9AE}" pid="18" name="File Category">
    <vt:lpwstr/>
  </property>
  <property fmtid="{D5CDD505-2E9C-101B-9397-08002B2CF9AE}" pid="19" name="Process Type">
    <vt:lpwstr>RA T&amp;SC consultation  Tracked Updates</vt:lpwstr>
  </property>
  <property fmtid="{D5CDD505-2E9C-101B-9397-08002B2CF9AE}" pid="20" name="iab7cdb7554d4997ae876b11632fa575">
    <vt:lpwstr/>
  </property>
  <property fmtid="{D5CDD505-2E9C-101B-9397-08002B2CF9AE}" pid="21" name="TaxCatchAll">
    <vt:lpwstr/>
  </property>
  <property fmtid="{D5CDD505-2E9C-101B-9397-08002B2CF9AE}" pid="22" name="Copy Status">
    <vt:lpwstr>Success!</vt:lpwstr>
  </property>
  <property fmtid="{D5CDD505-2E9C-101B-9397-08002B2CF9AE}" pid="23" name="Mod ID">
    <vt:lpwstr>1086</vt:lpwstr>
  </property>
  <property fmtid="{D5CDD505-2E9C-101B-9397-08002B2CF9AE}" pid="24" name="Year of Modification Proposal">
    <vt:lpwstr>2018</vt:lpwstr>
  </property>
  <property fmtid="{D5CDD505-2E9C-101B-9397-08002B2CF9AE}" pid="25" name="ContentType">
    <vt:lpwstr>Modification Document</vt:lpwstr>
  </property>
  <property fmtid="{D5CDD505-2E9C-101B-9397-08002B2CF9AE}" pid="26" name="Document Type">
    <vt:lpwstr>Modification Proposal</vt:lpwstr>
  </property>
</Properties>
</file>