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E0B" w:rsidRPr="00D26A3B" w:rsidRDefault="00056E0B" w:rsidP="00961C9B">
      <w:pPr>
        <w:pStyle w:val="Heading2"/>
        <w:rPr>
          <w:lang w:val="en-IE"/>
        </w:rPr>
      </w:pPr>
    </w:p>
    <w:p w:rsidR="008218D4" w:rsidRDefault="008218D4" w:rsidP="00961C9B">
      <w:pPr>
        <w:pStyle w:val="Heading2"/>
        <w:rPr>
          <w:lang w:val="en-IE"/>
        </w:rPr>
      </w:pPr>
    </w:p>
    <w:p w:rsidR="008218D4" w:rsidRDefault="008218D4" w:rsidP="00961C9B">
      <w:pPr>
        <w:pStyle w:val="Heading2"/>
        <w:jc w:val="center"/>
        <w:rPr>
          <w:lang w:val="en-IE"/>
        </w:rPr>
      </w:pPr>
    </w:p>
    <w:p w:rsidR="008218D4" w:rsidRDefault="00056E0B" w:rsidP="00961C9B">
      <w:pPr>
        <w:pStyle w:val="Heading2"/>
        <w:jc w:val="center"/>
        <w:rPr>
          <w:lang w:val="en-IE"/>
        </w:rPr>
      </w:pPr>
      <w:r>
        <w:rPr>
          <w:noProof/>
          <w:lang w:val="en-US" w:eastAsia="en-US"/>
        </w:rPr>
        <w:drawing>
          <wp:inline distT="0" distB="0" distL="0" distR="0">
            <wp:extent cx="1209675" cy="504825"/>
            <wp:effectExtent l="19050" t="0" r="9525"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6" cstate="print"/>
                    <a:srcRect/>
                    <a:stretch>
                      <a:fillRect/>
                    </a:stretch>
                  </pic:blipFill>
                  <pic:spPr bwMode="auto">
                    <a:xfrm>
                      <a:off x="0" y="0"/>
                      <a:ext cx="1209675" cy="504825"/>
                    </a:xfrm>
                    <a:prstGeom prst="rect">
                      <a:avLst/>
                    </a:prstGeom>
                    <a:noFill/>
                    <a:ln w="9525">
                      <a:noFill/>
                      <a:miter lim="800000"/>
                      <a:headEnd/>
                      <a:tailEnd/>
                    </a:ln>
                  </pic:spPr>
                </pic:pic>
              </a:graphicData>
            </a:graphic>
          </wp:inline>
        </w:drawing>
      </w:r>
    </w:p>
    <w:p w:rsidR="008218D4" w:rsidRDefault="008218D4" w:rsidP="00961C9B">
      <w:pPr>
        <w:pStyle w:val="Heading2"/>
        <w:jc w:val="center"/>
        <w:rPr>
          <w:lang w:val="en-IE"/>
        </w:rPr>
      </w:pPr>
    </w:p>
    <w:p w:rsidR="008218D4" w:rsidRDefault="00056E0B" w:rsidP="00961C9B">
      <w:pPr>
        <w:pStyle w:val="Heading2"/>
        <w:jc w:val="center"/>
        <w:rPr>
          <w:lang w:val="en-IE"/>
        </w:rPr>
      </w:pPr>
      <w:r w:rsidRPr="00D26A3B">
        <w:rPr>
          <w:lang w:val="en-IE"/>
        </w:rPr>
        <w:t xml:space="preserve">Working Group </w:t>
      </w:r>
      <w:r>
        <w:rPr>
          <w:lang w:val="en-IE"/>
        </w:rPr>
        <w:t xml:space="preserve">1 </w:t>
      </w:r>
      <w:r w:rsidRPr="00D26A3B">
        <w:rPr>
          <w:lang w:val="en-IE"/>
        </w:rPr>
        <w:t>Report</w:t>
      </w:r>
    </w:p>
    <w:p w:rsidR="008218D4" w:rsidRDefault="008218D4" w:rsidP="00961C9B">
      <w:pPr>
        <w:jc w:val="center"/>
        <w:rPr>
          <w:lang w:val="en-IE"/>
        </w:rPr>
      </w:pPr>
    </w:p>
    <w:p w:rsidR="008218D4" w:rsidRDefault="008218D4" w:rsidP="00961C9B">
      <w:pPr>
        <w:jc w:val="center"/>
        <w:rPr>
          <w:lang w:val="en-IE"/>
        </w:rPr>
      </w:pPr>
    </w:p>
    <w:p w:rsidR="008218D4" w:rsidRDefault="008218D4" w:rsidP="00961C9B">
      <w:pPr>
        <w:jc w:val="center"/>
        <w:rPr>
          <w:lang w:val="en-IE"/>
        </w:rPr>
      </w:pPr>
    </w:p>
    <w:p w:rsidR="008218D4" w:rsidRDefault="008218D4" w:rsidP="00961C9B">
      <w:pPr>
        <w:jc w:val="center"/>
        <w:rPr>
          <w:lang w:val="en-IE"/>
        </w:rPr>
      </w:pPr>
    </w:p>
    <w:p w:rsidR="008218D4" w:rsidRDefault="008218D4" w:rsidP="00961C9B">
      <w:pPr>
        <w:jc w:val="center"/>
        <w:rPr>
          <w:lang w:val="en-IE"/>
        </w:rPr>
      </w:pPr>
    </w:p>
    <w:p w:rsidR="008218D4" w:rsidRDefault="00056E0B" w:rsidP="00961C9B">
      <w:pPr>
        <w:pStyle w:val="Heading2"/>
        <w:jc w:val="center"/>
        <w:rPr>
          <w:lang w:val="en-IE"/>
        </w:rPr>
      </w:pPr>
      <w:r w:rsidRPr="00D26A3B">
        <w:rPr>
          <w:lang w:val="en-IE"/>
        </w:rPr>
        <w:t>Mod_</w:t>
      </w:r>
      <w:r>
        <w:rPr>
          <w:lang w:val="en-IE"/>
        </w:rPr>
        <w:t>12_11</w:t>
      </w:r>
    </w:p>
    <w:p w:rsidR="008218D4" w:rsidRDefault="008218D4" w:rsidP="00961C9B">
      <w:pPr>
        <w:pStyle w:val="Heading2"/>
        <w:jc w:val="center"/>
        <w:rPr>
          <w:lang w:val="en-IE"/>
        </w:rPr>
      </w:pPr>
    </w:p>
    <w:p w:rsidR="008218D4" w:rsidRDefault="004328DA" w:rsidP="00961C9B">
      <w:pPr>
        <w:jc w:val="center"/>
        <w:rPr>
          <w:sz w:val="22"/>
          <w:szCs w:val="22"/>
          <w:lang w:val="en-IE"/>
        </w:rPr>
      </w:pPr>
      <w:r w:rsidRPr="004328DA">
        <w:rPr>
          <w:lang w:val="en-IE"/>
        </w:rPr>
        <w:t>Interconnector Unit Loss Adjustment when Exporting</w:t>
      </w:r>
    </w:p>
    <w:p w:rsidR="008218D4" w:rsidRDefault="008218D4" w:rsidP="00961C9B">
      <w:pPr>
        <w:jc w:val="center"/>
        <w:rPr>
          <w:lang w:val="en-IE"/>
        </w:rPr>
      </w:pPr>
    </w:p>
    <w:p w:rsidR="008218D4" w:rsidRDefault="008218D4" w:rsidP="00961C9B">
      <w:pPr>
        <w:jc w:val="center"/>
        <w:rPr>
          <w:lang w:val="en-IE"/>
        </w:rPr>
      </w:pPr>
    </w:p>
    <w:p w:rsidR="008218D4" w:rsidRDefault="008218D4" w:rsidP="00961C9B">
      <w:pPr>
        <w:jc w:val="center"/>
        <w:rPr>
          <w:lang w:val="en-IE"/>
        </w:rPr>
      </w:pPr>
    </w:p>
    <w:p w:rsidR="008218D4" w:rsidRDefault="008218D4" w:rsidP="00961C9B">
      <w:pPr>
        <w:jc w:val="center"/>
        <w:rPr>
          <w:lang w:val="en-IE"/>
        </w:rPr>
      </w:pPr>
    </w:p>
    <w:p w:rsidR="008218D4" w:rsidRDefault="008218D4" w:rsidP="00961C9B">
      <w:pPr>
        <w:jc w:val="center"/>
        <w:rPr>
          <w:lang w:val="en-IE"/>
        </w:rPr>
      </w:pPr>
    </w:p>
    <w:p w:rsidR="008218D4" w:rsidRDefault="008218D4" w:rsidP="00961C9B">
      <w:pPr>
        <w:jc w:val="center"/>
        <w:rPr>
          <w:lang w:val="en-IE"/>
        </w:rPr>
      </w:pPr>
    </w:p>
    <w:p w:rsidR="008218D4" w:rsidRDefault="008218D4" w:rsidP="00961C9B">
      <w:pPr>
        <w:jc w:val="center"/>
        <w:rPr>
          <w:lang w:val="en-IE"/>
        </w:rPr>
      </w:pPr>
    </w:p>
    <w:p w:rsidR="008218D4" w:rsidRDefault="00056E0B" w:rsidP="00961C9B">
      <w:pPr>
        <w:jc w:val="center"/>
        <w:rPr>
          <w:lang w:val="en-IE"/>
        </w:rPr>
      </w:pPr>
      <w:r>
        <w:rPr>
          <w:lang w:val="en-IE"/>
        </w:rPr>
        <w:t>19 April</w:t>
      </w:r>
      <w:r w:rsidRPr="00D26A3B">
        <w:rPr>
          <w:lang w:val="en-IE"/>
        </w:rPr>
        <w:t xml:space="preserve"> 2011</w:t>
      </w:r>
    </w:p>
    <w:p w:rsidR="008218D4" w:rsidRDefault="008218D4" w:rsidP="00961C9B">
      <w:pPr>
        <w:jc w:val="center"/>
        <w:rPr>
          <w:lang w:val="en-IE"/>
        </w:rPr>
      </w:pPr>
    </w:p>
    <w:p w:rsidR="008218D4" w:rsidRDefault="00056E0B" w:rsidP="00961C9B">
      <w:pPr>
        <w:jc w:val="center"/>
        <w:rPr>
          <w:lang w:val="en-IE"/>
        </w:rPr>
      </w:pPr>
      <w:r>
        <w:rPr>
          <w:lang w:val="en-IE"/>
        </w:rPr>
        <w:t>1.30</w:t>
      </w:r>
      <w:r w:rsidRPr="00D26A3B">
        <w:rPr>
          <w:lang w:val="en-IE"/>
        </w:rPr>
        <w:t xml:space="preserve"> – </w:t>
      </w:r>
      <w:r>
        <w:rPr>
          <w:lang w:val="en-IE"/>
        </w:rPr>
        <w:t>4.00</w:t>
      </w:r>
    </w:p>
    <w:p w:rsidR="008218D4" w:rsidRDefault="008218D4" w:rsidP="00961C9B">
      <w:pPr>
        <w:jc w:val="center"/>
        <w:rPr>
          <w:lang w:val="en-IE"/>
        </w:rPr>
      </w:pPr>
    </w:p>
    <w:p w:rsidR="008218D4" w:rsidRDefault="00056E0B" w:rsidP="00961C9B">
      <w:pPr>
        <w:jc w:val="center"/>
        <w:rPr>
          <w:lang w:val="en-IE"/>
        </w:rPr>
      </w:pPr>
      <w:r>
        <w:rPr>
          <w:lang w:val="en-IE"/>
        </w:rPr>
        <w:t>Hotel Isaacs, Dublin</w:t>
      </w:r>
    </w:p>
    <w:p w:rsidR="008218D4" w:rsidRDefault="008218D4" w:rsidP="00961C9B">
      <w:pPr>
        <w:jc w:val="center"/>
        <w:rPr>
          <w:lang w:val="en-IE"/>
        </w:rPr>
      </w:pPr>
    </w:p>
    <w:p w:rsidR="008218D4" w:rsidRDefault="008218D4" w:rsidP="00961C9B">
      <w:pPr>
        <w:jc w:val="center"/>
        <w:rPr>
          <w:lang w:val="en-IE"/>
        </w:rPr>
      </w:pPr>
    </w:p>
    <w:p w:rsidR="008218D4" w:rsidRDefault="00056E0B" w:rsidP="00961C9B">
      <w:pPr>
        <w:pStyle w:val="Heading1WG"/>
        <w:rPr>
          <w:highlight w:val="yellow"/>
          <w:lang w:val="en-IE"/>
        </w:rPr>
      </w:pPr>
      <w:r w:rsidRPr="00D26A3B">
        <w:rPr>
          <w:highlight w:val="yellow"/>
          <w:lang w:val="en-IE"/>
        </w:rPr>
        <w:br w:type="page"/>
      </w:r>
      <w:bookmarkStart w:id="0" w:name="_Toc292959487"/>
      <w:r w:rsidRPr="00544003">
        <w:rPr>
          <w:lang w:val="en-IE"/>
        </w:rPr>
        <w:lastRenderedPageBreak/>
        <w:t>Table of Contents</w:t>
      </w:r>
      <w:bookmarkEnd w:id="0"/>
    </w:p>
    <w:p w:rsidR="008218D4" w:rsidRDefault="008218D4" w:rsidP="00961C9B">
      <w:pPr>
        <w:pStyle w:val="Heading1WG"/>
        <w:rPr>
          <w:highlight w:val="yellow"/>
          <w:lang w:val="en-IE"/>
        </w:rPr>
      </w:pPr>
    </w:p>
    <w:p w:rsidR="00961C9B" w:rsidRDefault="000D33B1">
      <w:pPr>
        <w:pStyle w:val="TOC1"/>
        <w:tabs>
          <w:tab w:val="right" w:leader="dot" w:pos="8296"/>
        </w:tabs>
        <w:rPr>
          <w:rFonts w:asciiTheme="minorHAnsi" w:eastAsiaTheme="minorEastAsia" w:hAnsiTheme="minorHAnsi" w:cstheme="minorBidi"/>
          <w:noProof/>
          <w:sz w:val="22"/>
          <w:szCs w:val="22"/>
        </w:rPr>
      </w:pPr>
      <w:r w:rsidRPr="000D33B1">
        <w:rPr>
          <w:highlight w:val="yellow"/>
          <w:lang w:val="en-IE"/>
        </w:rPr>
        <w:fldChar w:fldCharType="begin"/>
      </w:r>
      <w:r w:rsidR="00056E0B" w:rsidRPr="002D267A">
        <w:rPr>
          <w:highlight w:val="yellow"/>
          <w:lang w:val="en-IE"/>
        </w:rPr>
        <w:instrText xml:space="preserve"> TOC \h \z \t "Heading 1 WG,1,Heading 2 WG,2" </w:instrText>
      </w:r>
      <w:r w:rsidRPr="000D33B1">
        <w:rPr>
          <w:highlight w:val="yellow"/>
          <w:lang w:val="en-IE"/>
        </w:rPr>
        <w:fldChar w:fldCharType="separate"/>
      </w:r>
      <w:hyperlink w:anchor="_Toc292959487" w:history="1">
        <w:r w:rsidR="00961C9B" w:rsidRPr="005D1EF5">
          <w:rPr>
            <w:rStyle w:val="Hyperlink"/>
            <w:noProof/>
            <w:lang w:val="en-IE"/>
          </w:rPr>
          <w:t>Table of Contents</w:t>
        </w:r>
        <w:r w:rsidR="00961C9B">
          <w:rPr>
            <w:noProof/>
            <w:webHidden/>
          </w:rPr>
          <w:tab/>
        </w:r>
        <w:r>
          <w:rPr>
            <w:noProof/>
            <w:webHidden/>
          </w:rPr>
          <w:fldChar w:fldCharType="begin"/>
        </w:r>
        <w:r w:rsidR="00961C9B">
          <w:rPr>
            <w:noProof/>
            <w:webHidden/>
          </w:rPr>
          <w:instrText xml:space="preserve"> PAGEREF _Toc292959487 \h </w:instrText>
        </w:r>
        <w:r>
          <w:rPr>
            <w:noProof/>
            <w:webHidden/>
          </w:rPr>
        </w:r>
        <w:r>
          <w:rPr>
            <w:noProof/>
            <w:webHidden/>
          </w:rPr>
          <w:fldChar w:fldCharType="separate"/>
        </w:r>
        <w:r w:rsidR="00961C9B">
          <w:rPr>
            <w:noProof/>
            <w:webHidden/>
          </w:rPr>
          <w:t>2</w:t>
        </w:r>
        <w:r>
          <w:rPr>
            <w:noProof/>
            <w:webHidden/>
          </w:rPr>
          <w:fldChar w:fldCharType="end"/>
        </w:r>
      </w:hyperlink>
    </w:p>
    <w:p w:rsidR="00961C9B" w:rsidRDefault="000D33B1">
      <w:pPr>
        <w:pStyle w:val="TOC1"/>
        <w:tabs>
          <w:tab w:val="right" w:leader="dot" w:pos="8296"/>
        </w:tabs>
        <w:rPr>
          <w:rFonts w:asciiTheme="minorHAnsi" w:eastAsiaTheme="minorEastAsia" w:hAnsiTheme="minorHAnsi" w:cstheme="minorBidi"/>
          <w:noProof/>
          <w:sz w:val="22"/>
          <w:szCs w:val="22"/>
        </w:rPr>
      </w:pPr>
      <w:hyperlink w:anchor="_Toc292959488" w:history="1">
        <w:r w:rsidR="00961C9B" w:rsidRPr="005D1EF5">
          <w:rPr>
            <w:rStyle w:val="Hyperlink"/>
            <w:noProof/>
          </w:rPr>
          <w:t>Attendees</w:t>
        </w:r>
        <w:r w:rsidR="00961C9B">
          <w:rPr>
            <w:noProof/>
            <w:webHidden/>
          </w:rPr>
          <w:tab/>
        </w:r>
        <w:r>
          <w:rPr>
            <w:noProof/>
            <w:webHidden/>
          </w:rPr>
          <w:fldChar w:fldCharType="begin"/>
        </w:r>
        <w:r w:rsidR="00961C9B">
          <w:rPr>
            <w:noProof/>
            <w:webHidden/>
          </w:rPr>
          <w:instrText xml:space="preserve"> PAGEREF _Toc292959488 \h </w:instrText>
        </w:r>
        <w:r>
          <w:rPr>
            <w:noProof/>
            <w:webHidden/>
          </w:rPr>
        </w:r>
        <w:r>
          <w:rPr>
            <w:noProof/>
            <w:webHidden/>
          </w:rPr>
          <w:fldChar w:fldCharType="separate"/>
        </w:r>
        <w:r w:rsidR="00961C9B">
          <w:rPr>
            <w:noProof/>
            <w:webHidden/>
          </w:rPr>
          <w:t>3</w:t>
        </w:r>
        <w:r>
          <w:rPr>
            <w:noProof/>
            <w:webHidden/>
          </w:rPr>
          <w:fldChar w:fldCharType="end"/>
        </w:r>
      </w:hyperlink>
    </w:p>
    <w:p w:rsidR="00961C9B" w:rsidRDefault="000D33B1">
      <w:pPr>
        <w:pStyle w:val="TOC1"/>
        <w:tabs>
          <w:tab w:val="right" w:leader="dot" w:pos="8296"/>
        </w:tabs>
        <w:rPr>
          <w:rFonts w:asciiTheme="minorHAnsi" w:eastAsiaTheme="minorEastAsia" w:hAnsiTheme="minorHAnsi" w:cstheme="minorBidi"/>
          <w:noProof/>
          <w:sz w:val="22"/>
          <w:szCs w:val="22"/>
        </w:rPr>
      </w:pPr>
      <w:hyperlink w:anchor="_Toc292959489" w:history="1">
        <w:r w:rsidR="00961C9B" w:rsidRPr="005D1EF5">
          <w:rPr>
            <w:rStyle w:val="Hyperlink"/>
            <w:noProof/>
            <w:lang w:val="en-IE"/>
          </w:rPr>
          <w:t>Introduction and Synopsis</w:t>
        </w:r>
        <w:r w:rsidR="00961C9B">
          <w:rPr>
            <w:noProof/>
            <w:webHidden/>
          </w:rPr>
          <w:tab/>
        </w:r>
        <w:r>
          <w:rPr>
            <w:noProof/>
            <w:webHidden/>
          </w:rPr>
          <w:fldChar w:fldCharType="begin"/>
        </w:r>
        <w:r w:rsidR="00961C9B">
          <w:rPr>
            <w:noProof/>
            <w:webHidden/>
          </w:rPr>
          <w:instrText xml:space="preserve"> PAGEREF _Toc292959489 \h </w:instrText>
        </w:r>
        <w:r>
          <w:rPr>
            <w:noProof/>
            <w:webHidden/>
          </w:rPr>
        </w:r>
        <w:r>
          <w:rPr>
            <w:noProof/>
            <w:webHidden/>
          </w:rPr>
          <w:fldChar w:fldCharType="separate"/>
        </w:r>
        <w:r w:rsidR="00961C9B">
          <w:rPr>
            <w:noProof/>
            <w:webHidden/>
          </w:rPr>
          <w:t>4</w:t>
        </w:r>
        <w:r>
          <w:rPr>
            <w:noProof/>
            <w:webHidden/>
          </w:rPr>
          <w:fldChar w:fldCharType="end"/>
        </w:r>
      </w:hyperlink>
    </w:p>
    <w:p w:rsidR="00961C9B" w:rsidRDefault="000D33B1">
      <w:pPr>
        <w:pStyle w:val="TOC1"/>
        <w:tabs>
          <w:tab w:val="right" w:leader="dot" w:pos="8296"/>
        </w:tabs>
        <w:rPr>
          <w:rFonts w:asciiTheme="minorHAnsi" w:eastAsiaTheme="minorEastAsia" w:hAnsiTheme="minorHAnsi" w:cstheme="minorBidi"/>
          <w:noProof/>
          <w:sz w:val="22"/>
          <w:szCs w:val="22"/>
        </w:rPr>
      </w:pPr>
      <w:hyperlink w:anchor="_Toc292959490" w:history="1">
        <w:r w:rsidR="00961C9B" w:rsidRPr="005D1EF5">
          <w:rPr>
            <w:rStyle w:val="Hyperlink"/>
            <w:noProof/>
            <w:lang w:val="en-IE"/>
          </w:rPr>
          <w:t>Presentations</w:t>
        </w:r>
        <w:r w:rsidR="00961C9B">
          <w:rPr>
            <w:noProof/>
            <w:webHidden/>
          </w:rPr>
          <w:tab/>
        </w:r>
        <w:r>
          <w:rPr>
            <w:noProof/>
            <w:webHidden/>
          </w:rPr>
          <w:fldChar w:fldCharType="begin"/>
        </w:r>
        <w:r w:rsidR="00961C9B">
          <w:rPr>
            <w:noProof/>
            <w:webHidden/>
          </w:rPr>
          <w:instrText xml:space="preserve"> PAGEREF _Toc292959490 \h </w:instrText>
        </w:r>
        <w:r>
          <w:rPr>
            <w:noProof/>
            <w:webHidden/>
          </w:rPr>
        </w:r>
        <w:r>
          <w:rPr>
            <w:noProof/>
            <w:webHidden/>
          </w:rPr>
          <w:fldChar w:fldCharType="separate"/>
        </w:r>
        <w:r w:rsidR="00961C9B">
          <w:rPr>
            <w:noProof/>
            <w:webHidden/>
          </w:rPr>
          <w:t>4</w:t>
        </w:r>
        <w:r>
          <w:rPr>
            <w:noProof/>
            <w:webHidden/>
          </w:rPr>
          <w:fldChar w:fldCharType="end"/>
        </w:r>
      </w:hyperlink>
    </w:p>
    <w:p w:rsidR="00961C9B" w:rsidRDefault="000D33B1">
      <w:pPr>
        <w:pStyle w:val="TOC1"/>
        <w:tabs>
          <w:tab w:val="right" w:leader="dot" w:pos="8296"/>
        </w:tabs>
        <w:rPr>
          <w:rFonts w:asciiTheme="minorHAnsi" w:eastAsiaTheme="minorEastAsia" w:hAnsiTheme="minorHAnsi" w:cstheme="minorBidi"/>
          <w:noProof/>
          <w:sz w:val="22"/>
          <w:szCs w:val="22"/>
        </w:rPr>
      </w:pPr>
      <w:hyperlink w:anchor="_Toc292959491" w:history="1">
        <w:r w:rsidR="00961C9B" w:rsidRPr="005D1EF5">
          <w:rPr>
            <w:rStyle w:val="Hyperlink"/>
            <w:noProof/>
            <w:lang w:val="en-IE"/>
          </w:rPr>
          <w:t>Discussion and Summary of Key Issues</w:t>
        </w:r>
        <w:r w:rsidR="00961C9B">
          <w:rPr>
            <w:noProof/>
            <w:webHidden/>
          </w:rPr>
          <w:tab/>
        </w:r>
        <w:r>
          <w:rPr>
            <w:noProof/>
            <w:webHidden/>
          </w:rPr>
          <w:fldChar w:fldCharType="begin"/>
        </w:r>
        <w:r w:rsidR="00961C9B">
          <w:rPr>
            <w:noProof/>
            <w:webHidden/>
          </w:rPr>
          <w:instrText xml:space="preserve"> PAGEREF _Toc292959491 \h </w:instrText>
        </w:r>
        <w:r>
          <w:rPr>
            <w:noProof/>
            <w:webHidden/>
          </w:rPr>
        </w:r>
        <w:r>
          <w:rPr>
            <w:noProof/>
            <w:webHidden/>
          </w:rPr>
          <w:fldChar w:fldCharType="separate"/>
        </w:r>
        <w:r w:rsidR="00961C9B">
          <w:rPr>
            <w:noProof/>
            <w:webHidden/>
          </w:rPr>
          <w:t>4</w:t>
        </w:r>
        <w:r>
          <w:rPr>
            <w:noProof/>
            <w:webHidden/>
          </w:rPr>
          <w:fldChar w:fldCharType="end"/>
        </w:r>
      </w:hyperlink>
    </w:p>
    <w:p w:rsidR="00961C9B" w:rsidRDefault="000D33B1">
      <w:pPr>
        <w:pStyle w:val="TOC1"/>
        <w:tabs>
          <w:tab w:val="right" w:leader="dot" w:pos="8296"/>
        </w:tabs>
        <w:rPr>
          <w:rFonts w:asciiTheme="minorHAnsi" w:eastAsiaTheme="minorEastAsia" w:hAnsiTheme="minorHAnsi" w:cstheme="minorBidi"/>
          <w:noProof/>
          <w:sz w:val="22"/>
          <w:szCs w:val="22"/>
        </w:rPr>
      </w:pPr>
      <w:hyperlink w:anchor="_Toc292959492" w:history="1">
        <w:r w:rsidR="00961C9B" w:rsidRPr="005D1EF5">
          <w:rPr>
            <w:rStyle w:val="Hyperlink"/>
            <w:noProof/>
            <w:lang w:val="en-IE"/>
          </w:rPr>
          <w:t>Recommendations and Action Items</w:t>
        </w:r>
        <w:r w:rsidR="00961C9B">
          <w:rPr>
            <w:noProof/>
            <w:webHidden/>
          </w:rPr>
          <w:tab/>
        </w:r>
        <w:r>
          <w:rPr>
            <w:noProof/>
            <w:webHidden/>
          </w:rPr>
          <w:fldChar w:fldCharType="begin"/>
        </w:r>
        <w:r w:rsidR="00961C9B">
          <w:rPr>
            <w:noProof/>
            <w:webHidden/>
          </w:rPr>
          <w:instrText xml:space="preserve"> PAGEREF _Toc292959492 \h </w:instrText>
        </w:r>
        <w:r>
          <w:rPr>
            <w:noProof/>
            <w:webHidden/>
          </w:rPr>
        </w:r>
        <w:r>
          <w:rPr>
            <w:noProof/>
            <w:webHidden/>
          </w:rPr>
          <w:fldChar w:fldCharType="separate"/>
        </w:r>
        <w:r w:rsidR="00961C9B">
          <w:rPr>
            <w:noProof/>
            <w:webHidden/>
          </w:rPr>
          <w:t>7</w:t>
        </w:r>
        <w:r>
          <w:rPr>
            <w:noProof/>
            <w:webHidden/>
          </w:rPr>
          <w:fldChar w:fldCharType="end"/>
        </w:r>
      </w:hyperlink>
    </w:p>
    <w:p w:rsidR="00961C9B" w:rsidRDefault="000D33B1">
      <w:pPr>
        <w:pStyle w:val="TOC1"/>
        <w:tabs>
          <w:tab w:val="right" w:leader="dot" w:pos="8296"/>
        </w:tabs>
        <w:rPr>
          <w:rFonts w:asciiTheme="minorHAnsi" w:eastAsiaTheme="minorEastAsia" w:hAnsiTheme="minorHAnsi" w:cstheme="minorBidi"/>
          <w:noProof/>
          <w:sz w:val="22"/>
          <w:szCs w:val="22"/>
        </w:rPr>
      </w:pPr>
      <w:hyperlink w:anchor="_Toc292959493" w:history="1">
        <w:r w:rsidR="00961C9B" w:rsidRPr="005D1EF5">
          <w:rPr>
            <w:rStyle w:val="Hyperlink"/>
            <w:noProof/>
            <w:lang w:val="en-IE"/>
          </w:rPr>
          <w:t>Appendix 1 – Terms of Reference</w:t>
        </w:r>
        <w:r w:rsidR="00961C9B">
          <w:rPr>
            <w:noProof/>
            <w:webHidden/>
          </w:rPr>
          <w:tab/>
        </w:r>
        <w:r>
          <w:rPr>
            <w:noProof/>
            <w:webHidden/>
          </w:rPr>
          <w:fldChar w:fldCharType="begin"/>
        </w:r>
        <w:r w:rsidR="00961C9B">
          <w:rPr>
            <w:noProof/>
            <w:webHidden/>
          </w:rPr>
          <w:instrText xml:space="preserve"> PAGEREF _Toc292959493 \h </w:instrText>
        </w:r>
        <w:r>
          <w:rPr>
            <w:noProof/>
            <w:webHidden/>
          </w:rPr>
        </w:r>
        <w:r>
          <w:rPr>
            <w:noProof/>
            <w:webHidden/>
          </w:rPr>
          <w:fldChar w:fldCharType="separate"/>
        </w:r>
        <w:r w:rsidR="00961C9B">
          <w:rPr>
            <w:noProof/>
            <w:webHidden/>
          </w:rPr>
          <w:t>8</w:t>
        </w:r>
        <w:r>
          <w:rPr>
            <w:noProof/>
            <w:webHidden/>
          </w:rPr>
          <w:fldChar w:fldCharType="end"/>
        </w:r>
      </w:hyperlink>
    </w:p>
    <w:p w:rsidR="00961C9B" w:rsidRDefault="000D33B1">
      <w:pPr>
        <w:pStyle w:val="TOC1"/>
        <w:tabs>
          <w:tab w:val="right" w:leader="dot" w:pos="8296"/>
        </w:tabs>
        <w:rPr>
          <w:rFonts w:asciiTheme="minorHAnsi" w:eastAsiaTheme="minorEastAsia" w:hAnsiTheme="minorHAnsi" w:cstheme="minorBidi"/>
          <w:noProof/>
          <w:sz w:val="22"/>
          <w:szCs w:val="22"/>
        </w:rPr>
      </w:pPr>
      <w:hyperlink w:anchor="_Toc292959494" w:history="1">
        <w:r w:rsidR="00961C9B" w:rsidRPr="005D1EF5">
          <w:rPr>
            <w:rStyle w:val="Hyperlink"/>
            <w:rFonts w:ascii="Arial" w:hAnsi="Arial"/>
            <w:noProof/>
            <w:lang w:val="en-IE"/>
          </w:rPr>
          <w:t>Appendix 2 – Presentation Slides</w:t>
        </w:r>
        <w:r w:rsidR="00961C9B">
          <w:rPr>
            <w:noProof/>
            <w:webHidden/>
          </w:rPr>
          <w:tab/>
        </w:r>
        <w:r>
          <w:rPr>
            <w:noProof/>
            <w:webHidden/>
          </w:rPr>
          <w:fldChar w:fldCharType="begin"/>
        </w:r>
        <w:r w:rsidR="00961C9B">
          <w:rPr>
            <w:noProof/>
            <w:webHidden/>
          </w:rPr>
          <w:instrText xml:space="preserve"> PAGEREF _Toc292959494 \h </w:instrText>
        </w:r>
        <w:r>
          <w:rPr>
            <w:noProof/>
            <w:webHidden/>
          </w:rPr>
        </w:r>
        <w:r>
          <w:rPr>
            <w:noProof/>
            <w:webHidden/>
          </w:rPr>
          <w:fldChar w:fldCharType="separate"/>
        </w:r>
        <w:r w:rsidR="00961C9B">
          <w:rPr>
            <w:noProof/>
            <w:webHidden/>
          </w:rPr>
          <w:t>10</w:t>
        </w:r>
        <w:r>
          <w:rPr>
            <w:noProof/>
            <w:webHidden/>
          </w:rPr>
          <w:fldChar w:fldCharType="end"/>
        </w:r>
      </w:hyperlink>
    </w:p>
    <w:p w:rsidR="00961C9B" w:rsidRDefault="000D33B1">
      <w:pPr>
        <w:pStyle w:val="TOC1"/>
        <w:tabs>
          <w:tab w:val="right" w:leader="dot" w:pos="8296"/>
        </w:tabs>
        <w:rPr>
          <w:rFonts w:asciiTheme="minorHAnsi" w:eastAsiaTheme="minorEastAsia" w:hAnsiTheme="minorHAnsi" w:cstheme="minorBidi"/>
          <w:noProof/>
          <w:sz w:val="22"/>
          <w:szCs w:val="22"/>
        </w:rPr>
      </w:pPr>
      <w:hyperlink w:anchor="_Toc292959495" w:history="1">
        <w:r w:rsidR="00961C9B" w:rsidRPr="005D1EF5">
          <w:rPr>
            <w:rStyle w:val="Hyperlink"/>
            <w:noProof/>
            <w:lang w:val="en-IE"/>
          </w:rPr>
          <w:t>Appendix 3 – Working Group Agenda</w:t>
        </w:r>
        <w:r w:rsidR="00961C9B">
          <w:rPr>
            <w:noProof/>
            <w:webHidden/>
          </w:rPr>
          <w:tab/>
        </w:r>
        <w:r>
          <w:rPr>
            <w:noProof/>
            <w:webHidden/>
          </w:rPr>
          <w:fldChar w:fldCharType="begin"/>
        </w:r>
        <w:r w:rsidR="00961C9B">
          <w:rPr>
            <w:noProof/>
            <w:webHidden/>
          </w:rPr>
          <w:instrText xml:space="preserve"> PAGEREF _Toc292959495 \h </w:instrText>
        </w:r>
        <w:r>
          <w:rPr>
            <w:noProof/>
            <w:webHidden/>
          </w:rPr>
        </w:r>
        <w:r>
          <w:rPr>
            <w:noProof/>
            <w:webHidden/>
          </w:rPr>
          <w:fldChar w:fldCharType="separate"/>
        </w:r>
        <w:r w:rsidR="00961C9B">
          <w:rPr>
            <w:noProof/>
            <w:webHidden/>
          </w:rPr>
          <w:t>11</w:t>
        </w:r>
        <w:r>
          <w:rPr>
            <w:noProof/>
            <w:webHidden/>
          </w:rPr>
          <w:fldChar w:fldCharType="end"/>
        </w:r>
      </w:hyperlink>
    </w:p>
    <w:p w:rsidR="00961C9B" w:rsidRDefault="000D33B1">
      <w:pPr>
        <w:pStyle w:val="TOC1"/>
        <w:tabs>
          <w:tab w:val="right" w:leader="dot" w:pos="8296"/>
        </w:tabs>
        <w:rPr>
          <w:rFonts w:asciiTheme="minorHAnsi" w:eastAsiaTheme="minorEastAsia" w:hAnsiTheme="minorHAnsi" w:cstheme="minorBidi"/>
          <w:noProof/>
          <w:sz w:val="22"/>
          <w:szCs w:val="22"/>
        </w:rPr>
      </w:pPr>
      <w:hyperlink w:anchor="_Toc292959496" w:history="1">
        <w:r w:rsidR="00961C9B" w:rsidRPr="005D1EF5">
          <w:rPr>
            <w:rStyle w:val="Hyperlink"/>
            <w:noProof/>
            <w:lang w:val="en-IE"/>
          </w:rPr>
          <w:t>Appendix 4 – Modification Proposal</w:t>
        </w:r>
        <w:r w:rsidR="00961C9B">
          <w:rPr>
            <w:noProof/>
            <w:webHidden/>
          </w:rPr>
          <w:tab/>
        </w:r>
        <w:r>
          <w:rPr>
            <w:noProof/>
            <w:webHidden/>
          </w:rPr>
          <w:fldChar w:fldCharType="begin"/>
        </w:r>
        <w:r w:rsidR="00961C9B">
          <w:rPr>
            <w:noProof/>
            <w:webHidden/>
          </w:rPr>
          <w:instrText xml:space="preserve"> PAGEREF _Toc292959496 \h </w:instrText>
        </w:r>
        <w:r>
          <w:rPr>
            <w:noProof/>
            <w:webHidden/>
          </w:rPr>
        </w:r>
        <w:r>
          <w:rPr>
            <w:noProof/>
            <w:webHidden/>
          </w:rPr>
          <w:fldChar w:fldCharType="separate"/>
        </w:r>
        <w:r w:rsidR="00961C9B">
          <w:rPr>
            <w:noProof/>
            <w:webHidden/>
          </w:rPr>
          <w:t>11</w:t>
        </w:r>
        <w:r>
          <w:rPr>
            <w:noProof/>
            <w:webHidden/>
          </w:rPr>
          <w:fldChar w:fldCharType="end"/>
        </w:r>
      </w:hyperlink>
    </w:p>
    <w:p w:rsidR="008218D4" w:rsidRDefault="000D33B1" w:rsidP="00961C9B">
      <w:pPr>
        <w:pStyle w:val="Heading1WG"/>
        <w:rPr>
          <w:highlight w:val="yellow"/>
          <w:lang w:val="en-IE"/>
        </w:rPr>
      </w:pPr>
      <w:r w:rsidRPr="002D267A">
        <w:rPr>
          <w:highlight w:val="yellow"/>
          <w:lang w:val="en-IE"/>
        </w:rPr>
        <w:fldChar w:fldCharType="end"/>
      </w:r>
    </w:p>
    <w:p w:rsidR="008218D4" w:rsidRDefault="00056E0B" w:rsidP="00961C9B">
      <w:pPr>
        <w:pStyle w:val="Heading1WG"/>
      </w:pPr>
      <w:r w:rsidRPr="002D267A">
        <w:rPr>
          <w:highlight w:val="yellow"/>
          <w:lang w:val="en-IE"/>
        </w:rPr>
        <w:br w:type="page"/>
      </w:r>
      <w:bookmarkStart w:id="1" w:name="_Toc292959488"/>
      <w:r w:rsidRPr="001861BD">
        <w:lastRenderedPageBreak/>
        <w:t>Attendees</w:t>
      </w:r>
      <w:bookmarkEnd w:id="1"/>
    </w:p>
    <w:p w:rsidR="008218D4" w:rsidRDefault="008218D4" w:rsidP="00961C9B"/>
    <w:tbl>
      <w:tblPr>
        <w:tblW w:w="0" w:type="auto"/>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1"/>
        <w:gridCol w:w="2689"/>
      </w:tblGrid>
      <w:tr w:rsidR="00056E0B" w:rsidRPr="00D105EB" w:rsidTr="00F06435">
        <w:trPr>
          <w:trHeight w:val="258"/>
          <w:jc w:val="center"/>
        </w:trPr>
        <w:tc>
          <w:tcPr>
            <w:tcW w:w="2891" w:type="dxa"/>
          </w:tcPr>
          <w:p w:rsidR="008218D4" w:rsidRDefault="00056E0B" w:rsidP="00961C9B">
            <w:r w:rsidRPr="00335154">
              <w:t xml:space="preserve">Name </w:t>
            </w:r>
          </w:p>
        </w:tc>
        <w:tc>
          <w:tcPr>
            <w:tcW w:w="2689" w:type="dxa"/>
          </w:tcPr>
          <w:p w:rsidR="008218D4" w:rsidRDefault="00056E0B" w:rsidP="00961C9B">
            <w:r w:rsidRPr="00335154">
              <w:t>Organisation</w:t>
            </w:r>
          </w:p>
        </w:tc>
      </w:tr>
      <w:tr w:rsidR="00056E0B" w:rsidRPr="00D105EB" w:rsidTr="00F06435">
        <w:trPr>
          <w:trHeight w:val="244"/>
          <w:jc w:val="center"/>
        </w:trPr>
        <w:tc>
          <w:tcPr>
            <w:tcW w:w="2891" w:type="dxa"/>
          </w:tcPr>
          <w:p w:rsidR="008218D4" w:rsidRDefault="00056E0B" w:rsidP="00961C9B">
            <w:r>
              <w:t>Alan Kennedy</w:t>
            </w:r>
          </w:p>
        </w:tc>
        <w:tc>
          <w:tcPr>
            <w:tcW w:w="2689" w:type="dxa"/>
          </w:tcPr>
          <w:p w:rsidR="008218D4" w:rsidRDefault="00056E0B" w:rsidP="00961C9B">
            <w:r>
              <w:t>SONI</w:t>
            </w:r>
          </w:p>
        </w:tc>
      </w:tr>
      <w:tr w:rsidR="00056E0B" w:rsidRPr="00D105EB" w:rsidTr="00F06435">
        <w:trPr>
          <w:trHeight w:val="244"/>
          <w:jc w:val="center"/>
        </w:trPr>
        <w:tc>
          <w:tcPr>
            <w:tcW w:w="2891" w:type="dxa"/>
          </w:tcPr>
          <w:p w:rsidR="008218D4" w:rsidRDefault="00056E0B" w:rsidP="00961C9B">
            <w:r w:rsidRPr="00335154">
              <w:t>Aisling O’Donnell</w:t>
            </w:r>
          </w:p>
        </w:tc>
        <w:tc>
          <w:tcPr>
            <w:tcW w:w="2689" w:type="dxa"/>
          </w:tcPr>
          <w:p w:rsidR="008218D4" w:rsidRDefault="00056E0B" w:rsidP="00961C9B">
            <w:r w:rsidRPr="00335154">
              <w:t>SEMO</w:t>
            </w:r>
          </w:p>
        </w:tc>
      </w:tr>
      <w:tr w:rsidR="00056E0B" w:rsidRPr="00D105EB" w:rsidTr="00F06435">
        <w:trPr>
          <w:trHeight w:val="244"/>
          <w:jc w:val="center"/>
        </w:trPr>
        <w:tc>
          <w:tcPr>
            <w:tcW w:w="2891" w:type="dxa"/>
          </w:tcPr>
          <w:p w:rsidR="008218D4" w:rsidRDefault="00056E0B" w:rsidP="00961C9B">
            <w:r w:rsidRPr="00AA7943">
              <w:t>Aodhagan Downey</w:t>
            </w:r>
            <w:r w:rsidR="00112600">
              <w:t xml:space="preserve"> - </w:t>
            </w:r>
            <w:r w:rsidR="00112600" w:rsidRPr="00112600">
              <w:rPr>
                <w:b/>
              </w:rPr>
              <w:t>Chair</w:t>
            </w:r>
          </w:p>
        </w:tc>
        <w:tc>
          <w:tcPr>
            <w:tcW w:w="2689" w:type="dxa"/>
          </w:tcPr>
          <w:p w:rsidR="008218D4" w:rsidRDefault="00056E0B" w:rsidP="00961C9B">
            <w:r w:rsidRPr="00AA7943">
              <w:t>SEMO</w:t>
            </w:r>
          </w:p>
        </w:tc>
      </w:tr>
      <w:tr w:rsidR="00056E0B" w:rsidRPr="00D105EB" w:rsidTr="00F06435">
        <w:trPr>
          <w:trHeight w:val="244"/>
          <w:jc w:val="center"/>
        </w:trPr>
        <w:tc>
          <w:tcPr>
            <w:tcW w:w="2891" w:type="dxa"/>
          </w:tcPr>
          <w:p w:rsidR="008218D4" w:rsidRDefault="00056E0B" w:rsidP="00961C9B">
            <w:r w:rsidRPr="00AA7943">
              <w:t>Brian Mongan</w:t>
            </w:r>
          </w:p>
        </w:tc>
        <w:tc>
          <w:tcPr>
            <w:tcW w:w="2689" w:type="dxa"/>
          </w:tcPr>
          <w:p w:rsidR="008218D4" w:rsidRDefault="00056E0B" w:rsidP="00961C9B">
            <w:r w:rsidRPr="00AA7943">
              <w:t>AES Kilroot</w:t>
            </w:r>
          </w:p>
        </w:tc>
      </w:tr>
      <w:tr w:rsidR="00056E0B" w:rsidRPr="00D105EB" w:rsidTr="00F06435">
        <w:trPr>
          <w:trHeight w:val="244"/>
          <w:jc w:val="center"/>
        </w:trPr>
        <w:tc>
          <w:tcPr>
            <w:tcW w:w="2891" w:type="dxa"/>
            <w:vAlign w:val="bottom"/>
          </w:tcPr>
          <w:p w:rsidR="008218D4" w:rsidRDefault="00056E0B" w:rsidP="00961C9B">
            <w:smartTag w:uri="urn:schemas-microsoft-com:office:smarttags" w:element="PersonName">
              <w:r w:rsidRPr="00AA7943">
                <w:t>Dana Kelleher</w:t>
              </w:r>
            </w:smartTag>
            <w:r w:rsidRPr="00AA7943">
              <w:t xml:space="preserve"> </w:t>
            </w:r>
          </w:p>
        </w:tc>
        <w:tc>
          <w:tcPr>
            <w:tcW w:w="2689" w:type="dxa"/>
            <w:vAlign w:val="bottom"/>
          </w:tcPr>
          <w:p w:rsidR="008218D4" w:rsidRDefault="00056E0B" w:rsidP="00961C9B">
            <w:r w:rsidRPr="00AA7943">
              <w:t>CER</w:t>
            </w:r>
          </w:p>
        </w:tc>
      </w:tr>
      <w:tr w:rsidR="00056E0B" w:rsidRPr="00D105EB" w:rsidTr="00F06435">
        <w:trPr>
          <w:trHeight w:val="244"/>
          <w:jc w:val="center"/>
        </w:trPr>
        <w:tc>
          <w:tcPr>
            <w:tcW w:w="2891" w:type="dxa"/>
            <w:vAlign w:val="bottom"/>
          </w:tcPr>
          <w:p w:rsidR="008218D4" w:rsidRDefault="00056E0B" w:rsidP="00961C9B">
            <w:r>
              <w:t>Dermot Lynch</w:t>
            </w:r>
          </w:p>
        </w:tc>
        <w:tc>
          <w:tcPr>
            <w:tcW w:w="2689" w:type="dxa"/>
            <w:vAlign w:val="bottom"/>
          </w:tcPr>
          <w:p w:rsidR="008218D4" w:rsidRDefault="00056E0B" w:rsidP="00961C9B">
            <w:r>
              <w:t>Bord Gáis</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rsidRPr="00012CA4">
              <w:t>Grainne O'Shea</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rsidRPr="00012CA4">
              <w:t>ESB Power Generation</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rsidRPr="00303D58">
              <w:t>Iain Wright</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rsidRPr="00303D58">
              <w:t>Airtricity</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Jamie Burke</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CER</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Jonathan Jennings</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SEMO</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rsidRPr="00303D58">
              <w:t>Kevin Hannafin</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rsidRPr="00303D58">
              <w:t>Viridian</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Kris Kennedy</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SONI</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Marian Troy</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Endesa Ireland</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Michael Preston</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SONI</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smartTag w:uri="urn:schemas-microsoft-com:office:smarttags" w:element="PersonName">
              <w:r w:rsidRPr="00303D58">
                <w:t>Niamh Delaney</w:t>
              </w:r>
            </w:smartTag>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rsidRPr="00303D58">
              <w:t>SEMO</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rsidRPr="00303D58">
              <w:t>Nicola Calvert</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rsidRPr="00303D58">
              <w:t>SONI</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Philip Newsome</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CER</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Rodney Doyle</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EirGrid</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Shane O’Rourke</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Endesa Ireland</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Sinead O’Hare</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t>NIE PPB</w:t>
            </w:r>
          </w:p>
        </w:tc>
      </w:tr>
      <w:tr w:rsidR="00056E0B" w:rsidRPr="00D105EB" w:rsidTr="00F06435">
        <w:trPr>
          <w:trHeight w:val="244"/>
          <w:jc w:val="center"/>
        </w:trPr>
        <w:tc>
          <w:tcPr>
            <w:tcW w:w="2891"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rsidRPr="00335154">
              <w:t xml:space="preserve">Sherine King </w:t>
            </w:r>
          </w:p>
        </w:tc>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rsidR="008218D4" w:rsidRDefault="00056E0B" w:rsidP="00961C9B">
            <w:r w:rsidRPr="00335154">
              <w:t>SEMO</w:t>
            </w:r>
          </w:p>
        </w:tc>
      </w:tr>
    </w:tbl>
    <w:p w:rsidR="008218D4" w:rsidRDefault="008218D4" w:rsidP="00961C9B">
      <w:pPr>
        <w:rPr>
          <w:highlight w:val="yellow"/>
        </w:rPr>
      </w:pPr>
    </w:p>
    <w:p w:rsidR="008218D4" w:rsidRDefault="008218D4" w:rsidP="00961C9B">
      <w:pPr>
        <w:pStyle w:val="Heading1WG"/>
        <w:rPr>
          <w:highlight w:val="yellow"/>
          <w:lang w:val="en-IE"/>
        </w:rPr>
      </w:pPr>
    </w:p>
    <w:p w:rsidR="008218D4" w:rsidRDefault="008218D4" w:rsidP="00961C9B">
      <w:pPr>
        <w:pStyle w:val="Heading1WG"/>
        <w:rPr>
          <w:highlight w:val="yellow"/>
          <w:lang w:val="en-IE"/>
        </w:rPr>
      </w:pPr>
    </w:p>
    <w:p w:rsidR="008218D4" w:rsidRDefault="008218D4" w:rsidP="00961C9B">
      <w:pPr>
        <w:pStyle w:val="Heading1WG"/>
        <w:rPr>
          <w:highlight w:val="yellow"/>
          <w:lang w:val="en-IE"/>
        </w:rPr>
      </w:pPr>
    </w:p>
    <w:p w:rsidR="008218D4" w:rsidRDefault="00056E0B" w:rsidP="00961C9B">
      <w:pPr>
        <w:rPr>
          <w:u w:val="single"/>
          <w:lang w:val="en-IE"/>
        </w:rPr>
      </w:pPr>
      <w:r w:rsidRPr="00D105EB">
        <w:rPr>
          <w:highlight w:val="yellow"/>
          <w:lang w:val="en-IE"/>
        </w:rPr>
        <w:br w:type="page"/>
      </w:r>
    </w:p>
    <w:p w:rsidR="008218D4" w:rsidRDefault="008218D4" w:rsidP="00961C9B">
      <w:pPr>
        <w:rPr>
          <w:lang w:val="en-IE"/>
        </w:rPr>
      </w:pPr>
    </w:p>
    <w:p w:rsidR="008218D4" w:rsidRDefault="00056E0B" w:rsidP="00961C9B">
      <w:pPr>
        <w:pStyle w:val="Heading1WG"/>
        <w:rPr>
          <w:lang w:val="en-IE"/>
        </w:rPr>
      </w:pPr>
      <w:bookmarkStart w:id="2" w:name="_Toc292959489"/>
      <w:r w:rsidRPr="00357E27">
        <w:rPr>
          <w:lang w:val="en-IE"/>
        </w:rPr>
        <w:t>Introduction and Synopsis</w:t>
      </w:r>
      <w:bookmarkEnd w:id="2"/>
    </w:p>
    <w:p w:rsidR="008218D4" w:rsidRDefault="008218D4" w:rsidP="00961C9B">
      <w:pPr>
        <w:rPr>
          <w:lang w:val="en-IE"/>
        </w:rPr>
      </w:pPr>
    </w:p>
    <w:p w:rsidR="008218D4" w:rsidRDefault="00F06435" w:rsidP="00961C9B">
      <w:pPr>
        <w:rPr>
          <w:lang w:val="en-IE"/>
        </w:rPr>
      </w:pPr>
      <w:r w:rsidRPr="00357E27">
        <w:rPr>
          <w:lang w:val="en-IE"/>
        </w:rPr>
        <w:t>Mod_</w:t>
      </w:r>
      <w:r>
        <w:rPr>
          <w:lang w:val="en-IE"/>
        </w:rPr>
        <w:t>12</w:t>
      </w:r>
      <w:r w:rsidRPr="00357E27">
        <w:rPr>
          <w:lang w:val="en-IE"/>
        </w:rPr>
        <w:t xml:space="preserve">_11 </w:t>
      </w:r>
      <w:r w:rsidRPr="00402819">
        <w:rPr>
          <w:i/>
        </w:rPr>
        <w:t>Interconnector Unit Loss Adjustment when Exporting</w:t>
      </w:r>
      <w:r w:rsidRPr="00357E27">
        <w:rPr>
          <w:lang w:val="en-IE"/>
        </w:rPr>
        <w:t xml:space="preserve"> was presented to the </w:t>
      </w:r>
      <w:smartTag w:uri="urn:schemas-microsoft-com:office:smarttags" w:element="PersonName">
        <w:r w:rsidRPr="00357E27">
          <w:rPr>
            <w:lang w:val="en-IE"/>
          </w:rPr>
          <w:t>Mod</w:t>
        </w:r>
        <w:r w:rsidRPr="00357E27">
          <w:rPr>
            <w:lang w:val="en-IE"/>
          </w:rPr>
          <w:t>i</w:t>
        </w:r>
        <w:r w:rsidRPr="00357E27">
          <w:rPr>
            <w:lang w:val="en-IE"/>
          </w:rPr>
          <w:t>fications</w:t>
        </w:r>
      </w:smartTag>
      <w:r w:rsidRPr="00357E27">
        <w:rPr>
          <w:lang w:val="en-IE"/>
        </w:rPr>
        <w:t xml:space="preserve"> Committee </w:t>
      </w:r>
      <w:r>
        <w:rPr>
          <w:lang w:val="en-IE"/>
        </w:rPr>
        <w:t xml:space="preserve">by the TSO </w:t>
      </w:r>
      <w:r w:rsidRPr="00357E27">
        <w:rPr>
          <w:lang w:val="en-IE"/>
        </w:rPr>
        <w:t>on 0</w:t>
      </w:r>
      <w:r>
        <w:rPr>
          <w:lang w:val="en-IE"/>
        </w:rPr>
        <w:t>5</w:t>
      </w:r>
      <w:r w:rsidRPr="00357E27">
        <w:rPr>
          <w:lang w:val="en-IE"/>
        </w:rPr>
        <w:t xml:space="preserve"> </w:t>
      </w:r>
      <w:r>
        <w:rPr>
          <w:lang w:val="en-IE"/>
        </w:rPr>
        <w:t>April</w:t>
      </w:r>
      <w:r w:rsidRPr="00357E27">
        <w:rPr>
          <w:lang w:val="en-IE"/>
        </w:rPr>
        <w:t xml:space="preserve"> </w:t>
      </w:r>
      <w:r>
        <w:rPr>
          <w:lang w:val="en-IE"/>
        </w:rPr>
        <w:t xml:space="preserve">2011 </w:t>
      </w:r>
      <w:r w:rsidRPr="00357E27">
        <w:rPr>
          <w:lang w:val="en-IE"/>
        </w:rPr>
        <w:t>at Meeting 3</w:t>
      </w:r>
      <w:r>
        <w:rPr>
          <w:lang w:val="en-IE"/>
        </w:rPr>
        <w:t>5</w:t>
      </w:r>
      <w:r w:rsidRPr="00357E27">
        <w:rPr>
          <w:lang w:val="en-IE"/>
        </w:rPr>
        <w:t xml:space="preserve">. The proposal </w:t>
      </w:r>
      <w:r>
        <w:rPr>
          <w:lang w:val="en-IE"/>
        </w:rPr>
        <w:t>proposes changes to the T&amp;SC to correct an anomaly with the application of lo</w:t>
      </w:r>
      <w:r w:rsidR="007153C1">
        <w:rPr>
          <w:lang w:val="en-IE"/>
        </w:rPr>
        <w:t>s</w:t>
      </w:r>
      <w:r>
        <w:rPr>
          <w:lang w:val="en-IE"/>
        </w:rPr>
        <w:t xml:space="preserve">ses for Interconnector </w:t>
      </w:r>
      <w:r w:rsidR="00355FF8">
        <w:rPr>
          <w:lang w:val="en-IE"/>
        </w:rPr>
        <w:t xml:space="preserve">(IC) </w:t>
      </w:r>
      <w:r>
        <w:rPr>
          <w:lang w:val="en-IE"/>
        </w:rPr>
        <w:t>Units when exporting. The main driver of the proposal was identified as the increase in exporting capacity on Moyle and the introduction of EWIC next year. Two options were put forward by the TSO at the Meeting</w:t>
      </w:r>
      <w:r w:rsidR="009C452C">
        <w:rPr>
          <w:lang w:val="en-IE"/>
        </w:rPr>
        <w:t xml:space="preserve">; Option 1 </w:t>
      </w:r>
      <w:r w:rsidR="009C452C">
        <w:rPr>
          <w:i/>
          <w:lang w:val="en-IE"/>
        </w:rPr>
        <w:t xml:space="preserve">One </w:t>
      </w:r>
      <w:r w:rsidR="00E770F0">
        <w:rPr>
          <w:i/>
          <w:lang w:val="en-IE"/>
        </w:rPr>
        <w:t>CLAF</w:t>
      </w:r>
      <w:r w:rsidR="009C452C">
        <w:rPr>
          <w:i/>
          <w:lang w:val="en-IE"/>
        </w:rPr>
        <w:t xml:space="preserve"> </w:t>
      </w:r>
      <w:r w:rsidR="009C452C">
        <w:rPr>
          <w:lang w:val="en-IE"/>
        </w:rPr>
        <w:t xml:space="preserve">and Option 2 </w:t>
      </w:r>
      <w:r w:rsidR="009C452C">
        <w:rPr>
          <w:i/>
          <w:lang w:val="en-IE"/>
        </w:rPr>
        <w:t xml:space="preserve">Two </w:t>
      </w:r>
      <w:r w:rsidR="00E770F0">
        <w:rPr>
          <w:i/>
          <w:lang w:val="en-IE"/>
        </w:rPr>
        <w:t>CLAF</w:t>
      </w:r>
      <w:r w:rsidR="009C452C">
        <w:rPr>
          <w:i/>
          <w:lang w:val="en-IE"/>
        </w:rPr>
        <w:t>s</w:t>
      </w:r>
      <w:r>
        <w:rPr>
          <w:lang w:val="en-IE"/>
        </w:rPr>
        <w:t>.</w:t>
      </w:r>
    </w:p>
    <w:p w:rsidR="008218D4" w:rsidRDefault="008218D4" w:rsidP="00961C9B">
      <w:pPr>
        <w:rPr>
          <w:lang w:val="en-IE"/>
        </w:rPr>
      </w:pPr>
    </w:p>
    <w:p w:rsidR="008218D4" w:rsidRDefault="00061ECC" w:rsidP="00961C9B">
      <w:pPr>
        <w:pStyle w:val="Heading1WG"/>
        <w:rPr>
          <w:lang w:val="en-IE"/>
        </w:rPr>
      </w:pPr>
      <w:bookmarkStart w:id="3" w:name="_Toc292959490"/>
      <w:r w:rsidRPr="00061ECC">
        <w:rPr>
          <w:lang w:val="en-IE"/>
        </w:rPr>
        <w:t>Presentation</w:t>
      </w:r>
      <w:r w:rsidR="009C2ADB">
        <w:rPr>
          <w:lang w:val="en-IE"/>
        </w:rPr>
        <w:t>s</w:t>
      </w:r>
      <w:bookmarkEnd w:id="3"/>
    </w:p>
    <w:p w:rsidR="008218D4" w:rsidRDefault="008218D4" w:rsidP="00961C9B">
      <w:pPr>
        <w:pStyle w:val="Heading1WG"/>
        <w:rPr>
          <w:lang w:val="en-IE"/>
        </w:rPr>
      </w:pPr>
    </w:p>
    <w:p w:rsidR="008218D4" w:rsidRDefault="00D7329D" w:rsidP="00961C9B">
      <w:pPr>
        <w:rPr>
          <w:b/>
          <w:lang w:val="en-IE"/>
        </w:rPr>
      </w:pPr>
      <w:r w:rsidRPr="00D7329D">
        <w:rPr>
          <w:lang w:val="en-IE"/>
        </w:rPr>
        <w:t>Two presentation</w:t>
      </w:r>
      <w:r w:rsidR="00961C9B">
        <w:rPr>
          <w:lang w:val="en-IE"/>
        </w:rPr>
        <w:t>s</w:t>
      </w:r>
      <w:r w:rsidRPr="00D7329D">
        <w:rPr>
          <w:lang w:val="en-IE"/>
        </w:rPr>
        <w:t xml:space="preserve"> were given – one by Iain Wright of Airtricity on the wider regional context and the other by Nicola Calvert of SONI on the specific options proposed. These presentation slides are available under Mod_12_11 via the zip folder (Working Group 1 Report) on the SEMO Website.</w:t>
      </w:r>
    </w:p>
    <w:p w:rsidR="008218D4" w:rsidRDefault="008218D4" w:rsidP="00961C9B">
      <w:pPr>
        <w:rPr>
          <w:lang w:val="en-IE"/>
        </w:rPr>
      </w:pPr>
    </w:p>
    <w:p w:rsidR="008218D4" w:rsidRDefault="009C452C" w:rsidP="00961C9B">
      <w:pPr>
        <w:pStyle w:val="Heading1WG"/>
        <w:rPr>
          <w:lang w:val="en-IE"/>
        </w:rPr>
      </w:pPr>
      <w:bookmarkStart w:id="4" w:name="_Toc292959491"/>
      <w:r w:rsidRPr="009C452C">
        <w:rPr>
          <w:lang w:val="en-IE"/>
        </w:rPr>
        <w:t>Discussion and Summary of Key Issues</w:t>
      </w:r>
      <w:bookmarkEnd w:id="4"/>
    </w:p>
    <w:p w:rsidR="008218D4" w:rsidRDefault="008218D4" w:rsidP="00961C9B">
      <w:pPr>
        <w:rPr>
          <w:lang w:val="en-IE"/>
        </w:rPr>
      </w:pPr>
    </w:p>
    <w:p w:rsidR="008218D4" w:rsidRDefault="00112600" w:rsidP="00961C9B">
      <w:pPr>
        <w:rPr>
          <w:lang w:val="en-IE"/>
        </w:rPr>
      </w:pPr>
      <w:r w:rsidRPr="00112600">
        <w:rPr>
          <w:lang w:val="en-IE"/>
        </w:rPr>
        <w:t>The Chair</w:t>
      </w:r>
      <w:r w:rsidR="00A032EA">
        <w:rPr>
          <w:lang w:val="en-IE"/>
        </w:rPr>
        <w:t xml:space="preserve"> sought agreement on the terms of r</w:t>
      </w:r>
      <w:r>
        <w:rPr>
          <w:lang w:val="en-IE"/>
        </w:rPr>
        <w:t xml:space="preserve">eference. Attention was drawn to comments put forward by Bord Gáis in relation to </w:t>
      </w:r>
      <w:r w:rsidR="00061ECC">
        <w:rPr>
          <w:lang w:val="en-IE"/>
        </w:rPr>
        <w:t>broadening the scope and assessing</w:t>
      </w:r>
      <w:r>
        <w:rPr>
          <w:lang w:val="en-IE"/>
        </w:rPr>
        <w:t xml:space="preserve"> the methodology of the calculations used. The group were in agreement with the Chair that the comments be i</w:t>
      </w:r>
      <w:r>
        <w:rPr>
          <w:lang w:val="en-IE"/>
        </w:rPr>
        <w:t>n</w:t>
      </w:r>
      <w:r>
        <w:rPr>
          <w:lang w:val="en-IE"/>
        </w:rPr>
        <w:t xml:space="preserve">cluded in the </w:t>
      </w:r>
      <w:r w:rsidR="00061ECC">
        <w:rPr>
          <w:lang w:val="en-IE"/>
        </w:rPr>
        <w:t xml:space="preserve">wider </w:t>
      </w:r>
      <w:r w:rsidR="009C2ADB">
        <w:rPr>
          <w:lang w:val="en-IE"/>
        </w:rPr>
        <w:t>context of the discussions (see Appendix 1 of this report for Terms of Re</w:t>
      </w:r>
      <w:r w:rsidR="009C2ADB">
        <w:rPr>
          <w:lang w:val="en-IE"/>
        </w:rPr>
        <w:t>f</w:t>
      </w:r>
      <w:r w:rsidR="009C2ADB">
        <w:rPr>
          <w:lang w:val="en-IE"/>
        </w:rPr>
        <w:t>erence).</w:t>
      </w:r>
    </w:p>
    <w:p w:rsidR="008218D4" w:rsidRDefault="008218D4" w:rsidP="00961C9B">
      <w:pPr>
        <w:rPr>
          <w:lang w:val="en-IE"/>
        </w:rPr>
      </w:pPr>
    </w:p>
    <w:p w:rsidR="008218D4" w:rsidRDefault="00061ECC" w:rsidP="00961C9B">
      <w:pPr>
        <w:rPr>
          <w:lang w:val="en-IE"/>
        </w:rPr>
      </w:pPr>
      <w:r>
        <w:rPr>
          <w:lang w:val="en-IE"/>
        </w:rPr>
        <w:t xml:space="preserve">Airtricity in their </w:t>
      </w:r>
      <w:r w:rsidR="00923CAF">
        <w:rPr>
          <w:lang w:val="en-IE"/>
        </w:rPr>
        <w:t>presentation</w:t>
      </w:r>
      <w:r>
        <w:rPr>
          <w:lang w:val="en-IE"/>
        </w:rPr>
        <w:t xml:space="preserve"> </w:t>
      </w:r>
      <w:r w:rsidR="00BA71B9">
        <w:rPr>
          <w:lang w:val="en-IE"/>
        </w:rPr>
        <w:t>advised that,</w:t>
      </w:r>
      <w:r w:rsidR="00923CAF">
        <w:rPr>
          <w:lang w:val="en-IE"/>
        </w:rPr>
        <w:t xml:space="preserve"> </w:t>
      </w:r>
      <w:r w:rsidR="00355FF8">
        <w:rPr>
          <w:lang w:val="en-IE"/>
        </w:rPr>
        <w:t>EU 838</w:t>
      </w:r>
      <w:r w:rsidR="00923CAF">
        <w:rPr>
          <w:lang w:val="en-IE"/>
        </w:rPr>
        <w:t>/2010 is effective for all Member States from 3</w:t>
      </w:r>
      <w:r w:rsidR="00923CAF" w:rsidRPr="00923CAF">
        <w:rPr>
          <w:vertAlign w:val="superscript"/>
          <w:lang w:val="en-IE"/>
        </w:rPr>
        <w:t>rd</w:t>
      </w:r>
      <w:r w:rsidR="00923CAF">
        <w:rPr>
          <w:lang w:val="en-IE"/>
        </w:rPr>
        <w:t xml:space="preserve"> March 2011. As such</w:t>
      </w:r>
      <w:r w:rsidR="00BA71B9">
        <w:rPr>
          <w:lang w:val="en-IE"/>
        </w:rPr>
        <w:t xml:space="preserve"> </w:t>
      </w:r>
      <w:r w:rsidR="00923CAF">
        <w:rPr>
          <w:lang w:val="en-IE"/>
        </w:rPr>
        <w:t>the Inter-Transmission System Operator Compensation (ITC) mechanism stipulates that compensation will be paid for:</w:t>
      </w:r>
    </w:p>
    <w:p w:rsidR="008218D4" w:rsidRDefault="00BD6846" w:rsidP="00961C9B">
      <w:pPr>
        <w:pStyle w:val="ListParagraph"/>
        <w:rPr>
          <w:lang w:val="en-IE"/>
        </w:rPr>
      </w:pPr>
      <w:r w:rsidRPr="00923CAF">
        <w:rPr>
          <w:lang w:val="en-IE"/>
        </w:rPr>
        <w:t>the costs of losses incurred national transmission systems as a result of hosting cross-border flows of electricity;</w:t>
      </w:r>
      <w:r w:rsidR="00923CAF" w:rsidRPr="00923CAF">
        <w:rPr>
          <w:lang w:val="en-IE"/>
        </w:rPr>
        <w:t xml:space="preserve"> and,</w:t>
      </w:r>
    </w:p>
    <w:p w:rsidR="008218D4" w:rsidRDefault="00BD6846" w:rsidP="00961C9B">
      <w:pPr>
        <w:pStyle w:val="ListParagraph"/>
        <w:rPr>
          <w:lang w:val="en-IE"/>
        </w:rPr>
      </w:pPr>
      <w:r w:rsidRPr="00923CAF">
        <w:rPr>
          <w:lang w:val="en-IE"/>
        </w:rPr>
        <w:t xml:space="preserve">the costs of making infrastructure available to host cross-border flows of electricity. </w:t>
      </w:r>
    </w:p>
    <w:p w:rsidR="008218D4" w:rsidRDefault="008218D4" w:rsidP="00961C9B">
      <w:pPr>
        <w:rPr>
          <w:lang w:val="en-IE"/>
        </w:rPr>
      </w:pPr>
    </w:p>
    <w:p w:rsidR="008218D4" w:rsidRDefault="00BD6846" w:rsidP="00961C9B">
      <w:pPr>
        <w:rPr>
          <w:lang w:val="en-US"/>
        </w:rPr>
      </w:pPr>
      <w:r>
        <w:rPr>
          <w:lang w:val="en-IE"/>
        </w:rPr>
        <w:t>Presenter stressed the need to look at the Modification Proposal in the context of EU regul</w:t>
      </w:r>
      <w:r>
        <w:rPr>
          <w:lang w:val="en-IE"/>
        </w:rPr>
        <w:t>a</w:t>
      </w:r>
      <w:r>
        <w:rPr>
          <w:lang w:val="en-IE"/>
        </w:rPr>
        <w:t>tion</w:t>
      </w:r>
      <w:r w:rsidR="00383084">
        <w:rPr>
          <w:lang w:val="en-IE"/>
        </w:rPr>
        <w:t xml:space="preserve"> and that</w:t>
      </w:r>
      <w:r>
        <w:rPr>
          <w:lang w:val="en-IE"/>
        </w:rPr>
        <w:t xml:space="preserve"> </w:t>
      </w:r>
      <w:r w:rsidR="00383084">
        <w:rPr>
          <w:lang w:val="en-IE"/>
        </w:rPr>
        <w:t>“</w:t>
      </w:r>
      <w:r w:rsidR="00383084" w:rsidRPr="00383084">
        <w:rPr>
          <w:i/>
          <w:iCs/>
        </w:rPr>
        <w:t>…losses arising from cross-border trade ought to be compensated through the ITC mechanism…</w:t>
      </w:r>
      <w:r w:rsidR="00383084">
        <w:rPr>
          <w:i/>
          <w:iCs/>
        </w:rPr>
        <w:t>”.</w:t>
      </w:r>
    </w:p>
    <w:p w:rsidR="008218D4" w:rsidRDefault="008218D4" w:rsidP="00961C9B">
      <w:pPr>
        <w:rPr>
          <w:lang w:val="en-IE"/>
        </w:rPr>
      </w:pPr>
    </w:p>
    <w:p w:rsidR="008218D4" w:rsidRDefault="00257290" w:rsidP="00961C9B">
      <w:pPr>
        <w:rPr>
          <w:lang w:val="en-IE"/>
        </w:rPr>
      </w:pPr>
      <w:r>
        <w:rPr>
          <w:lang w:val="en-IE"/>
        </w:rPr>
        <w:t xml:space="preserve">EirGrid representative advised that both EirGrid and SONI TSO </w:t>
      </w:r>
      <w:r w:rsidR="007B4C83">
        <w:rPr>
          <w:lang w:val="en-IE"/>
        </w:rPr>
        <w:t xml:space="preserve">are responsible for </w:t>
      </w:r>
      <w:r w:rsidR="0090772A">
        <w:rPr>
          <w:lang w:val="en-IE"/>
        </w:rPr>
        <w:t>calcula</w:t>
      </w:r>
      <w:r w:rsidR="0090772A">
        <w:rPr>
          <w:lang w:val="en-IE"/>
        </w:rPr>
        <w:t>t</w:t>
      </w:r>
      <w:r w:rsidR="0090772A">
        <w:rPr>
          <w:lang w:val="en-IE"/>
        </w:rPr>
        <w:t>ing the losses on the IC</w:t>
      </w:r>
      <w:r>
        <w:rPr>
          <w:lang w:val="en-IE"/>
        </w:rPr>
        <w:t xml:space="preserve">. </w:t>
      </w:r>
      <w:r w:rsidR="0090772A">
        <w:rPr>
          <w:lang w:val="en-IE"/>
        </w:rPr>
        <w:t>Acknowledged that</w:t>
      </w:r>
      <w:r w:rsidR="007B4C83">
        <w:rPr>
          <w:lang w:val="en-IE"/>
        </w:rPr>
        <w:t xml:space="preserve"> the question raised </w:t>
      </w:r>
      <w:r w:rsidR="00DE4AFC">
        <w:rPr>
          <w:lang w:val="en-IE"/>
        </w:rPr>
        <w:t>by Airtricity was</w:t>
      </w:r>
      <w:r w:rsidR="007B4C83">
        <w:rPr>
          <w:lang w:val="en-IE"/>
        </w:rPr>
        <w:t xml:space="preserve"> valid but</w:t>
      </w:r>
      <w:r w:rsidR="007B4C83" w:rsidRPr="007B4C83">
        <w:rPr>
          <w:lang w:val="en-IE"/>
        </w:rPr>
        <w:t xml:space="preserve"> </w:t>
      </w:r>
      <w:r w:rsidR="00DE4AFC">
        <w:rPr>
          <w:lang w:val="en-IE"/>
        </w:rPr>
        <w:t>clarified that</w:t>
      </w:r>
      <w:r w:rsidR="007B4C83">
        <w:rPr>
          <w:lang w:val="en-IE"/>
        </w:rPr>
        <w:t xml:space="preserve"> the losses </w:t>
      </w:r>
      <w:r w:rsidR="00DE4AFC">
        <w:rPr>
          <w:lang w:val="en-IE"/>
        </w:rPr>
        <w:t>on</w:t>
      </w:r>
      <w:r w:rsidR="007B4C83">
        <w:rPr>
          <w:lang w:val="en-IE"/>
        </w:rPr>
        <w:t xml:space="preserve"> Moyle </w:t>
      </w:r>
      <w:r w:rsidR="00DE4AFC">
        <w:rPr>
          <w:lang w:val="en-IE"/>
        </w:rPr>
        <w:t xml:space="preserve">this year were not </w:t>
      </w:r>
      <w:r w:rsidR="00383084">
        <w:rPr>
          <w:lang w:val="en-IE"/>
        </w:rPr>
        <w:t>included in</w:t>
      </w:r>
      <w:r w:rsidR="00DE4AFC">
        <w:rPr>
          <w:lang w:val="en-IE"/>
        </w:rPr>
        <w:t xml:space="preserve"> the ITC. EirGrid represent</w:t>
      </w:r>
      <w:r w:rsidR="00DE4AFC">
        <w:rPr>
          <w:lang w:val="en-IE"/>
        </w:rPr>
        <w:t>a</w:t>
      </w:r>
      <w:r w:rsidR="00DE4AFC">
        <w:rPr>
          <w:lang w:val="en-IE"/>
        </w:rPr>
        <w:t>tive suggested that the issue of treatment of losses by the ITC should be addressed by the</w:t>
      </w:r>
      <w:r w:rsidR="008D5119">
        <w:rPr>
          <w:lang w:val="en-IE"/>
        </w:rPr>
        <w:t xml:space="preserve"> France UK Ireland</w:t>
      </w:r>
      <w:r w:rsidR="00DE4AFC">
        <w:rPr>
          <w:lang w:val="en-IE"/>
        </w:rPr>
        <w:t xml:space="preserve"> </w:t>
      </w:r>
      <w:r w:rsidR="008D5119">
        <w:rPr>
          <w:lang w:val="en-IE"/>
        </w:rPr>
        <w:t>(</w:t>
      </w:r>
      <w:r w:rsidR="00DE4AFC">
        <w:rPr>
          <w:lang w:val="en-IE"/>
        </w:rPr>
        <w:t>FUI</w:t>
      </w:r>
      <w:r w:rsidR="008D5119">
        <w:rPr>
          <w:lang w:val="en-IE"/>
        </w:rPr>
        <w:t>)</w:t>
      </w:r>
      <w:r w:rsidR="00DE4AFC">
        <w:rPr>
          <w:lang w:val="en-IE"/>
        </w:rPr>
        <w:t xml:space="preserve"> Group.</w:t>
      </w:r>
      <w:r w:rsidR="008D5119">
        <w:rPr>
          <w:lang w:val="en-IE"/>
        </w:rPr>
        <w:t xml:space="preserve"> EirGrid confirmed that the next FUI meeting will take place on May 9</w:t>
      </w:r>
      <w:r w:rsidR="008D5119" w:rsidRPr="008D5119">
        <w:rPr>
          <w:vertAlign w:val="superscript"/>
          <w:lang w:val="en-IE"/>
        </w:rPr>
        <w:t>th</w:t>
      </w:r>
      <w:r w:rsidR="008D5119">
        <w:rPr>
          <w:lang w:val="en-IE"/>
        </w:rPr>
        <w:t xml:space="preserve">. </w:t>
      </w:r>
    </w:p>
    <w:p w:rsidR="008218D4" w:rsidRDefault="008218D4" w:rsidP="00961C9B">
      <w:pPr>
        <w:rPr>
          <w:lang w:val="en-IE"/>
        </w:rPr>
      </w:pPr>
    </w:p>
    <w:p w:rsidR="008218D4" w:rsidRDefault="008D5119" w:rsidP="00961C9B">
      <w:pPr>
        <w:rPr>
          <w:lang w:val="en-IE"/>
        </w:rPr>
      </w:pPr>
      <w:r>
        <w:rPr>
          <w:lang w:val="en-IE"/>
        </w:rPr>
        <w:t>A question was raised as to whether DC ICs are ex</w:t>
      </w:r>
      <w:r w:rsidR="00451F2C">
        <w:rPr>
          <w:lang w:val="en-IE"/>
        </w:rPr>
        <w:t>c</w:t>
      </w:r>
      <w:r>
        <w:rPr>
          <w:lang w:val="en-IE"/>
        </w:rPr>
        <w:t>luded from paragraph 6 of 838/2010</w:t>
      </w:r>
      <w:r w:rsidR="00451F2C">
        <w:rPr>
          <w:lang w:val="en-IE"/>
        </w:rPr>
        <w:t>. EirGrid agreed that it would seek clarification to questions raised at the meeting with the aim of being able to give the group clarification after the meeting.</w:t>
      </w:r>
      <w:r w:rsidR="009C2ADB">
        <w:rPr>
          <w:lang w:val="en-IE"/>
        </w:rPr>
        <w:t xml:space="preserve"> Airtricity further added that a cost will arise and the question is which Member State bears the cost.</w:t>
      </w:r>
    </w:p>
    <w:p w:rsidR="008218D4" w:rsidRDefault="008218D4" w:rsidP="00961C9B">
      <w:pPr>
        <w:rPr>
          <w:lang w:val="en-IE"/>
        </w:rPr>
      </w:pPr>
    </w:p>
    <w:p w:rsidR="008218D4" w:rsidRDefault="00383084" w:rsidP="00961C9B">
      <w:pPr>
        <w:rPr>
          <w:lang w:val="en-IE"/>
        </w:rPr>
      </w:pPr>
      <w:r w:rsidRPr="008D5119">
        <w:rPr>
          <w:b/>
          <w:u w:val="single"/>
          <w:lang w:val="en-IE"/>
        </w:rPr>
        <w:t>Action:</w:t>
      </w:r>
      <w:r>
        <w:rPr>
          <w:lang w:val="en-IE"/>
        </w:rPr>
        <w:t xml:space="preserve"> EirGrid</w:t>
      </w:r>
      <w:r w:rsidR="00D706DC">
        <w:rPr>
          <w:lang w:val="en-IE"/>
        </w:rPr>
        <w:t xml:space="preserve"> and </w:t>
      </w:r>
      <w:r>
        <w:rPr>
          <w:lang w:val="en-IE"/>
        </w:rPr>
        <w:t>RAs to provide update for Meeting 36 on outcome of discussions at next FUI meeting on the future policy for IC losses and ITC and status of DC ICs in relation to d</w:t>
      </w:r>
      <w:r>
        <w:rPr>
          <w:lang w:val="en-IE"/>
        </w:rPr>
        <w:t>i</w:t>
      </w:r>
      <w:r>
        <w:rPr>
          <w:lang w:val="en-IE"/>
        </w:rPr>
        <w:t>rective 838/2010.</w:t>
      </w:r>
    </w:p>
    <w:p w:rsidR="008218D4" w:rsidRDefault="008218D4" w:rsidP="00961C9B">
      <w:pPr>
        <w:rPr>
          <w:lang w:val="en-IE"/>
        </w:rPr>
      </w:pPr>
    </w:p>
    <w:p w:rsidR="008218D4" w:rsidRDefault="004328DA" w:rsidP="00961C9B">
      <w:pPr>
        <w:rPr>
          <w:lang w:val="en-IE"/>
        </w:rPr>
      </w:pPr>
      <w:r>
        <w:rPr>
          <w:lang w:val="en-IE"/>
        </w:rPr>
        <w:t xml:space="preserve">Chair called for all possible options to be put forward by the group in advance of </w:t>
      </w:r>
      <w:r w:rsidR="00C25059">
        <w:rPr>
          <w:lang w:val="en-IE"/>
        </w:rPr>
        <w:t>in-depth</w:t>
      </w:r>
      <w:r>
        <w:rPr>
          <w:lang w:val="en-IE"/>
        </w:rPr>
        <w:t xml:space="preserve"> di</w:t>
      </w:r>
      <w:r>
        <w:rPr>
          <w:lang w:val="en-IE"/>
        </w:rPr>
        <w:t>s</w:t>
      </w:r>
      <w:r>
        <w:rPr>
          <w:lang w:val="en-IE"/>
        </w:rPr>
        <w:t xml:space="preserve">cussion on a solution. The group </w:t>
      </w:r>
      <w:r w:rsidR="00C25059">
        <w:rPr>
          <w:lang w:val="en-IE"/>
        </w:rPr>
        <w:t>came up with 6 possible options as follows</w:t>
      </w:r>
      <w:r>
        <w:rPr>
          <w:lang w:val="en-IE"/>
        </w:rPr>
        <w:t>:</w:t>
      </w:r>
    </w:p>
    <w:p w:rsidR="008218D4" w:rsidRDefault="008218D4" w:rsidP="00961C9B">
      <w:pPr>
        <w:rPr>
          <w:lang w:val="en-IE"/>
        </w:rPr>
      </w:pPr>
    </w:p>
    <w:tbl>
      <w:tblPr>
        <w:tblStyle w:val="TableGrid"/>
        <w:tblW w:w="0" w:type="auto"/>
        <w:jc w:val="center"/>
        <w:tblLook w:val="04A0"/>
      </w:tblPr>
      <w:tblGrid>
        <w:gridCol w:w="1101"/>
        <w:gridCol w:w="4961"/>
      </w:tblGrid>
      <w:tr w:rsidR="00BE7D6D" w:rsidRPr="00BE7D6D" w:rsidTr="00BE7D6D">
        <w:trPr>
          <w:jc w:val="center"/>
        </w:trPr>
        <w:tc>
          <w:tcPr>
            <w:tcW w:w="1101" w:type="dxa"/>
            <w:vAlign w:val="center"/>
          </w:tcPr>
          <w:p w:rsidR="008218D4" w:rsidRDefault="00BE7D6D" w:rsidP="00961C9B">
            <w:pPr>
              <w:rPr>
                <w:lang w:val="en-IE"/>
              </w:rPr>
            </w:pPr>
            <w:r w:rsidRPr="00BE7D6D">
              <w:rPr>
                <w:lang w:val="en-IE"/>
              </w:rPr>
              <w:t xml:space="preserve">Option 1: </w:t>
            </w:r>
          </w:p>
        </w:tc>
        <w:tc>
          <w:tcPr>
            <w:tcW w:w="4961" w:type="dxa"/>
            <w:vAlign w:val="center"/>
          </w:tcPr>
          <w:p w:rsidR="008218D4" w:rsidRDefault="00E770F0" w:rsidP="00961C9B">
            <w:pPr>
              <w:rPr>
                <w:lang w:val="en-IE"/>
              </w:rPr>
            </w:pPr>
            <w:r>
              <w:rPr>
                <w:lang w:val="en-IE"/>
              </w:rPr>
              <w:t>One C</w:t>
            </w:r>
            <w:r w:rsidR="00BE7D6D" w:rsidRPr="00BE7D6D">
              <w:rPr>
                <w:lang w:val="en-IE"/>
              </w:rPr>
              <w:t>LAF</w:t>
            </w:r>
            <w:r w:rsidR="00C85535">
              <w:rPr>
                <w:lang w:val="en-IE"/>
              </w:rPr>
              <w:t xml:space="preserve"> </w:t>
            </w:r>
            <w:r>
              <w:rPr>
                <w:lang w:val="en-IE"/>
              </w:rPr>
              <w:t xml:space="preserve">and reciprocal </w:t>
            </w:r>
            <w:r w:rsidR="00C85535">
              <w:rPr>
                <w:lang w:val="en-IE"/>
              </w:rPr>
              <w:t>applied to IC Units’ flow</w:t>
            </w:r>
            <w:r>
              <w:rPr>
                <w:lang w:val="en-IE"/>
              </w:rPr>
              <w:t xml:space="preserve"> for imports and exports respectively.</w:t>
            </w:r>
          </w:p>
        </w:tc>
      </w:tr>
      <w:tr w:rsidR="00BE7D6D" w:rsidRPr="00BE7D6D" w:rsidTr="00BE7D6D">
        <w:trPr>
          <w:jc w:val="center"/>
        </w:trPr>
        <w:tc>
          <w:tcPr>
            <w:tcW w:w="1101" w:type="dxa"/>
            <w:vAlign w:val="center"/>
          </w:tcPr>
          <w:p w:rsidR="008218D4" w:rsidRDefault="00BE7D6D" w:rsidP="00961C9B">
            <w:pPr>
              <w:rPr>
                <w:lang w:val="en-IE"/>
              </w:rPr>
            </w:pPr>
            <w:r w:rsidRPr="00BE7D6D">
              <w:rPr>
                <w:lang w:val="en-IE"/>
              </w:rPr>
              <w:t xml:space="preserve">Option 2: </w:t>
            </w:r>
          </w:p>
        </w:tc>
        <w:tc>
          <w:tcPr>
            <w:tcW w:w="4961" w:type="dxa"/>
            <w:vAlign w:val="center"/>
          </w:tcPr>
          <w:p w:rsidR="008218D4" w:rsidRDefault="00E770F0" w:rsidP="00961C9B">
            <w:pPr>
              <w:rPr>
                <w:lang w:val="en-IE"/>
              </w:rPr>
            </w:pPr>
            <w:r>
              <w:rPr>
                <w:lang w:val="en-IE"/>
              </w:rPr>
              <w:t>Two</w:t>
            </w:r>
            <w:r w:rsidR="00BE7D6D" w:rsidRPr="00BE7D6D">
              <w:rPr>
                <w:lang w:val="en-IE"/>
              </w:rPr>
              <w:t xml:space="preserve"> </w:t>
            </w:r>
            <w:r>
              <w:rPr>
                <w:lang w:val="en-IE"/>
              </w:rPr>
              <w:t>C</w:t>
            </w:r>
            <w:r w:rsidR="00BE7D6D" w:rsidRPr="00BE7D6D">
              <w:rPr>
                <w:lang w:val="en-IE"/>
              </w:rPr>
              <w:t>LAFs</w:t>
            </w:r>
            <w:r w:rsidR="00115067">
              <w:rPr>
                <w:lang w:val="en-IE"/>
              </w:rPr>
              <w:t xml:space="preserve"> </w:t>
            </w:r>
            <w:r w:rsidR="00C85535">
              <w:rPr>
                <w:lang w:val="en-IE"/>
              </w:rPr>
              <w:t>applied to IC Units’ flow</w:t>
            </w:r>
            <w:r>
              <w:rPr>
                <w:lang w:val="en-IE"/>
              </w:rPr>
              <w:t xml:space="preserve"> for imports and exports.</w:t>
            </w:r>
          </w:p>
        </w:tc>
      </w:tr>
      <w:tr w:rsidR="00BE7D6D" w:rsidRPr="00BE7D6D" w:rsidTr="00BE7D6D">
        <w:trPr>
          <w:jc w:val="center"/>
        </w:trPr>
        <w:tc>
          <w:tcPr>
            <w:tcW w:w="1101" w:type="dxa"/>
            <w:vAlign w:val="center"/>
          </w:tcPr>
          <w:p w:rsidR="008218D4" w:rsidRDefault="00BE7D6D" w:rsidP="00961C9B">
            <w:pPr>
              <w:rPr>
                <w:lang w:val="en-IE"/>
              </w:rPr>
            </w:pPr>
            <w:r w:rsidRPr="00BE7D6D">
              <w:rPr>
                <w:lang w:val="en-IE"/>
              </w:rPr>
              <w:t xml:space="preserve">Option 3: </w:t>
            </w:r>
          </w:p>
        </w:tc>
        <w:tc>
          <w:tcPr>
            <w:tcW w:w="4961" w:type="dxa"/>
            <w:vAlign w:val="center"/>
          </w:tcPr>
          <w:p w:rsidR="008218D4" w:rsidRDefault="00E770F0" w:rsidP="00E770F0">
            <w:pPr>
              <w:rPr>
                <w:lang w:val="en-IE"/>
              </w:rPr>
            </w:pPr>
            <w:r>
              <w:rPr>
                <w:lang w:val="en-IE"/>
              </w:rPr>
              <w:t>One C</w:t>
            </w:r>
            <w:r w:rsidRPr="00BE7D6D">
              <w:rPr>
                <w:lang w:val="en-IE"/>
              </w:rPr>
              <w:t>LAF</w:t>
            </w:r>
            <w:r>
              <w:rPr>
                <w:lang w:val="en-IE"/>
              </w:rPr>
              <w:t xml:space="preserve"> and reciprocal applied to net IC flow for </w:t>
            </w:r>
            <w:r>
              <w:rPr>
                <w:lang w:val="en-IE"/>
              </w:rPr>
              <w:lastRenderedPageBreak/>
              <w:t>imports and exports respectively.</w:t>
            </w:r>
          </w:p>
        </w:tc>
      </w:tr>
      <w:tr w:rsidR="00BE7D6D" w:rsidRPr="00BE7D6D" w:rsidTr="00BE7D6D">
        <w:trPr>
          <w:jc w:val="center"/>
        </w:trPr>
        <w:tc>
          <w:tcPr>
            <w:tcW w:w="1101" w:type="dxa"/>
            <w:vAlign w:val="center"/>
          </w:tcPr>
          <w:p w:rsidR="008218D4" w:rsidRDefault="00BE7D6D" w:rsidP="00961C9B">
            <w:pPr>
              <w:rPr>
                <w:lang w:val="en-IE"/>
              </w:rPr>
            </w:pPr>
            <w:r w:rsidRPr="00BE7D6D">
              <w:rPr>
                <w:lang w:val="en-IE"/>
              </w:rPr>
              <w:lastRenderedPageBreak/>
              <w:t xml:space="preserve">Option 4: </w:t>
            </w:r>
          </w:p>
        </w:tc>
        <w:tc>
          <w:tcPr>
            <w:tcW w:w="4961" w:type="dxa"/>
            <w:vAlign w:val="center"/>
          </w:tcPr>
          <w:p w:rsidR="008218D4" w:rsidRDefault="00E770F0" w:rsidP="00E770F0">
            <w:pPr>
              <w:rPr>
                <w:lang w:val="en-IE"/>
              </w:rPr>
            </w:pPr>
            <w:r>
              <w:rPr>
                <w:lang w:val="en-IE"/>
              </w:rPr>
              <w:t>Two C</w:t>
            </w:r>
            <w:r w:rsidRPr="00BE7D6D">
              <w:rPr>
                <w:lang w:val="en-IE"/>
              </w:rPr>
              <w:t>LAFs</w:t>
            </w:r>
            <w:r>
              <w:rPr>
                <w:lang w:val="en-IE"/>
              </w:rPr>
              <w:t xml:space="preserve"> applied to net IC flow for imports and exports.</w:t>
            </w:r>
          </w:p>
        </w:tc>
      </w:tr>
      <w:tr w:rsidR="00BE7D6D" w:rsidRPr="00BE7D6D" w:rsidTr="00BE7D6D">
        <w:trPr>
          <w:jc w:val="center"/>
        </w:trPr>
        <w:tc>
          <w:tcPr>
            <w:tcW w:w="1101" w:type="dxa"/>
            <w:vAlign w:val="center"/>
          </w:tcPr>
          <w:p w:rsidR="008218D4" w:rsidRDefault="00BE7D6D" w:rsidP="00961C9B">
            <w:pPr>
              <w:rPr>
                <w:lang w:val="en-IE"/>
              </w:rPr>
            </w:pPr>
            <w:r w:rsidRPr="00BE7D6D">
              <w:rPr>
                <w:lang w:val="en-IE"/>
              </w:rPr>
              <w:t xml:space="preserve">Option 5: </w:t>
            </w:r>
          </w:p>
        </w:tc>
        <w:tc>
          <w:tcPr>
            <w:tcW w:w="4961" w:type="dxa"/>
            <w:vAlign w:val="center"/>
          </w:tcPr>
          <w:p w:rsidR="008218D4" w:rsidRDefault="00C85535" w:rsidP="00961C9B">
            <w:pPr>
              <w:rPr>
                <w:lang w:val="en-IE"/>
              </w:rPr>
            </w:pPr>
            <w:r w:rsidRPr="00BE7D6D">
              <w:rPr>
                <w:lang w:val="en-IE"/>
              </w:rPr>
              <w:t xml:space="preserve">Set </w:t>
            </w:r>
            <w:r w:rsidR="00E770F0">
              <w:rPr>
                <w:lang w:val="en-IE"/>
              </w:rPr>
              <w:t>C</w:t>
            </w:r>
            <w:r>
              <w:rPr>
                <w:lang w:val="en-IE"/>
              </w:rPr>
              <w:t>LAF=1 and recover actual losses through</w:t>
            </w:r>
            <w:r w:rsidRPr="00BE7D6D">
              <w:rPr>
                <w:lang w:val="en-IE"/>
              </w:rPr>
              <w:t xml:space="preserve"> ITC</w:t>
            </w:r>
            <w:r w:rsidR="00E770F0">
              <w:rPr>
                <w:lang w:val="en-IE"/>
              </w:rPr>
              <w:t>.</w:t>
            </w:r>
          </w:p>
        </w:tc>
      </w:tr>
      <w:tr w:rsidR="00BE7D6D" w:rsidRPr="00BE7D6D" w:rsidTr="00BE7D6D">
        <w:trPr>
          <w:jc w:val="center"/>
        </w:trPr>
        <w:tc>
          <w:tcPr>
            <w:tcW w:w="1101" w:type="dxa"/>
            <w:vAlign w:val="center"/>
          </w:tcPr>
          <w:p w:rsidR="008218D4" w:rsidRDefault="00BE7D6D" w:rsidP="00961C9B">
            <w:pPr>
              <w:rPr>
                <w:lang w:val="en-IE"/>
              </w:rPr>
            </w:pPr>
            <w:r w:rsidRPr="00BE7D6D">
              <w:rPr>
                <w:lang w:val="en-IE"/>
              </w:rPr>
              <w:t xml:space="preserve">Option 6: </w:t>
            </w:r>
          </w:p>
        </w:tc>
        <w:tc>
          <w:tcPr>
            <w:tcW w:w="4961" w:type="dxa"/>
            <w:vAlign w:val="center"/>
          </w:tcPr>
          <w:p w:rsidR="008218D4" w:rsidRDefault="00BE7D6D" w:rsidP="00961C9B">
            <w:pPr>
              <w:rPr>
                <w:lang w:val="en-IE"/>
              </w:rPr>
            </w:pPr>
            <w:r w:rsidRPr="00BE7D6D">
              <w:rPr>
                <w:lang w:val="en-IE"/>
              </w:rPr>
              <w:t>Do nothing</w:t>
            </w:r>
          </w:p>
        </w:tc>
      </w:tr>
    </w:tbl>
    <w:p w:rsidR="008218D4" w:rsidRDefault="008218D4" w:rsidP="00961C9B">
      <w:pPr>
        <w:rPr>
          <w:lang w:val="en-IE"/>
        </w:rPr>
      </w:pPr>
    </w:p>
    <w:p w:rsidR="008218D4" w:rsidRDefault="00A03766" w:rsidP="00961C9B">
      <w:pPr>
        <w:rPr>
          <w:lang w:val="en-IE"/>
        </w:rPr>
      </w:pPr>
      <w:r>
        <w:rPr>
          <w:lang w:val="en-IE"/>
        </w:rPr>
        <w:t xml:space="preserve">Discussion ensued around the application of </w:t>
      </w:r>
      <w:r w:rsidR="00E770F0">
        <w:rPr>
          <w:lang w:val="en-IE"/>
        </w:rPr>
        <w:t>CLAF</w:t>
      </w:r>
      <w:r>
        <w:rPr>
          <w:lang w:val="en-IE"/>
        </w:rPr>
        <w:t>s to net flows. SONI representative a</w:t>
      </w:r>
      <w:r>
        <w:rPr>
          <w:lang w:val="en-IE"/>
        </w:rPr>
        <w:t>d</w:t>
      </w:r>
      <w:r>
        <w:rPr>
          <w:lang w:val="en-IE"/>
        </w:rPr>
        <w:t>vised that a loss adjustment factor would apply regardl</w:t>
      </w:r>
      <w:r w:rsidR="001C3D15">
        <w:rPr>
          <w:lang w:val="en-IE"/>
        </w:rPr>
        <w:t xml:space="preserve">ess of </w:t>
      </w:r>
      <w:r w:rsidR="00D706DC">
        <w:rPr>
          <w:lang w:val="en-IE"/>
        </w:rPr>
        <w:t>s</w:t>
      </w:r>
      <w:r>
        <w:rPr>
          <w:lang w:val="en-IE"/>
        </w:rPr>
        <w:t>uperpositioning as rebidding could change the initial trade position.</w:t>
      </w:r>
    </w:p>
    <w:p w:rsidR="008218D4" w:rsidRDefault="008218D4" w:rsidP="00961C9B">
      <w:pPr>
        <w:rPr>
          <w:lang w:val="en-IE"/>
        </w:rPr>
      </w:pPr>
    </w:p>
    <w:p w:rsidR="008218D4" w:rsidRDefault="00345EDF" w:rsidP="00961C9B">
      <w:pPr>
        <w:rPr>
          <w:lang w:val="en-IE"/>
        </w:rPr>
      </w:pPr>
      <w:r>
        <w:rPr>
          <w:lang w:val="en-IE"/>
        </w:rPr>
        <w:t xml:space="preserve">A Generator questioned the difference in treatment of </w:t>
      </w:r>
      <w:r w:rsidR="00E770F0">
        <w:rPr>
          <w:lang w:val="en-IE"/>
        </w:rPr>
        <w:t>CLAF</w:t>
      </w:r>
      <w:r>
        <w:rPr>
          <w:lang w:val="en-IE"/>
        </w:rPr>
        <w:t xml:space="preserve">s for Generators to that of IC units. Clarification was given that due to the nature an IC to have two way flows, it can have two </w:t>
      </w:r>
      <w:r w:rsidR="00E770F0">
        <w:rPr>
          <w:lang w:val="en-IE"/>
        </w:rPr>
        <w:t>CLAF</w:t>
      </w:r>
      <w:r>
        <w:rPr>
          <w:lang w:val="en-IE"/>
        </w:rPr>
        <w:t xml:space="preserve"> values. </w:t>
      </w:r>
      <w:r w:rsidR="00840CA7">
        <w:rPr>
          <w:lang w:val="en-IE"/>
        </w:rPr>
        <w:t xml:space="preserve">It was noted by NIE PPB that multiple </w:t>
      </w:r>
      <w:r w:rsidR="00E770F0">
        <w:rPr>
          <w:lang w:val="en-IE"/>
        </w:rPr>
        <w:t>CLAF</w:t>
      </w:r>
      <w:r w:rsidR="00840CA7">
        <w:rPr>
          <w:lang w:val="en-IE"/>
        </w:rPr>
        <w:t>s in one direction is discrimin</w:t>
      </w:r>
      <w:r w:rsidR="00840CA7">
        <w:rPr>
          <w:lang w:val="en-IE"/>
        </w:rPr>
        <w:t>a</w:t>
      </w:r>
      <w:r w:rsidR="00840CA7">
        <w:rPr>
          <w:lang w:val="en-IE"/>
        </w:rPr>
        <w:t xml:space="preserve">tory. </w:t>
      </w:r>
    </w:p>
    <w:p w:rsidR="008218D4" w:rsidRDefault="008218D4" w:rsidP="00961C9B">
      <w:pPr>
        <w:rPr>
          <w:lang w:val="en-IE"/>
        </w:rPr>
      </w:pPr>
    </w:p>
    <w:p w:rsidR="008218D4" w:rsidRDefault="000D5EFE" w:rsidP="00961C9B">
      <w:pPr>
        <w:rPr>
          <w:lang w:val="en-IE"/>
        </w:rPr>
      </w:pPr>
      <w:r>
        <w:rPr>
          <w:lang w:val="en-IE"/>
        </w:rPr>
        <w:t>The issue of timing for systems changes associated with some options was also brought to the attention of the group. Chair advised that</w:t>
      </w:r>
      <w:r w:rsidR="003B0C37">
        <w:rPr>
          <w:lang w:val="en-IE"/>
        </w:rPr>
        <w:t xml:space="preserve"> </w:t>
      </w:r>
      <w:r>
        <w:rPr>
          <w:lang w:val="en-IE"/>
        </w:rPr>
        <w:t xml:space="preserve">it may not be possible to implement some of the options until </w:t>
      </w:r>
      <w:r w:rsidR="00906E0E">
        <w:rPr>
          <w:lang w:val="en-IE"/>
        </w:rPr>
        <w:t xml:space="preserve">as early as </w:t>
      </w:r>
      <w:r>
        <w:rPr>
          <w:lang w:val="en-IE"/>
        </w:rPr>
        <w:t>October 2012.</w:t>
      </w:r>
      <w:r w:rsidR="006E5E33">
        <w:rPr>
          <w:lang w:val="en-IE"/>
        </w:rPr>
        <w:t xml:space="preserve"> A suggestion was put forward that it might be of ben</w:t>
      </w:r>
      <w:r w:rsidR="006E5E33">
        <w:rPr>
          <w:lang w:val="en-IE"/>
        </w:rPr>
        <w:t>e</w:t>
      </w:r>
      <w:r w:rsidR="006E5E33">
        <w:rPr>
          <w:lang w:val="en-IE"/>
        </w:rPr>
        <w:t xml:space="preserve">fit to see some analysis of </w:t>
      </w:r>
      <w:r w:rsidR="00A0260D">
        <w:rPr>
          <w:lang w:val="en-IE"/>
        </w:rPr>
        <w:t xml:space="preserve">the second </w:t>
      </w:r>
      <w:r w:rsidR="006E5E33">
        <w:rPr>
          <w:lang w:val="en-IE"/>
        </w:rPr>
        <w:t>option.</w:t>
      </w:r>
      <w:r w:rsidR="003B31EF">
        <w:rPr>
          <w:lang w:val="en-IE"/>
        </w:rPr>
        <w:t xml:space="preserve"> SEMO representative advised that Option </w:t>
      </w:r>
      <w:r w:rsidR="00213DC6">
        <w:rPr>
          <w:lang w:val="en-IE"/>
        </w:rPr>
        <w:t xml:space="preserve">1 </w:t>
      </w:r>
      <w:r w:rsidR="003B31EF">
        <w:rPr>
          <w:lang w:val="en-IE"/>
        </w:rPr>
        <w:t xml:space="preserve">was considered relatively simple to implement. </w:t>
      </w:r>
    </w:p>
    <w:p w:rsidR="008218D4" w:rsidRDefault="008218D4" w:rsidP="00961C9B">
      <w:pPr>
        <w:rPr>
          <w:lang w:val="en-IE"/>
        </w:rPr>
      </w:pPr>
    </w:p>
    <w:p w:rsidR="008218D4" w:rsidRDefault="004C70C0" w:rsidP="00961C9B">
      <w:pPr>
        <w:rPr>
          <w:lang w:val="en-IE"/>
        </w:rPr>
      </w:pPr>
      <w:r>
        <w:rPr>
          <w:lang w:val="en-IE"/>
        </w:rPr>
        <w:t>It was highlighted that there are two components of losses associated with ICs: the IC losses and ‘on</w:t>
      </w:r>
      <w:r w:rsidR="00D706DC">
        <w:rPr>
          <w:lang w:val="en-IE"/>
        </w:rPr>
        <w:t>shore</w:t>
      </w:r>
      <w:r>
        <w:rPr>
          <w:lang w:val="en-IE"/>
        </w:rPr>
        <w:t>’ losses i.e. the impact on system losses of flows on the IC. The losses on DC ICs are the same in either direction so using one CLAF and its reciprocal for imports and e</w:t>
      </w:r>
      <w:r>
        <w:rPr>
          <w:lang w:val="en-IE"/>
        </w:rPr>
        <w:t>x</w:t>
      </w:r>
      <w:r>
        <w:rPr>
          <w:lang w:val="en-IE"/>
        </w:rPr>
        <w:t>ports respectively would be an accurate representation of these losses. However, it was not clear whether this would be true for on</w:t>
      </w:r>
      <w:r w:rsidR="00D706DC">
        <w:rPr>
          <w:lang w:val="en-IE"/>
        </w:rPr>
        <w:t>shore</w:t>
      </w:r>
      <w:r>
        <w:rPr>
          <w:lang w:val="en-IE"/>
        </w:rPr>
        <w:t xml:space="preserve"> losses. </w:t>
      </w:r>
      <w:r w:rsidR="00840CA7">
        <w:rPr>
          <w:lang w:val="en-IE"/>
        </w:rPr>
        <w:t>The group were in favour of the SO</w:t>
      </w:r>
      <w:r w:rsidR="00271EB1">
        <w:rPr>
          <w:lang w:val="en-IE"/>
        </w:rPr>
        <w:t>s</w:t>
      </w:r>
      <w:r w:rsidR="00840CA7">
        <w:rPr>
          <w:lang w:val="en-IE"/>
        </w:rPr>
        <w:t xml:space="preserve"> ca</w:t>
      </w:r>
      <w:r w:rsidR="00840CA7">
        <w:rPr>
          <w:lang w:val="en-IE"/>
        </w:rPr>
        <w:t>r</w:t>
      </w:r>
      <w:r w:rsidR="00840CA7">
        <w:rPr>
          <w:lang w:val="en-IE"/>
        </w:rPr>
        <w:t>rying out some analysis</w:t>
      </w:r>
      <w:r>
        <w:rPr>
          <w:lang w:val="en-IE"/>
        </w:rPr>
        <w:t>.</w:t>
      </w:r>
      <w:r w:rsidR="00840CA7">
        <w:rPr>
          <w:lang w:val="en-IE"/>
        </w:rPr>
        <w:t xml:space="preserve"> </w:t>
      </w:r>
    </w:p>
    <w:p w:rsidR="008218D4" w:rsidRDefault="008218D4" w:rsidP="00961C9B">
      <w:pPr>
        <w:rPr>
          <w:lang w:val="en-IE"/>
        </w:rPr>
      </w:pPr>
    </w:p>
    <w:p w:rsidR="008218D4" w:rsidRDefault="004C70C0" w:rsidP="00961C9B">
      <w:pPr>
        <w:rPr>
          <w:lang w:val="en-IE"/>
        </w:rPr>
      </w:pPr>
      <w:r w:rsidRPr="00EE4A15">
        <w:rPr>
          <w:b/>
          <w:u w:val="single"/>
          <w:lang w:val="en-IE"/>
        </w:rPr>
        <w:t>Action</w:t>
      </w:r>
      <w:r>
        <w:rPr>
          <w:u w:val="single"/>
          <w:lang w:val="en-IE"/>
        </w:rPr>
        <w:t>:</w:t>
      </w:r>
      <w:r>
        <w:rPr>
          <w:lang w:val="en-IE"/>
        </w:rPr>
        <w:t xml:space="preserve"> SOs to assess the level of work necessary to conduct a study on the accuracy of u</w:t>
      </w:r>
      <w:r>
        <w:rPr>
          <w:lang w:val="en-IE"/>
        </w:rPr>
        <w:t>s</w:t>
      </w:r>
      <w:r>
        <w:rPr>
          <w:lang w:val="en-IE"/>
        </w:rPr>
        <w:t>ing one CLAF and its reciprocal to represent losses on imports and exports respectively and provide update at Meeting 36.</w:t>
      </w:r>
    </w:p>
    <w:p w:rsidR="008218D4" w:rsidRDefault="008218D4" w:rsidP="00961C9B">
      <w:pPr>
        <w:rPr>
          <w:lang w:val="en-IE"/>
        </w:rPr>
      </w:pPr>
    </w:p>
    <w:p w:rsidR="008218D4" w:rsidRDefault="00271EB1" w:rsidP="00961C9B">
      <w:pPr>
        <w:rPr>
          <w:lang w:val="en-IE"/>
        </w:rPr>
      </w:pPr>
      <w:r>
        <w:rPr>
          <w:lang w:val="en-IE"/>
        </w:rPr>
        <w:t>RA representative asked what are the approximate cable losses on Moyle and EWIC. SEMO advised that the losses on Moyle are approximately 2% while losses on EWIC are expected to be in the region of 5%.</w:t>
      </w:r>
    </w:p>
    <w:p w:rsidR="008218D4" w:rsidRDefault="008218D4" w:rsidP="00961C9B">
      <w:pPr>
        <w:rPr>
          <w:lang w:val="en-IE"/>
        </w:rPr>
      </w:pPr>
    </w:p>
    <w:p w:rsidR="008218D4" w:rsidRDefault="00D706DC" w:rsidP="00961C9B">
      <w:pPr>
        <w:rPr>
          <w:lang w:val="en-IE"/>
        </w:rPr>
      </w:pPr>
      <w:r>
        <w:rPr>
          <w:lang w:val="en-IE"/>
        </w:rPr>
        <w:t>Another point that was raised is that the use of two CLAFs would only produce a different r</w:t>
      </w:r>
      <w:r>
        <w:rPr>
          <w:lang w:val="en-IE"/>
        </w:rPr>
        <w:t>e</w:t>
      </w:r>
      <w:r>
        <w:rPr>
          <w:lang w:val="en-IE"/>
        </w:rPr>
        <w:t xml:space="preserve">sult </w:t>
      </w:r>
      <w:r w:rsidR="0068471F">
        <w:rPr>
          <w:lang w:val="en-IE"/>
        </w:rPr>
        <w:t xml:space="preserve">that </w:t>
      </w:r>
      <w:r w:rsidR="00271EB1">
        <w:rPr>
          <w:lang w:val="en-IE"/>
        </w:rPr>
        <w:t xml:space="preserve">using </w:t>
      </w:r>
      <w:r w:rsidR="0068471F">
        <w:rPr>
          <w:lang w:val="en-IE"/>
        </w:rPr>
        <w:t xml:space="preserve">one CLAF </w:t>
      </w:r>
      <w:r>
        <w:rPr>
          <w:lang w:val="en-IE"/>
        </w:rPr>
        <w:t xml:space="preserve">if compressed CLAFs </w:t>
      </w:r>
      <w:r w:rsidR="00271EB1">
        <w:rPr>
          <w:lang w:val="en-IE"/>
        </w:rPr>
        <w:t xml:space="preserve">continue to be </w:t>
      </w:r>
      <w:r>
        <w:rPr>
          <w:lang w:val="en-IE"/>
        </w:rPr>
        <w:t>use</w:t>
      </w:r>
      <w:r w:rsidR="00271EB1">
        <w:rPr>
          <w:lang w:val="en-IE"/>
        </w:rPr>
        <w:t>d</w:t>
      </w:r>
      <w:r>
        <w:rPr>
          <w:lang w:val="en-IE"/>
        </w:rPr>
        <w:t xml:space="preserve"> and </w:t>
      </w:r>
      <w:r w:rsidR="0068471F">
        <w:rPr>
          <w:lang w:val="en-IE"/>
        </w:rPr>
        <w:t xml:space="preserve">onshore losses </w:t>
      </w:r>
      <w:r w:rsidR="00271EB1">
        <w:rPr>
          <w:lang w:val="en-IE"/>
        </w:rPr>
        <w:t>co</w:t>
      </w:r>
      <w:r w:rsidR="00271EB1">
        <w:rPr>
          <w:lang w:val="en-IE"/>
        </w:rPr>
        <w:t>n</w:t>
      </w:r>
      <w:r w:rsidR="00271EB1">
        <w:rPr>
          <w:lang w:val="en-IE"/>
        </w:rPr>
        <w:t>tinue to be</w:t>
      </w:r>
      <w:r w:rsidR="0068471F">
        <w:rPr>
          <w:lang w:val="en-IE"/>
        </w:rPr>
        <w:t xml:space="preserve"> handled outside the ITC. If onshore losses were being handled </w:t>
      </w:r>
      <w:r w:rsidR="00271EB1">
        <w:rPr>
          <w:lang w:val="en-IE"/>
        </w:rPr>
        <w:t xml:space="preserve">in </w:t>
      </w:r>
      <w:r w:rsidR="0068471F">
        <w:rPr>
          <w:lang w:val="en-IE"/>
        </w:rPr>
        <w:t xml:space="preserve">ITC or if uniform losses are implemented then the use of one CLAF will produce the same result as two CLAFs. </w:t>
      </w:r>
    </w:p>
    <w:p w:rsidR="008218D4" w:rsidRDefault="008218D4" w:rsidP="00961C9B">
      <w:pPr>
        <w:rPr>
          <w:lang w:val="en-IE"/>
        </w:rPr>
      </w:pPr>
    </w:p>
    <w:p w:rsidR="008218D4" w:rsidRDefault="004C70C0" w:rsidP="00961C9B">
      <w:pPr>
        <w:rPr>
          <w:lang w:val="en-IE"/>
        </w:rPr>
      </w:pPr>
      <w:r>
        <w:rPr>
          <w:lang w:val="en-IE"/>
        </w:rPr>
        <w:t xml:space="preserve">RA representative advised that a consultation </w:t>
      </w:r>
      <w:r w:rsidR="0068471F">
        <w:rPr>
          <w:lang w:val="en-IE"/>
        </w:rPr>
        <w:t>on the policy for loss factors</w:t>
      </w:r>
      <w:r>
        <w:rPr>
          <w:lang w:val="en-IE"/>
        </w:rPr>
        <w:t xml:space="preserve"> will be issued t</w:t>
      </w:r>
      <w:r>
        <w:rPr>
          <w:lang w:val="en-IE"/>
        </w:rPr>
        <w:t>o</w:t>
      </w:r>
      <w:r>
        <w:rPr>
          <w:lang w:val="en-IE"/>
        </w:rPr>
        <w:t>wards the end of May. The terms of reference for the consultation was published in the past few weeks. Further</w:t>
      </w:r>
      <w:r w:rsidR="00D706DC">
        <w:rPr>
          <w:lang w:val="en-IE"/>
        </w:rPr>
        <w:t xml:space="preserve">, </w:t>
      </w:r>
      <w:r>
        <w:rPr>
          <w:lang w:val="en-IE"/>
        </w:rPr>
        <w:t>added that consideration of IC losses will be addressed separately. RAs agreed to provide an update to the Committee at Meeting 36.</w:t>
      </w:r>
    </w:p>
    <w:p w:rsidR="008218D4" w:rsidRDefault="008218D4" w:rsidP="00961C9B">
      <w:pPr>
        <w:rPr>
          <w:lang w:val="en-IE"/>
        </w:rPr>
      </w:pPr>
    </w:p>
    <w:p w:rsidR="008218D4" w:rsidRDefault="004C70C0" w:rsidP="00961C9B">
      <w:pPr>
        <w:rPr>
          <w:lang w:val="en-IE"/>
        </w:rPr>
      </w:pPr>
      <w:r w:rsidRPr="00833892">
        <w:rPr>
          <w:b/>
          <w:u w:val="single"/>
          <w:lang w:val="en-IE"/>
        </w:rPr>
        <w:t>Action</w:t>
      </w:r>
      <w:r w:rsidRPr="009F0CEC">
        <w:rPr>
          <w:b/>
          <w:i/>
          <w:u w:val="single"/>
          <w:lang w:val="en-IE"/>
        </w:rPr>
        <w:t>:</w:t>
      </w:r>
      <w:r>
        <w:rPr>
          <w:lang w:val="en-IE"/>
        </w:rPr>
        <w:t xml:space="preserve"> RAs to provide an update on the </w:t>
      </w:r>
      <w:r w:rsidR="00D706DC">
        <w:rPr>
          <w:lang w:val="en-IE"/>
        </w:rPr>
        <w:t>c</w:t>
      </w:r>
      <w:r>
        <w:rPr>
          <w:lang w:val="en-IE"/>
        </w:rPr>
        <w:t>onsultation on TLAFs at Meeting 36 of the Modif</w:t>
      </w:r>
      <w:r>
        <w:rPr>
          <w:lang w:val="en-IE"/>
        </w:rPr>
        <w:t>i</w:t>
      </w:r>
      <w:r>
        <w:rPr>
          <w:lang w:val="en-IE"/>
        </w:rPr>
        <w:t>cations Committee.</w:t>
      </w:r>
    </w:p>
    <w:p w:rsidR="008218D4" w:rsidRDefault="008218D4" w:rsidP="00961C9B">
      <w:pPr>
        <w:rPr>
          <w:lang w:val="en-IE"/>
        </w:rPr>
      </w:pPr>
    </w:p>
    <w:p w:rsidR="008218D4" w:rsidRDefault="00271EB1" w:rsidP="00961C9B">
      <w:pPr>
        <w:rPr>
          <w:lang w:val="en-IE"/>
        </w:rPr>
      </w:pPr>
      <w:r>
        <w:rPr>
          <w:lang w:val="en-IE"/>
        </w:rPr>
        <w:t>The deadline for</w:t>
      </w:r>
      <w:r w:rsidR="00AD0C07">
        <w:rPr>
          <w:lang w:val="en-IE"/>
        </w:rPr>
        <w:t xml:space="preserve"> </w:t>
      </w:r>
      <w:r>
        <w:rPr>
          <w:lang w:val="en-IE"/>
        </w:rPr>
        <w:t xml:space="preserve">consideration for </w:t>
      </w:r>
      <w:r w:rsidR="00AD0C07">
        <w:rPr>
          <w:lang w:val="en-IE"/>
        </w:rPr>
        <w:t>the July 2012 Systems Release was reminded by the Chair. There was widespread acknowledgement that, in order for the change to be consi</w:t>
      </w:r>
      <w:r w:rsidR="00AD0C07">
        <w:rPr>
          <w:lang w:val="en-IE"/>
        </w:rPr>
        <w:t>d</w:t>
      </w:r>
      <w:r w:rsidR="00AD0C07">
        <w:rPr>
          <w:lang w:val="en-IE"/>
        </w:rPr>
        <w:t>ered for inclusion in the July 2012 release, the Modifications Committee will have to vote on the proposal at Meeting 36 on June 9</w:t>
      </w:r>
      <w:r w:rsidR="00AD0C07" w:rsidRPr="00AD0C07">
        <w:rPr>
          <w:vertAlign w:val="superscript"/>
          <w:lang w:val="en-IE"/>
        </w:rPr>
        <w:t>th</w:t>
      </w:r>
      <w:r w:rsidR="00AD0C07">
        <w:rPr>
          <w:lang w:val="en-IE"/>
        </w:rPr>
        <w:t xml:space="preserve"> 2011.</w:t>
      </w:r>
    </w:p>
    <w:p w:rsidR="008218D4" w:rsidRDefault="00AF7C5C" w:rsidP="00961C9B">
      <w:pPr>
        <w:rPr>
          <w:lang w:val="en-IE"/>
        </w:rPr>
      </w:pPr>
      <w:r>
        <w:rPr>
          <w:lang w:val="en-IE"/>
        </w:rPr>
        <w:t xml:space="preserve"> </w:t>
      </w:r>
    </w:p>
    <w:p w:rsidR="008218D4" w:rsidRDefault="005D747F" w:rsidP="00961C9B">
      <w:pPr>
        <w:rPr>
          <w:lang w:val="en-IE"/>
        </w:rPr>
      </w:pPr>
      <w:r>
        <w:rPr>
          <w:lang w:val="en-IE"/>
        </w:rPr>
        <w:t>The group were in agreement that Option 1 should be progress</w:t>
      </w:r>
      <w:r w:rsidR="009F0CEC">
        <w:rPr>
          <w:lang w:val="en-IE"/>
        </w:rPr>
        <w:t>ed to impact assessment by SEMO.</w:t>
      </w:r>
    </w:p>
    <w:p w:rsidR="008218D4" w:rsidRDefault="008218D4" w:rsidP="00961C9B">
      <w:pPr>
        <w:rPr>
          <w:lang w:val="en-IE"/>
        </w:rPr>
      </w:pPr>
    </w:p>
    <w:p w:rsidR="008218D4" w:rsidRDefault="005D747F" w:rsidP="00961C9B">
      <w:pPr>
        <w:rPr>
          <w:lang w:val="en-IE"/>
        </w:rPr>
      </w:pPr>
      <w:r>
        <w:rPr>
          <w:b/>
          <w:u w:val="single"/>
          <w:lang w:val="en-IE"/>
        </w:rPr>
        <w:t>Action:</w:t>
      </w:r>
      <w:r>
        <w:rPr>
          <w:b/>
          <w:i/>
          <w:lang w:val="en-IE"/>
        </w:rPr>
        <w:t xml:space="preserve"> </w:t>
      </w:r>
      <w:r>
        <w:rPr>
          <w:lang w:val="en-IE"/>
        </w:rPr>
        <w:t>SEMO to procure Impact Assessment of Option 1 and present results to the Modific</w:t>
      </w:r>
      <w:r>
        <w:rPr>
          <w:lang w:val="en-IE"/>
        </w:rPr>
        <w:t>a</w:t>
      </w:r>
      <w:r>
        <w:rPr>
          <w:lang w:val="en-IE"/>
        </w:rPr>
        <w:t>tions Committee at Meeting 36.</w:t>
      </w:r>
    </w:p>
    <w:p w:rsidR="008218D4" w:rsidRDefault="008218D4" w:rsidP="00961C9B">
      <w:pPr>
        <w:rPr>
          <w:lang w:val="en-IE"/>
        </w:rPr>
      </w:pPr>
    </w:p>
    <w:p w:rsidR="008218D4" w:rsidRDefault="00A43E9C" w:rsidP="00961C9B">
      <w:pPr>
        <w:rPr>
          <w:lang w:val="en-IE"/>
        </w:rPr>
      </w:pPr>
      <w:r>
        <w:rPr>
          <w:lang w:val="en-IE"/>
        </w:rPr>
        <w:t>In summarising the discussion the Chair identified three</w:t>
      </w:r>
      <w:r w:rsidR="00054D43">
        <w:rPr>
          <w:lang w:val="en-IE"/>
        </w:rPr>
        <w:t xml:space="preserve"> uncertain</w:t>
      </w:r>
      <w:r>
        <w:rPr>
          <w:lang w:val="en-IE"/>
        </w:rPr>
        <w:t>ties unresolved by the group:</w:t>
      </w:r>
    </w:p>
    <w:p w:rsidR="008218D4" w:rsidRDefault="008218D4" w:rsidP="00961C9B">
      <w:pPr>
        <w:pStyle w:val="ListParagraph"/>
        <w:rPr>
          <w:lang w:val="en-IE"/>
        </w:rPr>
      </w:pPr>
    </w:p>
    <w:p w:rsidR="008218D4" w:rsidRDefault="00054D43" w:rsidP="00961C9B">
      <w:pPr>
        <w:pStyle w:val="ListParagraph"/>
        <w:rPr>
          <w:lang w:val="en-IE"/>
        </w:rPr>
      </w:pPr>
      <w:r w:rsidRPr="00A43E9C">
        <w:rPr>
          <w:lang w:val="en-IE"/>
        </w:rPr>
        <w:t xml:space="preserve">ITC </w:t>
      </w:r>
      <w:r w:rsidR="00A43E9C" w:rsidRPr="00A43E9C">
        <w:rPr>
          <w:lang w:val="en-IE"/>
        </w:rPr>
        <w:t>requirements</w:t>
      </w:r>
      <w:r w:rsidR="001C3D15">
        <w:rPr>
          <w:lang w:val="en-IE"/>
        </w:rPr>
        <w:t>;</w:t>
      </w:r>
      <w:r w:rsidR="0069182A" w:rsidRPr="00A43E9C">
        <w:rPr>
          <w:lang w:val="en-IE"/>
        </w:rPr>
        <w:t xml:space="preserve"> </w:t>
      </w:r>
    </w:p>
    <w:p w:rsidR="008218D4" w:rsidRDefault="00A43E9C" w:rsidP="00961C9B">
      <w:pPr>
        <w:pStyle w:val="ListParagraph"/>
        <w:rPr>
          <w:lang w:val="en-IE"/>
        </w:rPr>
      </w:pPr>
      <w:r w:rsidRPr="00A43E9C">
        <w:rPr>
          <w:lang w:val="en-IE"/>
        </w:rPr>
        <w:t>TLAF Consultation</w:t>
      </w:r>
      <w:r w:rsidR="001C3D15">
        <w:rPr>
          <w:lang w:val="en-IE"/>
        </w:rPr>
        <w:t>; and,</w:t>
      </w:r>
    </w:p>
    <w:p w:rsidR="008218D4" w:rsidRDefault="00D82463" w:rsidP="00961C9B">
      <w:pPr>
        <w:pStyle w:val="ListParagraph"/>
        <w:rPr>
          <w:lang w:val="en-IE"/>
        </w:rPr>
      </w:pPr>
      <w:r w:rsidRPr="00A43E9C">
        <w:rPr>
          <w:lang w:val="en-IE"/>
        </w:rPr>
        <w:t>P</w:t>
      </w:r>
      <w:r w:rsidR="0069182A" w:rsidRPr="00A43E9C">
        <w:rPr>
          <w:lang w:val="en-IE"/>
        </w:rPr>
        <w:t>oint of connection</w:t>
      </w:r>
      <w:r w:rsidR="001C3D15">
        <w:rPr>
          <w:lang w:val="en-IE"/>
        </w:rPr>
        <w:t>.</w:t>
      </w:r>
    </w:p>
    <w:p w:rsidR="008218D4" w:rsidRDefault="008218D4" w:rsidP="00961C9B">
      <w:pPr>
        <w:rPr>
          <w:lang w:val="en-IE"/>
        </w:rPr>
      </w:pPr>
    </w:p>
    <w:p w:rsidR="008218D4" w:rsidRDefault="002652A6" w:rsidP="00961C9B">
      <w:pPr>
        <w:rPr>
          <w:lang w:val="en-IE"/>
        </w:rPr>
      </w:pPr>
      <w:r>
        <w:rPr>
          <w:lang w:val="en-IE"/>
        </w:rPr>
        <w:t>The</w:t>
      </w:r>
      <w:r w:rsidR="00271EB1">
        <w:rPr>
          <w:lang w:val="en-IE"/>
        </w:rPr>
        <w:t>re would be</w:t>
      </w:r>
      <w:r>
        <w:rPr>
          <w:lang w:val="en-IE"/>
        </w:rPr>
        <w:t xml:space="preserve"> potential issues with the choice of Option 1 </w:t>
      </w:r>
      <w:r w:rsidR="00271EB1">
        <w:rPr>
          <w:lang w:val="en-IE"/>
        </w:rPr>
        <w:t>if</w:t>
      </w:r>
      <w:r>
        <w:rPr>
          <w:lang w:val="en-IE"/>
        </w:rPr>
        <w:t>:</w:t>
      </w:r>
    </w:p>
    <w:p w:rsidR="008218D4" w:rsidRDefault="008218D4" w:rsidP="00961C9B">
      <w:pPr>
        <w:rPr>
          <w:lang w:val="en-IE"/>
        </w:rPr>
      </w:pPr>
    </w:p>
    <w:p w:rsidR="008218D4" w:rsidRDefault="002652A6" w:rsidP="00961C9B">
      <w:pPr>
        <w:pStyle w:val="ListParagraph"/>
        <w:rPr>
          <w:lang w:val="en-IE"/>
        </w:rPr>
      </w:pPr>
      <w:r w:rsidRPr="002652A6">
        <w:rPr>
          <w:lang w:val="en-IE"/>
        </w:rPr>
        <w:t>Compressed TLAF chosen over Uniform TLAF</w:t>
      </w:r>
      <w:r w:rsidR="001C3D15">
        <w:rPr>
          <w:lang w:val="en-IE"/>
        </w:rPr>
        <w:t>;</w:t>
      </w:r>
    </w:p>
    <w:p w:rsidR="008218D4" w:rsidRDefault="002652A6" w:rsidP="00961C9B">
      <w:pPr>
        <w:pStyle w:val="ListParagraph"/>
        <w:rPr>
          <w:lang w:val="en-IE"/>
        </w:rPr>
      </w:pPr>
      <w:r w:rsidRPr="002652A6">
        <w:rPr>
          <w:lang w:val="en-IE"/>
        </w:rPr>
        <w:t>Onshore element not handled as part of ITC</w:t>
      </w:r>
      <w:r w:rsidR="001C3D15">
        <w:rPr>
          <w:lang w:val="en-IE"/>
        </w:rPr>
        <w:t xml:space="preserve">; and, </w:t>
      </w:r>
    </w:p>
    <w:p w:rsidR="008218D4" w:rsidRDefault="002652A6" w:rsidP="00961C9B">
      <w:pPr>
        <w:pStyle w:val="ListParagraph"/>
        <w:rPr>
          <w:lang w:val="en-IE"/>
        </w:rPr>
      </w:pPr>
      <w:r w:rsidRPr="002652A6">
        <w:rPr>
          <w:lang w:val="en-IE"/>
        </w:rPr>
        <w:t>Loss effects for imports/export flows give different effects</w:t>
      </w:r>
      <w:r w:rsidR="001C3D15">
        <w:rPr>
          <w:lang w:val="en-IE"/>
        </w:rPr>
        <w:t>.</w:t>
      </w:r>
    </w:p>
    <w:p w:rsidR="008218D4" w:rsidRDefault="008218D4" w:rsidP="00961C9B">
      <w:pPr>
        <w:rPr>
          <w:lang w:val="en-IE"/>
        </w:rPr>
      </w:pPr>
    </w:p>
    <w:p w:rsidR="008218D4" w:rsidRDefault="009F0CEC" w:rsidP="00961C9B">
      <w:pPr>
        <w:rPr>
          <w:lang w:val="en-IE"/>
        </w:rPr>
      </w:pPr>
      <w:r>
        <w:rPr>
          <w:lang w:val="en-IE"/>
        </w:rPr>
        <w:t xml:space="preserve">The decision around the application of losses, </w:t>
      </w:r>
      <w:r w:rsidR="000634E6">
        <w:rPr>
          <w:lang w:val="en-IE"/>
        </w:rPr>
        <w:t xml:space="preserve">net flow option or individual </w:t>
      </w:r>
      <w:r>
        <w:rPr>
          <w:lang w:val="en-IE"/>
        </w:rPr>
        <w:t>component of flow</w:t>
      </w:r>
      <w:r w:rsidR="00FE3E09">
        <w:rPr>
          <w:lang w:val="en-IE"/>
        </w:rPr>
        <w:t xml:space="preserve"> was finalised</w:t>
      </w:r>
      <w:r>
        <w:rPr>
          <w:lang w:val="en-IE"/>
        </w:rPr>
        <w:t>.</w:t>
      </w:r>
      <w:r w:rsidR="00FE3E09">
        <w:rPr>
          <w:lang w:val="en-IE"/>
        </w:rPr>
        <w:t xml:space="preserve"> The group agreed that losses should apply to each individual trade with consi</w:t>
      </w:r>
      <w:r w:rsidR="00FE3E09">
        <w:rPr>
          <w:lang w:val="en-IE"/>
        </w:rPr>
        <w:t>d</w:t>
      </w:r>
      <w:r w:rsidR="00FE3E09">
        <w:rPr>
          <w:lang w:val="en-IE"/>
        </w:rPr>
        <w:t xml:space="preserve">eration of the effect of losses </w:t>
      </w:r>
      <w:r w:rsidR="00DF50B2">
        <w:rPr>
          <w:lang w:val="en-IE"/>
        </w:rPr>
        <w:t xml:space="preserve">to be </w:t>
      </w:r>
      <w:r w:rsidR="00C06F07">
        <w:rPr>
          <w:lang w:val="en-IE"/>
        </w:rPr>
        <w:t>addressed at Meeting 36.</w:t>
      </w:r>
      <w:r w:rsidR="00FE3E09">
        <w:rPr>
          <w:lang w:val="en-IE"/>
        </w:rPr>
        <w:t xml:space="preserve"> </w:t>
      </w:r>
      <w:r w:rsidR="000634E6">
        <w:rPr>
          <w:lang w:val="en-IE"/>
        </w:rPr>
        <w:t xml:space="preserve"> </w:t>
      </w:r>
    </w:p>
    <w:p w:rsidR="008218D4" w:rsidRDefault="008218D4" w:rsidP="00961C9B">
      <w:pPr>
        <w:rPr>
          <w:lang w:val="en-IE"/>
        </w:rPr>
      </w:pPr>
    </w:p>
    <w:p w:rsidR="008218D4" w:rsidRDefault="008218D4" w:rsidP="00961C9B">
      <w:pPr>
        <w:rPr>
          <w:lang w:val="en-IE"/>
        </w:rPr>
      </w:pPr>
    </w:p>
    <w:p w:rsidR="008218D4" w:rsidRDefault="001C3D15" w:rsidP="00961C9B">
      <w:pPr>
        <w:rPr>
          <w:lang w:val="en-IE"/>
        </w:rPr>
      </w:pPr>
      <w:bookmarkStart w:id="5" w:name="_Toc255573354"/>
      <w:r>
        <w:rPr>
          <w:lang w:val="en-IE"/>
        </w:rPr>
        <w:br w:type="page"/>
      </w:r>
    </w:p>
    <w:p w:rsidR="008218D4" w:rsidRDefault="009F0CEC" w:rsidP="00961C9B">
      <w:pPr>
        <w:pStyle w:val="Heading1WG"/>
        <w:rPr>
          <w:lang w:val="en-IE"/>
        </w:rPr>
      </w:pPr>
      <w:bookmarkStart w:id="6" w:name="_Toc292959492"/>
      <w:r w:rsidRPr="00833892">
        <w:rPr>
          <w:lang w:val="en-IE"/>
        </w:rPr>
        <w:lastRenderedPageBreak/>
        <w:t>Recommendations and Action Items</w:t>
      </w:r>
      <w:bookmarkEnd w:id="5"/>
      <w:bookmarkEnd w:id="6"/>
      <w:r w:rsidRPr="00833892">
        <w:rPr>
          <w:lang w:val="en-IE"/>
        </w:rPr>
        <w:t xml:space="preserve"> </w:t>
      </w:r>
    </w:p>
    <w:p w:rsidR="008218D4" w:rsidRDefault="008218D4" w:rsidP="00961C9B">
      <w:pPr>
        <w:rPr>
          <w:lang w:val="en-IE"/>
        </w:rPr>
      </w:pPr>
    </w:p>
    <w:p w:rsidR="008218D4" w:rsidRDefault="00DF50B2" w:rsidP="00961C9B">
      <w:pPr>
        <w:rPr>
          <w:lang w:val="en-IE"/>
        </w:rPr>
      </w:pPr>
      <w:r w:rsidRPr="00E80612">
        <w:rPr>
          <w:lang w:val="en-IE"/>
        </w:rPr>
        <w:t>Option 1</w:t>
      </w:r>
      <w:r w:rsidR="006E5E33" w:rsidRPr="00E80612">
        <w:rPr>
          <w:lang w:val="en-IE"/>
        </w:rPr>
        <w:t xml:space="preserve"> was identified by the group as the preferred option combined with</w:t>
      </w:r>
      <w:r w:rsidR="001C3D15" w:rsidRPr="00E80612">
        <w:rPr>
          <w:lang w:val="en-IE"/>
        </w:rPr>
        <w:t xml:space="preserve"> </w:t>
      </w:r>
      <w:r w:rsidR="00271EB1">
        <w:rPr>
          <w:lang w:val="en-IE"/>
        </w:rPr>
        <w:t>loss adjustment of individual IC Units quantities</w:t>
      </w:r>
      <w:r w:rsidR="001C3D15" w:rsidRPr="00E80612">
        <w:rPr>
          <w:lang w:val="en-IE"/>
        </w:rPr>
        <w:t>.</w:t>
      </w:r>
    </w:p>
    <w:p w:rsidR="008218D4" w:rsidRDefault="008218D4" w:rsidP="00961C9B">
      <w:pPr>
        <w:rPr>
          <w:lang w:val="en-IE"/>
        </w:rPr>
      </w:pPr>
    </w:p>
    <w:p w:rsidR="008218D4" w:rsidRDefault="00833892" w:rsidP="00961C9B">
      <w:pPr>
        <w:rPr>
          <w:lang w:val="en-IE"/>
        </w:rPr>
      </w:pPr>
      <w:r>
        <w:rPr>
          <w:lang w:val="en-IE"/>
        </w:rPr>
        <w:t>The following actions were agreed at the meeting:</w:t>
      </w:r>
    </w:p>
    <w:p w:rsidR="008218D4" w:rsidRDefault="008218D4" w:rsidP="00961C9B">
      <w:pPr>
        <w:rPr>
          <w:lang w:val="en-IE"/>
        </w:rPr>
      </w:pPr>
    </w:p>
    <w:p w:rsidR="008218D4" w:rsidRDefault="00337121" w:rsidP="00961C9B">
      <w:pPr>
        <w:pStyle w:val="ListParagraph"/>
        <w:numPr>
          <w:ilvl w:val="0"/>
          <w:numId w:val="24"/>
        </w:numPr>
        <w:rPr>
          <w:lang w:val="en-IE"/>
        </w:rPr>
      </w:pPr>
      <w:r>
        <w:rPr>
          <w:lang w:val="en-IE"/>
        </w:rPr>
        <w:t>SOs</w:t>
      </w:r>
      <w:r w:rsidR="00271EB1" w:rsidRPr="00271EB1">
        <w:rPr>
          <w:lang w:val="en-IE"/>
        </w:rPr>
        <w:t xml:space="preserve"> and RAs to provide update for Meeting 36 on outcome of discussions at next FUI meeting on the future policy for IC losses and ITC and status of DC ICs in relation to d</w:t>
      </w:r>
      <w:r w:rsidR="00271EB1" w:rsidRPr="00271EB1">
        <w:rPr>
          <w:lang w:val="en-IE"/>
        </w:rPr>
        <w:t>i</w:t>
      </w:r>
      <w:r w:rsidR="00271EB1" w:rsidRPr="00271EB1">
        <w:rPr>
          <w:lang w:val="en-IE"/>
        </w:rPr>
        <w:t>rective 838/2010.</w:t>
      </w:r>
    </w:p>
    <w:p w:rsidR="008218D4" w:rsidRDefault="00271EB1" w:rsidP="00961C9B">
      <w:pPr>
        <w:pStyle w:val="ListParagraph"/>
        <w:numPr>
          <w:ilvl w:val="0"/>
          <w:numId w:val="24"/>
        </w:numPr>
        <w:rPr>
          <w:lang w:val="en-IE"/>
        </w:rPr>
      </w:pPr>
      <w:r>
        <w:rPr>
          <w:lang w:val="en-IE"/>
        </w:rPr>
        <w:t>SOs to assess the level of work necessary to conduct a study on the accuracy of using one CLAF and its reciprocal to represent losses on imports and exports respectively and provide update at Meeting 36.</w:t>
      </w:r>
    </w:p>
    <w:p w:rsidR="008218D4" w:rsidRDefault="00271EB1" w:rsidP="00961C9B">
      <w:pPr>
        <w:pStyle w:val="ListParagraph"/>
        <w:numPr>
          <w:ilvl w:val="0"/>
          <w:numId w:val="24"/>
        </w:numPr>
        <w:rPr>
          <w:lang w:val="en-IE"/>
        </w:rPr>
      </w:pPr>
      <w:r>
        <w:rPr>
          <w:lang w:val="en-IE"/>
        </w:rPr>
        <w:t>RAs to provide an update on the consultation on TLAFs at Meeting 36 of the Modific</w:t>
      </w:r>
      <w:r>
        <w:rPr>
          <w:lang w:val="en-IE"/>
        </w:rPr>
        <w:t>a</w:t>
      </w:r>
      <w:r>
        <w:rPr>
          <w:lang w:val="en-IE"/>
        </w:rPr>
        <w:t>tions Committee;</w:t>
      </w:r>
      <w:r w:rsidR="00833892">
        <w:rPr>
          <w:lang w:val="en-IE"/>
        </w:rPr>
        <w:t xml:space="preserve"> and,</w:t>
      </w:r>
    </w:p>
    <w:p w:rsidR="008218D4" w:rsidRDefault="00271EB1" w:rsidP="00961C9B">
      <w:pPr>
        <w:pStyle w:val="ListParagraph"/>
        <w:numPr>
          <w:ilvl w:val="0"/>
          <w:numId w:val="24"/>
        </w:numPr>
        <w:rPr>
          <w:lang w:val="en-IE"/>
        </w:rPr>
      </w:pPr>
      <w:r w:rsidRPr="00271EB1">
        <w:rPr>
          <w:lang w:val="en-IE"/>
        </w:rPr>
        <w:t>SEMO to procure Impact Assessment of Option 1 and present results to the Modifications Committee at Meeting 36.</w:t>
      </w:r>
    </w:p>
    <w:p w:rsidR="008218D4" w:rsidRDefault="00A4699D" w:rsidP="00961C9B">
      <w:pPr>
        <w:rPr>
          <w:lang w:val="en-IE"/>
        </w:rPr>
      </w:pPr>
      <w:r>
        <w:rPr>
          <w:lang w:val="en-IE"/>
        </w:rPr>
        <w:br w:type="page"/>
      </w:r>
    </w:p>
    <w:p w:rsidR="008218D4" w:rsidRDefault="00A832F8" w:rsidP="00961C9B">
      <w:pPr>
        <w:pStyle w:val="Heading1WG"/>
        <w:rPr>
          <w:lang w:val="en-IE"/>
        </w:rPr>
      </w:pPr>
      <w:bookmarkStart w:id="7" w:name="_Toc292959493"/>
      <w:r w:rsidRPr="00A832F8">
        <w:rPr>
          <w:lang w:val="en-IE"/>
        </w:rPr>
        <w:lastRenderedPageBreak/>
        <w:t>Appendix 1</w:t>
      </w:r>
      <w:r w:rsidR="00A4699D" w:rsidRPr="00A832F8">
        <w:rPr>
          <w:lang w:val="en-IE"/>
        </w:rPr>
        <w:t xml:space="preserve"> – Terms of Reference</w:t>
      </w:r>
      <w:bookmarkEnd w:id="7"/>
    </w:p>
    <w:p w:rsidR="008218D4" w:rsidRDefault="008218D4" w:rsidP="00961C9B">
      <w:pPr>
        <w:pStyle w:val="Heading1WG"/>
        <w:rPr>
          <w:lang w:val="en-IE"/>
        </w:rPr>
      </w:pPr>
    </w:p>
    <w:p w:rsidR="008218D4" w:rsidRDefault="00FA07A4" w:rsidP="00961C9B">
      <w:r>
        <w:rPr>
          <w:noProof/>
          <w:lang w:val="en-US" w:eastAsia="en-US"/>
        </w:rPr>
        <w:drawing>
          <wp:inline distT="0" distB="0" distL="0" distR="0">
            <wp:extent cx="1209675" cy="504825"/>
            <wp:effectExtent l="19050" t="0" r="9525" b="0"/>
            <wp:docPr id="15" name="Picture 1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001"/>
                    <pic:cNvPicPr>
                      <a:picLocks noChangeAspect="1" noChangeArrowheads="1"/>
                    </pic:cNvPicPr>
                  </pic:nvPicPr>
                  <pic:blipFill>
                    <a:blip r:embed="rId6" cstate="print"/>
                    <a:srcRect/>
                    <a:stretch>
                      <a:fillRect/>
                    </a:stretch>
                  </pic:blipFill>
                  <pic:spPr bwMode="auto">
                    <a:xfrm>
                      <a:off x="0" y="0"/>
                      <a:ext cx="1209675" cy="504825"/>
                    </a:xfrm>
                    <a:prstGeom prst="rect">
                      <a:avLst/>
                    </a:prstGeom>
                    <a:noFill/>
                    <a:ln w="9525">
                      <a:noFill/>
                      <a:miter lim="800000"/>
                      <a:headEnd/>
                      <a:tailEnd/>
                    </a:ln>
                  </pic:spPr>
                </pic:pic>
              </a:graphicData>
            </a:graphic>
          </wp:inline>
        </w:drawing>
      </w:r>
    </w:p>
    <w:p w:rsidR="008218D4" w:rsidRDefault="00FA07A4" w:rsidP="00961C9B">
      <w:r>
        <w:t xml:space="preserve">Draft Working Group Terms of Reference </w:t>
      </w:r>
    </w:p>
    <w:p w:rsidR="008218D4" w:rsidRDefault="00FA07A4" w:rsidP="00961C9B">
      <w:r>
        <w:t>Background</w:t>
      </w:r>
    </w:p>
    <w:p w:rsidR="008218D4" w:rsidRDefault="008218D4" w:rsidP="00961C9B"/>
    <w:p w:rsidR="008218D4" w:rsidRDefault="00FA07A4" w:rsidP="00961C9B">
      <w:r w:rsidRPr="00402819">
        <w:t xml:space="preserve">The </w:t>
      </w:r>
      <w:smartTag w:uri="urn:schemas-microsoft-com:office:smarttags" w:element="PersonName">
        <w:r w:rsidRPr="00402819">
          <w:t>Modifications</w:t>
        </w:r>
      </w:smartTag>
      <w:r w:rsidRPr="00402819">
        <w:t xml:space="preserve"> Committee requested at Meeting 35 on 05 April 20</w:t>
      </w:r>
      <w:r>
        <w:t>1</w:t>
      </w:r>
      <w:r w:rsidRPr="00402819">
        <w:t xml:space="preserve">1 that a Working Group be set up to discuss associated issues raised by Mod_12_11 </w:t>
      </w:r>
      <w:r w:rsidRPr="00402819">
        <w:rPr>
          <w:i/>
        </w:rPr>
        <w:t>Interconnector Unit Loss A</w:t>
      </w:r>
      <w:r w:rsidRPr="00402819">
        <w:rPr>
          <w:i/>
        </w:rPr>
        <w:t>d</w:t>
      </w:r>
      <w:r w:rsidRPr="00402819">
        <w:rPr>
          <w:i/>
        </w:rPr>
        <w:t>justment when Exporting</w:t>
      </w:r>
      <w:r w:rsidRPr="00402819">
        <w:t xml:space="preserve">. </w:t>
      </w:r>
    </w:p>
    <w:p w:rsidR="008218D4" w:rsidRDefault="008218D4" w:rsidP="00961C9B"/>
    <w:p w:rsidR="008218D4" w:rsidRDefault="00FA07A4" w:rsidP="00961C9B">
      <w:r>
        <w:t>The TSO in a presentation to the Committee at the Meeting</w:t>
      </w:r>
      <w:r w:rsidRPr="00402819">
        <w:t xml:space="preserve"> drew attention</w:t>
      </w:r>
      <w:r>
        <w:t xml:space="preserve"> </w:t>
      </w:r>
      <w:r w:rsidRPr="00402819">
        <w:t xml:space="preserve">to </w:t>
      </w:r>
      <w:r>
        <w:t xml:space="preserve">an anomaly with the application of losses for Interconnector Units when exporting. The main drivers for this Modification are due to the Moyle Interconnector export capacity increasing and the </w:t>
      </w:r>
      <w:r w:rsidRPr="00961C9B">
        <w:t>introdu</w:t>
      </w:r>
      <w:r w:rsidRPr="00961C9B">
        <w:t>c</w:t>
      </w:r>
      <w:r w:rsidRPr="00961C9B">
        <w:t>tion</w:t>
      </w:r>
      <w:r>
        <w:t xml:space="preserve"> of EWIC next year. Two options were presented at the Meeting:</w:t>
      </w:r>
    </w:p>
    <w:p w:rsidR="008218D4" w:rsidRDefault="008218D4" w:rsidP="00961C9B"/>
    <w:p w:rsidR="008218D4" w:rsidRDefault="00FA07A4" w:rsidP="00961C9B">
      <w:r w:rsidRPr="0027486A">
        <w:t>Option 1: One TLAF</w:t>
      </w:r>
    </w:p>
    <w:p w:rsidR="008218D4" w:rsidRDefault="008218D4" w:rsidP="00961C9B"/>
    <w:p w:rsidR="008218D4" w:rsidRDefault="00FA07A4" w:rsidP="00961C9B">
      <w:r>
        <w:t>One TLAF (=CLAF) determined by TSOs for Interconnectors which is reciprocated depending on whether the Interconnectors are importing or exporting. E.g. ‘X’ MW * CLAF for units i</w:t>
      </w:r>
      <w:r>
        <w:t>m</w:t>
      </w:r>
      <w:r>
        <w:t>porting and ‘X’ MW/CLAF for units exporting.</w:t>
      </w:r>
    </w:p>
    <w:p w:rsidR="008218D4" w:rsidRDefault="008218D4" w:rsidP="00961C9B"/>
    <w:p w:rsidR="008218D4" w:rsidRDefault="00FA07A4" w:rsidP="00961C9B">
      <w:r w:rsidRPr="0027486A">
        <w:t>Option 2: Two TLAFs</w:t>
      </w:r>
    </w:p>
    <w:p w:rsidR="008218D4" w:rsidRDefault="008218D4" w:rsidP="00961C9B"/>
    <w:p w:rsidR="008218D4" w:rsidRDefault="00FA07A4" w:rsidP="00961C9B">
      <w:r>
        <w:t xml:space="preserve">One import and one export TLAF (=CLAF) value determined by TSOs. </w:t>
      </w:r>
      <w:r w:rsidRPr="002F2191">
        <w:t>As there are two o</w:t>
      </w:r>
      <w:r w:rsidRPr="002F2191">
        <w:t>p</w:t>
      </w:r>
      <w:r w:rsidRPr="002F2191">
        <w:t>tions suggested for I</w:t>
      </w:r>
      <w:r>
        <w:t>nterconnector</w:t>
      </w:r>
      <w:r w:rsidRPr="002F2191">
        <w:t xml:space="preserve"> Loss Adjustments, it was felt that these should be consi</w:t>
      </w:r>
      <w:r w:rsidRPr="002F2191">
        <w:t>d</w:t>
      </w:r>
      <w:r w:rsidRPr="002F2191">
        <w:t>ered by the Committee</w:t>
      </w:r>
      <w:r>
        <w:t>. It was agreed that Participants provide</w:t>
      </w:r>
      <w:r w:rsidRPr="002F2191">
        <w:t xml:space="preserve"> feedback on</w:t>
      </w:r>
      <w:r>
        <w:t xml:space="preserve"> the</w:t>
      </w:r>
      <w:r w:rsidRPr="002F2191">
        <w:t xml:space="preserve"> </w:t>
      </w:r>
      <w:r>
        <w:t>argument for and against</w:t>
      </w:r>
      <w:r w:rsidRPr="002F2191">
        <w:t xml:space="preserve"> each option to the Secretariat in advance of the Working Group Meeting. </w:t>
      </w:r>
    </w:p>
    <w:p w:rsidR="008218D4" w:rsidRDefault="008218D4" w:rsidP="00961C9B"/>
    <w:p w:rsidR="008218D4" w:rsidRDefault="00FA07A4" w:rsidP="00961C9B">
      <w:r w:rsidRPr="002F2191">
        <w:t>Objectives</w:t>
      </w:r>
    </w:p>
    <w:p w:rsidR="008218D4" w:rsidRDefault="008218D4" w:rsidP="00961C9B"/>
    <w:p w:rsidR="008218D4" w:rsidRDefault="00FA07A4" w:rsidP="00961C9B">
      <w:r w:rsidRPr="002F2191">
        <w:t>The objectives of the Working Group are</w:t>
      </w:r>
      <w:r>
        <w:t xml:space="preserve"> to</w:t>
      </w:r>
      <w:r w:rsidRPr="002F2191">
        <w:t xml:space="preserve">: </w:t>
      </w:r>
    </w:p>
    <w:p w:rsidR="008218D4" w:rsidRDefault="00FA07A4" w:rsidP="00961C9B">
      <w:r>
        <w:t>P</w:t>
      </w:r>
      <w:r w:rsidRPr="002F2191">
        <w:t xml:space="preserve">rovide an overview of the current rules for treatment of losses </w:t>
      </w:r>
      <w:r>
        <w:t>between</w:t>
      </w:r>
      <w:r w:rsidRPr="002F2191">
        <w:t xml:space="preserve"> SEM and </w:t>
      </w:r>
      <w:r w:rsidRPr="00F048AC">
        <w:t>BETTA on Moyle;</w:t>
      </w:r>
    </w:p>
    <w:p w:rsidR="008218D4" w:rsidRDefault="00FA07A4" w:rsidP="00961C9B">
      <w:r>
        <w:t>G</w:t>
      </w:r>
      <w:r w:rsidRPr="00F048AC">
        <w:t xml:space="preserve">ain an understanding of the implications of maintaining the existing rules; </w:t>
      </w:r>
    </w:p>
    <w:p w:rsidR="008218D4" w:rsidRDefault="00FA07A4" w:rsidP="00961C9B">
      <w:r>
        <w:t xml:space="preserve">Collate </w:t>
      </w:r>
      <w:r w:rsidRPr="002F2191">
        <w:t xml:space="preserve">feedback of Participants in relation to their </w:t>
      </w:r>
      <w:r>
        <w:t>preferred option;</w:t>
      </w:r>
    </w:p>
    <w:p w:rsidR="008218D4" w:rsidRDefault="00FA07A4" w:rsidP="00961C9B">
      <w:r>
        <w:t>Consider any possible alternative options;</w:t>
      </w:r>
    </w:p>
    <w:p w:rsidR="008218D4" w:rsidRDefault="00FA07A4" w:rsidP="00961C9B">
      <w:r>
        <w:t>Make any necessary amendments to the proposal in the form of an alternative/(s) versions in advance of Meeting 36 if required; and,</w:t>
      </w:r>
    </w:p>
    <w:p w:rsidR="008218D4" w:rsidRDefault="00FA07A4" w:rsidP="00961C9B">
      <w:r>
        <w:t>R</w:t>
      </w:r>
      <w:r w:rsidRPr="00F048AC">
        <w:t xml:space="preserve">ecommend to the </w:t>
      </w:r>
      <w:smartTag w:uri="urn:schemas-microsoft-com:office:smarttags" w:element="PersonName">
        <w:r w:rsidRPr="00F048AC">
          <w:t>Modifications</w:t>
        </w:r>
      </w:smartTag>
      <w:r w:rsidRPr="00F048AC">
        <w:t xml:space="preserve"> Committee a preferred option</w:t>
      </w:r>
      <w:r>
        <w:t xml:space="preserve"> to pursue</w:t>
      </w:r>
      <w:r w:rsidRPr="00F048AC">
        <w:t>.</w:t>
      </w:r>
    </w:p>
    <w:p w:rsidR="008218D4" w:rsidRDefault="008218D4" w:rsidP="00961C9B"/>
    <w:p w:rsidR="008218D4" w:rsidRDefault="00FA07A4" w:rsidP="00961C9B">
      <w:r w:rsidRPr="00297B43">
        <w:t xml:space="preserve">The </w:t>
      </w:r>
      <w:r>
        <w:t xml:space="preserve">above </w:t>
      </w:r>
      <w:r w:rsidRPr="00297B43">
        <w:t xml:space="preserve">objectives </w:t>
      </w:r>
      <w:r>
        <w:t>a</w:t>
      </w:r>
      <w:r w:rsidRPr="00297B43">
        <w:t xml:space="preserve">re to be </w:t>
      </w:r>
      <w:r>
        <w:t xml:space="preserve">completed </w:t>
      </w:r>
      <w:r w:rsidRPr="00297B43">
        <w:t xml:space="preserve">by Meeting </w:t>
      </w:r>
      <w:r>
        <w:t>36</w:t>
      </w:r>
      <w:r w:rsidRPr="00297B43">
        <w:t xml:space="preserve"> of the </w:t>
      </w:r>
      <w:smartTag w:uri="urn:schemas-microsoft-com:office:smarttags" w:element="PersonName">
        <w:r w:rsidRPr="00297B43">
          <w:t>Modifications</w:t>
        </w:r>
      </w:smartTag>
      <w:r w:rsidRPr="00297B43">
        <w:t xml:space="preserve"> Committee on</w:t>
      </w:r>
      <w:r>
        <w:t xml:space="preserve"> 09 June 2011</w:t>
      </w:r>
      <w:r w:rsidRPr="00297B43">
        <w:t>.</w:t>
      </w:r>
    </w:p>
    <w:p w:rsidR="008218D4" w:rsidRDefault="008218D4" w:rsidP="00961C9B"/>
    <w:p w:rsidR="008218D4" w:rsidRDefault="00FA07A4" w:rsidP="00961C9B">
      <w:r w:rsidRPr="00712640">
        <w:t>Scope</w:t>
      </w:r>
    </w:p>
    <w:p w:rsidR="008218D4" w:rsidRDefault="008218D4" w:rsidP="00961C9B"/>
    <w:p w:rsidR="008218D4" w:rsidRDefault="00FA07A4" w:rsidP="00961C9B">
      <w:r w:rsidRPr="00712640">
        <w:t>The Working Group will:</w:t>
      </w:r>
    </w:p>
    <w:p w:rsidR="008218D4" w:rsidRDefault="00FA07A4" w:rsidP="00961C9B">
      <w:r>
        <w:t>R</w:t>
      </w:r>
      <w:r w:rsidRPr="003C67B7">
        <w:t>eview the options available for treatment of losses on the Interconnector between SEM and BETTA</w:t>
      </w:r>
      <w:r>
        <w:t>;</w:t>
      </w:r>
    </w:p>
    <w:p w:rsidR="008218D4" w:rsidRDefault="00FA07A4" w:rsidP="00961C9B">
      <w:r>
        <w:t>A</w:t>
      </w:r>
      <w:r w:rsidRPr="00070038">
        <w:t xml:space="preserve">ssess the impacts of each option with consideration for </w:t>
      </w:r>
      <w:r>
        <w:t>the impact on trade on the Interco</w:t>
      </w:r>
      <w:r>
        <w:t>n</w:t>
      </w:r>
      <w:r>
        <w:t>nectors;</w:t>
      </w:r>
    </w:p>
    <w:p w:rsidR="008218D4" w:rsidRDefault="00FA07A4" w:rsidP="00961C9B">
      <w:r>
        <w:t>I</w:t>
      </w:r>
      <w:r w:rsidRPr="005F2043">
        <w:t xml:space="preserve">dentify any additional changes to the T&amp;SC and/or APs </w:t>
      </w:r>
      <w:r>
        <w:t xml:space="preserve">or other documents </w:t>
      </w:r>
      <w:r w:rsidRPr="005F2043">
        <w:t>that may be ne</w:t>
      </w:r>
      <w:r w:rsidRPr="005F2043">
        <w:t>c</w:t>
      </w:r>
      <w:r w:rsidRPr="005F2043">
        <w:t>essary  to develop the proposal</w:t>
      </w:r>
      <w:r>
        <w:t>;</w:t>
      </w:r>
    </w:p>
    <w:p w:rsidR="008218D4" w:rsidRDefault="00FA07A4" w:rsidP="00961C9B">
      <w:r>
        <w:t>D</w:t>
      </w:r>
      <w:r w:rsidRPr="003C67B7">
        <w:t xml:space="preserve">etermine timetable for the completion of impact assessments and </w:t>
      </w:r>
      <w:r>
        <w:t>proposal updates; and</w:t>
      </w:r>
    </w:p>
    <w:p w:rsidR="008218D4" w:rsidRDefault="00FA07A4" w:rsidP="00961C9B">
      <w:r>
        <w:t xml:space="preserve">Make a recommendation to the </w:t>
      </w:r>
      <w:smartTag w:uri="urn:schemas-microsoft-com:office:smarttags" w:element="PersonName">
        <w:r>
          <w:t>Modifications</w:t>
        </w:r>
      </w:smartTag>
      <w:r>
        <w:t xml:space="preserve"> Committee.</w:t>
      </w:r>
    </w:p>
    <w:p w:rsidR="008218D4" w:rsidRDefault="00FA07A4" w:rsidP="00961C9B">
      <w:r w:rsidRPr="00712640">
        <w:t>Deliverables</w:t>
      </w:r>
    </w:p>
    <w:p w:rsidR="008218D4" w:rsidRDefault="008218D4" w:rsidP="00961C9B"/>
    <w:p w:rsidR="008218D4" w:rsidRDefault="00FA07A4" w:rsidP="00961C9B">
      <w:r w:rsidRPr="00712640">
        <w:t xml:space="preserve">A report containing the recommendations of the Working Group is to be submitted to the </w:t>
      </w:r>
      <w:smartTag w:uri="urn:schemas-microsoft-com:office:smarttags" w:element="PersonName">
        <w:r w:rsidRPr="00712640">
          <w:t>Modifications</w:t>
        </w:r>
      </w:smartTag>
      <w:r w:rsidRPr="00712640">
        <w:t xml:space="preserve"> Committee. </w:t>
      </w:r>
    </w:p>
    <w:p w:rsidR="008218D4" w:rsidRDefault="008218D4" w:rsidP="00961C9B"/>
    <w:p w:rsidR="008218D4" w:rsidRDefault="00FA07A4" w:rsidP="00961C9B">
      <w:r>
        <w:t>Submission of a revised version(s) of the proposal if considered necessary by Modifications Meeting 36 submission deadline of 26 May 2011.</w:t>
      </w:r>
    </w:p>
    <w:p w:rsidR="008218D4" w:rsidRDefault="008218D4" w:rsidP="00961C9B"/>
    <w:p w:rsidR="008218D4" w:rsidRDefault="00FA07A4" w:rsidP="00961C9B">
      <w:r>
        <w:t>Presentation of complete full Impact Assessments on preferred option at Meeting 36 of the Modifications Committee on 09 June 2011.</w:t>
      </w:r>
    </w:p>
    <w:p w:rsidR="008218D4" w:rsidRDefault="008218D4" w:rsidP="00961C9B"/>
    <w:p w:rsidR="008218D4" w:rsidRDefault="00FA07A4" w:rsidP="00961C9B">
      <w:r w:rsidRPr="00712640">
        <w:t xml:space="preserve">Stakeholders </w:t>
      </w:r>
    </w:p>
    <w:p w:rsidR="008218D4" w:rsidRDefault="008218D4" w:rsidP="00961C9B"/>
    <w:p w:rsidR="008218D4" w:rsidRDefault="00FA07A4" w:rsidP="00961C9B">
      <w:r w:rsidRPr="00712640">
        <w:t xml:space="preserve">Market Participants (Generators and Suppliers), Regulatory Authorities, System Operators, Meter Data Providers, Market Operator, </w:t>
      </w:r>
      <w:r>
        <w:t xml:space="preserve">Moyle Interconnector Owner, EWIC Owner, </w:t>
      </w:r>
      <w:r w:rsidRPr="00712640">
        <w:t>Inte</w:t>
      </w:r>
      <w:r w:rsidRPr="00712640">
        <w:t>r</w:t>
      </w:r>
      <w:r w:rsidRPr="00712640">
        <w:t>ested Parties.</w:t>
      </w:r>
    </w:p>
    <w:p w:rsidR="008218D4" w:rsidRDefault="008218D4" w:rsidP="00961C9B"/>
    <w:p w:rsidR="008218D4" w:rsidRDefault="00FA07A4" w:rsidP="00961C9B">
      <w:r w:rsidRPr="00712640">
        <w:t>Roles and Responsibilities</w:t>
      </w:r>
    </w:p>
    <w:p w:rsidR="008218D4" w:rsidRDefault="008218D4" w:rsidP="00961C9B"/>
    <w:p w:rsidR="008218D4" w:rsidRDefault="00FA07A4" w:rsidP="00961C9B">
      <w:r w:rsidRPr="00712640">
        <w:t xml:space="preserve">Chair to direct the Working Group – </w:t>
      </w:r>
      <w:r>
        <w:t>To be confirmed</w:t>
      </w:r>
      <w:r w:rsidRPr="00712640">
        <w:t>.</w:t>
      </w:r>
    </w:p>
    <w:p w:rsidR="008218D4" w:rsidRDefault="00FA07A4" w:rsidP="00961C9B">
      <w:r w:rsidRPr="00712640">
        <w:t xml:space="preserve">Stakeholders to feed into the group - </w:t>
      </w:r>
      <w:r>
        <w:t>participation, analysis of options</w:t>
      </w:r>
      <w:r w:rsidRPr="00712640">
        <w:t>, opinion and reco</w:t>
      </w:r>
      <w:r w:rsidRPr="00712640">
        <w:t>m</w:t>
      </w:r>
      <w:r w:rsidRPr="00712640">
        <w:t>mendations.</w:t>
      </w:r>
    </w:p>
    <w:p w:rsidR="008218D4" w:rsidRDefault="008218D4" w:rsidP="00961C9B"/>
    <w:p w:rsidR="008218D4" w:rsidRDefault="00FA07A4" w:rsidP="00961C9B">
      <w:r w:rsidRPr="00712640">
        <w:t>Resources</w:t>
      </w:r>
    </w:p>
    <w:p w:rsidR="008218D4" w:rsidRDefault="008218D4" w:rsidP="00961C9B"/>
    <w:p w:rsidR="008218D4" w:rsidRDefault="00FA07A4" w:rsidP="00961C9B">
      <w:r w:rsidRPr="00712640">
        <w:t xml:space="preserve">Independent Chair </w:t>
      </w:r>
    </w:p>
    <w:p w:rsidR="008218D4" w:rsidRDefault="00FA07A4" w:rsidP="00961C9B">
      <w:r w:rsidRPr="00712640">
        <w:t>SEMO Secretariat</w:t>
      </w:r>
    </w:p>
    <w:p w:rsidR="008218D4" w:rsidRDefault="008218D4" w:rsidP="00961C9B"/>
    <w:p w:rsidR="008218D4" w:rsidRDefault="00FA07A4" w:rsidP="00961C9B">
      <w:r w:rsidRPr="00712640">
        <w:t>Analyst from each of the following:</w:t>
      </w:r>
    </w:p>
    <w:p w:rsidR="008218D4" w:rsidRDefault="00FA07A4" w:rsidP="00961C9B">
      <w:r w:rsidRPr="00712640">
        <w:t>SEMO</w:t>
      </w:r>
      <w:r>
        <w:t xml:space="preserve">, </w:t>
      </w:r>
      <w:r w:rsidRPr="00712640">
        <w:t>EirGrid TSO</w:t>
      </w:r>
      <w:r>
        <w:t xml:space="preserve">, SONI TSO, Generators and </w:t>
      </w:r>
      <w:r w:rsidRPr="00712640">
        <w:t>Interested Parties from Industry</w:t>
      </w:r>
    </w:p>
    <w:p w:rsidR="008218D4" w:rsidRDefault="008218D4" w:rsidP="00961C9B"/>
    <w:p w:rsidR="008218D4" w:rsidRDefault="00FA07A4" w:rsidP="00961C9B">
      <w:r w:rsidRPr="00712640">
        <w:t xml:space="preserve">Resources will be expected to attend, present </w:t>
      </w:r>
      <w:r>
        <w:t xml:space="preserve">feedback </w:t>
      </w:r>
      <w:r w:rsidRPr="00712640">
        <w:t xml:space="preserve">and participate in </w:t>
      </w:r>
      <w:r>
        <w:t xml:space="preserve">the </w:t>
      </w:r>
      <w:r w:rsidRPr="00712640">
        <w:t>meeting and carry out required preparation and follow up on action items assigned.</w:t>
      </w:r>
    </w:p>
    <w:p w:rsidR="008218D4" w:rsidRDefault="008218D4" w:rsidP="00961C9B"/>
    <w:p w:rsidR="008218D4" w:rsidRDefault="00FA07A4" w:rsidP="00961C9B">
      <w:r w:rsidRPr="00712640">
        <w:t>Work Breakdown Structure</w:t>
      </w:r>
    </w:p>
    <w:p w:rsidR="008218D4" w:rsidRDefault="008218D4" w:rsidP="00961C9B"/>
    <w:p w:rsidR="008218D4" w:rsidRDefault="00FA07A4" w:rsidP="00961C9B">
      <w:r w:rsidRPr="00EB6EB7">
        <w:t>TSO to present an overview of the options proposed at Meeting 35;</w:t>
      </w:r>
    </w:p>
    <w:p w:rsidR="008218D4" w:rsidRDefault="00FA07A4" w:rsidP="00961C9B">
      <w:r w:rsidRPr="00EB6EB7">
        <w:t>Participants to present feedback following consideration of options;</w:t>
      </w:r>
      <w:r>
        <w:t xml:space="preserve"> and,</w:t>
      </w:r>
    </w:p>
    <w:p w:rsidR="008218D4" w:rsidRDefault="00FA07A4" w:rsidP="00961C9B">
      <w:r w:rsidRPr="00EB6EB7">
        <w:t xml:space="preserve">TSO and/or SEMO to inform the Working Group of time constraints that the progression </w:t>
      </w:r>
      <w:r>
        <w:t>of the proposal is dependent on.</w:t>
      </w:r>
    </w:p>
    <w:p w:rsidR="008218D4" w:rsidRDefault="008218D4" w:rsidP="00961C9B"/>
    <w:p w:rsidR="008218D4" w:rsidRDefault="00FA07A4" w:rsidP="00961C9B">
      <w:r w:rsidRPr="00712640">
        <w:t>Schedule</w:t>
      </w:r>
    </w:p>
    <w:p w:rsidR="008218D4" w:rsidRDefault="008218D4" w:rsidP="00961C9B"/>
    <w:p w:rsidR="008218D4" w:rsidRDefault="00FA07A4" w:rsidP="00961C9B">
      <w:pPr>
        <w:rPr>
          <w:color w:val="FF0000"/>
        </w:rPr>
      </w:pPr>
      <w:r>
        <w:t>A</w:t>
      </w:r>
      <w:r w:rsidRPr="00712640">
        <w:t xml:space="preserve"> half day Working Group meeting is proposed for</w:t>
      </w:r>
      <w:r>
        <w:t xml:space="preserve"> the afternoon of</w:t>
      </w:r>
      <w:r w:rsidRPr="00712640">
        <w:t xml:space="preserve"> </w:t>
      </w:r>
      <w:r>
        <w:t>19 April 2011</w:t>
      </w:r>
      <w:r w:rsidRPr="00712640">
        <w:t xml:space="preserve"> to discuss </w:t>
      </w:r>
      <w:r>
        <w:t>the options</w:t>
      </w:r>
      <w:r w:rsidRPr="00712640">
        <w:t>.</w:t>
      </w:r>
      <w:r w:rsidRPr="00712640">
        <w:rPr>
          <w:color w:val="FF0000"/>
        </w:rPr>
        <w:t xml:space="preserve"> </w:t>
      </w:r>
    </w:p>
    <w:p w:rsidR="008218D4" w:rsidRDefault="008218D4" w:rsidP="00961C9B"/>
    <w:p w:rsidR="008218D4" w:rsidRDefault="00FA07A4" w:rsidP="00961C9B">
      <w:r w:rsidRPr="00712640">
        <w:t xml:space="preserve">Next key milestone Modifications Committee Meeting </w:t>
      </w:r>
      <w:r>
        <w:t>36</w:t>
      </w:r>
      <w:r w:rsidRPr="00712640">
        <w:t xml:space="preserve"> on </w:t>
      </w:r>
      <w:r>
        <w:t>09 June 2011</w:t>
      </w:r>
      <w:r w:rsidRPr="00712640">
        <w:t>.</w:t>
      </w:r>
    </w:p>
    <w:p w:rsidR="008218D4" w:rsidRDefault="008218D4" w:rsidP="00961C9B"/>
    <w:p w:rsidR="008218D4" w:rsidRDefault="00FA07A4" w:rsidP="00961C9B">
      <w:pPr>
        <w:rPr>
          <w:highlight w:val="yellow"/>
        </w:rPr>
      </w:pPr>
      <w:r w:rsidRPr="00E92E1D">
        <w:t>Risks and Restraints</w:t>
      </w:r>
    </w:p>
    <w:p w:rsidR="008218D4" w:rsidRDefault="008218D4" w:rsidP="00961C9B">
      <w:pPr>
        <w:rPr>
          <w:highlight w:val="yellow"/>
        </w:rPr>
      </w:pPr>
    </w:p>
    <w:p w:rsidR="008218D4" w:rsidRDefault="00FA07A4" w:rsidP="00961C9B">
      <w:r w:rsidRPr="00EB6EB7">
        <w:t xml:space="preserve">There is a risk that </w:t>
      </w:r>
      <w:r>
        <w:t xml:space="preserve">the </w:t>
      </w:r>
      <w:r w:rsidRPr="00EB6EB7">
        <w:t xml:space="preserve">Working Group may not </w:t>
      </w:r>
      <w:r>
        <w:t>reach an agreed recommendation on a pr</w:t>
      </w:r>
      <w:r>
        <w:t>e</w:t>
      </w:r>
      <w:r>
        <w:t>ferred option for Meeting 36</w:t>
      </w:r>
      <w:r w:rsidRPr="00EB6EB7">
        <w:t xml:space="preserve">. </w:t>
      </w:r>
    </w:p>
    <w:p w:rsidR="008218D4" w:rsidRDefault="008218D4" w:rsidP="00961C9B"/>
    <w:p w:rsidR="008218D4" w:rsidRDefault="00FA07A4" w:rsidP="00961C9B">
      <w:r>
        <w:t xml:space="preserve">There is a risk that the discussion </w:t>
      </w:r>
      <w:r w:rsidRPr="00AE11F3">
        <w:t>strays to wider market issues which may not be associated with the terms of reference of the Working Group.</w:t>
      </w:r>
    </w:p>
    <w:p w:rsidR="008218D4" w:rsidRDefault="008218D4" w:rsidP="00961C9B"/>
    <w:p w:rsidR="00652D80" w:rsidRPr="00652D80" w:rsidRDefault="00652D80" w:rsidP="00961C9B">
      <w:pPr>
        <w:rPr>
          <w:b/>
          <w:u w:val="single"/>
        </w:rPr>
      </w:pPr>
      <w:r w:rsidRPr="00652D80">
        <w:rPr>
          <w:b/>
          <w:u w:val="single"/>
        </w:rPr>
        <w:t>Bord Gais comments</w:t>
      </w:r>
    </w:p>
    <w:p w:rsidR="008218D4" w:rsidRDefault="00D7329D" w:rsidP="00961C9B">
      <w:pPr>
        <w:rPr>
          <w:ins w:id="8" w:author="Author"/>
          <w:lang w:eastAsia="en-US"/>
        </w:rPr>
      </w:pPr>
      <w:ins w:id="9" w:author="Author">
        <w:r w:rsidRPr="00D7329D">
          <w:rPr>
            <w:lang w:eastAsia="en-US"/>
          </w:rPr>
          <w:t>Good afternoon Sherine, Aisling,</w:t>
        </w:r>
      </w:ins>
    </w:p>
    <w:p w:rsidR="008218D4" w:rsidRDefault="00D7329D" w:rsidP="00961C9B">
      <w:pPr>
        <w:rPr>
          <w:ins w:id="10" w:author="Author"/>
          <w:lang w:eastAsia="en-US"/>
        </w:rPr>
      </w:pPr>
      <w:ins w:id="11" w:author="Author">
        <w:r w:rsidRPr="00D7329D">
          <w:rPr>
            <w:lang w:eastAsia="en-US"/>
          </w:rPr>
          <w:t xml:space="preserve">Just coming back to you on one or two points for this Mod Proposal and Terms of Reference. Whereas I can understand the Mod and why it’s needed for the commissioning of EWIC, there are two larger discussions that I think it should sit within. Firstly, there has been no analysis on how TLAFs for import or export should be calculated/estimated and therefore if TLAFs for imports and exports should be different then I think Option 1 would be irrelevant. With that in mind, I would suggest that the TSOs do some analysis to prove that a TLAF for </w:t>
        </w:r>
        <w:r w:rsidRPr="00D7329D">
          <w:rPr>
            <w:lang w:eastAsia="en-US"/>
          </w:rPr>
          <w:lastRenderedPageBreak/>
          <w:t>import and export are the same and this mod may more appropriately fit in to the RAs overall review of TLAFs, their calculation and their application in the MS and DS. Secondly, there are some other regulatory/policy aspects of interconnectors that should be discussed at a high level, such as the treatment of TUoS charges etc, and I feel that it would be better if all of these issues were addressed in tandem as opposed to progressing them on an individual, ad hoc basis.</w:t>
        </w:r>
      </w:ins>
    </w:p>
    <w:p w:rsidR="008218D4" w:rsidRDefault="00D7329D" w:rsidP="00961C9B">
      <w:pPr>
        <w:rPr>
          <w:ins w:id="12" w:author="Author"/>
          <w:lang w:eastAsia="en-US"/>
        </w:rPr>
      </w:pPr>
      <w:ins w:id="13" w:author="Author">
        <w:r w:rsidRPr="00D7329D">
          <w:rPr>
            <w:lang w:eastAsia="en-US"/>
          </w:rPr>
          <w:t>With that in mind – I think it might be beneficial to expand the focus of the working group (but it may be too early to do that at this stage) to look at the provisions for ICs in the T&amp;SC as a whole rather than focusing solely on one small aspect of the T&amp;SC.</w:t>
        </w:r>
      </w:ins>
    </w:p>
    <w:p w:rsidR="008218D4" w:rsidRDefault="00D7329D" w:rsidP="00961C9B">
      <w:pPr>
        <w:rPr>
          <w:ins w:id="14" w:author="Author"/>
          <w:lang w:eastAsia="en-US"/>
        </w:rPr>
      </w:pPr>
      <w:ins w:id="15" w:author="Author">
        <w:r w:rsidRPr="00D7329D">
          <w:rPr>
            <w:lang w:eastAsia="en-US"/>
          </w:rPr>
          <w:t xml:space="preserve">Please feel free to give me a call if you would like to discuss. </w:t>
        </w:r>
      </w:ins>
    </w:p>
    <w:p w:rsidR="00337121" w:rsidRDefault="00337121" w:rsidP="00961C9B">
      <w:pPr>
        <w:rPr>
          <w:highlight w:val="yellow"/>
        </w:rPr>
      </w:pPr>
    </w:p>
    <w:p w:rsidR="00961C9B" w:rsidRDefault="00961C9B">
      <w:pPr>
        <w:rPr>
          <w:ins w:id="16" w:author="Author"/>
          <w:rFonts w:ascii="Times New Roman" w:hAnsi="Times New Roman"/>
          <w:b/>
          <w:bCs/>
          <w:highlight w:val="yellow"/>
        </w:rPr>
      </w:pPr>
    </w:p>
    <w:p w:rsidR="008218D4" w:rsidRDefault="00A4699D" w:rsidP="00961C9B">
      <w:pPr>
        <w:pStyle w:val="Heading1WG"/>
        <w:rPr>
          <w:lang w:val="en-IE"/>
        </w:rPr>
      </w:pPr>
      <w:bookmarkStart w:id="17" w:name="_Toc292959494"/>
      <w:r w:rsidRPr="00A832F8">
        <w:rPr>
          <w:rFonts w:ascii="Arial" w:hAnsi="Arial"/>
          <w:sz w:val="24"/>
          <w:szCs w:val="24"/>
          <w:lang w:val="en-IE"/>
        </w:rPr>
        <w:t>Appendix 2 – Presentation Slides</w:t>
      </w:r>
      <w:bookmarkEnd w:id="17"/>
      <w:r w:rsidR="008175D5">
        <w:rPr>
          <w:lang w:val="en-IE"/>
        </w:rPr>
        <w:t xml:space="preserve"> </w:t>
      </w:r>
    </w:p>
    <w:p w:rsidR="008218D4" w:rsidRDefault="008218D4" w:rsidP="00961C9B">
      <w:pPr>
        <w:pStyle w:val="Heading1WG"/>
        <w:rPr>
          <w:lang w:val="en-IE"/>
        </w:rPr>
      </w:pPr>
    </w:p>
    <w:p w:rsidR="008218D4" w:rsidRDefault="00D7329D" w:rsidP="00961C9B">
      <w:pPr>
        <w:rPr>
          <w:b/>
        </w:rPr>
      </w:pPr>
      <w:r w:rsidRPr="00D7329D">
        <w:t>Presentation slides are available via the zip folder (Working Group 1 Report) on the SEMO Website.</w:t>
      </w:r>
    </w:p>
    <w:p w:rsidR="00337121" w:rsidRDefault="00337121" w:rsidP="00961C9B">
      <w:pPr>
        <w:rPr>
          <w:lang w:val="en-IE"/>
        </w:rPr>
      </w:pPr>
      <w:r>
        <w:rPr>
          <w:lang w:val="en-IE"/>
        </w:rPr>
        <w:br w:type="page"/>
      </w:r>
    </w:p>
    <w:p w:rsidR="008218D4" w:rsidRDefault="00A4699D" w:rsidP="00961C9B">
      <w:pPr>
        <w:pStyle w:val="Heading1WG"/>
        <w:rPr>
          <w:lang w:val="en-IE"/>
        </w:rPr>
      </w:pPr>
      <w:bookmarkStart w:id="18" w:name="_Toc292959495"/>
      <w:r w:rsidRPr="00A832F8">
        <w:rPr>
          <w:lang w:val="en-IE"/>
        </w:rPr>
        <w:lastRenderedPageBreak/>
        <w:t>Appendix 3 – Working Group Agenda</w:t>
      </w:r>
      <w:bookmarkEnd w:id="18"/>
    </w:p>
    <w:p w:rsidR="008218D4" w:rsidRDefault="008218D4" w:rsidP="00961C9B">
      <w:pPr>
        <w:pStyle w:val="Heading1WG"/>
        <w:rPr>
          <w:lang w:val="en-IE"/>
        </w:rPr>
      </w:pPr>
    </w:p>
    <w:p w:rsidR="008218D4" w:rsidRDefault="008175D5" w:rsidP="00961C9B">
      <w:pPr>
        <w:pStyle w:val="Heading1"/>
      </w:pPr>
      <w:r>
        <w:rPr>
          <w:noProof/>
          <w:lang w:val="en-US" w:eastAsia="en-US"/>
        </w:rPr>
        <w:drawing>
          <wp:inline distT="0" distB="0" distL="0" distR="0">
            <wp:extent cx="2276475" cy="9429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76475" cy="942975"/>
                    </a:xfrm>
                    <a:prstGeom prst="rect">
                      <a:avLst/>
                    </a:prstGeom>
                    <a:noFill/>
                    <a:ln w="9525">
                      <a:noFill/>
                      <a:miter lim="800000"/>
                      <a:headEnd/>
                      <a:tailEnd/>
                    </a:ln>
                  </pic:spPr>
                </pic:pic>
              </a:graphicData>
            </a:graphic>
          </wp:inline>
        </w:drawing>
      </w:r>
    </w:p>
    <w:p w:rsidR="008218D4" w:rsidRDefault="008218D4" w:rsidP="00961C9B"/>
    <w:p w:rsidR="008218D4" w:rsidRDefault="008175D5" w:rsidP="00961C9B">
      <w:r w:rsidRPr="000C1047">
        <w:t>Working Group</w:t>
      </w:r>
    </w:p>
    <w:p w:rsidR="008218D4" w:rsidRDefault="008218D4" w:rsidP="00961C9B"/>
    <w:p w:rsidR="008218D4" w:rsidRDefault="008175D5" w:rsidP="00961C9B">
      <w:r>
        <w:t>Mod_12_11</w:t>
      </w:r>
    </w:p>
    <w:p w:rsidR="008218D4" w:rsidRDefault="008175D5" w:rsidP="00961C9B">
      <w:r>
        <w:t>Interconnector Unit Loss Adjustment When Exporting</w:t>
      </w:r>
    </w:p>
    <w:p w:rsidR="008218D4" w:rsidRDefault="008218D4" w:rsidP="00961C9B"/>
    <w:p w:rsidR="008218D4" w:rsidRDefault="008175D5" w:rsidP="00961C9B">
      <w:r w:rsidRPr="005438D8">
        <w:t>Agenda</w:t>
      </w:r>
    </w:p>
    <w:p w:rsidR="008218D4" w:rsidRDefault="008175D5" w:rsidP="00961C9B">
      <w:r>
        <w:t>Tuesday 19 April 2011</w:t>
      </w:r>
    </w:p>
    <w:p w:rsidR="008218D4" w:rsidRDefault="008175D5" w:rsidP="00961C9B">
      <w:r>
        <w:t xml:space="preserve">Hotel Isaacs, </w:t>
      </w:r>
      <w:smartTag w:uri="urn:schemas-microsoft-com:office:smarttags" w:element="City">
        <w:smartTag w:uri="urn:schemas-microsoft-com:office:smarttags" w:element="place">
          <w:r>
            <w:t>Dublin</w:t>
          </w:r>
        </w:smartTag>
      </w:smartTag>
    </w:p>
    <w:p w:rsidR="008218D4" w:rsidRDefault="008175D5" w:rsidP="00961C9B">
      <w:pPr>
        <w:pStyle w:val="Heading2"/>
      </w:pPr>
      <w:r>
        <w:t>13:30 – 16:30</w:t>
      </w:r>
    </w:p>
    <w:p w:rsidR="008218D4" w:rsidRDefault="008218D4" w:rsidP="00961C9B"/>
    <w:tbl>
      <w:tblPr>
        <w:tblW w:w="9605" w:type="dxa"/>
        <w:jc w:val="center"/>
        <w:tblInd w:w="-677"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CCCCCC"/>
        <w:tblLayout w:type="fixed"/>
        <w:tblLook w:val="0000"/>
      </w:tblPr>
      <w:tblGrid>
        <w:gridCol w:w="824"/>
        <w:gridCol w:w="4397"/>
        <w:gridCol w:w="2250"/>
        <w:gridCol w:w="2134"/>
      </w:tblGrid>
      <w:tr w:rsidR="008175D5" w:rsidRPr="005438D8" w:rsidTr="00C85535">
        <w:trPr>
          <w:trHeight w:val="400"/>
          <w:jc w:val="center"/>
        </w:trPr>
        <w:tc>
          <w:tcPr>
            <w:tcW w:w="824" w:type="dxa"/>
            <w:shd w:val="clear" w:color="auto" w:fill="CCCCCC"/>
            <w:vAlign w:val="center"/>
          </w:tcPr>
          <w:p w:rsidR="008218D4" w:rsidRDefault="008218D4" w:rsidP="00961C9B"/>
        </w:tc>
        <w:tc>
          <w:tcPr>
            <w:tcW w:w="4397" w:type="dxa"/>
            <w:tcBorders>
              <w:bottom w:val="single" w:sz="2" w:space="0" w:color="808080"/>
            </w:tcBorders>
            <w:shd w:val="clear" w:color="auto" w:fill="CCCCCC"/>
            <w:vAlign w:val="center"/>
          </w:tcPr>
          <w:p w:rsidR="008218D4" w:rsidRDefault="008175D5" w:rsidP="00961C9B">
            <w:r w:rsidRPr="005438D8">
              <w:t>Agenda Item</w:t>
            </w:r>
          </w:p>
        </w:tc>
        <w:tc>
          <w:tcPr>
            <w:tcW w:w="2250" w:type="dxa"/>
            <w:tcBorders>
              <w:bottom w:val="single" w:sz="2" w:space="0" w:color="808080"/>
            </w:tcBorders>
            <w:shd w:val="clear" w:color="auto" w:fill="CCCCCC"/>
            <w:vAlign w:val="center"/>
          </w:tcPr>
          <w:p w:rsidR="008218D4" w:rsidRDefault="008175D5" w:rsidP="00961C9B">
            <w:r w:rsidRPr="005438D8">
              <w:t xml:space="preserve">Proposer </w:t>
            </w:r>
          </w:p>
        </w:tc>
        <w:tc>
          <w:tcPr>
            <w:tcW w:w="2134" w:type="dxa"/>
            <w:tcBorders>
              <w:bottom w:val="single" w:sz="2" w:space="0" w:color="808080"/>
            </w:tcBorders>
            <w:shd w:val="clear" w:color="auto" w:fill="CCCCCC"/>
            <w:vAlign w:val="center"/>
          </w:tcPr>
          <w:p w:rsidR="008218D4" w:rsidRDefault="008175D5" w:rsidP="00961C9B">
            <w:r w:rsidRPr="005438D8">
              <w:t xml:space="preserve">Time </w:t>
            </w:r>
          </w:p>
        </w:tc>
      </w:tr>
      <w:tr w:rsidR="008175D5" w:rsidRPr="007922C3" w:rsidTr="00C85535">
        <w:trPr>
          <w:trHeight w:val="525"/>
          <w:jc w:val="center"/>
        </w:trPr>
        <w:tc>
          <w:tcPr>
            <w:tcW w:w="824" w:type="dxa"/>
            <w:shd w:val="clear" w:color="auto" w:fill="CCCCCC"/>
            <w:vAlign w:val="center"/>
          </w:tcPr>
          <w:p w:rsidR="008218D4" w:rsidRDefault="008218D4" w:rsidP="00961C9B"/>
        </w:tc>
        <w:tc>
          <w:tcPr>
            <w:tcW w:w="4397" w:type="dxa"/>
            <w:shd w:val="clear" w:color="auto" w:fill="E6E6E6"/>
            <w:vAlign w:val="center"/>
          </w:tcPr>
          <w:p w:rsidR="008218D4" w:rsidRDefault="008175D5" w:rsidP="00961C9B">
            <w:pPr>
              <w:pStyle w:val="NormalWeb"/>
            </w:pPr>
            <w:r w:rsidRPr="00F35F7C">
              <w:t>Tea / Coffee / Sandwiches</w:t>
            </w:r>
          </w:p>
        </w:tc>
        <w:tc>
          <w:tcPr>
            <w:tcW w:w="2250" w:type="dxa"/>
            <w:shd w:val="clear" w:color="auto" w:fill="E6E6E6"/>
            <w:vAlign w:val="center"/>
          </w:tcPr>
          <w:p w:rsidR="008218D4" w:rsidRDefault="008218D4" w:rsidP="00961C9B"/>
        </w:tc>
        <w:tc>
          <w:tcPr>
            <w:tcW w:w="2134" w:type="dxa"/>
            <w:shd w:val="clear" w:color="auto" w:fill="E6E6E6"/>
            <w:vAlign w:val="center"/>
          </w:tcPr>
          <w:p w:rsidR="008218D4" w:rsidRDefault="008175D5" w:rsidP="00961C9B">
            <w:r>
              <w:t>1.00 – 1.30pm</w:t>
            </w:r>
          </w:p>
        </w:tc>
      </w:tr>
      <w:tr w:rsidR="008175D5" w:rsidRPr="007922C3" w:rsidTr="00C85535">
        <w:trPr>
          <w:trHeight w:val="525"/>
          <w:jc w:val="center"/>
        </w:trPr>
        <w:tc>
          <w:tcPr>
            <w:tcW w:w="824" w:type="dxa"/>
            <w:shd w:val="clear" w:color="auto" w:fill="CCCCCC"/>
            <w:vAlign w:val="center"/>
          </w:tcPr>
          <w:p w:rsidR="008218D4" w:rsidRDefault="008218D4" w:rsidP="00961C9B"/>
        </w:tc>
        <w:tc>
          <w:tcPr>
            <w:tcW w:w="4397" w:type="dxa"/>
            <w:shd w:val="clear" w:color="auto" w:fill="E6E6E6"/>
            <w:vAlign w:val="center"/>
          </w:tcPr>
          <w:p w:rsidR="008218D4" w:rsidRDefault="008175D5" w:rsidP="00961C9B">
            <w:pPr>
              <w:pStyle w:val="NormalWeb"/>
            </w:pPr>
            <w:r w:rsidRPr="00946ECF">
              <w:t>Introduction</w:t>
            </w:r>
          </w:p>
        </w:tc>
        <w:tc>
          <w:tcPr>
            <w:tcW w:w="2250" w:type="dxa"/>
            <w:shd w:val="clear" w:color="auto" w:fill="E6E6E6"/>
            <w:vAlign w:val="center"/>
          </w:tcPr>
          <w:p w:rsidR="008218D4" w:rsidRDefault="008175D5" w:rsidP="00961C9B">
            <w:r w:rsidRPr="00946ECF">
              <w:t>Secretariat</w:t>
            </w:r>
          </w:p>
        </w:tc>
        <w:tc>
          <w:tcPr>
            <w:tcW w:w="2134" w:type="dxa"/>
            <w:shd w:val="clear" w:color="auto" w:fill="E6E6E6"/>
            <w:vAlign w:val="center"/>
          </w:tcPr>
          <w:p w:rsidR="008218D4" w:rsidRDefault="008175D5" w:rsidP="00961C9B">
            <w:r w:rsidRPr="00BC04B8">
              <w:t>10 mins</w:t>
            </w:r>
          </w:p>
        </w:tc>
      </w:tr>
      <w:tr w:rsidR="008175D5" w:rsidRPr="007922C3" w:rsidTr="00C85535">
        <w:trPr>
          <w:trHeight w:val="525"/>
          <w:jc w:val="center"/>
        </w:trPr>
        <w:tc>
          <w:tcPr>
            <w:tcW w:w="824" w:type="dxa"/>
            <w:shd w:val="clear" w:color="auto" w:fill="CCCCCC"/>
            <w:vAlign w:val="center"/>
          </w:tcPr>
          <w:p w:rsidR="008218D4" w:rsidRDefault="008218D4" w:rsidP="00961C9B"/>
        </w:tc>
        <w:tc>
          <w:tcPr>
            <w:tcW w:w="4397" w:type="dxa"/>
            <w:shd w:val="clear" w:color="auto" w:fill="E6E6E6"/>
            <w:vAlign w:val="center"/>
          </w:tcPr>
          <w:p w:rsidR="008218D4" w:rsidRDefault="008175D5" w:rsidP="00961C9B">
            <w:pPr>
              <w:pStyle w:val="NormalWeb"/>
            </w:pPr>
            <w:r>
              <w:t>T</w:t>
            </w:r>
            <w:r w:rsidRPr="00117669">
              <w:t>SO Presentation</w:t>
            </w:r>
          </w:p>
        </w:tc>
        <w:tc>
          <w:tcPr>
            <w:tcW w:w="2250" w:type="dxa"/>
            <w:shd w:val="clear" w:color="auto" w:fill="E6E6E6"/>
            <w:vAlign w:val="center"/>
          </w:tcPr>
          <w:p w:rsidR="008218D4" w:rsidRDefault="008175D5" w:rsidP="00961C9B">
            <w:r w:rsidRPr="00117669">
              <w:t xml:space="preserve">Nicola Calvert </w:t>
            </w:r>
          </w:p>
        </w:tc>
        <w:tc>
          <w:tcPr>
            <w:tcW w:w="2134" w:type="dxa"/>
            <w:shd w:val="clear" w:color="auto" w:fill="E6E6E6"/>
            <w:vAlign w:val="center"/>
          </w:tcPr>
          <w:p w:rsidR="008218D4" w:rsidRDefault="008175D5" w:rsidP="00961C9B">
            <w:r w:rsidRPr="00117669">
              <w:t>20 mins</w:t>
            </w:r>
          </w:p>
        </w:tc>
      </w:tr>
      <w:tr w:rsidR="008175D5" w:rsidRPr="007922C3" w:rsidTr="00C85535">
        <w:trPr>
          <w:trHeight w:val="1305"/>
          <w:jc w:val="center"/>
        </w:trPr>
        <w:tc>
          <w:tcPr>
            <w:tcW w:w="824" w:type="dxa"/>
            <w:shd w:val="clear" w:color="auto" w:fill="CCCCCC"/>
            <w:vAlign w:val="center"/>
          </w:tcPr>
          <w:p w:rsidR="008218D4" w:rsidRDefault="008218D4" w:rsidP="00961C9B"/>
        </w:tc>
        <w:tc>
          <w:tcPr>
            <w:tcW w:w="4397" w:type="dxa"/>
            <w:shd w:val="clear" w:color="auto" w:fill="E6E6E6"/>
            <w:vAlign w:val="center"/>
          </w:tcPr>
          <w:p w:rsidR="008218D4" w:rsidRDefault="008175D5" w:rsidP="00961C9B">
            <w:r>
              <w:t>Discussion</w:t>
            </w:r>
          </w:p>
        </w:tc>
        <w:tc>
          <w:tcPr>
            <w:tcW w:w="2250" w:type="dxa"/>
            <w:shd w:val="clear" w:color="auto" w:fill="E6E6E6"/>
            <w:vAlign w:val="center"/>
          </w:tcPr>
          <w:p w:rsidR="008218D4" w:rsidRDefault="008175D5" w:rsidP="00961C9B">
            <w:r w:rsidRPr="00D339BB">
              <w:t>All</w:t>
            </w:r>
          </w:p>
        </w:tc>
        <w:tc>
          <w:tcPr>
            <w:tcW w:w="2134" w:type="dxa"/>
            <w:shd w:val="clear" w:color="auto" w:fill="E6E6E6"/>
            <w:vAlign w:val="center"/>
          </w:tcPr>
          <w:p w:rsidR="008218D4" w:rsidRDefault="008175D5" w:rsidP="00961C9B">
            <w:r>
              <w:t>1</w:t>
            </w:r>
            <w:r w:rsidRPr="00D339BB">
              <w:t xml:space="preserve"> hour</w:t>
            </w:r>
            <w:r>
              <w:t xml:space="preserve"> 45 mins</w:t>
            </w:r>
          </w:p>
        </w:tc>
      </w:tr>
      <w:tr w:rsidR="008175D5" w:rsidRPr="007922C3" w:rsidTr="00C85535">
        <w:trPr>
          <w:trHeight w:val="783"/>
          <w:jc w:val="center"/>
        </w:trPr>
        <w:tc>
          <w:tcPr>
            <w:tcW w:w="824" w:type="dxa"/>
            <w:shd w:val="clear" w:color="auto" w:fill="CCCCCC"/>
            <w:vAlign w:val="center"/>
          </w:tcPr>
          <w:p w:rsidR="008218D4" w:rsidRDefault="008218D4" w:rsidP="00961C9B"/>
        </w:tc>
        <w:tc>
          <w:tcPr>
            <w:tcW w:w="4397" w:type="dxa"/>
            <w:shd w:val="clear" w:color="auto" w:fill="E6E6E6"/>
            <w:vAlign w:val="center"/>
          </w:tcPr>
          <w:p w:rsidR="008218D4" w:rsidRDefault="008175D5" w:rsidP="00961C9B">
            <w:pPr>
              <w:pStyle w:val="NormalWeb"/>
            </w:pPr>
            <w:r w:rsidRPr="004171F4">
              <w:t>Recap, Agreed Recommendations, Actions and Post Working Group Timetable</w:t>
            </w:r>
          </w:p>
        </w:tc>
        <w:tc>
          <w:tcPr>
            <w:tcW w:w="2250" w:type="dxa"/>
            <w:shd w:val="clear" w:color="auto" w:fill="E6E6E6"/>
            <w:vAlign w:val="center"/>
          </w:tcPr>
          <w:p w:rsidR="008218D4" w:rsidRDefault="008175D5" w:rsidP="00961C9B">
            <w:r w:rsidRPr="004171F4">
              <w:t>Chair &amp; Secretariat</w:t>
            </w:r>
          </w:p>
        </w:tc>
        <w:tc>
          <w:tcPr>
            <w:tcW w:w="2134" w:type="dxa"/>
            <w:shd w:val="clear" w:color="auto" w:fill="E6E6E6"/>
            <w:vAlign w:val="center"/>
          </w:tcPr>
          <w:p w:rsidR="008218D4" w:rsidRDefault="008175D5" w:rsidP="00961C9B">
            <w:r w:rsidRPr="00D339BB">
              <w:t xml:space="preserve">15 mins </w:t>
            </w:r>
          </w:p>
        </w:tc>
      </w:tr>
      <w:tr w:rsidR="008175D5" w:rsidRPr="007922C3" w:rsidTr="00C85535">
        <w:trPr>
          <w:trHeight w:val="525"/>
          <w:jc w:val="center"/>
        </w:trPr>
        <w:tc>
          <w:tcPr>
            <w:tcW w:w="824" w:type="dxa"/>
            <w:shd w:val="clear" w:color="auto" w:fill="CCCCCC"/>
            <w:vAlign w:val="center"/>
          </w:tcPr>
          <w:p w:rsidR="008218D4" w:rsidRDefault="008218D4" w:rsidP="00961C9B"/>
        </w:tc>
        <w:tc>
          <w:tcPr>
            <w:tcW w:w="4397" w:type="dxa"/>
            <w:shd w:val="clear" w:color="auto" w:fill="E6E6E6"/>
            <w:vAlign w:val="center"/>
          </w:tcPr>
          <w:p w:rsidR="008218D4" w:rsidRDefault="008175D5" w:rsidP="00961C9B">
            <w:r>
              <w:t>AOB / A</w:t>
            </w:r>
            <w:r w:rsidRPr="004171F4">
              <w:t>pproximate close time</w:t>
            </w:r>
          </w:p>
        </w:tc>
        <w:tc>
          <w:tcPr>
            <w:tcW w:w="2250" w:type="dxa"/>
            <w:shd w:val="clear" w:color="auto" w:fill="E6E6E6"/>
            <w:vAlign w:val="center"/>
          </w:tcPr>
          <w:p w:rsidR="008218D4" w:rsidRDefault="008218D4" w:rsidP="00961C9B"/>
        </w:tc>
        <w:tc>
          <w:tcPr>
            <w:tcW w:w="2134" w:type="dxa"/>
            <w:shd w:val="clear" w:color="auto" w:fill="E6E6E6"/>
            <w:vAlign w:val="center"/>
          </w:tcPr>
          <w:p w:rsidR="008218D4" w:rsidRDefault="008175D5" w:rsidP="00961C9B">
            <w:r>
              <w:t>4pm</w:t>
            </w:r>
          </w:p>
        </w:tc>
      </w:tr>
    </w:tbl>
    <w:p w:rsidR="008218D4" w:rsidRDefault="008218D4" w:rsidP="00961C9B"/>
    <w:p w:rsidR="008218D4" w:rsidRDefault="008218D4" w:rsidP="00961C9B"/>
    <w:tbl>
      <w:tblPr>
        <w:tblW w:w="9690" w:type="dxa"/>
        <w:jc w:val="center"/>
        <w:tblLook w:val="01E0"/>
      </w:tblPr>
      <w:tblGrid>
        <w:gridCol w:w="3394"/>
        <w:gridCol w:w="6296"/>
      </w:tblGrid>
      <w:tr w:rsidR="00FA07A4" w:rsidRPr="00946ECF" w:rsidTr="00FA07A4">
        <w:trPr>
          <w:trHeight w:val="1045"/>
          <w:jc w:val="center"/>
        </w:trPr>
        <w:tc>
          <w:tcPr>
            <w:tcW w:w="3394" w:type="dxa"/>
          </w:tcPr>
          <w:p w:rsidR="008218D4" w:rsidRDefault="00FA07A4" w:rsidP="00961C9B">
            <w:pPr>
              <w:rPr>
                <w:lang w:val="en-IE"/>
              </w:rPr>
            </w:pPr>
            <w:r w:rsidRPr="008143BD">
              <w:rPr>
                <w:lang w:val="en-IE"/>
              </w:rPr>
              <w:t>Modification Working Group</w:t>
            </w:r>
          </w:p>
          <w:p w:rsidR="008218D4" w:rsidRDefault="008218D4" w:rsidP="00961C9B">
            <w:pPr>
              <w:rPr>
                <w:lang w:val="en-IE"/>
              </w:rPr>
            </w:pPr>
          </w:p>
        </w:tc>
        <w:tc>
          <w:tcPr>
            <w:tcW w:w="6296" w:type="dxa"/>
          </w:tcPr>
          <w:p w:rsidR="008218D4" w:rsidRDefault="00FA07A4" w:rsidP="00961C9B">
            <w:pPr>
              <w:rPr>
                <w:lang w:val="en-IE"/>
              </w:rPr>
            </w:pPr>
            <w:r w:rsidRPr="008143BD">
              <w:rPr>
                <w:lang w:val="en-IE"/>
              </w:rPr>
              <w:t>means a group comprised of Modification Committee Members and Interested Parties formed for the purposes of working out the detail and implementation plans for Modification Proposal(s).</w:t>
            </w:r>
          </w:p>
        </w:tc>
      </w:tr>
      <w:tr w:rsidR="00FA07A4" w:rsidRPr="008143BD" w:rsidTr="00C85535">
        <w:trPr>
          <w:trHeight w:val="1045"/>
          <w:jc w:val="center"/>
        </w:trPr>
        <w:tc>
          <w:tcPr>
            <w:tcW w:w="3394" w:type="dxa"/>
          </w:tcPr>
          <w:p w:rsidR="008218D4" w:rsidRDefault="008218D4" w:rsidP="00961C9B">
            <w:pPr>
              <w:rPr>
                <w:lang w:val="en-IE"/>
              </w:rPr>
            </w:pPr>
          </w:p>
        </w:tc>
        <w:tc>
          <w:tcPr>
            <w:tcW w:w="6296" w:type="dxa"/>
          </w:tcPr>
          <w:p w:rsidR="008218D4" w:rsidRDefault="008218D4" w:rsidP="00961C9B">
            <w:pPr>
              <w:rPr>
                <w:lang w:val="en-IE"/>
              </w:rPr>
            </w:pPr>
          </w:p>
        </w:tc>
      </w:tr>
    </w:tbl>
    <w:p w:rsidR="008218D4" w:rsidRDefault="008218D4" w:rsidP="00961C9B">
      <w:pPr>
        <w:pStyle w:val="Heading1WG"/>
        <w:rPr>
          <w:lang w:val="en-IE"/>
        </w:rPr>
      </w:pPr>
    </w:p>
    <w:p w:rsidR="008218D4" w:rsidRDefault="008218D4" w:rsidP="00961C9B">
      <w:pPr>
        <w:pStyle w:val="Heading1WG"/>
        <w:rPr>
          <w:lang w:val="en-IE"/>
        </w:rPr>
      </w:pPr>
    </w:p>
    <w:p w:rsidR="008218D4" w:rsidRDefault="00FA07A4" w:rsidP="00961C9B">
      <w:pPr>
        <w:pStyle w:val="Heading1WG"/>
        <w:rPr>
          <w:ins w:id="19" w:author="Author"/>
          <w:lang w:val="en-IE"/>
        </w:rPr>
      </w:pPr>
      <w:bookmarkStart w:id="20" w:name="_Toc292959496"/>
      <w:r>
        <w:rPr>
          <w:lang w:val="en-IE"/>
        </w:rPr>
        <w:t xml:space="preserve">Appendix </w:t>
      </w:r>
      <w:r w:rsidR="00337121">
        <w:rPr>
          <w:lang w:val="en-IE"/>
        </w:rPr>
        <w:t>4</w:t>
      </w:r>
      <w:r w:rsidR="00337121" w:rsidRPr="00A832F8">
        <w:rPr>
          <w:lang w:val="en-IE"/>
        </w:rPr>
        <w:t xml:space="preserve"> – </w:t>
      </w:r>
      <w:r>
        <w:rPr>
          <w:lang w:val="en-IE"/>
        </w:rPr>
        <w:t>Modification Proposal</w:t>
      </w:r>
      <w:bookmarkEnd w:id="20"/>
    </w:p>
    <w:p w:rsidR="008218D4" w:rsidRDefault="008218D4" w:rsidP="00961C9B">
      <w:pPr>
        <w:pStyle w:val="Heading1WG"/>
        <w:rPr>
          <w:lang w:val="en-I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2"/>
        <w:gridCol w:w="970"/>
        <w:gridCol w:w="1302"/>
        <w:gridCol w:w="1147"/>
        <w:gridCol w:w="341"/>
        <w:gridCol w:w="665"/>
        <w:gridCol w:w="2165"/>
      </w:tblGrid>
      <w:tr w:rsidR="00FA07A4" w:rsidRPr="00812A3F" w:rsidTr="00C85535">
        <w:tc>
          <w:tcPr>
            <w:tcW w:w="5000" w:type="pct"/>
            <w:gridSpan w:val="7"/>
            <w:shd w:val="clear" w:color="auto" w:fill="C0C0C0"/>
          </w:tcPr>
          <w:p w:rsidR="008218D4" w:rsidRDefault="008218D4" w:rsidP="00961C9B">
            <w:pPr>
              <w:rPr>
                <w:lang w:val="en-IE"/>
              </w:rPr>
            </w:pPr>
          </w:p>
          <w:p w:rsidR="008218D4" w:rsidRDefault="008218D4" w:rsidP="00961C9B">
            <w:pPr>
              <w:rPr>
                <w:lang w:val="en-IE"/>
              </w:rPr>
            </w:pPr>
          </w:p>
          <w:p w:rsidR="008218D4" w:rsidRDefault="00FA07A4" w:rsidP="00961C9B">
            <w:pPr>
              <w:rPr>
                <w:lang w:val="en-IE"/>
              </w:rPr>
            </w:pPr>
            <w:r w:rsidRPr="00812A3F">
              <w:lastRenderedPageBreak/>
              <w:t>MODIFICATION PROPOSAL FORM</w:t>
            </w:r>
          </w:p>
          <w:p w:rsidR="008218D4" w:rsidRDefault="008218D4" w:rsidP="00961C9B">
            <w:pPr>
              <w:rPr>
                <w:lang w:val="en-IE"/>
              </w:rPr>
            </w:pPr>
          </w:p>
          <w:p w:rsidR="008218D4" w:rsidRDefault="008218D4" w:rsidP="00961C9B">
            <w:pPr>
              <w:rPr>
                <w:lang w:val="en-IE"/>
              </w:rPr>
            </w:pPr>
          </w:p>
        </w:tc>
      </w:tr>
      <w:tr w:rsidR="00FA07A4" w:rsidRPr="00812A3F" w:rsidTr="00C85535">
        <w:tc>
          <w:tcPr>
            <w:tcW w:w="1134" w:type="pct"/>
          </w:tcPr>
          <w:p w:rsidR="008218D4" w:rsidRDefault="00FA07A4" w:rsidP="00961C9B">
            <w:pPr>
              <w:rPr>
                <w:lang w:val="en-IE"/>
              </w:rPr>
            </w:pPr>
            <w:r w:rsidRPr="00812A3F">
              <w:lastRenderedPageBreak/>
              <w:t>Proposal Submi</w:t>
            </w:r>
            <w:r w:rsidRPr="00812A3F">
              <w:t>t</w:t>
            </w:r>
            <w:r w:rsidRPr="00812A3F">
              <w:t>ted by:</w:t>
            </w:r>
          </w:p>
        </w:tc>
        <w:tc>
          <w:tcPr>
            <w:tcW w:w="1333" w:type="pct"/>
            <w:gridSpan w:val="2"/>
          </w:tcPr>
          <w:p w:rsidR="008218D4" w:rsidRDefault="00FA07A4" w:rsidP="00961C9B">
            <w:r w:rsidRPr="00812A3F">
              <w:t>Date Pr</w:t>
            </w:r>
            <w:r>
              <w:t>oposal r</w:t>
            </w:r>
            <w:r>
              <w:t>e</w:t>
            </w:r>
            <w:r>
              <w:t>ceived by Secretariat:</w:t>
            </w:r>
          </w:p>
        </w:tc>
        <w:tc>
          <w:tcPr>
            <w:tcW w:w="1263" w:type="pct"/>
            <w:gridSpan w:val="3"/>
          </w:tcPr>
          <w:p w:rsidR="008218D4" w:rsidRDefault="00FA07A4" w:rsidP="00961C9B">
            <w:r w:rsidRPr="00812A3F">
              <w:t>Type of Proposal</w:t>
            </w:r>
          </w:p>
          <w:p w:rsidR="008218D4" w:rsidRDefault="008218D4" w:rsidP="00961C9B">
            <w:pPr>
              <w:rPr>
                <w:lang w:val="en-IE"/>
              </w:rPr>
            </w:pPr>
          </w:p>
        </w:tc>
        <w:tc>
          <w:tcPr>
            <w:tcW w:w="1270" w:type="pct"/>
          </w:tcPr>
          <w:p w:rsidR="008218D4" w:rsidRDefault="00FA07A4" w:rsidP="00961C9B">
            <w:r w:rsidRPr="00812A3F">
              <w:t>Number:</w:t>
            </w:r>
          </w:p>
          <w:p w:rsidR="008218D4" w:rsidRDefault="008218D4" w:rsidP="00961C9B">
            <w:pPr>
              <w:rPr>
                <w:lang w:val="en-IE"/>
              </w:rPr>
            </w:pPr>
          </w:p>
        </w:tc>
      </w:tr>
      <w:tr w:rsidR="00FA07A4" w:rsidRPr="00812A3F" w:rsidTr="00C85535">
        <w:tc>
          <w:tcPr>
            <w:tcW w:w="1134" w:type="pct"/>
          </w:tcPr>
          <w:p w:rsidR="008218D4" w:rsidRDefault="00FA07A4" w:rsidP="00961C9B">
            <w:pPr>
              <w:rPr>
                <w:lang w:val="en-IE"/>
              </w:rPr>
            </w:pPr>
            <w:r>
              <w:rPr>
                <w:lang w:val="en-IE"/>
              </w:rPr>
              <w:t>TSO</w:t>
            </w:r>
          </w:p>
        </w:tc>
        <w:tc>
          <w:tcPr>
            <w:tcW w:w="1333" w:type="pct"/>
            <w:gridSpan w:val="2"/>
          </w:tcPr>
          <w:p w:rsidR="008218D4" w:rsidRDefault="00FA07A4" w:rsidP="00961C9B">
            <w:pPr>
              <w:rPr>
                <w:lang w:val="en-IE"/>
              </w:rPr>
            </w:pPr>
            <w:r>
              <w:rPr>
                <w:lang w:val="en-IE"/>
              </w:rPr>
              <w:t>22 March 2011</w:t>
            </w:r>
          </w:p>
        </w:tc>
        <w:tc>
          <w:tcPr>
            <w:tcW w:w="1263" w:type="pct"/>
            <w:gridSpan w:val="3"/>
            <w:vAlign w:val="bottom"/>
          </w:tcPr>
          <w:p w:rsidR="008218D4" w:rsidRDefault="00FA07A4" w:rsidP="00961C9B">
            <w:pPr>
              <w:rPr>
                <w:lang w:val="en-IE"/>
              </w:rPr>
            </w:pPr>
            <w:r w:rsidRPr="00812A3F">
              <w:t>Standard</w:t>
            </w:r>
          </w:p>
        </w:tc>
        <w:tc>
          <w:tcPr>
            <w:tcW w:w="1270" w:type="pct"/>
          </w:tcPr>
          <w:p w:rsidR="008218D4" w:rsidRDefault="00FA07A4" w:rsidP="00961C9B">
            <w:pPr>
              <w:rPr>
                <w:lang w:val="en-IE"/>
              </w:rPr>
            </w:pPr>
            <w:r>
              <w:rPr>
                <w:lang w:val="en-IE"/>
              </w:rPr>
              <w:t>Mod_12_11</w:t>
            </w:r>
          </w:p>
        </w:tc>
      </w:tr>
      <w:tr w:rsidR="00FA07A4" w:rsidRPr="00812A3F" w:rsidTr="00C85535">
        <w:tc>
          <w:tcPr>
            <w:tcW w:w="5000" w:type="pct"/>
            <w:gridSpan w:val="7"/>
          </w:tcPr>
          <w:p w:rsidR="008218D4" w:rsidRDefault="008218D4" w:rsidP="00961C9B">
            <w:pPr>
              <w:rPr>
                <w:lang w:val="en-IE"/>
              </w:rPr>
            </w:pPr>
          </w:p>
          <w:p w:rsidR="008218D4" w:rsidRDefault="00FA07A4" w:rsidP="00961C9B">
            <w:pPr>
              <w:rPr>
                <w:lang w:val="en-IE"/>
              </w:rPr>
            </w:pPr>
            <w:r w:rsidRPr="00812A3F">
              <w:t>Contact Details for Modification Proposal Originator</w:t>
            </w:r>
          </w:p>
          <w:p w:rsidR="008218D4" w:rsidRDefault="008218D4" w:rsidP="00961C9B">
            <w:pPr>
              <w:rPr>
                <w:lang w:val="en-IE"/>
              </w:rPr>
            </w:pPr>
          </w:p>
        </w:tc>
      </w:tr>
      <w:tr w:rsidR="00FA07A4" w:rsidRPr="00A418BF" w:rsidTr="00C85535">
        <w:tc>
          <w:tcPr>
            <w:tcW w:w="1703" w:type="pct"/>
            <w:gridSpan w:val="2"/>
          </w:tcPr>
          <w:p w:rsidR="008218D4" w:rsidRDefault="00FA07A4" w:rsidP="00961C9B">
            <w:r w:rsidRPr="00812A3F">
              <w:t>Name:</w:t>
            </w:r>
          </w:p>
          <w:p w:rsidR="008218D4" w:rsidRDefault="00FA07A4" w:rsidP="00961C9B">
            <w:pPr>
              <w:rPr>
                <w:lang w:val="en-IE"/>
              </w:rPr>
            </w:pPr>
            <w:r>
              <w:t xml:space="preserve">Nicola Calvert </w:t>
            </w:r>
          </w:p>
        </w:tc>
        <w:tc>
          <w:tcPr>
            <w:tcW w:w="1437" w:type="pct"/>
            <w:gridSpan w:val="2"/>
          </w:tcPr>
          <w:p w:rsidR="008218D4" w:rsidRDefault="00FA07A4" w:rsidP="00961C9B">
            <w:r w:rsidRPr="00812A3F">
              <w:t>Telephone number:</w:t>
            </w:r>
          </w:p>
          <w:p w:rsidR="008218D4" w:rsidRDefault="00FA07A4" w:rsidP="00961C9B">
            <w:pPr>
              <w:rPr>
                <w:lang w:val="en-IE"/>
              </w:rPr>
            </w:pPr>
            <w:r>
              <w:rPr>
                <w:lang w:val="en-IE"/>
              </w:rPr>
              <w:t>+44 (0) 28 90707 515</w:t>
            </w:r>
          </w:p>
        </w:tc>
        <w:tc>
          <w:tcPr>
            <w:tcW w:w="1860" w:type="pct"/>
            <w:gridSpan w:val="3"/>
          </w:tcPr>
          <w:p w:rsidR="008218D4" w:rsidRDefault="00FA07A4" w:rsidP="00961C9B">
            <w:pPr>
              <w:rPr>
                <w:lang w:val="fr-FR"/>
              </w:rPr>
            </w:pPr>
            <w:r w:rsidRPr="00A418BF">
              <w:rPr>
                <w:lang w:val="fr-FR"/>
              </w:rPr>
              <w:t>e-mail address:</w:t>
            </w:r>
          </w:p>
          <w:p w:rsidR="008218D4" w:rsidRDefault="00FA07A4" w:rsidP="00961C9B">
            <w:pPr>
              <w:rPr>
                <w:lang w:val="fr-FR"/>
              </w:rPr>
            </w:pPr>
            <w:r w:rsidRPr="00A418BF">
              <w:rPr>
                <w:lang w:val="fr-FR"/>
              </w:rPr>
              <w:t>Nicola.calvert@soni.ltd.uk</w:t>
            </w:r>
          </w:p>
        </w:tc>
      </w:tr>
      <w:tr w:rsidR="00FA07A4" w:rsidRPr="00812A3F" w:rsidTr="00C85535">
        <w:tc>
          <w:tcPr>
            <w:tcW w:w="5000" w:type="pct"/>
            <w:gridSpan w:val="7"/>
          </w:tcPr>
          <w:p w:rsidR="008218D4" w:rsidRDefault="00FA07A4" w:rsidP="00961C9B">
            <w:r w:rsidRPr="00812A3F">
              <w:t>Modification Proposal Title:</w:t>
            </w:r>
          </w:p>
          <w:p w:rsidR="008218D4" w:rsidRDefault="00FA07A4" w:rsidP="00961C9B">
            <w:pPr>
              <w:rPr>
                <w:lang w:val="en-IE"/>
              </w:rPr>
            </w:pPr>
            <w:r>
              <w:rPr>
                <w:lang w:val="en-IE"/>
              </w:rPr>
              <w:t>Interconnector Unit Loss Adjustment When Exporting</w:t>
            </w:r>
          </w:p>
        </w:tc>
      </w:tr>
      <w:tr w:rsidR="00FA07A4" w:rsidRPr="00812A3F" w:rsidTr="00C85535">
        <w:tc>
          <w:tcPr>
            <w:tcW w:w="3340" w:type="pct"/>
            <w:gridSpan w:val="5"/>
            <w:vAlign w:val="center"/>
          </w:tcPr>
          <w:p w:rsidR="008218D4" w:rsidRDefault="008218D4" w:rsidP="00961C9B"/>
          <w:p w:rsidR="008218D4" w:rsidRDefault="00FA07A4" w:rsidP="00961C9B">
            <w:pPr>
              <w:rPr>
                <w:i/>
              </w:rPr>
            </w:pPr>
            <w:r w:rsidRPr="00812A3F">
              <w:t xml:space="preserve">Trading and Settlement Code and/or Agreed Procedure change? </w:t>
            </w:r>
          </w:p>
          <w:p w:rsidR="008218D4" w:rsidRDefault="008218D4" w:rsidP="00961C9B"/>
        </w:tc>
        <w:tc>
          <w:tcPr>
            <w:tcW w:w="1660" w:type="pct"/>
            <w:gridSpan w:val="2"/>
            <w:vAlign w:val="center"/>
          </w:tcPr>
          <w:p w:rsidR="008218D4" w:rsidRDefault="00FA07A4" w:rsidP="00961C9B">
            <w:pPr>
              <w:rPr>
                <w:lang w:val="en-IE"/>
              </w:rPr>
            </w:pPr>
            <w:r>
              <w:rPr>
                <w:lang w:val="en-IE"/>
              </w:rPr>
              <w:t>TSC</w:t>
            </w:r>
          </w:p>
        </w:tc>
      </w:tr>
      <w:tr w:rsidR="00FA07A4" w:rsidRPr="00812A3F" w:rsidTr="00C85535">
        <w:tc>
          <w:tcPr>
            <w:tcW w:w="3340" w:type="pct"/>
            <w:gridSpan w:val="5"/>
            <w:vAlign w:val="center"/>
          </w:tcPr>
          <w:p w:rsidR="008218D4" w:rsidRDefault="008218D4" w:rsidP="00961C9B"/>
          <w:p w:rsidR="008218D4" w:rsidRDefault="00FA07A4" w:rsidP="00961C9B">
            <w:r w:rsidRPr="00812A3F">
              <w:t>Section(s) affected by Modification Proposal:</w:t>
            </w:r>
          </w:p>
          <w:p w:rsidR="008218D4" w:rsidRDefault="008218D4" w:rsidP="00961C9B"/>
        </w:tc>
        <w:tc>
          <w:tcPr>
            <w:tcW w:w="1660" w:type="pct"/>
            <w:gridSpan w:val="2"/>
            <w:vAlign w:val="center"/>
          </w:tcPr>
          <w:p w:rsidR="008218D4" w:rsidRDefault="00FA07A4" w:rsidP="00961C9B">
            <w:pPr>
              <w:numPr>
                <w:ins w:id="21" w:author="Author"/>
              </w:numPr>
              <w:rPr>
                <w:lang w:val="en-IE"/>
              </w:rPr>
            </w:pPr>
            <w:r>
              <w:rPr>
                <w:lang w:val="en-IE"/>
              </w:rPr>
              <w:t>4.46</w:t>
            </w:r>
          </w:p>
          <w:p w:rsidR="008218D4" w:rsidRDefault="00FA07A4" w:rsidP="00961C9B">
            <w:pPr>
              <w:rPr>
                <w:lang w:val="en-IE"/>
              </w:rPr>
            </w:pPr>
            <w:r>
              <w:rPr>
                <w:lang w:val="en-IE"/>
              </w:rPr>
              <w:t>(new) 4.46A</w:t>
            </w:r>
          </w:p>
          <w:p w:rsidR="008218D4" w:rsidRDefault="008218D4" w:rsidP="00961C9B">
            <w:pPr>
              <w:rPr>
                <w:lang w:val="en-IE"/>
              </w:rPr>
            </w:pPr>
          </w:p>
        </w:tc>
      </w:tr>
      <w:tr w:rsidR="00FA07A4" w:rsidRPr="00812A3F" w:rsidTr="00C85535">
        <w:tc>
          <w:tcPr>
            <w:tcW w:w="3340" w:type="pct"/>
            <w:gridSpan w:val="5"/>
            <w:vAlign w:val="center"/>
          </w:tcPr>
          <w:p w:rsidR="008218D4" w:rsidRDefault="008218D4" w:rsidP="00961C9B">
            <w:pPr>
              <w:rPr>
                <w:lang w:val="en-IE"/>
              </w:rPr>
            </w:pPr>
          </w:p>
          <w:p w:rsidR="008218D4" w:rsidRDefault="00FA07A4" w:rsidP="00961C9B">
            <w:pPr>
              <w:rPr>
                <w:lang w:val="en-IE"/>
              </w:rPr>
            </w:pPr>
            <w:r w:rsidRPr="00812A3F">
              <w:rPr>
                <w:lang w:val="en-IE"/>
              </w:rPr>
              <w:t>Version Number of the Code/Agreed Procedure used in Mod</w:t>
            </w:r>
            <w:r w:rsidRPr="00812A3F">
              <w:rPr>
                <w:lang w:val="en-IE"/>
              </w:rPr>
              <w:t>i</w:t>
            </w:r>
            <w:r w:rsidRPr="00812A3F">
              <w:rPr>
                <w:lang w:val="en-IE"/>
              </w:rPr>
              <w:t xml:space="preserve">fication drafting:   </w:t>
            </w:r>
          </w:p>
          <w:p w:rsidR="008218D4" w:rsidRDefault="008218D4" w:rsidP="00961C9B">
            <w:pPr>
              <w:rPr>
                <w:lang w:val="en-IE"/>
              </w:rPr>
            </w:pPr>
          </w:p>
        </w:tc>
        <w:tc>
          <w:tcPr>
            <w:tcW w:w="1660" w:type="pct"/>
            <w:gridSpan w:val="2"/>
            <w:vAlign w:val="center"/>
          </w:tcPr>
          <w:p w:rsidR="008218D4" w:rsidRDefault="00FA07A4" w:rsidP="00961C9B">
            <w:pPr>
              <w:rPr>
                <w:lang w:val="en-IE"/>
              </w:rPr>
            </w:pPr>
            <w:r>
              <w:rPr>
                <w:lang w:val="en-IE"/>
              </w:rPr>
              <w:t>8</w:t>
            </w:r>
            <w:r w:rsidRPr="00812A3F">
              <w:rPr>
                <w:lang w:val="en-IE"/>
              </w:rPr>
              <w:t>.0</w:t>
            </w:r>
          </w:p>
        </w:tc>
      </w:tr>
      <w:tr w:rsidR="00FA07A4" w:rsidRPr="00812A3F" w:rsidTr="00C85535">
        <w:tc>
          <w:tcPr>
            <w:tcW w:w="5000" w:type="pct"/>
            <w:gridSpan w:val="7"/>
          </w:tcPr>
          <w:p w:rsidR="008218D4" w:rsidRDefault="00FA07A4" w:rsidP="00961C9B">
            <w:r w:rsidRPr="00812A3F">
              <w:t>Modification Proposal Description</w:t>
            </w:r>
          </w:p>
          <w:p w:rsidR="008218D4" w:rsidRDefault="00FA07A4" w:rsidP="00961C9B">
            <w:pPr>
              <w:rPr>
                <w:lang w:val="en-IE"/>
              </w:rPr>
            </w:pPr>
            <w:r w:rsidRPr="00812A3F">
              <w:t xml:space="preserve">(Clearly show proposed code change using </w:t>
            </w:r>
            <w:r w:rsidRPr="00812A3F">
              <w:rPr>
                <w:b/>
              </w:rPr>
              <w:t>tracked changes</w:t>
            </w:r>
            <w:r w:rsidRPr="00812A3F">
              <w:t xml:space="preserve"> &amp; include any necessary e</w:t>
            </w:r>
            <w:r w:rsidRPr="00812A3F">
              <w:t>x</w:t>
            </w:r>
            <w:r w:rsidRPr="00812A3F">
              <w:t xml:space="preserve">planatory information) </w:t>
            </w:r>
          </w:p>
        </w:tc>
      </w:tr>
      <w:tr w:rsidR="00FA07A4" w:rsidRPr="00BC5215" w:rsidTr="00C85535">
        <w:tc>
          <w:tcPr>
            <w:tcW w:w="5000" w:type="pct"/>
            <w:gridSpan w:val="7"/>
          </w:tcPr>
          <w:p w:rsidR="008218D4" w:rsidRDefault="008218D4" w:rsidP="00961C9B"/>
          <w:p w:rsidR="008218D4" w:rsidRDefault="00FA07A4" w:rsidP="00961C9B">
            <w:r w:rsidRPr="00BC5215">
              <w:t>4.46</w:t>
            </w:r>
            <w:r w:rsidRPr="00BC5215">
              <w:tab/>
              <w:t>Except for Loss-Adjusted Capacity Payments Eligible Availability (CPEALFuh) which are calculated in accordance with paragraph 4.111, then any variable which relates to a Ge</w:t>
            </w:r>
            <w:r w:rsidRPr="00BC5215">
              <w:t>n</w:t>
            </w:r>
            <w:r w:rsidRPr="00BC5215">
              <w:t xml:space="preserve">erator Unit u </w:t>
            </w:r>
            <w:ins w:id="22" w:author="Author">
              <w:r>
                <w:t xml:space="preserve">that is not an Interconnector Unit </w:t>
              </w:r>
            </w:ins>
            <w:r w:rsidRPr="00BC5215">
              <w:t xml:space="preserve">in a Trading Period h, where XXXuh is the variable before application of Transmission Losses and Distribution Losses, and XXXLFuh is the variable after application of Transmission Losses and Distribution </w:t>
            </w:r>
            <w:del w:id="23" w:author="Author">
              <w:r w:rsidRPr="00BC5215" w:rsidDel="00870C6E">
                <w:delText>Lossed</w:delText>
              </w:r>
            </w:del>
            <w:ins w:id="24" w:author="Author">
              <w:r w:rsidRPr="00BC5215">
                <w:t>Losse</w:t>
              </w:r>
              <w:r>
                <w:t>s</w:t>
              </w:r>
            </w:ins>
            <w:r w:rsidRPr="00BC5215">
              <w:t>, shall be calculated as follows:</w:t>
            </w:r>
          </w:p>
          <w:p w:rsidR="008218D4" w:rsidRDefault="008218D4" w:rsidP="00961C9B"/>
          <w:p w:rsidR="008218D4" w:rsidRDefault="00FA07A4" w:rsidP="00961C9B">
            <w:r w:rsidRPr="00BC5215">
              <w:t>XXXLFuh = XXXuh x CLAFuh</w:t>
            </w:r>
          </w:p>
          <w:p w:rsidR="008218D4" w:rsidRDefault="008218D4" w:rsidP="00961C9B"/>
          <w:p w:rsidR="008218D4" w:rsidRDefault="00FA07A4" w:rsidP="00961C9B">
            <w:r w:rsidRPr="00BC5215">
              <w:t>Where</w:t>
            </w:r>
          </w:p>
          <w:p w:rsidR="008218D4" w:rsidRDefault="008218D4" w:rsidP="00961C9B"/>
          <w:p w:rsidR="008218D4" w:rsidRDefault="00FA07A4" w:rsidP="00961C9B">
            <w:r w:rsidRPr="00BC5215">
              <w:t>1.</w:t>
            </w:r>
            <w:r w:rsidRPr="00BC5215">
              <w:tab/>
              <w:t>CLAFuh is the Combined Loss Adjustment Factor for Generator Unit u in Trading P</w:t>
            </w:r>
            <w:r w:rsidRPr="00BC5215">
              <w:t>e</w:t>
            </w:r>
            <w:r w:rsidRPr="00BC5215">
              <w:t>riod h.</w:t>
            </w:r>
          </w:p>
          <w:p w:rsidR="008218D4" w:rsidRDefault="008218D4" w:rsidP="00961C9B">
            <w:pPr>
              <w:numPr>
                <w:ins w:id="25" w:author="Author"/>
              </w:numPr>
              <w:rPr>
                <w:ins w:id="26" w:author="Author"/>
                <w:lang w:val="en-IE"/>
              </w:rPr>
            </w:pPr>
          </w:p>
          <w:p w:rsidR="008218D4" w:rsidRDefault="00FA07A4" w:rsidP="00961C9B">
            <w:pPr>
              <w:numPr>
                <w:ins w:id="27" w:author="Author"/>
              </w:numPr>
              <w:rPr>
                <w:ins w:id="28" w:author="Author"/>
              </w:rPr>
            </w:pPr>
            <w:ins w:id="29" w:author="Author">
              <w:r w:rsidRPr="00BC5215">
                <w:t>4.46</w:t>
              </w:r>
              <w:r>
                <w:t>A</w:t>
              </w:r>
              <w:r w:rsidRPr="00BC5215">
                <w:tab/>
                <w:t>Except for Loss-Adjusted Capacity Payments Eligible Availability (CPEALFuh) which are calculated in accordance with paragraph 4.111, then any variable which relates to a Ge</w:t>
              </w:r>
              <w:r w:rsidRPr="00BC5215">
                <w:t>n</w:t>
              </w:r>
              <w:r w:rsidRPr="00BC5215">
                <w:t xml:space="preserve">erator Unit u </w:t>
              </w:r>
              <w:r>
                <w:t xml:space="preserve">that is an Interconnector Unit </w:t>
              </w:r>
              <w:r w:rsidRPr="00BC5215">
                <w:t>in a Trading Period h, where XXXuh is the variable before application of Transmission Losses and Distribution Losses, and XXXLFuh is the var</w:t>
              </w:r>
              <w:r w:rsidRPr="00BC5215">
                <w:t>i</w:t>
              </w:r>
              <w:r w:rsidRPr="00BC5215">
                <w:t>able after application of Transmission Losses and Distribution Losse</w:t>
              </w:r>
              <w:r>
                <w:t>s</w:t>
              </w:r>
              <w:r w:rsidRPr="00BC5215">
                <w:t>, shall be calculated as follows:</w:t>
              </w:r>
            </w:ins>
          </w:p>
          <w:p w:rsidR="008218D4" w:rsidRDefault="008218D4" w:rsidP="00961C9B">
            <w:pPr>
              <w:numPr>
                <w:ins w:id="30" w:author="Author"/>
              </w:numPr>
              <w:rPr>
                <w:ins w:id="31" w:author="Author"/>
              </w:rPr>
            </w:pPr>
          </w:p>
          <w:p w:rsidR="008218D4" w:rsidRDefault="00FA07A4" w:rsidP="00961C9B">
            <w:pPr>
              <w:numPr>
                <w:ins w:id="32" w:author="Author"/>
              </w:numPr>
              <w:rPr>
                <w:ins w:id="33" w:author="Author"/>
                <w:sz w:val="24"/>
              </w:rPr>
            </w:pPr>
            <w:ins w:id="34" w:author="Author">
              <w:r>
                <w:t>If XXXuh ≥0 then</w:t>
              </w:r>
            </w:ins>
          </w:p>
          <w:p w:rsidR="008218D4" w:rsidRDefault="008218D4" w:rsidP="00961C9B">
            <w:pPr>
              <w:numPr>
                <w:ins w:id="35" w:author="Author"/>
              </w:numPr>
              <w:rPr>
                <w:ins w:id="36" w:author="Author"/>
              </w:rPr>
            </w:pPr>
          </w:p>
          <w:p w:rsidR="008218D4" w:rsidRDefault="00FA07A4" w:rsidP="00961C9B">
            <w:pPr>
              <w:numPr>
                <w:ins w:id="37" w:author="Author"/>
              </w:numPr>
              <w:rPr>
                <w:ins w:id="38" w:author="Author"/>
              </w:rPr>
            </w:pPr>
            <w:ins w:id="39" w:author="Author">
              <w:r>
                <w:tab/>
              </w:r>
              <w:r w:rsidRPr="00BC5215">
                <w:t>XXXLFuh = XXXuh x CLAFuh</w:t>
              </w:r>
            </w:ins>
          </w:p>
          <w:p w:rsidR="008218D4" w:rsidRDefault="008218D4" w:rsidP="00961C9B">
            <w:pPr>
              <w:numPr>
                <w:ins w:id="40" w:author="Author"/>
              </w:numPr>
              <w:rPr>
                <w:ins w:id="41" w:author="Author"/>
              </w:rPr>
            </w:pPr>
          </w:p>
          <w:p w:rsidR="008218D4" w:rsidRDefault="00FA07A4" w:rsidP="00961C9B">
            <w:pPr>
              <w:numPr>
                <w:ins w:id="42" w:author="Author"/>
              </w:numPr>
              <w:rPr>
                <w:ins w:id="43" w:author="Author"/>
              </w:rPr>
            </w:pPr>
            <w:ins w:id="44" w:author="Author">
              <w:r>
                <w:t>else</w:t>
              </w:r>
            </w:ins>
          </w:p>
          <w:p w:rsidR="008218D4" w:rsidRDefault="008218D4" w:rsidP="00961C9B">
            <w:pPr>
              <w:numPr>
                <w:ins w:id="45" w:author="Author"/>
              </w:numPr>
              <w:rPr>
                <w:ins w:id="46" w:author="Author"/>
              </w:rPr>
            </w:pPr>
          </w:p>
          <w:p w:rsidR="008218D4" w:rsidRDefault="00FA07A4" w:rsidP="00961C9B">
            <w:pPr>
              <w:numPr>
                <w:ins w:id="47" w:author="Author"/>
              </w:numPr>
              <w:rPr>
                <w:ins w:id="48" w:author="Author"/>
              </w:rPr>
            </w:pPr>
            <w:ins w:id="49" w:author="Author">
              <w:r>
                <w:tab/>
                <w:t xml:space="preserve">XXXLFuh = </w:t>
              </w:r>
            </w:ins>
            <w:ins w:id="50" w:author="Author">
              <w:r w:rsidRPr="00870199">
                <w:object w:dxaOrig="8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3.75pt" o:ole="">
                    <v:imagedata r:id="rId8" o:title=""/>
                  </v:shape>
                  <o:OLEObject Type="Embed" ProgID="Equation.3" ShapeID="_x0000_i1025" DrawAspect="Content" ObjectID="_1367329716" r:id="rId9"/>
                </w:object>
              </w:r>
            </w:ins>
          </w:p>
          <w:p w:rsidR="008218D4" w:rsidRDefault="008218D4" w:rsidP="00961C9B">
            <w:pPr>
              <w:numPr>
                <w:ins w:id="51" w:author="Author"/>
              </w:numPr>
              <w:rPr>
                <w:ins w:id="52" w:author="Author"/>
              </w:rPr>
            </w:pPr>
          </w:p>
          <w:p w:rsidR="008218D4" w:rsidRDefault="00FA07A4" w:rsidP="00961C9B">
            <w:pPr>
              <w:numPr>
                <w:ins w:id="53" w:author="Author"/>
              </w:numPr>
              <w:rPr>
                <w:ins w:id="54" w:author="Author"/>
              </w:rPr>
            </w:pPr>
            <w:ins w:id="55" w:author="Author">
              <w:r w:rsidRPr="00BC5215">
                <w:t>Where</w:t>
              </w:r>
            </w:ins>
          </w:p>
          <w:p w:rsidR="008218D4" w:rsidRDefault="008218D4" w:rsidP="00961C9B">
            <w:pPr>
              <w:numPr>
                <w:ins w:id="56" w:author="Author"/>
              </w:numPr>
              <w:rPr>
                <w:ins w:id="57" w:author="Author"/>
              </w:rPr>
            </w:pPr>
          </w:p>
          <w:p w:rsidR="008218D4" w:rsidRDefault="00FA07A4" w:rsidP="00961C9B">
            <w:pPr>
              <w:numPr>
                <w:ins w:id="58" w:author="Author"/>
              </w:numPr>
              <w:rPr>
                <w:ins w:id="59" w:author="Author"/>
              </w:rPr>
            </w:pPr>
            <w:ins w:id="60" w:author="Author">
              <w:r w:rsidRPr="00BC5215">
                <w:t>1.</w:t>
              </w:r>
              <w:r w:rsidRPr="00BC5215">
                <w:tab/>
                <w:t>CLAFuh is the Combined Loss Adjustment Factor for Generator Unit u in Trading P</w:t>
              </w:r>
              <w:r w:rsidRPr="00BC5215">
                <w:t>e</w:t>
              </w:r>
              <w:r w:rsidRPr="00BC5215">
                <w:t>riod h.</w:t>
              </w:r>
            </w:ins>
          </w:p>
          <w:p w:rsidR="008218D4" w:rsidRDefault="008218D4" w:rsidP="00961C9B">
            <w:pPr>
              <w:rPr>
                <w:lang w:val="en-IE"/>
              </w:rPr>
            </w:pPr>
          </w:p>
        </w:tc>
      </w:tr>
      <w:tr w:rsidR="00FA07A4" w:rsidRPr="00812A3F" w:rsidTr="00C85535">
        <w:tc>
          <w:tcPr>
            <w:tcW w:w="5000" w:type="pct"/>
            <w:gridSpan w:val="7"/>
          </w:tcPr>
          <w:p w:rsidR="008218D4" w:rsidRDefault="00FA07A4" w:rsidP="00961C9B">
            <w:r w:rsidRPr="00812A3F">
              <w:lastRenderedPageBreak/>
              <w:t>Modification Proposal Justification</w:t>
            </w:r>
          </w:p>
          <w:p w:rsidR="008218D4" w:rsidRDefault="00FA07A4" w:rsidP="00961C9B">
            <w:pPr>
              <w:rPr>
                <w:lang w:val="en-IE"/>
              </w:rPr>
            </w:pPr>
            <w:r w:rsidRPr="00812A3F">
              <w:t xml:space="preserve">(Clearly state the reason for the Modification &amp; </w:t>
            </w:r>
            <w:r w:rsidRPr="00812A3F">
              <w:rPr>
                <w:lang w:val="en-US" w:eastAsia="en-US"/>
              </w:rPr>
              <w:t xml:space="preserve">how it furthers the Code Objectives) </w:t>
            </w:r>
          </w:p>
        </w:tc>
      </w:tr>
      <w:tr w:rsidR="00FA07A4" w:rsidRPr="00812A3F" w:rsidTr="00C85535">
        <w:tc>
          <w:tcPr>
            <w:tcW w:w="5000" w:type="pct"/>
            <w:gridSpan w:val="7"/>
          </w:tcPr>
          <w:p w:rsidR="008218D4" w:rsidRDefault="008218D4" w:rsidP="00961C9B">
            <w:pPr>
              <w:rPr>
                <w:lang w:val="en-IE"/>
              </w:rPr>
            </w:pPr>
          </w:p>
          <w:p w:rsidR="008218D4" w:rsidRDefault="00FA07A4" w:rsidP="00961C9B">
            <w:pPr>
              <w:rPr>
                <w:lang w:val="en-IE"/>
              </w:rPr>
            </w:pPr>
            <w:r>
              <w:rPr>
                <w:lang w:val="en-IE"/>
              </w:rPr>
              <w:t xml:space="preserve">Currently, the </w:t>
            </w:r>
            <w:r w:rsidRPr="003135A6">
              <w:rPr>
                <w:lang w:val="en-IE"/>
              </w:rPr>
              <w:t xml:space="preserve">Moyle Interconnector connects </w:t>
            </w:r>
            <w:smartTag w:uri="urn:schemas-microsoft-com:office:smarttags" w:element="country-region">
              <w:r w:rsidRPr="003135A6">
                <w:rPr>
                  <w:lang w:val="en-IE"/>
                </w:rPr>
                <w:t>Scotland</w:t>
              </w:r>
            </w:smartTag>
            <w:r w:rsidRPr="003135A6">
              <w:rPr>
                <w:lang w:val="en-IE"/>
              </w:rPr>
              <w:t xml:space="preserve"> </w:t>
            </w:r>
            <w:r>
              <w:rPr>
                <w:lang w:val="en-IE"/>
              </w:rPr>
              <w:t xml:space="preserve">with </w:t>
            </w:r>
            <w:smartTag w:uri="urn:schemas-microsoft-com:office:smarttags" w:element="country-region">
              <w:smartTag w:uri="urn:schemas-microsoft-com:office:smarttags" w:element="place">
                <w:r w:rsidRPr="003135A6">
                  <w:rPr>
                    <w:lang w:val="en-IE"/>
                  </w:rPr>
                  <w:t>Northern Ireland</w:t>
                </w:r>
              </w:smartTag>
            </w:smartTag>
            <w:r>
              <w:rPr>
                <w:lang w:val="en-IE"/>
              </w:rPr>
              <w:t xml:space="preserve">.  In 2012, the </w:t>
            </w:r>
            <w:r w:rsidRPr="003135A6">
              <w:rPr>
                <w:lang w:val="en-IE"/>
              </w:rPr>
              <w:t>EW I</w:t>
            </w:r>
            <w:r>
              <w:rPr>
                <w:lang w:val="en-IE"/>
              </w:rPr>
              <w:t xml:space="preserve">nterconnector will connect </w:t>
            </w:r>
            <w:r w:rsidRPr="003135A6">
              <w:rPr>
                <w:lang w:val="en-IE"/>
              </w:rPr>
              <w:t xml:space="preserve">Ireland </w:t>
            </w:r>
            <w:r>
              <w:rPr>
                <w:lang w:val="en-IE"/>
              </w:rPr>
              <w:t xml:space="preserve">with </w:t>
            </w:r>
            <w:r w:rsidRPr="003135A6">
              <w:rPr>
                <w:lang w:val="en-IE"/>
              </w:rPr>
              <w:t>Wales</w:t>
            </w:r>
            <w:r>
              <w:rPr>
                <w:lang w:val="en-IE"/>
              </w:rPr>
              <w:t xml:space="preserve">.  Each of these </w:t>
            </w:r>
            <w:r w:rsidRPr="003135A6">
              <w:rPr>
                <w:lang w:val="en-IE"/>
              </w:rPr>
              <w:t xml:space="preserve">DC Interconnectors </w:t>
            </w:r>
            <w:r>
              <w:rPr>
                <w:lang w:val="en-IE"/>
              </w:rPr>
              <w:t xml:space="preserve">will </w:t>
            </w:r>
            <w:r w:rsidRPr="003135A6">
              <w:rPr>
                <w:lang w:val="en-IE"/>
              </w:rPr>
              <w:t>incur losses associated with the transmission of electricity</w:t>
            </w:r>
            <w:r>
              <w:rPr>
                <w:lang w:val="en-IE"/>
              </w:rPr>
              <w:t>.</w:t>
            </w:r>
          </w:p>
          <w:p w:rsidR="008218D4" w:rsidRDefault="008218D4" w:rsidP="00961C9B">
            <w:pPr>
              <w:rPr>
                <w:lang w:val="en-IE"/>
              </w:rPr>
            </w:pPr>
          </w:p>
          <w:p w:rsidR="008218D4" w:rsidRDefault="00FA07A4" w:rsidP="00961C9B">
            <w:pPr>
              <w:rPr>
                <w:lang w:val="en-IE"/>
              </w:rPr>
            </w:pPr>
            <w:r>
              <w:rPr>
                <w:lang w:val="en-IE"/>
              </w:rPr>
              <w:t xml:space="preserve">Current </w:t>
            </w:r>
            <w:r w:rsidRPr="003135A6">
              <w:rPr>
                <w:lang w:val="en-IE"/>
              </w:rPr>
              <w:t xml:space="preserve">Transmission Loss Adjustment factors </w:t>
            </w:r>
            <w:r>
              <w:rPr>
                <w:lang w:val="en-IE"/>
              </w:rPr>
              <w:t xml:space="preserve">(TLAF) </w:t>
            </w:r>
            <w:r w:rsidRPr="003135A6">
              <w:rPr>
                <w:lang w:val="en-IE"/>
              </w:rPr>
              <w:t>for Interconnectors are based on the point of connection in SEM jurisdictions, plus an allowance for losses on the Interconnectors to the Connection Point</w:t>
            </w:r>
            <w:r>
              <w:rPr>
                <w:lang w:val="en-IE"/>
              </w:rPr>
              <w:t xml:space="preserve"> (noting that DLAF for Interconnectors is equal to one)</w:t>
            </w:r>
            <w:r w:rsidRPr="003135A6">
              <w:rPr>
                <w:lang w:val="en-IE"/>
              </w:rPr>
              <w:t xml:space="preserve">. </w:t>
            </w:r>
            <w:r>
              <w:rPr>
                <w:lang w:val="en-IE"/>
              </w:rPr>
              <w:t>Within the cu</w:t>
            </w:r>
            <w:r>
              <w:rPr>
                <w:lang w:val="en-IE"/>
              </w:rPr>
              <w:t>r</w:t>
            </w:r>
            <w:r>
              <w:rPr>
                <w:lang w:val="en-IE"/>
              </w:rPr>
              <w:t>rent Code, adjustment for losses reflects the transfer of electricity between the Connection Point of a Unit and the Trading Boundary, where:</w:t>
            </w:r>
          </w:p>
          <w:p w:rsidR="008218D4" w:rsidRDefault="008218D4" w:rsidP="00961C9B">
            <w:pPr>
              <w:rPr>
                <w:lang w:val="en-IE"/>
              </w:rPr>
            </w:pPr>
          </w:p>
          <w:p w:rsidR="008218D4" w:rsidRDefault="00FA07A4" w:rsidP="00961C9B">
            <w:pPr>
              <w:rPr>
                <w:lang w:val="en-IE"/>
              </w:rPr>
            </w:pPr>
            <w:r w:rsidRPr="003135A6">
              <w:rPr>
                <w:lang w:val="en-IE"/>
              </w:rPr>
              <w:t>Connection Point: The point at which the Generator Unit or Supplier Unit is deemed to be connected within the SEM.</w:t>
            </w:r>
          </w:p>
          <w:p w:rsidR="008218D4" w:rsidRDefault="00FA07A4" w:rsidP="00961C9B">
            <w:pPr>
              <w:rPr>
                <w:lang w:val="en-IE"/>
              </w:rPr>
            </w:pPr>
            <w:r w:rsidRPr="003135A6">
              <w:rPr>
                <w:lang w:val="en-IE"/>
              </w:rPr>
              <w:t>Trading Boundary: A notional balancing point for generation and supply and is the point of sale for trading in the SEM.</w:t>
            </w:r>
          </w:p>
          <w:p w:rsidR="008218D4" w:rsidRDefault="008218D4" w:rsidP="00961C9B">
            <w:pPr>
              <w:rPr>
                <w:lang w:val="en-IE"/>
              </w:rPr>
            </w:pPr>
          </w:p>
          <w:p w:rsidR="008218D4" w:rsidRDefault="00FA07A4" w:rsidP="00961C9B">
            <w:pPr>
              <w:rPr>
                <w:lang w:val="en-IE"/>
              </w:rPr>
            </w:pPr>
            <w:r>
              <w:rPr>
                <w:lang w:val="en-IE"/>
              </w:rPr>
              <w:t xml:space="preserve">For Moyle, </w:t>
            </w:r>
            <w:r w:rsidRPr="003135A6">
              <w:rPr>
                <w:lang w:val="en-IE"/>
              </w:rPr>
              <w:t xml:space="preserve">the </w:t>
            </w:r>
            <w:r>
              <w:rPr>
                <w:lang w:val="en-IE"/>
              </w:rPr>
              <w:t xml:space="preserve">Connection Point (as per the definition of Connected) is Auchencrosh in </w:t>
            </w:r>
            <w:smartTag w:uri="urn:schemas-microsoft-com:office:smarttags" w:element="place">
              <w:smartTag w:uri="urn:schemas-microsoft-com:office:smarttags" w:element="country-region">
                <w:r>
                  <w:rPr>
                    <w:lang w:val="en-IE"/>
                  </w:rPr>
                  <w:t>Sco</w:t>
                </w:r>
                <w:r>
                  <w:rPr>
                    <w:lang w:val="en-IE"/>
                  </w:rPr>
                  <w:t>t</w:t>
                </w:r>
                <w:r>
                  <w:rPr>
                    <w:lang w:val="en-IE"/>
                  </w:rPr>
                  <w:t>land</w:t>
                </w:r>
              </w:smartTag>
            </w:smartTag>
            <w:r>
              <w:rPr>
                <w:lang w:val="en-IE"/>
              </w:rPr>
              <w:t xml:space="preserve"> (i.e. the remote end of the Interconnector).  The </w:t>
            </w:r>
            <w:r w:rsidRPr="003135A6">
              <w:rPr>
                <w:lang w:val="en-IE"/>
              </w:rPr>
              <w:t xml:space="preserve">TLAF </w:t>
            </w:r>
            <w:r>
              <w:rPr>
                <w:lang w:val="en-IE"/>
              </w:rPr>
              <w:t xml:space="preserve">for the Moyle Interconnector </w:t>
            </w:r>
            <w:r w:rsidRPr="003135A6">
              <w:rPr>
                <w:lang w:val="en-IE"/>
              </w:rPr>
              <w:t xml:space="preserve">is </w:t>
            </w:r>
            <w:r>
              <w:rPr>
                <w:lang w:val="en-IE"/>
              </w:rPr>
              <w:t>currently approximately 0.98, which includes both the losses on the Moyle link and the losses to Ballycronanmore.</w:t>
            </w:r>
          </w:p>
          <w:p w:rsidR="008218D4" w:rsidRDefault="008218D4" w:rsidP="00961C9B">
            <w:pPr>
              <w:rPr>
                <w:lang w:val="en-IE"/>
              </w:rPr>
            </w:pPr>
          </w:p>
          <w:p w:rsidR="008218D4" w:rsidRDefault="00FA07A4" w:rsidP="00961C9B">
            <w:pPr>
              <w:rPr>
                <w:lang w:val="en-IE"/>
              </w:rPr>
            </w:pPr>
            <w:r>
              <w:rPr>
                <w:lang w:val="en-IE"/>
              </w:rPr>
              <w:t xml:space="preserve">This TLAF is based on the expected predominant direction of flow for the Interconnector (i.e. importing).  </w:t>
            </w:r>
          </w:p>
          <w:p w:rsidR="008218D4" w:rsidRDefault="008218D4" w:rsidP="00961C9B">
            <w:pPr>
              <w:rPr>
                <w:lang w:val="en-IE"/>
              </w:rPr>
            </w:pPr>
          </w:p>
          <w:p w:rsidR="008218D4" w:rsidRDefault="00FA07A4" w:rsidP="00961C9B">
            <w:pPr>
              <w:rPr>
                <w:lang w:val="en-IE"/>
              </w:rPr>
            </w:pPr>
            <w:r w:rsidRPr="00CB7BD7">
              <w:rPr>
                <w:lang w:val="en-IE"/>
              </w:rPr>
              <w:t xml:space="preserve">Importing Case </w:t>
            </w:r>
          </w:p>
          <w:p w:rsidR="008218D4" w:rsidRDefault="00FA07A4" w:rsidP="00961C9B">
            <w:pPr>
              <w:rPr>
                <w:lang w:val="en-IE"/>
              </w:rPr>
            </w:pPr>
            <w:r>
              <w:rPr>
                <w:lang w:val="en-IE"/>
              </w:rPr>
              <w:t>When importing, energy is bought in BETTA, provided at the Connection Point and is sold in SEM at the Trading Boundary.</w:t>
            </w:r>
          </w:p>
          <w:p w:rsidR="008218D4" w:rsidRDefault="00FA07A4" w:rsidP="00961C9B">
            <w:pPr>
              <w:rPr>
                <w:lang w:val="en-IE"/>
              </w:rPr>
            </w:pPr>
            <w:r w:rsidRPr="00CB7BD7">
              <w:rPr>
                <w:lang w:val="en-IE"/>
              </w:rPr>
              <w:t>As a result of losses, “X” MW</w:t>
            </w:r>
            <w:r>
              <w:rPr>
                <w:lang w:val="en-IE"/>
              </w:rPr>
              <w:t xml:space="preserve"> bought in BETTA becomes (X*0.98</w:t>
            </w:r>
            <w:r w:rsidRPr="00CB7BD7">
              <w:rPr>
                <w:lang w:val="en-IE"/>
              </w:rPr>
              <w:t>) MW which is paid for by the SEM.</w:t>
            </w:r>
          </w:p>
          <w:p w:rsidR="008218D4" w:rsidRDefault="00FA07A4" w:rsidP="00961C9B">
            <w:pPr>
              <w:rPr>
                <w:lang w:val="en-IE"/>
              </w:rPr>
            </w:pPr>
            <w:r w:rsidRPr="00CB7BD7">
              <w:rPr>
                <w:lang w:val="en-IE"/>
              </w:rPr>
              <w:t>As the TLAF (=CLAF) is calculated based on importing, this treatment is correct.</w:t>
            </w:r>
          </w:p>
          <w:p w:rsidR="008218D4" w:rsidRDefault="008218D4" w:rsidP="00961C9B">
            <w:pPr>
              <w:rPr>
                <w:lang w:val="en-IE"/>
              </w:rPr>
            </w:pPr>
          </w:p>
          <w:p w:rsidR="008218D4" w:rsidRDefault="00FA07A4" w:rsidP="00961C9B">
            <w:pPr>
              <w:rPr>
                <w:lang w:val="en-IE"/>
              </w:rPr>
            </w:pPr>
            <w:r w:rsidRPr="00CB7BD7">
              <w:rPr>
                <w:lang w:val="en-IE"/>
              </w:rPr>
              <w:t>Exporting Case</w:t>
            </w:r>
          </w:p>
          <w:p w:rsidR="008218D4" w:rsidRDefault="00FA07A4" w:rsidP="00961C9B">
            <w:pPr>
              <w:rPr>
                <w:lang w:val="en-IE"/>
              </w:rPr>
            </w:pPr>
            <w:r>
              <w:rPr>
                <w:lang w:val="en-IE"/>
              </w:rPr>
              <w:t xml:space="preserve">When exporting, energy is bought at the </w:t>
            </w:r>
            <w:r w:rsidRPr="00CB7BD7">
              <w:rPr>
                <w:lang w:val="en-IE"/>
              </w:rPr>
              <w:t xml:space="preserve">the Trading Boundary </w:t>
            </w:r>
            <w:r>
              <w:rPr>
                <w:lang w:val="en-IE"/>
              </w:rPr>
              <w:t xml:space="preserve">in SEM </w:t>
            </w:r>
            <w:r w:rsidRPr="00CB7BD7">
              <w:rPr>
                <w:lang w:val="en-IE"/>
              </w:rPr>
              <w:t xml:space="preserve">and is delivered </w:t>
            </w:r>
            <w:r>
              <w:rPr>
                <w:lang w:val="en-IE"/>
              </w:rPr>
              <w:t xml:space="preserve">to </w:t>
            </w:r>
            <w:r w:rsidRPr="00CB7BD7">
              <w:rPr>
                <w:lang w:val="en-IE"/>
              </w:rPr>
              <w:t>the Connection Point</w:t>
            </w:r>
            <w:r>
              <w:rPr>
                <w:lang w:val="en-IE"/>
              </w:rPr>
              <w:t xml:space="preserve"> in BETTA</w:t>
            </w:r>
            <w:r w:rsidRPr="00CB7BD7">
              <w:rPr>
                <w:lang w:val="en-IE"/>
              </w:rPr>
              <w:t>.</w:t>
            </w:r>
          </w:p>
          <w:p w:rsidR="008218D4" w:rsidRDefault="00FA07A4" w:rsidP="00961C9B">
            <w:pPr>
              <w:rPr>
                <w:lang w:val="en-IE"/>
              </w:rPr>
            </w:pPr>
            <w:r>
              <w:rPr>
                <w:lang w:val="en-IE"/>
              </w:rPr>
              <w:t>As a result of losses, “X / 0.98</w:t>
            </w:r>
            <w:r w:rsidRPr="00CB7BD7">
              <w:rPr>
                <w:lang w:val="en-IE"/>
              </w:rPr>
              <w:t>” MW must be bought at the SEM Trading Boundary in order to deliver “X” MW to BETTA.</w:t>
            </w:r>
          </w:p>
          <w:p w:rsidR="008218D4" w:rsidRDefault="00FA07A4" w:rsidP="00961C9B">
            <w:pPr>
              <w:rPr>
                <w:lang w:val="en-IE"/>
              </w:rPr>
            </w:pPr>
            <w:r w:rsidRPr="00CB7BD7">
              <w:rPr>
                <w:lang w:val="en-IE"/>
              </w:rPr>
              <w:t>However, this is not as per the</w:t>
            </w:r>
            <w:r>
              <w:rPr>
                <w:lang w:val="en-IE"/>
              </w:rPr>
              <w:t xml:space="preserve"> Code, which assumes that X*0.98</w:t>
            </w:r>
            <w:r w:rsidRPr="00CB7BD7">
              <w:rPr>
                <w:lang w:val="en-IE"/>
              </w:rPr>
              <w:t xml:space="preserve"> MW is purchased at the SEM Trading Boundary and</w:t>
            </w:r>
            <w:r>
              <w:rPr>
                <w:lang w:val="en-IE"/>
              </w:rPr>
              <w:t xml:space="preserve"> “X” MW is delivered to BETTA.</w:t>
            </w:r>
          </w:p>
          <w:p w:rsidR="008218D4" w:rsidRDefault="008218D4" w:rsidP="00961C9B">
            <w:pPr>
              <w:rPr>
                <w:lang w:val="en-IE"/>
              </w:rPr>
            </w:pPr>
          </w:p>
          <w:p w:rsidR="008218D4" w:rsidRDefault="00FA07A4" w:rsidP="00961C9B">
            <w:pPr>
              <w:rPr>
                <w:lang w:val="en-IE"/>
              </w:rPr>
            </w:pPr>
            <w:r w:rsidRPr="00CB7BD7">
              <w:rPr>
                <w:lang w:val="en-IE"/>
              </w:rPr>
              <w:t xml:space="preserve">This </w:t>
            </w:r>
            <w:r>
              <w:rPr>
                <w:lang w:val="en-IE"/>
              </w:rPr>
              <w:t xml:space="preserve">treatment when exporting is </w:t>
            </w:r>
            <w:r w:rsidRPr="00CB7BD7">
              <w:rPr>
                <w:lang w:val="en-IE"/>
              </w:rPr>
              <w:t>incorrect</w:t>
            </w:r>
            <w:r>
              <w:rPr>
                <w:lang w:val="en-IE"/>
              </w:rPr>
              <w:t>, as it does not reflect the fact that (assuming that the losses related to the Moyle are around 2%), Interconnector Users seeking to export ele</w:t>
            </w:r>
            <w:r>
              <w:rPr>
                <w:lang w:val="en-IE"/>
              </w:rPr>
              <w:t>c</w:t>
            </w:r>
            <w:r>
              <w:rPr>
                <w:lang w:val="en-IE"/>
              </w:rPr>
              <w:t>tricity would need to purchase more at the Trading Boundary than would be delivered to BETTA.</w:t>
            </w:r>
          </w:p>
          <w:p w:rsidR="008218D4" w:rsidRDefault="008218D4" w:rsidP="00961C9B">
            <w:pPr>
              <w:rPr>
                <w:lang w:val="en-IE"/>
              </w:rPr>
            </w:pPr>
          </w:p>
          <w:p w:rsidR="008218D4" w:rsidRDefault="00FA07A4" w:rsidP="00961C9B">
            <w:pPr>
              <w:rPr>
                <w:lang w:val="en-IE"/>
              </w:rPr>
            </w:pPr>
            <w:r>
              <w:rPr>
                <w:lang w:val="en-IE"/>
              </w:rPr>
              <w:t>This Modification proposes to adjust quantities for Interconnector Units (where required in accordance with the Code) when exporting by the reciprocal of the CLAF provided by the System Operator to the Market Operator.</w:t>
            </w:r>
          </w:p>
          <w:p w:rsidR="008218D4" w:rsidRDefault="008218D4" w:rsidP="00961C9B">
            <w:pPr>
              <w:rPr>
                <w:lang w:val="en-IE"/>
              </w:rPr>
            </w:pPr>
          </w:p>
          <w:p w:rsidR="008218D4" w:rsidRDefault="00FA07A4" w:rsidP="00961C9B">
            <w:pPr>
              <w:rPr>
                <w:lang w:val="en-IE"/>
              </w:rPr>
            </w:pPr>
            <w:r>
              <w:rPr>
                <w:lang w:val="en-IE"/>
              </w:rPr>
              <w:t>If the relevant quantity (e.g. MSQ, DQ, MG) is greater than or equal to zero (i.e. importing), there is no change to the existing calculation.</w:t>
            </w:r>
          </w:p>
          <w:p w:rsidR="008218D4" w:rsidRDefault="00FA07A4" w:rsidP="00961C9B">
            <w:pPr>
              <w:rPr>
                <w:lang w:val="en-IE"/>
              </w:rPr>
            </w:pPr>
            <w:r>
              <w:rPr>
                <w:lang w:val="en-IE"/>
              </w:rPr>
              <w:t>If the relevant quantity (e.g. MSQ, DQ, MG) is less than zero (i.e. exporting), the loss adjus</w:t>
            </w:r>
            <w:r>
              <w:rPr>
                <w:lang w:val="en-IE"/>
              </w:rPr>
              <w:t>t</w:t>
            </w:r>
            <w:r>
              <w:rPr>
                <w:lang w:val="en-IE"/>
              </w:rPr>
              <w:t>ment is by (1/CLAF).</w:t>
            </w:r>
          </w:p>
          <w:p w:rsidR="008218D4" w:rsidRDefault="008218D4" w:rsidP="00961C9B">
            <w:pPr>
              <w:rPr>
                <w:lang w:val="en-IE"/>
              </w:rPr>
            </w:pPr>
          </w:p>
          <w:p w:rsidR="008218D4" w:rsidRDefault="00FA07A4" w:rsidP="00961C9B">
            <w:pPr>
              <w:rPr>
                <w:lang w:val="en-IE"/>
              </w:rPr>
            </w:pPr>
            <w:r>
              <w:rPr>
                <w:lang w:val="en-IE"/>
              </w:rPr>
              <w:t xml:space="preserve">This Modification Proposal furthers Code Objectives 2 and 6, in addressing the treatment of </w:t>
            </w:r>
            <w:r>
              <w:rPr>
                <w:lang w:val="en-IE"/>
              </w:rPr>
              <w:lastRenderedPageBreak/>
              <w:t>Interconnector Units when exporting in a consistent manner to that of other Generator Units delivering electricity to their defined Connection Point.</w:t>
            </w:r>
          </w:p>
          <w:p w:rsidR="008218D4" w:rsidRDefault="008218D4" w:rsidP="00961C9B">
            <w:pPr>
              <w:rPr>
                <w:lang w:val="en-IE"/>
              </w:rPr>
            </w:pPr>
          </w:p>
          <w:p w:rsidR="008218D4" w:rsidRDefault="00FA07A4" w:rsidP="00961C9B">
            <w:pPr>
              <w:rPr>
                <w:lang w:val="en-IE"/>
              </w:rPr>
            </w:pPr>
            <w:r w:rsidRPr="009D30E1">
              <w:rPr>
                <w:lang w:val="en-IE"/>
              </w:rPr>
              <w:t>2.</w:t>
            </w:r>
            <w:r w:rsidRPr="009D30E1">
              <w:rPr>
                <w:lang w:val="en-IE"/>
              </w:rPr>
              <w:tab/>
              <w:t>to facilitate the efficient, economic and coordinated operation, administration and d</w:t>
            </w:r>
            <w:r w:rsidRPr="009D30E1">
              <w:rPr>
                <w:lang w:val="en-IE"/>
              </w:rPr>
              <w:t>e</w:t>
            </w:r>
            <w:r w:rsidRPr="009D30E1">
              <w:rPr>
                <w:lang w:val="en-IE"/>
              </w:rPr>
              <w:t>velopment of the Single Electricity Market in a financially secure manner;</w:t>
            </w:r>
          </w:p>
          <w:p w:rsidR="008218D4" w:rsidRDefault="00FA07A4" w:rsidP="00961C9B">
            <w:pPr>
              <w:rPr>
                <w:lang w:val="en-IE"/>
              </w:rPr>
            </w:pPr>
            <w:r w:rsidRPr="009D30E1">
              <w:rPr>
                <w:lang w:val="en-IE"/>
              </w:rPr>
              <w:t>6.</w:t>
            </w:r>
            <w:r w:rsidRPr="009D30E1">
              <w:rPr>
                <w:lang w:val="en-IE"/>
              </w:rPr>
              <w:tab/>
              <w:t>to ensure no undue discrimination between persons who are parties to the Code;</w:t>
            </w:r>
          </w:p>
          <w:p w:rsidR="008218D4" w:rsidRDefault="008218D4" w:rsidP="00961C9B">
            <w:pPr>
              <w:numPr>
                <w:ins w:id="61" w:author="Unknown"/>
              </w:numPr>
              <w:rPr>
                <w:lang w:val="en-IE"/>
              </w:rPr>
            </w:pPr>
          </w:p>
        </w:tc>
      </w:tr>
      <w:tr w:rsidR="00FA07A4" w:rsidRPr="00812A3F" w:rsidTr="00C85535">
        <w:tc>
          <w:tcPr>
            <w:tcW w:w="5000" w:type="pct"/>
            <w:gridSpan w:val="7"/>
          </w:tcPr>
          <w:p w:rsidR="008218D4" w:rsidRDefault="00FA07A4" w:rsidP="00961C9B">
            <w:r w:rsidRPr="00812A3F">
              <w:lastRenderedPageBreak/>
              <w:t>Implication of not implementing the Modification</w:t>
            </w:r>
          </w:p>
          <w:p w:rsidR="008218D4" w:rsidRDefault="00FA07A4" w:rsidP="00961C9B">
            <w:pPr>
              <w:rPr>
                <w:b/>
                <w:bCs/>
              </w:rPr>
            </w:pPr>
            <w:r w:rsidRPr="00812A3F">
              <w:t xml:space="preserve">(Clearly state the possible outcomes should the Modification not be made , or how </w:t>
            </w:r>
            <w:r w:rsidRPr="00812A3F">
              <w:rPr>
                <w:lang w:val="en-US" w:eastAsia="en-US"/>
              </w:rPr>
              <w:t>the Code Objectives would not be met)</w:t>
            </w:r>
          </w:p>
        </w:tc>
      </w:tr>
      <w:tr w:rsidR="00FA07A4" w:rsidRPr="00812A3F" w:rsidTr="00C85535">
        <w:tc>
          <w:tcPr>
            <w:tcW w:w="5000" w:type="pct"/>
            <w:gridSpan w:val="7"/>
          </w:tcPr>
          <w:p w:rsidR="008218D4" w:rsidRDefault="008218D4" w:rsidP="00961C9B">
            <w:pPr>
              <w:rPr>
                <w:lang w:val="en-IE"/>
              </w:rPr>
            </w:pPr>
          </w:p>
          <w:p w:rsidR="008218D4" w:rsidRDefault="00FA07A4" w:rsidP="00961C9B">
            <w:pPr>
              <w:rPr>
                <w:lang w:val="en-IE"/>
              </w:rPr>
            </w:pPr>
            <w:r>
              <w:rPr>
                <w:lang w:val="en-IE"/>
              </w:rPr>
              <w:t>Currently, the implications of this loss-adjustment error are not significant (due to exporting volumes).  However, the inclusion of the EW Interconnector and the potential future increase in the Moyle export capacity would result in this effect being potentially significant.</w:t>
            </w:r>
          </w:p>
          <w:p w:rsidR="008218D4" w:rsidRDefault="008218D4" w:rsidP="00961C9B">
            <w:pPr>
              <w:rPr>
                <w:lang w:val="en-IE"/>
              </w:rPr>
            </w:pPr>
          </w:p>
          <w:p w:rsidR="008218D4" w:rsidRDefault="008218D4" w:rsidP="00961C9B">
            <w:pPr>
              <w:rPr>
                <w:lang w:val="en-IE"/>
              </w:rPr>
            </w:pPr>
          </w:p>
        </w:tc>
      </w:tr>
      <w:tr w:rsidR="00FA07A4" w:rsidRPr="00812A3F" w:rsidTr="00C85535">
        <w:tc>
          <w:tcPr>
            <w:tcW w:w="5000" w:type="pct"/>
            <w:gridSpan w:val="7"/>
          </w:tcPr>
          <w:p w:rsidR="008218D4" w:rsidRDefault="00FA07A4" w:rsidP="00961C9B">
            <w:r w:rsidRPr="00812A3F">
              <w:t xml:space="preserve">Please return this form to Secretariat by e-mail to </w:t>
            </w:r>
            <w:hyperlink r:id="rId10" w:history="1">
              <w:r w:rsidRPr="00812A3F">
                <w:rPr>
                  <w:rStyle w:val="Hyperlink"/>
                  <w:b/>
                  <w:bCs/>
                  <w:i/>
                  <w:iCs/>
                </w:rPr>
                <w:t>modifications@sem-o.com</w:t>
              </w:r>
            </w:hyperlink>
          </w:p>
        </w:tc>
      </w:tr>
    </w:tbl>
    <w:p w:rsidR="008218D4" w:rsidRDefault="008218D4" w:rsidP="00961C9B"/>
    <w:p w:rsidR="008218D4" w:rsidRDefault="00FA07A4" w:rsidP="00961C9B">
      <w:pPr>
        <w:pStyle w:val="Body1"/>
        <w:rPr>
          <w:lang w:eastAsia="en-US"/>
        </w:rPr>
      </w:pPr>
      <w:r w:rsidRPr="00F91FC2">
        <w:rPr>
          <w:lang w:eastAsia="en-US"/>
        </w:rPr>
        <w:t>Notes on completing Modification Proposal Form:</w:t>
      </w:r>
    </w:p>
    <w:p w:rsidR="008218D4" w:rsidRDefault="00FA07A4" w:rsidP="00961C9B">
      <w:pPr>
        <w:pStyle w:val="Body1"/>
        <w:rPr>
          <w:lang w:eastAsia="en-US"/>
        </w:rPr>
      </w:pPr>
      <w:r w:rsidRPr="00F91FC2">
        <w:rPr>
          <w:lang w:eastAsia="en-US"/>
        </w:rPr>
        <w:t>If a person submits a Modification Proposal on behalf of another person, that person who proposes the material of the change should be identified on the Modification Proposal Form as the Modification Proposal Originator.</w:t>
      </w:r>
    </w:p>
    <w:p w:rsidR="008218D4" w:rsidRDefault="00FA07A4" w:rsidP="00961C9B">
      <w:pPr>
        <w:pStyle w:val="Body1"/>
        <w:rPr>
          <w:lang w:val="en-IE"/>
        </w:rPr>
      </w:pPr>
      <w:r w:rsidRPr="00F91FC2">
        <w:rPr>
          <w:lang w:eastAsia="en-US"/>
        </w:rPr>
        <w:t>Any person raising a Modification Proposal shall ensure that their proposal is clear and su</w:t>
      </w:r>
      <w:r w:rsidRPr="00F91FC2">
        <w:rPr>
          <w:lang w:eastAsia="en-US"/>
        </w:rPr>
        <w:t>b</w:t>
      </w:r>
      <w:r w:rsidRPr="00F91FC2">
        <w:rPr>
          <w:lang w:eastAsia="en-US"/>
        </w:rPr>
        <w:t>stantiated with the appropriate detail including the way in which it furthers the Code Obje</w:t>
      </w:r>
      <w:r w:rsidRPr="00F91FC2">
        <w:rPr>
          <w:lang w:eastAsia="en-US"/>
        </w:rPr>
        <w:t>c</w:t>
      </w:r>
      <w:r w:rsidRPr="00F91FC2">
        <w:rPr>
          <w:lang w:eastAsia="en-US"/>
        </w:rPr>
        <w:t xml:space="preserve">tives to enable it to be fully considered by the </w:t>
      </w:r>
      <w:smartTag w:uri="urn:schemas-microsoft-com:office:smarttags" w:element="PersonName">
        <w:r w:rsidRPr="00F91FC2">
          <w:rPr>
            <w:lang w:eastAsia="en-US"/>
          </w:rPr>
          <w:t>Modifications</w:t>
        </w:r>
      </w:smartTag>
      <w:r w:rsidRPr="00F91FC2">
        <w:rPr>
          <w:lang w:eastAsia="en-US"/>
        </w:rPr>
        <w:t xml:space="preserve"> Committee.</w:t>
      </w:r>
    </w:p>
    <w:p w:rsidR="008218D4" w:rsidRDefault="00FA07A4" w:rsidP="00961C9B">
      <w:pPr>
        <w:pStyle w:val="Body1"/>
        <w:rPr>
          <w:lang w:val="en-IE"/>
        </w:rPr>
      </w:pPr>
      <w:r w:rsidRPr="00F91FC2">
        <w:rPr>
          <w:lang w:eastAsia="en-US"/>
        </w:rPr>
        <w:t>Each Modification Proposal will include a draft text of the proposed Modification to the Code.</w:t>
      </w:r>
    </w:p>
    <w:p w:rsidR="008218D4" w:rsidRDefault="00FA07A4" w:rsidP="00961C9B">
      <w:pPr>
        <w:pStyle w:val="Body1"/>
      </w:pPr>
      <w:r w:rsidRPr="00F91FC2">
        <w:t xml:space="preserve">For the purposes of this </w:t>
      </w:r>
      <w:r w:rsidRPr="00F91FC2">
        <w:rPr>
          <w:lang w:val="en-US" w:eastAsia="en-US"/>
        </w:rPr>
        <w:t>Modification Proposal Form</w:t>
      </w:r>
      <w:r w:rsidRPr="00F91FC2">
        <w:t>, the following terms shall have the fo</w:t>
      </w:r>
      <w:r w:rsidRPr="00F91FC2">
        <w:t>l</w:t>
      </w:r>
      <w:r w:rsidRPr="00F91FC2">
        <w:t>lowing meanings:</w:t>
      </w:r>
    </w:p>
    <w:p w:rsidR="008218D4" w:rsidRDefault="008218D4" w:rsidP="00961C9B">
      <w:pPr>
        <w:rPr>
          <w:lang w:val="en-IE"/>
        </w:rPr>
      </w:pPr>
    </w:p>
    <w:p w:rsidR="008218D4" w:rsidRDefault="00FA07A4" w:rsidP="00961C9B">
      <w:pPr>
        <w:rPr>
          <w:lang w:val="en-IE"/>
        </w:rPr>
      </w:pPr>
      <w:r w:rsidRPr="00F91FC2">
        <w:rPr>
          <w:lang w:val="en-IE"/>
        </w:rPr>
        <w:t>Code:</w:t>
      </w:r>
      <w:r w:rsidRPr="00F91FC2">
        <w:rPr>
          <w:lang w:val="en-IE"/>
        </w:rPr>
        <w:tab/>
        <w:t>means the Trading and Settlement Code for the Single Electricity Market</w:t>
      </w:r>
    </w:p>
    <w:p w:rsidR="008218D4" w:rsidRDefault="00FA07A4" w:rsidP="00961C9B">
      <w:pPr>
        <w:rPr>
          <w:lang w:val="en-IE"/>
        </w:rPr>
      </w:pPr>
      <w:r w:rsidRPr="00F91FC2">
        <w:rPr>
          <w:lang w:val="en-IE"/>
        </w:rPr>
        <w:t>Modification Proposal:</w:t>
      </w:r>
      <w:r w:rsidRPr="00F91FC2">
        <w:rPr>
          <w:lang w:val="en-IE"/>
        </w:rPr>
        <w:tab/>
        <w:t>means the proposal to modify the Code as set out in the attached form</w:t>
      </w:r>
    </w:p>
    <w:p w:rsidR="008218D4" w:rsidRDefault="00FA07A4" w:rsidP="00961C9B">
      <w:pPr>
        <w:rPr>
          <w:lang w:val="en-IE"/>
        </w:rPr>
      </w:pPr>
      <w:r w:rsidRPr="00F91FC2">
        <w:rPr>
          <w:lang w:val="en-IE"/>
        </w:rPr>
        <w:t>Derivative Work:</w:t>
      </w:r>
      <w:r w:rsidRPr="00F91FC2">
        <w:rPr>
          <w:lang w:val="en-IE"/>
        </w:rPr>
        <w:tab/>
        <w:t xml:space="preserve">means any text or work which incorporates </w:t>
      </w:r>
      <w:r w:rsidRPr="00F91FC2">
        <w:t>or contains all or part of the Modification Proposal or any adaptation, abridgement, expansion or other modification</w:t>
      </w:r>
      <w:r w:rsidRPr="00F91FC2">
        <w:rPr>
          <w:lang w:val="en-IE"/>
        </w:rPr>
        <w:t xml:space="preserve"> of the Modification Proposal</w:t>
      </w:r>
    </w:p>
    <w:p w:rsidR="008218D4" w:rsidRDefault="008218D4" w:rsidP="00961C9B">
      <w:pPr>
        <w:rPr>
          <w:lang w:val="en-IE"/>
        </w:rPr>
      </w:pPr>
    </w:p>
    <w:p w:rsidR="008218D4" w:rsidRDefault="00FA07A4" w:rsidP="00961C9B">
      <w:pPr>
        <w:rPr>
          <w:lang w:val="en-IE"/>
        </w:rPr>
      </w:pPr>
      <w:r w:rsidRPr="00F91FC2">
        <w:rPr>
          <w:lang w:val="en-IE"/>
        </w:rPr>
        <w:t>The terms “Market Operator”, “</w:t>
      </w:r>
      <w:smartTag w:uri="urn:schemas-microsoft-com:office:smarttags" w:element="PersonName">
        <w:r w:rsidRPr="00F91FC2">
          <w:rPr>
            <w:lang w:val="en-IE"/>
          </w:rPr>
          <w:t>Modifications</w:t>
        </w:r>
      </w:smartTag>
      <w:r w:rsidRPr="00F91FC2">
        <w:rPr>
          <w:lang w:val="en-IE"/>
        </w:rPr>
        <w:t xml:space="preserve"> Committee” and “Regulatory Authorities” shall have the meanings assigned to those terms in the Code.  </w:t>
      </w:r>
    </w:p>
    <w:p w:rsidR="008218D4" w:rsidRDefault="008218D4" w:rsidP="00961C9B">
      <w:pPr>
        <w:rPr>
          <w:lang w:val="en-IE"/>
        </w:rPr>
      </w:pPr>
    </w:p>
    <w:p w:rsidR="008218D4" w:rsidRDefault="00FA07A4" w:rsidP="00961C9B">
      <w:pPr>
        <w:rPr>
          <w:lang w:val="en-IE"/>
        </w:rPr>
      </w:pPr>
      <w:r w:rsidRPr="00F91FC2">
        <w:rPr>
          <w:lang w:val="en-IE"/>
        </w:rPr>
        <w:t>In consideration for the right to submit, and have the Modification Proposal assessed in a</w:t>
      </w:r>
      <w:r w:rsidRPr="00F91FC2">
        <w:rPr>
          <w:lang w:val="en-IE"/>
        </w:rPr>
        <w:t>c</w:t>
      </w:r>
      <w:r w:rsidRPr="00F91FC2">
        <w:rPr>
          <w:lang w:val="en-IE"/>
        </w:rPr>
        <w:t>cordance with the terms of Section 2 of the Code (and Agreed Procedure 12), which I have read and understand, I agree as follows:</w:t>
      </w:r>
    </w:p>
    <w:p w:rsidR="008218D4" w:rsidRDefault="008218D4" w:rsidP="00961C9B">
      <w:pPr>
        <w:rPr>
          <w:lang w:val="en-IE"/>
        </w:rPr>
      </w:pPr>
    </w:p>
    <w:p w:rsidR="008218D4" w:rsidRDefault="00FA07A4" w:rsidP="00961C9B">
      <w:pPr>
        <w:rPr>
          <w:lang w:val="en-IE"/>
        </w:rPr>
      </w:pPr>
      <w:r w:rsidRPr="00F91FC2">
        <w:rPr>
          <w:lang w:val="en-IE"/>
        </w:rPr>
        <w:t>1.</w:t>
      </w:r>
      <w:r w:rsidRPr="00F91FC2">
        <w:rPr>
          <w:lang w:val="en-IE"/>
        </w:rPr>
        <w:tab/>
        <w:t>I hereby grant a worldwide, perpetual, royalty-free, non-exclusive licence:</w:t>
      </w:r>
    </w:p>
    <w:p w:rsidR="008218D4" w:rsidRDefault="008218D4" w:rsidP="00961C9B">
      <w:pPr>
        <w:rPr>
          <w:lang w:val="en-IE"/>
        </w:rPr>
      </w:pPr>
    </w:p>
    <w:p w:rsidR="008218D4" w:rsidRDefault="00FA07A4" w:rsidP="00961C9B">
      <w:pPr>
        <w:rPr>
          <w:lang w:val="en-IE"/>
        </w:rPr>
      </w:pPr>
      <w:r w:rsidRPr="00F91FC2">
        <w:rPr>
          <w:lang w:val="en-IE"/>
        </w:rPr>
        <w:t>to the Market Operator and the Regulatory Authorities to publish and/or distribute the Modif</w:t>
      </w:r>
      <w:r w:rsidRPr="00F91FC2">
        <w:rPr>
          <w:lang w:val="en-IE"/>
        </w:rPr>
        <w:t>i</w:t>
      </w:r>
      <w:r w:rsidRPr="00F91FC2">
        <w:rPr>
          <w:lang w:val="en-IE"/>
        </w:rPr>
        <w:t>cation Proposal for free and unrestricted access;</w:t>
      </w:r>
    </w:p>
    <w:p w:rsidR="008218D4" w:rsidRDefault="008218D4" w:rsidP="00961C9B">
      <w:pPr>
        <w:rPr>
          <w:lang w:val="en-IE"/>
        </w:rPr>
      </w:pPr>
    </w:p>
    <w:p w:rsidR="008218D4" w:rsidRDefault="00FA07A4" w:rsidP="00961C9B">
      <w:pPr>
        <w:rPr>
          <w:lang w:val="en-IE"/>
        </w:rPr>
      </w:pPr>
      <w:r w:rsidRPr="00F91FC2">
        <w:rPr>
          <w:lang w:val="en-IE"/>
        </w:rPr>
        <w:t xml:space="preserve">to the Regulatory Authorities, the </w:t>
      </w:r>
      <w:smartTag w:uri="urn:schemas-microsoft-com:office:smarttags" w:element="PersonName">
        <w:r w:rsidRPr="00F91FC2">
          <w:rPr>
            <w:lang w:val="en-IE"/>
          </w:rPr>
          <w:t>Modifications</w:t>
        </w:r>
      </w:smartTag>
      <w:r w:rsidRPr="00F91FC2">
        <w:rPr>
          <w:lang w:val="en-IE"/>
        </w:rPr>
        <w:t xml:space="preserve"> Committee and each member of the </w:t>
      </w:r>
      <w:smartTag w:uri="urn:schemas-microsoft-com:office:smarttags" w:element="PersonName">
        <w:r w:rsidRPr="00F91FC2">
          <w:rPr>
            <w:lang w:val="en-IE"/>
          </w:rPr>
          <w:t>Modific</w:t>
        </w:r>
        <w:r w:rsidRPr="00F91FC2">
          <w:rPr>
            <w:lang w:val="en-IE"/>
          </w:rPr>
          <w:t>a</w:t>
        </w:r>
        <w:r w:rsidRPr="00F91FC2">
          <w:rPr>
            <w:lang w:val="en-IE"/>
          </w:rPr>
          <w:t>tions</w:t>
        </w:r>
      </w:smartTag>
      <w:r w:rsidRPr="00F91FC2">
        <w:rPr>
          <w:lang w:val="en-IE"/>
        </w:rPr>
        <w:t xml:space="preserve"> Committee to amend, adapt, combine, abridge, expand or otherwise modify the Modif</w:t>
      </w:r>
      <w:r w:rsidRPr="00F91FC2">
        <w:rPr>
          <w:lang w:val="en-IE"/>
        </w:rPr>
        <w:t>i</w:t>
      </w:r>
      <w:r w:rsidRPr="00F91FC2">
        <w:rPr>
          <w:lang w:val="en-IE"/>
        </w:rPr>
        <w:t>cation Proposal at their sole discretion for the purpose of developing the Modification Pr</w:t>
      </w:r>
      <w:r w:rsidRPr="00F91FC2">
        <w:rPr>
          <w:lang w:val="en-IE"/>
        </w:rPr>
        <w:t>o</w:t>
      </w:r>
      <w:r w:rsidRPr="00F91FC2">
        <w:rPr>
          <w:lang w:val="en-IE"/>
        </w:rPr>
        <w:t>posal in accordance with the Code;</w:t>
      </w:r>
    </w:p>
    <w:p w:rsidR="008218D4" w:rsidRDefault="008218D4" w:rsidP="00961C9B">
      <w:pPr>
        <w:rPr>
          <w:lang w:val="en-IE"/>
        </w:rPr>
      </w:pPr>
    </w:p>
    <w:p w:rsidR="008218D4" w:rsidRDefault="00FA07A4" w:rsidP="00961C9B">
      <w:pPr>
        <w:rPr>
          <w:lang w:val="en-IE"/>
        </w:rPr>
      </w:pPr>
      <w:r w:rsidRPr="00F91FC2">
        <w:rPr>
          <w:lang w:val="en-IE"/>
        </w:rPr>
        <w:t>to the Market Operator and the Regulatory Authorities to incorporate the Modification Pr</w:t>
      </w:r>
      <w:r w:rsidRPr="00F91FC2">
        <w:rPr>
          <w:lang w:val="en-IE"/>
        </w:rPr>
        <w:t>o</w:t>
      </w:r>
      <w:r w:rsidRPr="00F91FC2">
        <w:rPr>
          <w:lang w:val="en-IE"/>
        </w:rPr>
        <w:t>posal into the Code;</w:t>
      </w:r>
    </w:p>
    <w:p w:rsidR="008218D4" w:rsidRDefault="008218D4" w:rsidP="00961C9B">
      <w:pPr>
        <w:rPr>
          <w:lang w:val="en-IE"/>
        </w:rPr>
      </w:pPr>
    </w:p>
    <w:p w:rsidR="008218D4" w:rsidRDefault="00FA07A4" w:rsidP="00961C9B">
      <w:pPr>
        <w:rPr>
          <w:lang w:val="en-IE"/>
        </w:rPr>
      </w:pPr>
      <w:r w:rsidRPr="00F91FC2">
        <w:rPr>
          <w:lang w:val="en-IE"/>
        </w:rPr>
        <w:lastRenderedPageBreak/>
        <w:t>1.4</w:t>
      </w:r>
      <w:r w:rsidRPr="00F91FC2">
        <w:rPr>
          <w:lang w:val="en-IE"/>
        </w:rPr>
        <w:tab/>
        <w:t>to all Parties to the Code and the Regulatory Authorities to use, reproduce and di</w:t>
      </w:r>
      <w:r w:rsidRPr="00F91FC2">
        <w:rPr>
          <w:lang w:val="en-IE"/>
        </w:rPr>
        <w:t>s</w:t>
      </w:r>
      <w:r w:rsidRPr="00F91FC2">
        <w:rPr>
          <w:lang w:val="en-IE"/>
        </w:rPr>
        <w:t>tribute the Modification Proposal, whether as part of the Code or otherwise, for any purpose arising out of or in connection with the Code.</w:t>
      </w:r>
    </w:p>
    <w:p w:rsidR="008218D4" w:rsidRDefault="008218D4" w:rsidP="00961C9B">
      <w:pPr>
        <w:rPr>
          <w:lang w:val="en-IE"/>
        </w:rPr>
      </w:pPr>
    </w:p>
    <w:p w:rsidR="008218D4" w:rsidRDefault="00FA07A4" w:rsidP="00961C9B">
      <w:pPr>
        <w:rPr>
          <w:lang w:val="en-IE"/>
        </w:rPr>
      </w:pPr>
      <w:r w:rsidRPr="00F91FC2">
        <w:rPr>
          <w:lang w:val="en-IE"/>
        </w:rPr>
        <w:t>2.</w:t>
      </w:r>
      <w:r w:rsidRPr="00F91FC2">
        <w:rPr>
          <w:lang w:val="en-IE"/>
        </w:rPr>
        <w:tab/>
        <w:t>The licences set out in clause 1 shall equally apply to any Derivative Works.</w:t>
      </w:r>
    </w:p>
    <w:p w:rsidR="008218D4" w:rsidRDefault="008218D4" w:rsidP="00961C9B">
      <w:pPr>
        <w:rPr>
          <w:lang w:val="en-IE"/>
        </w:rPr>
      </w:pPr>
    </w:p>
    <w:p w:rsidR="008218D4" w:rsidRDefault="00FA07A4" w:rsidP="00961C9B">
      <w:pPr>
        <w:rPr>
          <w:lang w:val="en-IE"/>
        </w:rPr>
      </w:pPr>
      <w:r w:rsidRPr="00F91FC2">
        <w:rPr>
          <w:lang w:val="en-IE"/>
        </w:rPr>
        <w:t>3.</w:t>
      </w:r>
      <w:r w:rsidRPr="00F91FC2">
        <w:rPr>
          <w:lang w:val="en-IE"/>
        </w:rPr>
        <w:tab/>
        <w:t>I hereby waive in favour of the Parties to the Code and the Regulatory Authorities any and all moral rights I may have arising out of or in connection with the Modification Proposal or any Derivative Works.</w:t>
      </w:r>
    </w:p>
    <w:p w:rsidR="008218D4" w:rsidRDefault="008218D4" w:rsidP="00961C9B">
      <w:pPr>
        <w:rPr>
          <w:lang w:val="en-IE"/>
        </w:rPr>
      </w:pPr>
    </w:p>
    <w:p w:rsidR="008218D4" w:rsidRDefault="00FA07A4" w:rsidP="00961C9B">
      <w:pPr>
        <w:rPr>
          <w:lang w:val="en-IE"/>
        </w:rPr>
      </w:pPr>
      <w:r w:rsidRPr="00F91FC2">
        <w:rPr>
          <w:lang w:val="en-IE"/>
        </w:rPr>
        <w:t>4.</w:t>
      </w:r>
      <w:r w:rsidRPr="00F91FC2">
        <w:rPr>
          <w:lang w:val="en-IE"/>
        </w:rPr>
        <w:tab/>
        <w:t>I hereby warrant that, except where expressly indicated otherwise, I am the owner of the copyright and any other intellectual property and proprietary rights in the Modification Pr</w:t>
      </w:r>
      <w:r w:rsidRPr="00F91FC2">
        <w:rPr>
          <w:lang w:val="en-IE"/>
        </w:rPr>
        <w:t>o</w:t>
      </w:r>
      <w:r w:rsidRPr="00F91FC2">
        <w:rPr>
          <w:lang w:val="en-IE"/>
        </w:rPr>
        <w:t>posal and, where not the owner, I have the requisite permissions to grant the rights set out in this form.</w:t>
      </w:r>
    </w:p>
    <w:p w:rsidR="008218D4" w:rsidRDefault="008218D4" w:rsidP="00961C9B">
      <w:pPr>
        <w:rPr>
          <w:lang w:val="en-IE"/>
        </w:rPr>
      </w:pPr>
    </w:p>
    <w:p w:rsidR="008218D4" w:rsidRDefault="00FA07A4" w:rsidP="00961C9B">
      <w:pPr>
        <w:rPr>
          <w:lang w:val="en-IE"/>
        </w:rPr>
      </w:pPr>
      <w:r w:rsidRPr="00F91FC2">
        <w:rPr>
          <w:lang w:val="en-IE"/>
        </w:rPr>
        <w:t>5.</w:t>
      </w:r>
      <w:r w:rsidRPr="00F91FC2">
        <w:rPr>
          <w:lang w:val="en-IE"/>
        </w:rPr>
        <w:tab/>
        <w:t xml:space="preserve">I hereby acknowledge that the Modification Proposal may be rejected by the </w:t>
      </w:r>
      <w:smartTag w:uri="urn:schemas-microsoft-com:office:smarttags" w:element="PersonName">
        <w:r w:rsidRPr="00F91FC2">
          <w:rPr>
            <w:lang w:val="en-IE"/>
          </w:rPr>
          <w:t>Modific</w:t>
        </w:r>
        <w:r w:rsidRPr="00F91FC2">
          <w:rPr>
            <w:lang w:val="en-IE"/>
          </w:rPr>
          <w:t>a</w:t>
        </w:r>
        <w:r w:rsidRPr="00F91FC2">
          <w:rPr>
            <w:lang w:val="en-IE"/>
          </w:rPr>
          <w:t>tions</w:t>
        </w:r>
      </w:smartTag>
      <w:r w:rsidRPr="00F91FC2">
        <w:rPr>
          <w:lang w:val="en-IE"/>
        </w:rPr>
        <w:t xml:space="preserve"> Committee and/or the Regulatory Authorities and that there is no guarantee that my Modification Proposal will be incorporated into the Code.</w:t>
      </w:r>
    </w:p>
    <w:p w:rsidR="008218D4" w:rsidRDefault="008218D4" w:rsidP="00961C9B">
      <w:pPr>
        <w:pStyle w:val="Body1"/>
      </w:pPr>
    </w:p>
    <w:p w:rsidR="008218D4" w:rsidRDefault="008218D4" w:rsidP="00961C9B">
      <w:pPr>
        <w:pStyle w:val="Body1"/>
      </w:pPr>
    </w:p>
    <w:p w:rsidR="008218D4" w:rsidRDefault="008218D4" w:rsidP="00961C9B"/>
    <w:p w:rsidR="008218D4" w:rsidRDefault="008218D4" w:rsidP="00961C9B">
      <w:pPr>
        <w:pStyle w:val="Heading1WG"/>
        <w:rPr>
          <w:lang w:val="en-IE"/>
        </w:rPr>
      </w:pPr>
    </w:p>
    <w:sectPr w:rsidR="008218D4" w:rsidSect="0033712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E7A2A"/>
    <w:multiLevelType w:val="multilevel"/>
    <w:tmpl w:val="6ECAC1E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E870D3D"/>
    <w:multiLevelType w:val="hybridMultilevel"/>
    <w:tmpl w:val="2DFCA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C17CD5"/>
    <w:multiLevelType w:val="hybridMultilevel"/>
    <w:tmpl w:val="9258AB5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nsid w:val="1C8A0F3F"/>
    <w:multiLevelType w:val="hybridMultilevel"/>
    <w:tmpl w:val="22E2998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21CA0693"/>
    <w:multiLevelType w:val="singleLevel"/>
    <w:tmpl w:val="646CDAAC"/>
    <w:lvl w:ilvl="0">
      <w:start w:val="1"/>
      <w:numFmt w:val="decimal"/>
      <w:lvlText w:val="%1."/>
      <w:lvlJc w:val="left"/>
      <w:pPr>
        <w:tabs>
          <w:tab w:val="num" w:pos="540"/>
        </w:tabs>
        <w:ind w:left="540" w:hanging="360"/>
      </w:pPr>
      <w:rPr>
        <w:rFonts w:hint="default"/>
        <w:b/>
        <w:i w:val="0"/>
        <w:sz w:val="20"/>
        <w:szCs w:val="20"/>
      </w:rPr>
    </w:lvl>
  </w:abstractNum>
  <w:abstractNum w:abstractNumId="5">
    <w:nsid w:val="24883824"/>
    <w:multiLevelType w:val="hybridMultilevel"/>
    <w:tmpl w:val="F25A22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570647F"/>
    <w:multiLevelType w:val="hybridMultilevel"/>
    <w:tmpl w:val="52D086D2"/>
    <w:lvl w:ilvl="0" w:tplc="08090005">
      <w:start w:val="1"/>
      <w:numFmt w:val="bullet"/>
      <w:lvlText w:val=""/>
      <w:lvlJc w:val="left"/>
      <w:pPr>
        <w:tabs>
          <w:tab w:val="num" w:pos="720"/>
        </w:tabs>
        <w:ind w:left="720" w:hanging="360"/>
      </w:pPr>
      <w:rPr>
        <w:rFonts w:ascii="Wingdings" w:hAnsi="Wingdings" w:hint="default"/>
      </w:rPr>
    </w:lvl>
    <w:lvl w:ilvl="1" w:tplc="08090003">
      <w:start w:val="1"/>
      <w:numFmt w:val="decimal"/>
      <w:lvlText w:val="%2."/>
      <w:lvlJc w:val="left"/>
      <w:pPr>
        <w:tabs>
          <w:tab w:val="num" w:pos="1080"/>
        </w:tabs>
        <w:ind w:left="1080" w:hanging="360"/>
      </w:pPr>
    </w:lvl>
    <w:lvl w:ilvl="2" w:tplc="08090005">
      <w:start w:val="1"/>
      <w:numFmt w:val="decimal"/>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7">
    <w:nsid w:val="27D13406"/>
    <w:multiLevelType w:val="hybridMultilevel"/>
    <w:tmpl w:val="24C29A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8E47AEA"/>
    <w:multiLevelType w:val="hybridMultilevel"/>
    <w:tmpl w:val="7EEED9F8"/>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30CA6B45"/>
    <w:multiLevelType w:val="hybridMultilevel"/>
    <w:tmpl w:val="2B34B872"/>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F2F22B7"/>
    <w:multiLevelType w:val="hybridMultilevel"/>
    <w:tmpl w:val="E124B388"/>
    <w:lvl w:ilvl="0" w:tplc="08090005">
      <w:start w:val="1"/>
      <w:numFmt w:val="bullet"/>
      <w:lvlText w:val=""/>
      <w:lvlJc w:val="left"/>
      <w:pPr>
        <w:tabs>
          <w:tab w:val="num" w:pos="720"/>
        </w:tabs>
        <w:ind w:left="720" w:hanging="360"/>
      </w:pPr>
      <w:rPr>
        <w:rFonts w:ascii="Wingdings" w:hAnsi="Wingding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14541BC"/>
    <w:multiLevelType w:val="hybridMultilevel"/>
    <w:tmpl w:val="03DA1B92"/>
    <w:lvl w:ilvl="0" w:tplc="FFAAC95C">
      <w:start w:val="1"/>
      <w:numFmt w:val="bullet"/>
      <w:lvlText w:val="•"/>
      <w:lvlJc w:val="left"/>
      <w:pPr>
        <w:tabs>
          <w:tab w:val="num" w:pos="720"/>
        </w:tabs>
        <w:ind w:left="720" w:hanging="360"/>
      </w:pPr>
      <w:rPr>
        <w:rFonts w:ascii="Times New Roman" w:hAnsi="Times New Roman" w:hint="default"/>
      </w:rPr>
    </w:lvl>
    <w:lvl w:ilvl="1" w:tplc="87B84828" w:tentative="1">
      <w:start w:val="1"/>
      <w:numFmt w:val="bullet"/>
      <w:lvlText w:val="•"/>
      <w:lvlJc w:val="left"/>
      <w:pPr>
        <w:tabs>
          <w:tab w:val="num" w:pos="1440"/>
        </w:tabs>
        <w:ind w:left="1440" w:hanging="360"/>
      </w:pPr>
      <w:rPr>
        <w:rFonts w:ascii="Times New Roman" w:hAnsi="Times New Roman" w:hint="default"/>
      </w:rPr>
    </w:lvl>
    <w:lvl w:ilvl="2" w:tplc="8B5E2B9E" w:tentative="1">
      <w:start w:val="1"/>
      <w:numFmt w:val="bullet"/>
      <w:lvlText w:val="•"/>
      <w:lvlJc w:val="left"/>
      <w:pPr>
        <w:tabs>
          <w:tab w:val="num" w:pos="2160"/>
        </w:tabs>
        <w:ind w:left="2160" w:hanging="360"/>
      </w:pPr>
      <w:rPr>
        <w:rFonts w:ascii="Times New Roman" w:hAnsi="Times New Roman" w:hint="default"/>
      </w:rPr>
    </w:lvl>
    <w:lvl w:ilvl="3" w:tplc="AC000A7A" w:tentative="1">
      <w:start w:val="1"/>
      <w:numFmt w:val="bullet"/>
      <w:lvlText w:val="•"/>
      <w:lvlJc w:val="left"/>
      <w:pPr>
        <w:tabs>
          <w:tab w:val="num" w:pos="2880"/>
        </w:tabs>
        <w:ind w:left="2880" w:hanging="360"/>
      </w:pPr>
      <w:rPr>
        <w:rFonts w:ascii="Times New Roman" w:hAnsi="Times New Roman" w:hint="default"/>
      </w:rPr>
    </w:lvl>
    <w:lvl w:ilvl="4" w:tplc="64849E88" w:tentative="1">
      <w:start w:val="1"/>
      <w:numFmt w:val="bullet"/>
      <w:lvlText w:val="•"/>
      <w:lvlJc w:val="left"/>
      <w:pPr>
        <w:tabs>
          <w:tab w:val="num" w:pos="3600"/>
        </w:tabs>
        <w:ind w:left="3600" w:hanging="360"/>
      </w:pPr>
      <w:rPr>
        <w:rFonts w:ascii="Times New Roman" w:hAnsi="Times New Roman" w:hint="default"/>
      </w:rPr>
    </w:lvl>
    <w:lvl w:ilvl="5" w:tplc="79926692" w:tentative="1">
      <w:start w:val="1"/>
      <w:numFmt w:val="bullet"/>
      <w:lvlText w:val="•"/>
      <w:lvlJc w:val="left"/>
      <w:pPr>
        <w:tabs>
          <w:tab w:val="num" w:pos="4320"/>
        </w:tabs>
        <w:ind w:left="4320" w:hanging="360"/>
      </w:pPr>
      <w:rPr>
        <w:rFonts w:ascii="Times New Roman" w:hAnsi="Times New Roman" w:hint="default"/>
      </w:rPr>
    </w:lvl>
    <w:lvl w:ilvl="6" w:tplc="739CC38E" w:tentative="1">
      <w:start w:val="1"/>
      <w:numFmt w:val="bullet"/>
      <w:lvlText w:val="•"/>
      <w:lvlJc w:val="left"/>
      <w:pPr>
        <w:tabs>
          <w:tab w:val="num" w:pos="5040"/>
        </w:tabs>
        <w:ind w:left="5040" w:hanging="360"/>
      </w:pPr>
      <w:rPr>
        <w:rFonts w:ascii="Times New Roman" w:hAnsi="Times New Roman" w:hint="default"/>
      </w:rPr>
    </w:lvl>
    <w:lvl w:ilvl="7" w:tplc="C218BCA2" w:tentative="1">
      <w:start w:val="1"/>
      <w:numFmt w:val="bullet"/>
      <w:lvlText w:val="•"/>
      <w:lvlJc w:val="left"/>
      <w:pPr>
        <w:tabs>
          <w:tab w:val="num" w:pos="5760"/>
        </w:tabs>
        <w:ind w:left="5760" w:hanging="360"/>
      </w:pPr>
      <w:rPr>
        <w:rFonts w:ascii="Times New Roman" w:hAnsi="Times New Roman" w:hint="default"/>
      </w:rPr>
    </w:lvl>
    <w:lvl w:ilvl="8" w:tplc="0F78B7A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1953E6A"/>
    <w:multiLevelType w:val="hybridMultilevel"/>
    <w:tmpl w:val="574A0F14"/>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2806AD9"/>
    <w:multiLevelType w:val="hybridMultilevel"/>
    <w:tmpl w:val="C1461F4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4BE13F04"/>
    <w:multiLevelType w:val="hybridMultilevel"/>
    <w:tmpl w:val="95A09C7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5CC64F76"/>
    <w:multiLevelType w:val="hybridMultilevel"/>
    <w:tmpl w:val="35F0A0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D28164F"/>
    <w:multiLevelType w:val="hybridMultilevel"/>
    <w:tmpl w:val="14BCF5D0"/>
    <w:lvl w:ilvl="0" w:tplc="EA62731E">
      <w:start w:val="1"/>
      <w:numFmt w:val="bullet"/>
      <w:lvlText w:val="•"/>
      <w:lvlJc w:val="left"/>
      <w:pPr>
        <w:tabs>
          <w:tab w:val="num" w:pos="720"/>
        </w:tabs>
        <w:ind w:left="720" w:hanging="360"/>
      </w:pPr>
      <w:rPr>
        <w:rFonts w:ascii="Times New Roman" w:hAnsi="Times New Roman" w:hint="default"/>
      </w:rPr>
    </w:lvl>
    <w:lvl w:ilvl="1" w:tplc="D144DE8C" w:tentative="1">
      <w:start w:val="1"/>
      <w:numFmt w:val="bullet"/>
      <w:lvlText w:val="•"/>
      <w:lvlJc w:val="left"/>
      <w:pPr>
        <w:tabs>
          <w:tab w:val="num" w:pos="1440"/>
        </w:tabs>
        <w:ind w:left="1440" w:hanging="360"/>
      </w:pPr>
      <w:rPr>
        <w:rFonts w:ascii="Times New Roman" w:hAnsi="Times New Roman" w:hint="default"/>
      </w:rPr>
    </w:lvl>
    <w:lvl w:ilvl="2" w:tplc="220ED70A" w:tentative="1">
      <w:start w:val="1"/>
      <w:numFmt w:val="bullet"/>
      <w:lvlText w:val="•"/>
      <w:lvlJc w:val="left"/>
      <w:pPr>
        <w:tabs>
          <w:tab w:val="num" w:pos="2160"/>
        </w:tabs>
        <w:ind w:left="2160" w:hanging="360"/>
      </w:pPr>
      <w:rPr>
        <w:rFonts w:ascii="Times New Roman" w:hAnsi="Times New Roman" w:hint="default"/>
      </w:rPr>
    </w:lvl>
    <w:lvl w:ilvl="3" w:tplc="226A7ECC" w:tentative="1">
      <w:start w:val="1"/>
      <w:numFmt w:val="bullet"/>
      <w:lvlText w:val="•"/>
      <w:lvlJc w:val="left"/>
      <w:pPr>
        <w:tabs>
          <w:tab w:val="num" w:pos="2880"/>
        </w:tabs>
        <w:ind w:left="2880" w:hanging="360"/>
      </w:pPr>
      <w:rPr>
        <w:rFonts w:ascii="Times New Roman" w:hAnsi="Times New Roman" w:hint="default"/>
      </w:rPr>
    </w:lvl>
    <w:lvl w:ilvl="4" w:tplc="D5C0CC24" w:tentative="1">
      <w:start w:val="1"/>
      <w:numFmt w:val="bullet"/>
      <w:lvlText w:val="•"/>
      <w:lvlJc w:val="left"/>
      <w:pPr>
        <w:tabs>
          <w:tab w:val="num" w:pos="3600"/>
        </w:tabs>
        <w:ind w:left="3600" w:hanging="360"/>
      </w:pPr>
      <w:rPr>
        <w:rFonts w:ascii="Times New Roman" w:hAnsi="Times New Roman" w:hint="default"/>
      </w:rPr>
    </w:lvl>
    <w:lvl w:ilvl="5" w:tplc="40E61116" w:tentative="1">
      <w:start w:val="1"/>
      <w:numFmt w:val="bullet"/>
      <w:lvlText w:val="•"/>
      <w:lvlJc w:val="left"/>
      <w:pPr>
        <w:tabs>
          <w:tab w:val="num" w:pos="4320"/>
        </w:tabs>
        <w:ind w:left="4320" w:hanging="360"/>
      </w:pPr>
      <w:rPr>
        <w:rFonts w:ascii="Times New Roman" w:hAnsi="Times New Roman" w:hint="default"/>
      </w:rPr>
    </w:lvl>
    <w:lvl w:ilvl="6" w:tplc="BFFE2D3E" w:tentative="1">
      <w:start w:val="1"/>
      <w:numFmt w:val="bullet"/>
      <w:lvlText w:val="•"/>
      <w:lvlJc w:val="left"/>
      <w:pPr>
        <w:tabs>
          <w:tab w:val="num" w:pos="5040"/>
        </w:tabs>
        <w:ind w:left="5040" w:hanging="360"/>
      </w:pPr>
      <w:rPr>
        <w:rFonts w:ascii="Times New Roman" w:hAnsi="Times New Roman" w:hint="default"/>
      </w:rPr>
    </w:lvl>
    <w:lvl w:ilvl="7" w:tplc="F20EB4F2" w:tentative="1">
      <w:start w:val="1"/>
      <w:numFmt w:val="bullet"/>
      <w:lvlText w:val="•"/>
      <w:lvlJc w:val="left"/>
      <w:pPr>
        <w:tabs>
          <w:tab w:val="num" w:pos="5760"/>
        </w:tabs>
        <w:ind w:left="5760" w:hanging="360"/>
      </w:pPr>
      <w:rPr>
        <w:rFonts w:ascii="Times New Roman" w:hAnsi="Times New Roman" w:hint="default"/>
      </w:rPr>
    </w:lvl>
    <w:lvl w:ilvl="8" w:tplc="48C2C49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C4F5B08"/>
    <w:multiLevelType w:val="hybridMultilevel"/>
    <w:tmpl w:val="2A347A8A"/>
    <w:lvl w:ilvl="0" w:tplc="08090017">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8">
    <w:nsid w:val="70D85F60"/>
    <w:multiLevelType w:val="hybridMultilevel"/>
    <w:tmpl w:val="638A2B12"/>
    <w:lvl w:ilvl="0" w:tplc="51A22D8A">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71593EB5"/>
    <w:multiLevelType w:val="hybridMultilevel"/>
    <w:tmpl w:val="E30E3F8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73DA3B7C"/>
    <w:multiLevelType w:val="hybridMultilevel"/>
    <w:tmpl w:val="60202C74"/>
    <w:lvl w:ilvl="0" w:tplc="A70AD37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758F522F"/>
    <w:multiLevelType w:val="hybridMultilevel"/>
    <w:tmpl w:val="1CA68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7DC0A41"/>
    <w:multiLevelType w:val="hybridMultilevel"/>
    <w:tmpl w:val="070CA2F2"/>
    <w:lvl w:ilvl="0" w:tplc="08090017">
      <w:start w:val="1"/>
      <w:numFmt w:val="lowerLetter"/>
      <w:lvlText w:val="%1)"/>
      <w:lvlJc w:val="left"/>
      <w:pPr>
        <w:tabs>
          <w:tab w:val="num" w:pos="1080"/>
        </w:tabs>
        <w:ind w:left="108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nsid w:val="7F1C3902"/>
    <w:multiLevelType w:val="hybridMultilevel"/>
    <w:tmpl w:val="893C3A1A"/>
    <w:lvl w:ilvl="0" w:tplc="A70AD378">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5"/>
  </w:num>
  <w:num w:numId="3">
    <w:abstractNumId w:val="16"/>
  </w:num>
  <w:num w:numId="4">
    <w:abstractNumId w:val="1"/>
  </w:num>
  <w:num w:numId="5">
    <w:abstractNumId w:val="11"/>
  </w:num>
  <w:num w:numId="6">
    <w:abstractNumId w:val="3"/>
  </w:num>
  <w:num w:numId="7">
    <w:abstractNumId w:val="20"/>
  </w:num>
  <w:num w:numId="8">
    <w:abstractNumId w:val="23"/>
  </w:num>
  <w:num w:numId="9">
    <w:abstractNumId w:val="21"/>
  </w:num>
  <w:num w:numId="10">
    <w:abstractNumId w:val="8"/>
  </w:num>
  <w:num w:numId="11">
    <w:abstractNumId w:val="12"/>
  </w:num>
  <w:num w:numId="12">
    <w:abstractNumId w:val="4"/>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
  </w:num>
  <w:num w:numId="17">
    <w:abstractNumId w:val="13"/>
  </w:num>
  <w:num w:numId="18">
    <w:abstractNumId w:val="14"/>
  </w:num>
  <w:num w:numId="19">
    <w:abstractNumId w:val="9"/>
  </w:num>
  <w:num w:numId="20">
    <w:abstractNumId w:val="10"/>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defaultTabStop w:val="720"/>
  <w:autoHyphenation/>
  <w:drawingGridHorizontalSpacing w:val="100"/>
  <w:displayHorizontalDrawingGridEvery w:val="2"/>
  <w:characterSpacingControl w:val="doNotCompress"/>
  <w:compat/>
  <w:rsids>
    <w:rsidRoot w:val="00135A73"/>
    <w:rsid w:val="000066EE"/>
    <w:rsid w:val="000155C7"/>
    <w:rsid w:val="000473FB"/>
    <w:rsid w:val="00054D43"/>
    <w:rsid w:val="00056E0B"/>
    <w:rsid w:val="00061ECC"/>
    <w:rsid w:val="000634E6"/>
    <w:rsid w:val="000D33B1"/>
    <w:rsid w:val="000D5EFE"/>
    <w:rsid w:val="000F42BB"/>
    <w:rsid w:val="00104D47"/>
    <w:rsid w:val="00112600"/>
    <w:rsid w:val="00115067"/>
    <w:rsid w:val="00135A73"/>
    <w:rsid w:val="001C3D15"/>
    <w:rsid w:val="001E567B"/>
    <w:rsid w:val="001E7258"/>
    <w:rsid w:val="00213DC6"/>
    <w:rsid w:val="00257290"/>
    <w:rsid w:val="002652A6"/>
    <w:rsid w:val="00271EB1"/>
    <w:rsid w:val="00293CFD"/>
    <w:rsid w:val="002A54FC"/>
    <w:rsid w:val="00337121"/>
    <w:rsid w:val="00345EDF"/>
    <w:rsid w:val="00355FF8"/>
    <w:rsid w:val="00383084"/>
    <w:rsid w:val="003B0C37"/>
    <w:rsid w:val="003B31EF"/>
    <w:rsid w:val="003B47F0"/>
    <w:rsid w:val="00423074"/>
    <w:rsid w:val="004328DA"/>
    <w:rsid w:val="00451F2C"/>
    <w:rsid w:val="00464330"/>
    <w:rsid w:val="004733DA"/>
    <w:rsid w:val="00496149"/>
    <w:rsid w:val="004C70C0"/>
    <w:rsid w:val="005449E9"/>
    <w:rsid w:val="005D747F"/>
    <w:rsid w:val="005E2336"/>
    <w:rsid w:val="00606B84"/>
    <w:rsid w:val="00613DD1"/>
    <w:rsid w:val="0062798D"/>
    <w:rsid w:val="006524E7"/>
    <w:rsid w:val="00652D80"/>
    <w:rsid w:val="00660E9F"/>
    <w:rsid w:val="0068471F"/>
    <w:rsid w:val="006873D1"/>
    <w:rsid w:val="0069182A"/>
    <w:rsid w:val="006B3CA9"/>
    <w:rsid w:val="006B50B0"/>
    <w:rsid w:val="006E4C47"/>
    <w:rsid w:val="006E5E33"/>
    <w:rsid w:val="006F7A16"/>
    <w:rsid w:val="007129DF"/>
    <w:rsid w:val="007153C1"/>
    <w:rsid w:val="007177C7"/>
    <w:rsid w:val="007B4C83"/>
    <w:rsid w:val="007B5D4E"/>
    <w:rsid w:val="007D2973"/>
    <w:rsid w:val="007D639F"/>
    <w:rsid w:val="007F1A71"/>
    <w:rsid w:val="008175D5"/>
    <w:rsid w:val="008218D4"/>
    <w:rsid w:val="00833892"/>
    <w:rsid w:val="00840CA7"/>
    <w:rsid w:val="008462DF"/>
    <w:rsid w:val="00880473"/>
    <w:rsid w:val="00882FF5"/>
    <w:rsid w:val="008B13E5"/>
    <w:rsid w:val="008D20E3"/>
    <w:rsid w:val="008D5119"/>
    <w:rsid w:val="00906E0E"/>
    <w:rsid w:val="0090772A"/>
    <w:rsid w:val="00923CAF"/>
    <w:rsid w:val="009318D1"/>
    <w:rsid w:val="00946046"/>
    <w:rsid w:val="00961C9B"/>
    <w:rsid w:val="009652E0"/>
    <w:rsid w:val="009857A7"/>
    <w:rsid w:val="0099372F"/>
    <w:rsid w:val="009C2ADB"/>
    <w:rsid w:val="009C452C"/>
    <w:rsid w:val="009F0CEC"/>
    <w:rsid w:val="00A0260D"/>
    <w:rsid w:val="00A032EA"/>
    <w:rsid w:val="00A03766"/>
    <w:rsid w:val="00A154BB"/>
    <w:rsid w:val="00A43E9C"/>
    <w:rsid w:val="00A4699D"/>
    <w:rsid w:val="00A832F8"/>
    <w:rsid w:val="00AA456C"/>
    <w:rsid w:val="00AA4B93"/>
    <w:rsid w:val="00AD0C07"/>
    <w:rsid w:val="00AE5FCC"/>
    <w:rsid w:val="00AF28F8"/>
    <w:rsid w:val="00AF7C5C"/>
    <w:rsid w:val="00B14CC4"/>
    <w:rsid w:val="00BA31A4"/>
    <w:rsid w:val="00BA71B9"/>
    <w:rsid w:val="00BD6846"/>
    <w:rsid w:val="00BE7D6D"/>
    <w:rsid w:val="00BF4BFD"/>
    <w:rsid w:val="00C06F07"/>
    <w:rsid w:val="00C25059"/>
    <w:rsid w:val="00C273BC"/>
    <w:rsid w:val="00C51908"/>
    <w:rsid w:val="00C713FD"/>
    <w:rsid w:val="00C85535"/>
    <w:rsid w:val="00CC7477"/>
    <w:rsid w:val="00D706DC"/>
    <w:rsid w:val="00D7329D"/>
    <w:rsid w:val="00D82463"/>
    <w:rsid w:val="00D87E6C"/>
    <w:rsid w:val="00DB4B0B"/>
    <w:rsid w:val="00DE4AFC"/>
    <w:rsid w:val="00DE609B"/>
    <w:rsid w:val="00DF0263"/>
    <w:rsid w:val="00DF50B2"/>
    <w:rsid w:val="00E559C4"/>
    <w:rsid w:val="00E770F0"/>
    <w:rsid w:val="00E80612"/>
    <w:rsid w:val="00E82172"/>
    <w:rsid w:val="00EA7F05"/>
    <w:rsid w:val="00EB3D9A"/>
    <w:rsid w:val="00EE4A15"/>
    <w:rsid w:val="00F06435"/>
    <w:rsid w:val="00F334C8"/>
    <w:rsid w:val="00FA03DC"/>
    <w:rsid w:val="00FA07A4"/>
    <w:rsid w:val="00FD27E6"/>
    <w:rsid w:val="00FE3E09"/>
    <w:rsid w:val="00FF2C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1C9B"/>
    <w:pPr>
      <w:jc w:val="both"/>
    </w:pPr>
    <w:rPr>
      <w:rFonts w:ascii="Arial" w:hAnsi="Arial" w:cs="Arial"/>
      <w:lang w:val="en-GB" w:eastAsia="en-GB"/>
    </w:rPr>
  </w:style>
  <w:style w:type="paragraph" w:styleId="Heading1">
    <w:name w:val="heading 1"/>
    <w:basedOn w:val="Normal"/>
    <w:next w:val="Normal"/>
    <w:link w:val="Heading1Char"/>
    <w:qFormat/>
    <w:rsid w:val="008175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056E0B"/>
    <w:pPr>
      <w:keepNext/>
      <w:spacing w:before="240" w:after="60"/>
      <w:outlineLvl w:val="1"/>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67B"/>
    <w:pPr>
      <w:ind w:left="720"/>
      <w:contextualSpacing/>
    </w:pPr>
  </w:style>
  <w:style w:type="character" w:customStyle="1" w:styleId="Heading2Char">
    <w:name w:val="Heading 2 Char"/>
    <w:basedOn w:val="DefaultParagraphFont"/>
    <w:link w:val="Heading2"/>
    <w:rsid w:val="00056E0B"/>
    <w:rPr>
      <w:rFonts w:ascii="Arial" w:hAnsi="Arial" w:cs="Arial"/>
      <w:b/>
      <w:bCs/>
      <w:i/>
      <w:iCs/>
      <w:sz w:val="28"/>
      <w:szCs w:val="28"/>
      <w:lang w:val="en-GB" w:eastAsia="en-GB"/>
    </w:rPr>
  </w:style>
  <w:style w:type="paragraph" w:customStyle="1" w:styleId="Heading1WG">
    <w:name w:val="Heading 1 WG"/>
    <w:basedOn w:val="Normal"/>
    <w:rsid w:val="00056E0B"/>
    <w:rPr>
      <w:rFonts w:ascii="Times New Roman" w:hAnsi="Times New Roman"/>
      <w:b/>
      <w:bCs/>
    </w:rPr>
  </w:style>
  <w:style w:type="paragraph" w:styleId="TOC1">
    <w:name w:val="toc 1"/>
    <w:basedOn w:val="Normal"/>
    <w:next w:val="Normal"/>
    <w:autoRedefine/>
    <w:uiPriority w:val="39"/>
    <w:rsid w:val="00056E0B"/>
    <w:rPr>
      <w:rFonts w:ascii="Times New Roman" w:hAnsi="Times New Roman"/>
      <w:sz w:val="24"/>
    </w:rPr>
  </w:style>
  <w:style w:type="character" w:styleId="Hyperlink">
    <w:name w:val="Hyperlink"/>
    <w:basedOn w:val="DefaultParagraphFont"/>
    <w:uiPriority w:val="99"/>
    <w:rsid w:val="00056E0B"/>
    <w:rPr>
      <w:color w:val="0000FF"/>
      <w:u w:val="single"/>
    </w:rPr>
  </w:style>
  <w:style w:type="paragraph" w:styleId="BalloonText">
    <w:name w:val="Balloon Text"/>
    <w:basedOn w:val="Normal"/>
    <w:link w:val="BalloonTextChar"/>
    <w:rsid w:val="00056E0B"/>
    <w:rPr>
      <w:rFonts w:ascii="Tahoma" w:hAnsi="Tahoma" w:cs="Tahoma"/>
      <w:sz w:val="16"/>
      <w:szCs w:val="16"/>
    </w:rPr>
  </w:style>
  <w:style w:type="character" w:customStyle="1" w:styleId="BalloonTextChar">
    <w:name w:val="Balloon Text Char"/>
    <w:basedOn w:val="DefaultParagraphFont"/>
    <w:link w:val="BalloonText"/>
    <w:rsid w:val="00056E0B"/>
    <w:rPr>
      <w:rFonts w:ascii="Tahoma" w:hAnsi="Tahoma" w:cs="Tahoma"/>
      <w:sz w:val="16"/>
      <w:szCs w:val="16"/>
      <w:lang w:val="en-GB" w:eastAsia="en-GB"/>
    </w:rPr>
  </w:style>
  <w:style w:type="table" w:styleId="TableGrid">
    <w:name w:val="Table Grid"/>
    <w:basedOn w:val="TableNormal"/>
    <w:rsid w:val="00BE7D6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175D5"/>
    <w:rPr>
      <w:rFonts w:asciiTheme="majorHAnsi" w:eastAsiaTheme="majorEastAsia" w:hAnsiTheme="majorHAnsi" w:cstheme="majorBidi"/>
      <w:b/>
      <w:bCs/>
      <w:color w:val="365F91" w:themeColor="accent1" w:themeShade="BF"/>
      <w:sz w:val="28"/>
      <w:szCs w:val="28"/>
      <w:lang w:val="en-GB" w:eastAsia="en-GB"/>
    </w:rPr>
  </w:style>
  <w:style w:type="paragraph" w:styleId="NormalWeb">
    <w:name w:val="Normal (Web)"/>
    <w:basedOn w:val="Normal"/>
    <w:uiPriority w:val="99"/>
    <w:rsid w:val="008175D5"/>
    <w:pPr>
      <w:spacing w:before="100" w:beforeAutospacing="1" w:after="100" w:afterAutospacing="1"/>
    </w:pPr>
    <w:rPr>
      <w:rFonts w:ascii="Times New Roman" w:hAnsi="Times New Roman"/>
      <w:sz w:val="24"/>
    </w:rPr>
  </w:style>
  <w:style w:type="paragraph" w:customStyle="1" w:styleId="Body1">
    <w:name w:val="Body 1"/>
    <w:basedOn w:val="Normal"/>
    <w:rsid w:val="00FA07A4"/>
    <w:pPr>
      <w:keepLines/>
      <w:overflowPunct w:val="0"/>
      <w:autoSpaceDE w:val="0"/>
      <w:autoSpaceDN w:val="0"/>
      <w:adjustRightInd w:val="0"/>
      <w:spacing w:before="60" w:after="60"/>
      <w:textAlignment w:val="baseline"/>
    </w:pPr>
    <w:rPr>
      <w:rFonts w:ascii="Times New Roman" w:hAnsi="Times New Roman"/>
      <w:sz w:val="22"/>
      <w:szCs w:val="22"/>
      <w:lang w:val="en-AU"/>
    </w:rPr>
  </w:style>
  <w:style w:type="character" w:styleId="LineNumber">
    <w:name w:val="line number"/>
    <w:basedOn w:val="DefaultParagraphFont"/>
    <w:rsid w:val="00337121"/>
  </w:style>
</w:styles>
</file>

<file path=word/webSettings.xml><?xml version="1.0" encoding="utf-8"?>
<w:webSettings xmlns:r="http://schemas.openxmlformats.org/officeDocument/2006/relationships" xmlns:w="http://schemas.openxmlformats.org/wordprocessingml/2006/main">
  <w:divs>
    <w:div w:id="394201152">
      <w:bodyDiv w:val="1"/>
      <w:marLeft w:val="0"/>
      <w:marRight w:val="0"/>
      <w:marTop w:val="0"/>
      <w:marBottom w:val="0"/>
      <w:divBdr>
        <w:top w:val="none" w:sz="0" w:space="0" w:color="auto"/>
        <w:left w:val="none" w:sz="0" w:space="0" w:color="auto"/>
        <w:bottom w:val="none" w:sz="0" w:space="0" w:color="auto"/>
        <w:right w:val="none" w:sz="0" w:space="0" w:color="auto"/>
      </w:divBdr>
    </w:div>
    <w:div w:id="780878362">
      <w:bodyDiv w:val="1"/>
      <w:marLeft w:val="0"/>
      <w:marRight w:val="0"/>
      <w:marTop w:val="0"/>
      <w:marBottom w:val="0"/>
      <w:divBdr>
        <w:top w:val="none" w:sz="0" w:space="0" w:color="auto"/>
        <w:left w:val="none" w:sz="0" w:space="0" w:color="auto"/>
        <w:bottom w:val="none" w:sz="0" w:space="0" w:color="auto"/>
        <w:right w:val="none" w:sz="0" w:space="0" w:color="auto"/>
      </w:divBdr>
      <w:divsChild>
        <w:div w:id="1125000970">
          <w:marLeft w:val="547"/>
          <w:marRight w:val="0"/>
          <w:marTop w:val="96"/>
          <w:marBottom w:val="96"/>
          <w:divBdr>
            <w:top w:val="none" w:sz="0" w:space="0" w:color="auto"/>
            <w:left w:val="none" w:sz="0" w:space="0" w:color="auto"/>
            <w:bottom w:val="none" w:sz="0" w:space="0" w:color="auto"/>
            <w:right w:val="none" w:sz="0" w:space="0" w:color="auto"/>
          </w:divBdr>
        </w:div>
      </w:divsChild>
    </w:div>
    <w:div w:id="1358584670">
      <w:bodyDiv w:val="1"/>
      <w:marLeft w:val="0"/>
      <w:marRight w:val="0"/>
      <w:marTop w:val="0"/>
      <w:marBottom w:val="0"/>
      <w:divBdr>
        <w:top w:val="none" w:sz="0" w:space="0" w:color="auto"/>
        <w:left w:val="none" w:sz="0" w:space="0" w:color="auto"/>
        <w:bottom w:val="none" w:sz="0" w:space="0" w:color="auto"/>
        <w:right w:val="none" w:sz="0" w:space="0" w:color="auto"/>
      </w:divBdr>
      <w:divsChild>
        <w:div w:id="597756789">
          <w:marLeft w:val="547"/>
          <w:marRight w:val="0"/>
          <w:marTop w:val="72"/>
          <w:marBottom w:val="0"/>
          <w:divBdr>
            <w:top w:val="none" w:sz="0" w:space="0" w:color="auto"/>
            <w:left w:val="none" w:sz="0" w:space="0" w:color="auto"/>
            <w:bottom w:val="none" w:sz="0" w:space="0" w:color="auto"/>
            <w:right w:val="none" w:sz="0" w:space="0" w:color="auto"/>
          </w:divBdr>
        </w:div>
        <w:div w:id="297498872">
          <w:marLeft w:val="547"/>
          <w:marRight w:val="0"/>
          <w:marTop w:val="72"/>
          <w:marBottom w:val="0"/>
          <w:divBdr>
            <w:top w:val="none" w:sz="0" w:space="0" w:color="auto"/>
            <w:left w:val="none" w:sz="0" w:space="0" w:color="auto"/>
            <w:bottom w:val="none" w:sz="0" w:space="0" w:color="auto"/>
            <w:right w:val="none" w:sz="0" w:space="0" w:color="auto"/>
          </w:divBdr>
        </w:div>
        <w:div w:id="1910652381">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odifications@sem-o.com"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84A6E-6379-4CBE-A0A1-0783514EA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3937</Words>
  <Characters>21625</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2011-05-19T14:51:00Z</dcterms:created>
  <dcterms:modified xsi:type="dcterms:W3CDTF">2011-05-19T16:02:00Z</dcterms:modified>
</cp:coreProperties>
</file>